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9C8E1E5" w14:textId="77777777" w:rsidR="00CA09B2" w:rsidRDefault="00CA09B2">
      <w:pPr>
        <w:pStyle w:val="T1"/>
        <w:pBdr>
          <w:bottom w:val="single" w:sz="6" w:space="0" w:color="auto"/>
        </w:pBdr>
        <w:spacing w:after="240"/>
      </w:pPr>
      <w:r>
        <w:t>IEEE P802.11</w:t>
      </w:r>
      <w:r>
        <w:br/>
        <w:t>Wireless LANs</w:t>
      </w:r>
    </w:p>
    <w:tbl>
      <w:tblPr>
        <w:tblW w:w="0" w:type="auto"/>
        <w:tblInd w:w="-10" w:type="dxa"/>
        <w:tblLayout w:type="fixed"/>
        <w:tblLook w:val="04A0" w:firstRow="1" w:lastRow="0" w:firstColumn="1" w:lastColumn="0" w:noHBand="0" w:noVBand="1"/>
      </w:tblPr>
      <w:tblGrid>
        <w:gridCol w:w="9350"/>
      </w:tblGrid>
      <w:tr w:rsidR="00BD6FB0" w:rsidRPr="00BD6FB0" w14:paraId="17628CD7" w14:textId="77777777" w:rsidTr="00BD6FB0">
        <w:trPr>
          <w:trHeight w:val="750"/>
        </w:trPr>
        <w:tc>
          <w:tcPr>
            <w:tcW w:w="9350" w:type="dxa"/>
            <w:tcBorders>
              <w:top w:val="single" w:sz="8" w:space="0" w:color="auto"/>
              <w:left w:val="single" w:sz="8" w:space="0" w:color="auto"/>
              <w:bottom w:val="single" w:sz="8" w:space="0" w:color="auto"/>
              <w:right w:val="single" w:sz="8" w:space="0" w:color="000000"/>
            </w:tcBorders>
            <w:shd w:val="clear" w:color="auto" w:fill="auto"/>
            <w:vAlign w:val="center"/>
            <w:hideMark/>
          </w:tcPr>
          <w:p w14:paraId="3A8EE7E2" w14:textId="5F392147" w:rsidR="00BD6FB0" w:rsidRPr="00C72BF2" w:rsidRDefault="00C72BF2" w:rsidP="00303AB1">
            <w:pPr>
              <w:jc w:val="center"/>
              <w:rPr>
                <w:rFonts w:eastAsiaTheme="minorEastAsia"/>
                <w:b/>
                <w:bCs/>
                <w:color w:val="000000"/>
                <w:sz w:val="28"/>
                <w:szCs w:val="28"/>
                <w:lang w:val="en-US" w:eastAsia="ja-JP"/>
              </w:rPr>
            </w:pPr>
            <w:r>
              <w:rPr>
                <w:b/>
                <w:bCs/>
                <w:color w:val="000000"/>
                <w:sz w:val="28"/>
                <w:szCs w:val="28"/>
                <w:lang w:val="en-US"/>
              </w:rPr>
              <w:t>C</w:t>
            </w:r>
            <w:r w:rsidR="00303AB1">
              <w:rPr>
                <w:rFonts w:eastAsiaTheme="minorEastAsia" w:hint="eastAsia"/>
                <w:b/>
                <w:bCs/>
                <w:color w:val="000000"/>
                <w:sz w:val="28"/>
                <w:szCs w:val="28"/>
                <w:lang w:val="en-US" w:eastAsia="ja-JP"/>
              </w:rPr>
              <w:t xml:space="preserve">omment </w:t>
            </w:r>
            <w:r>
              <w:rPr>
                <w:rFonts w:eastAsiaTheme="minorEastAsia" w:hint="eastAsia"/>
                <w:b/>
                <w:bCs/>
                <w:color w:val="000000"/>
                <w:sz w:val="28"/>
                <w:szCs w:val="28"/>
                <w:lang w:val="en-US" w:eastAsia="ja-JP"/>
              </w:rPr>
              <w:t>R</w:t>
            </w:r>
            <w:r w:rsidR="00303AB1">
              <w:rPr>
                <w:rFonts w:eastAsiaTheme="minorEastAsia" w:hint="eastAsia"/>
                <w:b/>
                <w:bCs/>
                <w:color w:val="000000"/>
                <w:sz w:val="28"/>
                <w:szCs w:val="28"/>
                <w:lang w:val="en-US" w:eastAsia="ja-JP"/>
              </w:rPr>
              <w:t>esolutions on</w:t>
            </w:r>
            <w:r w:rsidR="0018035A">
              <w:rPr>
                <w:rFonts w:eastAsiaTheme="minorEastAsia" w:hint="eastAsia"/>
                <w:b/>
                <w:bCs/>
                <w:color w:val="000000"/>
                <w:sz w:val="28"/>
                <w:szCs w:val="28"/>
                <w:lang w:val="en-US" w:eastAsia="ja-JP"/>
              </w:rPr>
              <w:t xml:space="preserve"> </w:t>
            </w:r>
            <w:r>
              <w:rPr>
                <w:rFonts w:eastAsiaTheme="minorEastAsia" w:hint="eastAsia"/>
                <w:b/>
                <w:bCs/>
                <w:color w:val="000000"/>
                <w:sz w:val="28"/>
                <w:szCs w:val="28"/>
                <w:lang w:val="en-US" w:eastAsia="ja-JP"/>
              </w:rPr>
              <w:t>Clause 6</w:t>
            </w:r>
            <w:r w:rsidR="0018035A">
              <w:rPr>
                <w:rFonts w:eastAsiaTheme="minorEastAsia" w:hint="eastAsia"/>
                <w:b/>
                <w:bCs/>
                <w:color w:val="000000"/>
                <w:sz w:val="28"/>
                <w:szCs w:val="28"/>
                <w:lang w:val="en-US" w:eastAsia="ja-JP"/>
              </w:rPr>
              <w:t xml:space="preserve"> </w:t>
            </w:r>
            <w:r w:rsidR="00803500">
              <w:rPr>
                <w:rFonts w:eastAsiaTheme="minorEastAsia" w:hint="eastAsia"/>
                <w:b/>
                <w:bCs/>
                <w:color w:val="000000"/>
                <w:sz w:val="28"/>
                <w:szCs w:val="28"/>
                <w:lang w:val="en-US" w:eastAsia="ja-JP"/>
              </w:rPr>
              <w:t xml:space="preserve">&amp; 8 </w:t>
            </w:r>
            <w:r w:rsidR="00303AB1">
              <w:rPr>
                <w:rFonts w:eastAsiaTheme="minorEastAsia" w:hint="eastAsia"/>
                <w:b/>
                <w:bCs/>
                <w:color w:val="000000"/>
                <w:sz w:val="28"/>
                <w:szCs w:val="28"/>
                <w:lang w:val="en-US" w:eastAsia="ja-JP"/>
              </w:rPr>
              <w:t>comments</w:t>
            </w:r>
          </w:p>
        </w:tc>
      </w:tr>
      <w:tr w:rsidR="00BD6FB0" w:rsidRPr="00BD6FB0" w14:paraId="383D635A" w14:textId="77777777" w:rsidTr="00BD6FB0">
        <w:trPr>
          <w:trHeight w:val="315"/>
        </w:trPr>
        <w:tc>
          <w:tcPr>
            <w:tcW w:w="9350" w:type="dxa"/>
            <w:tcBorders>
              <w:top w:val="single" w:sz="8" w:space="0" w:color="auto"/>
              <w:left w:val="single" w:sz="8" w:space="0" w:color="auto"/>
              <w:bottom w:val="single" w:sz="8" w:space="0" w:color="auto"/>
              <w:right w:val="single" w:sz="8" w:space="0" w:color="000000"/>
            </w:tcBorders>
            <w:shd w:val="clear" w:color="auto" w:fill="auto"/>
            <w:vAlign w:val="center"/>
            <w:hideMark/>
          </w:tcPr>
          <w:p w14:paraId="3AC1CF60" w14:textId="3C0D8823" w:rsidR="00BD6FB0" w:rsidRPr="00303AB1" w:rsidRDefault="00BD6FB0" w:rsidP="00777608">
            <w:pPr>
              <w:jc w:val="center"/>
              <w:rPr>
                <w:rFonts w:eastAsiaTheme="minorEastAsia"/>
                <w:b/>
                <w:bCs/>
                <w:color w:val="000000"/>
                <w:sz w:val="20"/>
                <w:lang w:val="en-US" w:eastAsia="ja-JP"/>
              </w:rPr>
            </w:pPr>
            <w:r w:rsidRPr="00BD6FB0">
              <w:rPr>
                <w:b/>
                <w:bCs/>
                <w:color w:val="000000"/>
                <w:sz w:val="20"/>
                <w:lang w:val="en-US"/>
              </w:rPr>
              <w:t>Date:</w:t>
            </w:r>
            <w:r w:rsidRPr="002836D0">
              <w:t xml:space="preserve">  201</w:t>
            </w:r>
            <w:r w:rsidR="00361A7D">
              <w:t>6-0</w:t>
            </w:r>
            <w:r w:rsidR="00303AB1">
              <w:rPr>
                <w:rFonts w:eastAsiaTheme="minorEastAsia" w:hint="eastAsia"/>
                <w:lang w:eastAsia="ja-JP"/>
              </w:rPr>
              <w:t>7</w:t>
            </w:r>
            <w:r w:rsidR="00361A7D">
              <w:t>-</w:t>
            </w:r>
            <w:r w:rsidR="00303AB1">
              <w:rPr>
                <w:rFonts w:eastAsiaTheme="minorEastAsia" w:hint="eastAsia"/>
                <w:lang w:eastAsia="ja-JP"/>
              </w:rPr>
              <w:t>22</w:t>
            </w:r>
          </w:p>
        </w:tc>
        <w:bookmarkStart w:id="0" w:name="_GoBack"/>
        <w:bookmarkEnd w:id="0"/>
      </w:tr>
    </w:tbl>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20" w:firstRow="1" w:lastRow="0" w:firstColumn="0" w:lastColumn="0" w:noHBand="0" w:noVBand="1"/>
      </w:tblPr>
      <w:tblGrid>
        <w:gridCol w:w="1732"/>
        <w:gridCol w:w="1261"/>
        <w:gridCol w:w="2439"/>
        <w:gridCol w:w="1339"/>
        <w:gridCol w:w="2579"/>
      </w:tblGrid>
      <w:tr w:rsidR="00BA0ECB" w:rsidRPr="0019516D" w14:paraId="65D6378A" w14:textId="77777777" w:rsidTr="00BA0ECB">
        <w:trPr>
          <w:trHeight w:val="144"/>
        </w:trPr>
        <w:tc>
          <w:tcPr>
            <w:tcW w:w="1732" w:type="dxa"/>
            <w:shd w:val="clear" w:color="auto" w:fill="FFFFFF"/>
            <w:tcMar>
              <w:top w:w="15" w:type="dxa"/>
              <w:left w:w="108" w:type="dxa"/>
              <w:bottom w:w="0" w:type="dxa"/>
              <w:right w:w="108" w:type="dxa"/>
            </w:tcMar>
            <w:vAlign w:val="center"/>
            <w:hideMark/>
          </w:tcPr>
          <w:p w14:paraId="5BE16EBB" w14:textId="2F786E86" w:rsidR="00BA0ECB" w:rsidRPr="00C72BF2" w:rsidRDefault="00BA0ECB" w:rsidP="00C72BF2">
            <w:pPr>
              <w:rPr>
                <w:rFonts w:eastAsiaTheme="minorEastAsia"/>
                <w:lang w:eastAsia="ja-JP"/>
              </w:rPr>
            </w:pPr>
            <w:r>
              <w:rPr>
                <w:rFonts w:eastAsiaTheme="minorEastAsia" w:hint="eastAsia"/>
                <w:lang w:eastAsia="ja-JP"/>
              </w:rPr>
              <w:t>Yasuhiko Inoue</w:t>
            </w:r>
          </w:p>
        </w:tc>
        <w:tc>
          <w:tcPr>
            <w:tcW w:w="1261" w:type="dxa"/>
            <w:vMerge w:val="restart"/>
            <w:shd w:val="clear" w:color="auto" w:fill="FFFFFF"/>
            <w:vAlign w:val="center"/>
            <w:hideMark/>
          </w:tcPr>
          <w:p w14:paraId="7261EF65" w14:textId="2A9B87E1" w:rsidR="00BA0ECB" w:rsidRPr="00C72BF2" w:rsidRDefault="00BA0ECB" w:rsidP="003D66D1">
            <w:pPr>
              <w:jc w:val="center"/>
              <w:rPr>
                <w:rFonts w:eastAsiaTheme="minorEastAsia"/>
                <w:lang w:eastAsia="ja-JP"/>
              </w:rPr>
            </w:pPr>
            <w:r>
              <w:rPr>
                <w:rFonts w:eastAsiaTheme="minorEastAsia" w:hint="eastAsia"/>
                <w:lang w:eastAsia="ja-JP"/>
              </w:rPr>
              <w:t>NTT</w:t>
            </w:r>
          </w:p>
        </w:tc>
        <w:tc>
          <w:tcPr>
            <w:tcW w:w="2439" w:type="dxa"/>
            <w:vMerge w:val="restart"/>
            <w:shd w:val="clear" w:color="auto" w:fill="FFFFFF"/>
            <w:tcMar>
              <w:top w:w="15" w:type="dxa"/>
              <w:left w:w="108" w:type="dxa"/>
              <w:bottom w:w="0" w:type="dxa"/>
              <w:right w:w="108" w:type="dxa"/>
            </w:tcMar>
            <w:vAlign w:val="center"/>
            <w:hideMark/>
          </w:tcPr>
          <w:p w14:paraId="3229F260" w14:textId="5886B2B4" w:rsidR="00BA0ECB" w:rsidRPr="00C72BF2" w:rsidRDefault="00BA0ECB" w:rsidP="00C72BF2">
            <w:pPr>
              <w:rPr>
                <w:rFonts w:eastAsiaTheme="minorEastAsia"/>
                <w:lang w:eastAsia="ja-JP"/>
              </w:rPr>
            </w:pPr>
            <w:r w:rsidRPr="00BA0ECB">
              <w:rPr>
                <w:rFonts w:eastAsiaTheme="minorEastAsia" w:hint="eastAsia"/>
                <w:sz w:val="21"/>
                <w:lang w:eastAsia="ja-JP"/>
              </w:rPr>
              <w:t xml:space="preserve">1-1 </w:t>
            </w:r>
            <w:proofErr w:type="spellStart"/>
            <w:r w:rsidRPr="00BA0ECB">
              <w:rPr>
                <w:rFonts w:eastAsiaTheme="minorEastAsia" w:hint="eastAsia"/>
                <w:sz w:val="21"/>
                <w:lang w:eastAsia="ja-JP"/>
              </w:rPr>
              <w:t>Hikari</w:t>
            </w:r>
            <w:proofErr w:type="spellEnd"/>
            <w:r w:rsidRPr="00BA0ECB">
              <w:rPr>
                <w:rFonts w:eastAsiaTheme="minorEastAsia" w:hint="eastAsia"/>
                <w:sz w:val="21"/>
                <w:lang w:eastAsia="ja-JP"/>
              </w:rPr>
              <w:t>-no-</w:t>
            </w:r>
            <w:proofErr w:type="spellStart"/>
            <w:r w:rsidRPr="00BA0ECB">
              <w:rPr>
                <w:rFonts w:eastAsiaTheme="minorEastAsia" w:hint="eastAsia"/>
                <w:sz w:val="21"/>
                <w:lang w:eastAsia="ja-JP"/>
              </w:rPr>
              <w:t>oka</w:t>
            </w:r>
            <w:proofErr w:type="spellEnd"/>
            <w:r w:rsidRPr="00BA0ECB">
              <w:rPr>
                <w:rFonts w:eastAsiaTheme="minorEastAsia" w:hint="eastAsia"/>
                <w:sz w:val="21"/>
                <w:lang w:eastAsia="ja-JP"/>
              </w:rPr>
              <w:t>, Yokosuka, Kanagawa 239-0847 Japan</w:t>
            </w:r>
          </w:p>
        </w:tc>
        <w:tc>
          <w:tcPr>
            <w:tcW w:w="1339" w:type="dxa"/>
            <w:shd w:val="clear" w:color="auto" w:fill="FFFFFF"/>
            <w:tcMar>
              <w:top w:w="15" w:type="dxa"/>
              <w:left w:w="108" w:type="dxa"/>
              <w:bottom w:w="0" w:type="dxa"/>
              <w:right w:w="108" w:type="dxa"/>
            </w:tcMar>
            <w:vAlign w:val="center"/>
            <w:hideMark/>
          </w:tcPr>
          <w:p w14:paraId="0E4409F2" w14:textId="3F678EA6" w:rsidR="00BA0ECB" w:rsidRPr="00C72BF2" w:rsidRDefault="00BA0ECB" w:rsidP="003D66D1">
            <w:pPr>
              <w:rPr>
                <w:rFonts w:eastAsiaTheme="minorEastAsia"/>
                <w:sz w:val="16"/>
                <w:szCs w:val="16"/>
                <w:lang w:eastAsia="ja-JP"/>
              </w:rPr>
            </w:pPr>
            <w:r>
              <w:rPr>
                <w:rFonts w:eastAsiaTheme="minorEastAsia" w:hint="eastAsia"/>
                <w:sz w:val="16"/>
                <w:szCs w:val="16"/>
                <w:lang w:eastAsia="ja-JP"/>
              </w:rPr>
              <w:t>++81-46-859-5097</w:t>
            </w:r>
          </w:p>
        </w:tc>
        <w:tc>
          <w:tcPr>
            <w:tcW w:w="2579" w:type="dxa"/>
            <w:shd w:val="clear" w:color="auto" w:fill="FFFFFF"/>
            <w:tcMar>
              <w:top w:w="15" w:type="dxa"/>
              <w:left w:w="108" w:type="dxa"/>
              <w:bottom w:w="0" w:type="dxa"/>
              <w:right w:w="108" w:type="dxa"/>
            </w:tcMar>
            <w:vAlign w:val="center"/>
            <w:hideMark/>
          </w:tcPr>
          <w:p w14:paraId="633E3DD0" w14:textId="6869F9BC" w:rsidR="00BA0ECB" w:rsidRPr="0019516D" w:rsidRDefault="00BA0ECB" w:rsidP="00C72BF2">
            <w:pPr>
              <w:rPr>
                <w:sz w:val="18"/>
              </w:rPr>
            </w:pPr>
            <w:r w:rsidRPr="00C72BF2">
              <w:rPr>
                <w:rFonts w:eastAsiaTheme="minorEastAsia" w:hint="eastAsia"/>
                <w:sz w:val="18"/>
                <w:lang w:eastAsia="ja-JP"/>
              </w:rPr>
              <w:t>inoue.yasuhiko@lab.ntt.co.jp</w:t>
            </w:r>
          </w:p>
        </w:tc>
      </w:tr>
      <w:tr w:rsidR="00BA0ECB" w:rsidRPr="00BF7F9C" w14:paraId="08393AE1" w14:textId="77777777" w:rsidTr="00BA0ECB">
        <w:trPr>
          <w:trHeight w:val="144"/>
        </w:trPr>
        <w:tc>
          <w:tcPr>
            <w:tcW w:w="1732" w:type="dxa"/>
            <w:shd w:val="clear" w:color="auto" w:fill="FFFFFF"/>
            <w:tcMar>
              <w:top w:w="15" w:type="dxa"/>
              <w:left w:w="108" w:type="dxa"/>
              <w:bottom w:w="0" w:type="dxa"/>
              <w:right w:w="108" w:type="dxa"/>
            </w:tcMar>
            <w:vAlign w:val="center"/>
          </w:tcPr>
          <w:p w14:paraId="1CCAC274" w14:textId="41DC9807" w:rsidR="00BA0ECB" w:rsidRPr="00BF7F9C" w:rsidRDefault="00BA0ECB" w:rsidP="00AB6625">
            <w:pPr>
              <w:rPr>
                <w:rFonts w:eastAsiaTheme="minorEastAsia"/>
                <w:lang w:eastAsia="ja-JP"/>
              </w:rPr>
            </w:pPr>
            <w:r>
              <w:rPr>
                <w:rFonts w:eastAsiaTheme="minorEastAsia" w:hint="eastAsia"/>
                <w:lang w:eastAsia="ja-JP"/>
              </w:rPr>
              <w:t>Junichi Iwatani</w:t>
            </w:r>
          </w:p>
        </w:tc>
        <w:tc>
          <w:tcPr>
            <w:tcW w:w="1261" w:type="dxa"/>
            <w:vMerge/>
            <w:shd w:val="clear" w:color="auto" w:fill="FFFFFF"/>
            <w:vAlign w:val="center"/>
          </w:tcPr>
          <w:p w14:paraId="2992AAE4" w14:textId="2C797A17" w:rsidR="00BA0ECB" w:rsidRPr="00BF7F9C" w:rsidRDefault="00BA0ECB" w:rsidP="003D66D1">
            <w:pPr>
              <w:jc w:val="center"/>
              <w:rPr>
                <w:rFonts w:eastAsiaTheme="minorEastAsia"/>
                <w:lang w:eastAsia="ja-JP"/>
              </w:rPr>
            </w:pPr>
          </w:p>
        </w:tc>
        <w:tc>
          <w:tcPr>
            <w:tcW w:w="2439" w:type="dxa"/>
            <w:vMerge/>
            <w:shd w:val="clear" w:color="auto" w:fill="FFFFFF"/>
            <w:tcMar>
              <w:top w:w="15" w:type="dxa"/>
              <w:left w:w="108" w:type="dxa"/>
              <w:bottom w:w="0" w:type="dxa"/>
              <w:right w:w="108" w:type="dxa"/>
            </w:tcMar>
            <w:vAlign w:val="center"/>
          </w:tcPr>
          <w:p w14:paraId="7AB2C2FE" w14:textId="77777777" w:rsidR="00BA0ECB" w:rsidRPr="00BF7F9C" w:rsidRDefault="00BA0ECB" w:rsidP="003D66D1"/>
        </w:tc>
        <w:tc>
          <w:tcPr>
            <w:tcW w:w="1339" w:type="dxa"/>
            <w:shd w:val="clear" w:color="auto" w:fill="FFFFFF"/>
            <w:tcMar>
              <w:top w:w="15" w:type="dxa"/>
              <w:left w:w="108" w:type="dxa"/>
              <w:bottom w:w="0" w:type="dxa"/>
              <w:right w:w="108" w:type="dxa"/>
            </w:tcMar>
            <w:vAlign w:val="center"/>
          </w:tcPr>
          <w:p w14:paraId="36EF8621" w14:textId="77777777" w:rsidR="00BA0ECB" w:rsidRPr="00BF7F9C" w:rsidRDefault="00BA0ECB" w:rsidP="003D66D1">
            <w:pPr>
              <w:rPr>
                <w:sz w:val="16"/>
                <w:szCs w:val="16"/>
              </w:rPr>
            </w:pPr>
          </w:p>
        </w:tc>
        <w:tc>
          <w:tcPr>
            <w:tcW w:w="2579" w:type="dxa"/>
            <w:shd w:val="clear" w:color="auto" w:fill="FFFFFF"/>
            <w:tcMar>
              <w:top w:w="15" w:type="dxa"/>
              <w:left w:w="108" w:type="dxa"/>
              <w:bottom w:w="0" w:type="dxa"/>
              <w:right w:w="108" w:type="dxa"/>
            </w:tcMar>
            <w:vAlign w:val="center"/>
          </w:tcPr>
          <w:p w14:paraId="1DF98392" w14:textId="17F0FB2A" w:rsidR="00BA0ECB" w:rsidRPr="00BF7F9C" w:rsidRDefault="00BA0ECB" w:rsidP="003D66D1">
            <w:pPr>
              <w:rPr>
                <w:rFonts w:eastAsiaTheme="minorEastAsia"/>
                <w:sz w:val="18"/>
                <w:lang w:eastAsia="ja-JP"/>
              </w:rPr>
            </w:pPr>
            <w:r>
              <w:rPr>
                <w:rFonts w:eastAsiaTheme="minorEastAsia"/>
                <w:sz w:val="18"/>
                <w:lang w:eastAsia="ja-JP"/>
              </w:rPr>
              <w:t>iwatani</w:t>
            </w:r>
            <w:r>
              <w:rPr>
                <w:rFonts w:eastAsiaTheme="minorEastAsia" w:hint="eastAsia"/>
                <w:sz w:val="18"/>
                <w:lang w:eastAsia="ja-JP"/>
              </w:rPr>
              <w:t>.junichi@lab.ntt.co.jp</w:t>
            </w:r>
          </w:p>
        </w:tc>
      </w:tr>
      <w:tr w:rsidR="00BA0ECB" w:rsidRPr="00BF7F9C" w14:paraId="0A4BE9F8" w14:textId="77777777" w:rsidTr="00BA0ECB">
        <w:trPr>
          <w:trHeight w:val="144"/>
        </w:trPr>
        <w:tc>
          <w:tcPr>
            <w:tcW w:w="1732" w:type="dxa"/>
            <w:shd w:val="clear" w:color="auto" w:fill="FFFFFF"/>
            <w:tcMar>
              <w:top w:w="15" w:type="dxa"/>
              <w:left w:w="108" w:type="dxa"/>
              <w:bottom w:w="0" w:type="dxa"/>
              <w:right w:w="108" w:type="dxa"/>
            </w:tcMar>
            <w:vAlign w:val="center"/>
          </w:tcPr>
          <w:p w14:paraId="1C3E5B28" w14:textId="1029D801" w:rsidR="00BA0ECB" w:rsidRDefault="00BA0ECB" w:rsidP="00AB6625">
            <w:pPr>
              <w:rPr>
                <w:rFonts w:eastAsiaTheme="minorEastAsia"/>
                <w:lang w:eastAsia="ja-JP"/>
              </w:rPr>
            </w:pPr>
            <w:r>
              <w:rPr>
                <w:rFonts w:eastAsiaTheme="minorEastAsia" w:hint="eastAsia"/>
                <w:lang w:eastAsia="ja-JP"/>
              </w:rPr>
              <w:t>Shoko Shinohara</w:t>
            </w:r>
          </w:p>
        </w:tc>
        <w:tc>
          <w:tcPr>
            <w:tcW w:w="1261" w:type="dxa"/>
            <w:vMerge/>
            <w:shd w:val="clear" w:color="auto" w:fill="FFFFFF"/>
            <w:vAlign w:val="center"/>
          </w:tcPr>
          <w:p w14:paraId="1F3BE101" w14:textId="77777777" w:rsidR="00BA0ECB" w:rsidRPr="00BF7F9C" w:rsidRDefault="00BA0ECB" w:rsidP="003D66D1">
            <w:pPr>
              <w:jc w:val="center"/>
              <w:rPr>
                <w:rFonts w:eastAsiaTheme="minorEastAsia"/>
                <w:lang w:eastAsia="ja-JP"/>
              </w:rPr>
            </w:pPr>
          </w:p>
        </w:tc>
        <w:tc>
          <w:tcPr>
            <w:tcW w:w="2439" w:type="dxa"/>
            <w:vMerge/>
            <w:shd w:val="clear" w:color="auto" w:fill="FFFFFF"/>
            <w:tcMar>
              <w:top w:w="15" w:type="dxa"/>
              <w:left w:w="108" w:type="dxa"/>
              <w:bottom w:w="0" w:type="dxa"/>
              <w:right w:w="108" w:type="dxa"/>
            </w:tcMar>
            <w:vAlign w:val="center"/>
          </w:tcPr>
          <w:p w14:paraId="5733A42D" w14:textId="77777777" w:rsidR="00BA0ECB" w:rsidRPr="00BF7F9C" w:rsidRDefault="00BA0ECB" w:rsidP="003D66D1"/>
        </w:tc>
        <w:tc>
          <w:tcPr>
            <w:tcW w:w="1339" w:type="dxa"/>
            <w:shd w:val="clear" w:color="auto" w:fill="FFFFFF"/>
            <w:tcMar>
              <w:top w:w="15" w:type="dxa"/>
              <w:left w:w="108" w:type="dxa"/>
              <w:bottom w:w="0" w:type="dxa"/>
              <w:right w:w="108" w:type="dxa"/>
            </w:tcMar>
            <w:vAlign w:val="center"/>
          </w:tcPr>
          <w:p w14:paraId="732E30C1" w14:textId="77777777" w:rsidR="00BA0ECB" w:rsidRPr="00BF7F9C" w:rsidRDefault="00BA0ECB" w:rsidP="003D66D1">
            <w:pPr>
              <w:rPr>
                <w:sz w:val="16"/>
                <w:szCs w:val="16"/>
              </w:rPr>
            </w:pPr>
          </w:p>
        </w:tc>
        <w:tc>
          <w:tcPr>
            <w:tcW w:w="2579" w:type="dxa"/>
            <w:shd w:val="clear" w:color="auto" w:fill="FFFFFF"/>
            <w:tcMar>
              <w:top w:w="15" w:type="dxa"/>
              <w:left w:w="108" w:type="dxa"/>
              <w:bottom w:w="0" w:type="dxa"/>
              <w:right w:w="108" w:type="dxa"/>
            </w:tcMar>
            <w:vAlign w:val="center"/>
          </w:tcPr>
          <w:p w14:paraId="4E115738" w14:textId="451762BE" w:rsidR="00BA0ECB" w:rsidRPr="00BF7F9C" w:rsidRDefault="00BA0ECB" w:rsidP="003D66D1">
            <w:pPr>
              <w:rPr>
                <w:rFonts w:eastAsiaTheme="minorEastAsia"/>
                <w:sz w:val="18"/>
                <w:lang w:eastAsia="ja-JP"/>
              </w:rPr>
            </w:pPr>
            <w:r>
              <w:rPr>
                <w:rFonts w:eastAsiaTheme="minorEastAsia" w:hint="eastAsia"/>
                <w:sz w:val="18"/>
                <w:lang w:eastAsia="ja-JP"/>
              </w:rPr>
              <w:t>shinohara.shoko@lab.ntt.co.jp</w:t>
            </w:r>
          </w:p>
        </w:tc>
      </w:tr>
      <w:tr w:rsidR="00BF7F9C" w:rsidRPr="00BF7F9C" w14:paraId="03C42C7D" w14:textId="77777777" w:rsidTr="00BA0ECB">
        <w:trPr>
          <w:trHeight w:val="144"/>
        </w:trPr>
        <w:tc>
          <w:tcPr>
            <w:tcW w:w="1732" w:type="dxa"/>
            <w:shd w:val="clear" w:color="auto" w:fill="FFFFFF"/>
            <w:tcMar>
              <w:top w:w="15" w:type="dxa"/>
              <w:left w:w="108" w:type="dxa"/>
              <w:bottom w:w="0" w:type="dxa"/>
              <w:right w:w="108" w:type="dxa"/>
            </w:tcMar>
            <w:vAlign w:val="center"/>
          </w:tcPr>
          <w:p w14:paraId="5A882929" w14:textId="77777777" w:rsidR="00BF7F9C" w:rsidRDefault="00BF7F9C" w:rsidP="00AB6625">
            <w:pPr>
              <w:rPr>
                <w:rFonts w:eastAsiaTheme="minorEastAsia"/>
                <w:lang w:eastAsia="ja-JP"/>
              </w:rPr>
            </w:pPr>
          </w:p>
        </w:tc>
        <w:tc>
          <w:tcPr>
            <w:tcW w:w="1261" w:type="dxa"/>
            <w:shd w:val="clear" w:color="auto" w:fill="FFFFFF"/>
            <w:vAlign w:val="center"/>
          </w:tcPr>
          <w:p w14:paraId="349FDE57" w14:textId="77777777" w:rsidR="00BF7F9C" w:rsidRPr="00BF7F9C" w:rsidRDefault="00BF7F9C" w:rsidP="003D66D1">
            <w:pPr>
              <w:jc w:val="center"/>
              <w:rPr>
                <w:rFonts w:eastAsiaTheme="minorEastAsia"/>
                <w:lang w:eastAsia="ja-JP"/>
              </w:rPr>
            </w:pPr>
          </w:p>
        </w:tc>
        <w:tc>
          <w:tcPr>
            <w:tcW w:w="2439" w:type="dxa"/>
            <w:shd w:val="clear" w:color="auto" w:fill="FFFFFF"/>
            <w:tcMar>
              <w:top w:w="15" w:type="dxa"/>
              <w:left w:w="108" w:type="dxa"/>
              <w:bottom w:w="0" w:type="dxa"/>
              <w:right w:w="108" w:type="dxa"/>
            </w:tcMar>
            <w:vAlign w:val="center"/>
          </w:tcPr>
          <w:p w14:paraId="74217E47" w14:textId="77777777" w:rsidR="00BF7F9C" w:rsidRPr="00BF7F9C" w:rsidRDefault="00BF7F9C" w:rsidP="003D66D1"/>
        </w:tc>
        <w:tc>
          <w:tcPr>
            <w:tcW w:w="1339" w:type="dxa"/>
            <w:shd w:val="clear" w:color="auto" w:fill="FFFFFF"/>
            <w:tcMar>
              <w:top w:w="15" w:type="dxa"/>
              <w:left w:w="108" w:type="dxa"/>
              <w:bottom w:w="0" w:type="dxa"/>
              <w:right w:w="108" w:type="dxa"/>
            </w:tcMar>
            <w:vAlign w:val="center"/>
          </w:tcPr>
          <w:p w14:paraId="43F65F5B" w14:textId="77777777" w:rsidR="00BF7F9C" w:rsidRPr="00BF7F9C" w:rsidRDefault="00BF7F9C" w:rsidP="003D66D1">
            <w:pPr>
              <w:rPr>
                <w:sz w:val="16"/>
                <w:szCs w:val="16"/>
              </w:rPr>
            </w:pPr>
          </w:p>
        </w:tc>
        <w:tc>
          <w:tcPr>
            <w:tcW w:w="2579" w:type="dxa"/>
            <w:shd w:val="clear" w:color="auto" w:fill="FFFFFF"/>
            <w:tcMar>
              <w:top w:w="15" w:type="dxa"/>
              <w:left w:w="108" w:type="dxa"/>
              <w:bottom w:w="0" w:type="dxa"/>
              <w:right w:w="108" w:type="dxa"/>
            </w:tcMar>
            <w:vAlign w:val="center"/>
          </w:tcPr>
          <w:p w14:paraId="5DB4FFBF" w14:textId="77777777" w:rsidR="00BF7F9C" w:rsidRDefault="00BF7F9C" w:rsidP="003D66D1">
            <w:pPr>
              <w:rPr>
                <w:rFonts w:eastAsiaTheme="minorEastAsia"/>
                <w:sz w:val="18"/>
                <w:lang w:eastAsia="ja-JP"/>
              </w:rPr>
            </w:pPr>
          </w:p>
        </w:tc>
      </w:tr>
    </w:tbl>
    <w:p w14:paraId="44F59F48" w14:textId="77777777" w:rsidR="007C67E6" w:rsidRDefault="007C67E6">
      <w:pPr>
        <w:pStyle w:val="T1"/>
        <w:spacing w:after="120"/>
        <w:rPr>
          <w:sz w:val="22"/>
        </w:rPr>
      </w:pPr>
    </w:p>
    <w:p w14:paraId="1DEC5B02" w14:textId="77777777" w:rsidR="00F44D0F" w:rsidRDefault="00F44D0F">
      <w:pPr>
        <w:pStyle w:val="T1"/>
        <w:spacing w:after="120"/>
        <w:rPr>
          <w:rFonts w:eastAsiaTheme="minorEastAsia"/>
          <w:sz w:val="22"/>
          <w:lang w:eastAsia="ja-JP"/>
        </w:rPr>
      </w:pPr>
    </w:p>
    <w:p w14:paraId="44859030" w14:textId="77777777" w:rsidR="00C72BF2" w:rsidRPr="00C72BF2" w:rsidRDefault="00C72BF2">
      <w:pPr>
        <w:pStyle w:val="T1"/>
        <w:spacing w:after="120"/>
        <w:rPr>
          <w:rFonts w:eastAsiaTheme="minorEastAsia"/>
          <w:sz w:val="22"/>
          <w:lang w:eastAsia="ja-JP"/>
        </w:rPr>
      </w:pPr>
    </w:p>
    <w:p w14:paraId="33CC76A3" w14:textId="77777777" w:rsidR="00C72BF2" w:rsidRPr="00C72BF2" w:rsidRDefault="00C72BF2" w:rsidP="00C72BF2">
      <w:pPr>
        <w:pStyle w:val="T1"/>
        <w:spacing w:after="120"/>
        <w:rPr>
          <w:sz w:val="24"/>
        </w:rPr>
      </w:pPr>
      <w:r w:rsidRPr="00C72BF2">
        <w:rPr>
          <w:sz w:val="24"/>
        </w:rPr>
        <w:t>Abstract</w:t>
      </w:r>
    </w:p>
    <w:p w14:paraId="45F00CB4" w14:textId="19CBDFEB" w:rsidR="00C72BF2" w:rsidRDefault="00C72BF2" w:rsidP="00C72BF2">
      <w:pPr>
        <w:jc w:val="both"/>
        <w:rPr>
          <w:lang w:eastAsia="ko-KR"/>
        </w:rPr>
      </w:pPr>
      <w:r>
        <w:rPr>
          <w:rFonts w:hint="eastAsia"/>
          <w:lang w:eastAsia="ko-KR"/>
        </w:rPr>
        <w:t>This submission propos</w:t>
      </w:r>
      <w:r>
        <w:rPr>
          <w:lang w:eastAsia="ko-KR"/>
        </w:rPr>
        <w:t>es</w:t>
      </w:r>
      <w:r>
        <w:rPr>
          <w:rFonts w:hint="eastAsia"/>
          <w:lang w:eastAsia="ko-KR"/>
        </w:rPr>
        <w:t xml:space="preserve"> </w:t>
      </w:r>
      <w:r>
        <w:rPr>
          <w:lang w:eastAsia="ko-KR"/>
        </w:rPr>
        <w:t>resolution</w:t>
      </w:r>
      <w:r>
        <w:rPr>
          <w:rFonts w:hint="eastAsia"/>
          <w:lang w:eastAsia="ko-KR"/>
        </w:rPr>
        <w:t>s</w:t>
      </w:r>
      <w:r>
        <w:rPr>
          <w:lang w:eastAsia="ko-KR"/>
        </w:rPr>
        <w:t xml:space="preserve"> for multiple comments </w:t>
      </w:r>
      <w:r>
        <w:rPr>
          <w:rFonts w:eastAsiaTheme="minorEastAsia" w:hint="eastAsia"/>
          <w:lang w:eastAsia="ja-JP"/>
        </w:rPr>
        <w:t>on Clause 6 of the</w:t>
      </w:r>
      <w:r>
        <w:rPr>
          <w:lang w:eastAsia="ko-KR"/>
        </w:rPr>
        <w:t xml:space="preserve"> </w:t>
      </w:r>
      <w:r>
        <w:rPr>
          <w:rFonts w:eastAsiaTheme="minorEastAsia" w:hint="eastAsia"/>
          <w:lang w:eastAsia="ja-JP"/>
        </w:rPr>
        <w:t>IEEE 802.11</w:t>
      </w:r>
      <w:r>
        <w:rPr>
          <w:lang w:eastAsia="ko-KR"/>
        </w:rPr>
        <w:t xml:space="preserve">ax D0.1 with the following </w:t>
      </w:r>
      <w:r w:rsidR="003C00E3">
        <w:rPr>
          <w:rFonts w:eastAsiaTheme="minorEastAsia" w:hint="eastAsia"/>
          <w:lang w:eastAsia="ja-JP"/>
        </w:rPr>
        <w:t xml:space="preserve">35 </w:t>
      </w:r>
      <w:r>
        <w:rPr>
          <w:lang w:eastAsia="ko-KR"/>
        </w:rPr>
        <w:t>CIDs:</w:t>
      </w:r>
    </w:p>
    <w:p w14:paraId="76CA8C66" w14:textId="1C2EF1F7" w:rsidR="00C72BF2" w:rsidRPr="00FB784A" w:rsidRDefault="0065332F" w:rsidP="00104E10">
      <w:pPr>
        <w:pStyle w:val="af"/>
        <w:numPr>
          <w:ilvl w:val="0"/>
          <w:numId w:val="3"/>
        </w:numPr>
        <w:jc w:val="both"/>
      </w:pPr>
      <w:r w:rsidRPr="0065332F">
        <w:t>83, 1227, 1228, 1229, 1238, 1239, 1240, 2</w:t>
      </w:r>
      <w:r w:rsidR="00FB784A">
        <w:t>292, 2293, 2294, 2304, 2305,</w:t>
      </w:r>
      <w:r w:rsidRPr="0065332F">
        <w:t xml:space="preserve"> 2306</w:t>
      </w:r>
      <w:r w:rsidR="003C00E3">
        <w:rPr>
          <w:rFonts w:eastAsiaTheme="minorEastAsia" w:hint="eastAsia"/>
          <w:lang w:eastAsia="ja-JP"/>
        </w:rPr>
        <w:t xml:space="preserve"> (13 comments),</w:t>
      </w:r>
    </w:p>
    <w:p w14:paraId="2ED871B2" w14:textId="1F963453" w:rsidR="00FB784A" w:rsidRPr="00FB784A" w:rsidRDefault="00FB784A" w:rsidP="00104E10">
      <w:pPr>
        <w:pStyle w:val="af"/>
        <w:numPr>
          <w:ilvl w:val="0"/>
          <w:numId w:val="3"/>
        </w:numPr>
        <w:jc w:val="both"/>
      </w:pPr>
      <w:r>
        <w:t xml:space="preserve">1125, </w:t>
      </w:r>
      <w:r w:rsidR="005A7E88">
        <w:rPr>
          <w:rFonts w:eastAsiaTheme="minorEastAsia" w:hint="eastAsia"/>
          <w:lang w:eastAsia="ja-JP"/>
        </w:rPr>
        <w:t xml:space="preserve">1230, </w:t>
      </w:r>
      <w:r>
        <w:t xml:space="preserve">1241, </w:t>
      </w:r>
      <w:r w:rsidRPr="00FB784A">
        <w:t>1596</w:t>
      </w:r>
      <w:r w:rsidR="003C00E3">
        <w:rPr>
          <w:rFonts w:eastAsiaTheme="minorEastAsia" w:hint="eastAsia"/>
          <w:lang w:eastAsia="ja-JP"/>
        </w:rPr>
        <w:t xml:space="preserve"> (4 comments),</w:t>
      </w:r>
    </w:p>
    <w:p w14:paraId="12690BE9" w14:textId="1514EBD4" w:rsidR="00FB784A" w:rsidRPr="0065332F" w:rsidRDefault="00FB784A" w:rsidP="00104E10">
      <w:pPr>
        <w:pStyle w:val="af"/>
        <w:numPr>
          <w:ilvl w:val="0"/>
          <w:numId w:val="3"/>
        </w:numPr>
        <w:jc w:val="both"/>
      </w:pPr>
      <w:r w:rsidRPr="00D32041">
        <w:rPr>
          <w:rFonts w:eastAsiaTheme="minorEastAsia" w:hint="eastAsia"/>
          <w:lang w:eastAsia="ja-JP"/>
        </w:rPr>
        <w:t>1869</w:t>
      </w:r>
      <w:r w:rsidR="00D86ED9" w:rsidRPr="00D32041">
        <w:rPr>
          <w:rFonts w:eastAsiaTheme="minorEastAsia" w:hint="eastAsia"/>
          <w:lang w:eastAsia="ja-JP"/>
        </w:rPr>
        <w:t>,</w:t>
      </w:r>
      <w:r w:rsidR="00D32041" w:rsidRPr="00D32041">
        <w:rPr>
          <w:rFonts w:eastAsiaTheme="minorEastAsia" w:hint="eastAsia"/>
          <w:lang w:eastAsia="ja-JP"/>
        </w:rPr>
        <w:t xml:space="preserve"> </w:t>
      </w:r>
      <w:r w:rsidRPr="00D32041">
        <w:rPr>
          <w:rFonts w:eastAsiaTheme="minorEastAsia" w:hint="eastAsia"/>
          <w:lang w:eastAsia="ja-JP"/>
        </w:rPr>
        <w:t>2420</w:t>
      </w:r>
      <w:r w:rsidR="003C00E3">
        <w:rPr>
          <w:rFonts w:eastAsiaTheme="minorEastAsia" w:hint="eastAsia"/>
          <w:lang w:eastAsia="ja-JP"/>
        </w:rPr>
        <w:t xml:space="preserve"> (two comments),</w:t>
      </w:r>
    </w:p>
    <w:p w14:paraId="6ECBFAF8" w14:textId="20E55AA7" w:rsidR="00D32041" w:rsidRDefault="00D32041" w:rsidP="00104E10">
      <w:pPr>
        <w:pStyle w:val="af"/>
        <w:numPr>
          <w:ilvl w:val="0"/>
          <w:numId w:val="3"/>
        </w:numPr>
        <w:jc w:val="both"/>
      </w:pPr>
      <w:r>
        <w:rPr>
          <w:rFonts w:eastAsiaTheme="minorEastAsia" w:hint="eastAsia"/>
          <w:lang w:eastAsia="ja-JP"/>
        </w:rPr>
        <w:t>1123</w:t>
      </w:r>
      <w:r w:rsidR="003C00E3">
        <w:rPr>
          <w:rFonts w:eastAsiaTheme="minorEastAsia" w:hint="eastAsia"/>
          <w:lang w:eastAsia="ja-JP"/>
        </w:rPr>
        <w:t xml:space="preserve"> (one comment)</w:t>
      </w:r>
    </w:p>
    <w:p w14:paraId="29CAA927" w14:textId="7A9F6735" w:rsidR="0065332F" w:rsidRDefault="0065332F" w:rsidP="00104E10">
      <w:pPr>
        <w:pStyle w:val="af"/>
        <w:numPr>
          <w:ilvl w:val="0"/>
          <w:numId w:val="3"/>
        </w:numPr>
        <w:jc w:val="both"/>
      </w:pPr>
      <w:r w:rsidRPr="002322C4">
        <w:t xml:space="preserve">2043, 2044, 2047, 2048, 2049, 2050, </w:t>
      </w:r>
      <w:r w:rsidR="003C00E3">
        <w:rPr>
          <w:rFonts w:eastAsiaTheme="minorEastAsia" w:hint="eastAsia"/>
          <w:lang w:eastAsia="ja-JP"/>
        </w:rPr>
        <w:t xml:space="preserve">2051, </w:t>
      </w:r>
      <w:r w:rsidRPr="002322C4">
        <w:t>2052</w:t>
      </w:r>
      <w:r w:rsidR="00D86ED9">
        <w:t>, 2053, 2054. 2055, 2056, 2058,</w:t>
      </w:r>
      <w:r w:rsidR="00D86ED9">
        <w:rPr>
          <w:rFonts w:eastAsiaTheme="minorEastAsia" w:hint="eastAsia"/>
          <w:lang w:eastAsia="ja-JP"/>
        </w:rPr>
        <w:t xml:space="preserve"> </w:t>
      </w:r>
      <w:r w:rsidR="003C00E3">
        <w:rPr>
          <w:rFonts w:eastAsiaTheme="minorEastAsia" w:hint="eastAsia"/>
          <w:lang w:eastAsia="ja-JP"/>
        </w:rPr>
        <w:t xml:space="preserve">2059, </w:t>
      </w:r>
      <w:r w:rsidRPr="002322C4">
        <w:t>2062</w:t>
      </w:r>
      <w:r w:rsidR="003C00E3">
        <w:rPr>
          <w:rFonts w:eastAsiaTheme="minorEastAsia" w:hint="eastAsia"/>
          <w:lang w:eastAsia="ja-JP"/>
        </w:rPr>
        <w:t xml:space="preserve"> (15 comments)</w:t>
      </w:r>
    </w:p>
    <w:p w14:paraId="6DEDD8C8" w14:textId="77777777" w:rsidR="00A64D7D" w:rsidRDefault="00A64D7D">
      <w:pPr>
        <w:pStyle w:val="T1"/>
        <w:spacing w:after="120"/>
        <w:rPr>
          <w:sz w:val="22"/>
        </w:rPr>
      </w:pPr>
    </w:p>
    <w:p w14:paraId="5EA713FC" w14:textId="77777777" w:rsidR="00C72BF2" w:rsidRDefault="00C72BF2">
      <w:pPr>
        <w:pStyle w:val="T1"/>
        <w:spacing w:after="120"/>
        <w:rPr>
          <w:rFonts w:eastAsiaTheme="minorEastAsia"/>
          <w:sz w:val="22"/>
          <w:lang w:eastAsia="ja-JP"/>
        </w:rPr>
      </w:pPr>
    </w:p>
    <w:p w14:paraId="319CF63E" w14:textId="77777777" w:rsidR="00C72BF2" w:rsidRDefault="00C72BF2" w:rsidP="00C72BF2">
      <w:pPr>
        <w:pStyle w:val="T1"/>
        <w:spacing w:after="120"/>
        <w:rPr>
          <w:sz w:val="22"/>
        </w:rPr>
      </w:pPr>
      <w:r>
        <w:rPr>
          <w:sz w:val="22"/>
        </w:rPr>
        <w:t>Revision</w:t>
      </w:r>
    </w:p>
    <w:p w14:paraId="6D9F6942" w14:textId="542E2428" w:rsidR="00C72BF2" w:rsidRPr="000266E7" w:rsidRDefault="00C72BF2" w:rsidP="00C72BF2">
      <w:pPr>
        <w:pStyle w:val="T1"/>
        <w:spacing w:after="120"/>
        <w:jc w:val="left"/>
        <w:rPr>
          <w:b w:val="0"/>
          <w:sz w:val="22"/>
        </w:rPr>
      </w:pPr>
      <w:r w:rsidRPr="000266E7">
        <w:rPr>
          <w:b w:val="0"/>
          <w:sz w:val="22"/>
        </w:rPr>
        <w:t>0.</w:t>
      </w:r>
      <w:r w:rsidR="001033D2">
        <w:rPr>
          <w:rFonts w:eastAsiaTheme="minorEastAsia" w:hint="eastAsia"/>
          <w:b w:val="0"/>
          <w:sz w:val="22"/>
          <w:lang w:eastAsia="ja-JP"/>
        </w:rPr>
        <w:t>0</w:t>
      </w:r>
      <w:r w:rsidRPr="000266E7">
        <w:rPr>
          <w:b w:val="0"/>
          <w:sz w:val="22"/>
        </w:rPr>
        <w:t>: Original document</w:t>
      </w:r>
    </w:p>
    <w:p w14:paraId="15F05B5D" w14:textId="2BD9D5C1" w:rsidR="00C72BF2" w:rsidRDefault="00C72BF2" w:rsidP="00C72BF2">
      <w:pPr>
        <w:pStyle w:val="T1"/>
        <w:spacing w:after="120"/>
        <w:rPr>
          <w:sz w:val="22"/>
        </w:rPr>
      </w:pPr>
    </w:p>
    <w:p w14:paraId="4E9E62D7" w14:textId="6EF00289" w:rsidR="00CA09B2" w:rsidRDefault="00CA09B2">
      <w:pPr>
        <w:pStyle w:val="T1"/>
        <w:spacing w:after="120"/>
        <w:rPr>
          <w:sz w:val="22"/>
        </w:rPr>
      </w:pPr>
    </w:p>
    <w:p w14:paraId="31FF625F" w14:textId="200E0215" w:rsidR="001D4CD9" w:rsidRDefault="00CA09B2" w:rsidP="005A3964">
      <w:pPr>
        <w:pStyle w:val="1"/>
      </w:pPr>
      <w:r w:rsidRPr="00924879">
        <w:br w:type="page"/>
      </w:r>
    </w:p>
    <w:p w14:paraId="5478A779" w14:textId="77777777" w:rsidR="0047110F" w:rsidRPr="004F3AF6" w:rsidRDefault="0047110F" w:rsidP="0047110F">
      <w:r w:rsidRPr="004F3AF6">
        <w:lastRenderedPageBreak/>
        <w:t>Interpretation of a Motion to Adopt</w:t>
      </w:r>
    </w:p>
    <w:p w14:paraId="33BDB69B" w14:textId="77777777" w:rsidR="0047110F" w:rsidRPr="004C0F0A" w:rsidRDefault="0047110F" w:rsidP="0047110F">
      <w:pPr>
        <w:rPr>
          <w:lang w:eastAsia="ko-KR"/>
        </w:rPr>
      </w:pPr>
    </w:p>
    <w:p w14:paraId="1013367F" w14:textId="77777777" w:rsidR="0047110F" w:rsidRPr="004F3AF6" w:rsidRDefault="0047110F" w:rsidP="0047110F">
      <w:pPr>
        <w:rPr>
          <w:lang w:eastAsia="ko-KR"/>
        </w:rPr>
      </w:pPr>
      <w:r w:rsidRPr="004F3AF6">
        <w:rPr>
          <w:lang w:eastAsia="ko-KR"/>
        </w:rPr>
        <w:t>A motion to approve this submission means that the editing instructions and any cha</w:t>
      </w:r>
      <w:r>
        <w:rPr>
          <w:lang w:eastAsia="ko-KR"/>
        </w:rPr>
        <w:t>nged or added material are a</w:t>
      </w:r>
      <w:r w:rsidRPr="004F3AF6">
        <w:rPr>
          <w:lang w:eastAsia="ko-KR"/>
        </w:rPr>
        <w:t>ctioned in the TGa</w:t>
      </w:r>
      <w:r>
        <w:rPr>
          <w:lang w:eastAsia="ko-KR"/>
        </w:rPr>
        <w:t>x</w:t>
      </w:r>
      <w:r w:rsidRPr="004F3AF6">
        <w:rPr>
          <w:lang w:eastAsia="ko-KR"/>
        </w:rPr>
        <w:t xml:space="preserve"> Draft.  This introduction is not part of the adopted material.</w:t>
      </w:r>
    </w:p>
    <w:p w14:paraId="4C1E65FA" w14:textId="77777777" w:rsidR="0047110F" w:rsidRPr="004F3AF6" w:rsidRDefault="0047110F" w:rsidP="0047110F">
      <w:pPr>
        <w:rPr>
          <w:lang w:eastAsia="ko-KR"/>
        </w:rPr>
      </w:pPr>
    </w:p>
    <w:p w14:paraId="453AF85E" w14:textId="77777777" w:rsidR="0047110F" w:rsidRPr="004F3AF6" w:rsidRDefault="0047110F" w:rsidP="0047110F">
      <w:pPr>
        <w:rPr>
          <w:b/>
          <w:bCs/>
          <w:i/>
          <w:iCs/>
          <w:lang w:eastAsia="ko-KR"/>
        </w:rPr>
      </w:pPr>
      <w:r w:rsidRPr="004F3AF6">
        <w:rPr>
          <w:b/>
          <w:bCs/>
          <w:i/>
          <w:iCs/>
          <w:lang w:eastAsia="ko-KR"/>
        </w:rPr>
        <w:t>Editing instructions formatted like this are intended to be copied into the TGa</w:t>
      </w:r>
      <w:r>
        <w:rPr>
          <w:b/>
          <w:bCs/>
          <w:i/>
          <w:iCs/>
          <w:lang w:eastAsia="ko-KR"/>
        </w:rPr>
        <w:t xml:space="preserve">x </w:t>
      </w:r>
      <w:r w:rsidRPr="004F3AF6">
        <w:rPr>
          <w:b/>
          <w:bCs/>
          <w:i/>
          <w:iCs/>
          <w:lang w:eastAsia="ko-KR"/>
        </w:rPr>
        <w:t>Draft (i.e. they are instructions to the 802.11 editor on how to merge the text with the baseline documents).</w:t>
      </w:r>
    </w:p>
    <w:p w14:paraId="0257121B" w14:textId="77777777" w:rsidR="0047110F" w:rsidRPr="004F3AF6" w:rsidRDefault="0047110F" w:rsidP="0047110F">
      <w:pPr>
        <w:rPr>
          <w:lang w:eastAsia="ko-KR"/>
        </w:rPr>
      </w:pPr>
    </w:p>
    <w:p w14:paraId="615E551F" w14:textId="77777777" w:rsidR="0047110F" w:rsidRDefault="0047110F" w:rsidP="0047110F">
      <w:pPr>
        <w:rPr>
          <w:ins w:id="1" w:author="Banerjea, Raja" w:date="2016-05-04T21:56:00Z"/>
          <w:b/>
          <w:bCs/>
          <w:i/>
          <w:iCs/>
          <w:lang w:eastAsia="ko-KR"/>
        </w:rPr>
      </w:pPr>
      <w:r w:rsidRPr="004F3AF6">
        <w:rPr>
          <w:b/>
          <w:bCs/>
          <w:i/>
          <w:iCs/>
          <w:lang w:eastAsia="ko-KR"/>
        </w:rPr>
        <w:t>TGa</w:t>
      </w:r>
      <w:r>
        <w:rPr>
          <w:b/>
          <w:bCs/>
          <w:i/>
          <w:iCs/>
          <w:lang w:eastAsia="ko-KR"/>
        </w:rPr>
        <w:t>x</w:t>
      </w:r>
      <w:r w:rsidRPr="004F3AF6">
        <w:rPr>
          <w:b/>
          <w:bCs/>
          <w:i/>
          <w:iCs/>
          <w:lang w:eastAsia="ko-KR"/>
        </w:rPr>
        <w:t xml:space="preserve"> Editor: Editing instructions preceded by “TGa</w:t>
      </w:r>
      <w:r>
        <w:rPr>
          <w:b/>
          <w:bCs/>
          <w:i/>
          <w:iCs/>
          <w:lang w:eastAsia="ko-KR"/>
        </w:rPr>
        <w:t>x</w:t>
      </w:r>
      <w:r w:rsidRPr="004F3AF6">
        <w:rPr>
          <w:b/>
          <w:bCs/>
          <w:i/>
          <w:iCs/>
          <w:lang w:eastAsia="ko-KR"/>
        </w:rPr>
        <w:t xml:space="preserve"> Editor” are instructions to the TGa</w:t>
      </w:r>
      <w:r>
        <w:rPr>
          <w:b/>
          <w:bCs/>
          <w:i/>
          <w:iCs/>
          <w:lang w:eastAsia="ko-KR"/>
        </w:rPr>
        <w:t>x</w:t>
      </w:r>
      <w:r w:rsidRPr="004F3AF6">
        <w:rPr>
          <w:b/>
          <w:bCs/>
          <w:i/>
          <w:iCs/>
          <w:lang w:eastAsia="ko-KR"/>
        </w:rPr>
        <w:t xml:space="preserve"> editor to modify existing material in the TGa</w:t>
      </w:r>
      <w:r>
        <w:rPr>
          <w:b/>
          <w:bCs/>
          <w:i/>
          <w:iCs/>
          <w:lang w:eastAsia="ko-KR"/>
        </w:rPr>
        <w:t>x</w:t>
      </w:r>
      <w:r w:rsidRPr="004F3AF6">
        <w:rPr>
          <w:b/>
          <w:bCs/>
          <w:i/>
          <w:iCs/>
          <w:lang w:eastAsia="ko-KR"/>
        </w:rPr>
        <w:t xml:space="preserve"> draft.  As a result of adopting the changes, the TGa</w:t>
      </w:r>
      <w:r>
        <w:rPr>
          <w:b/>
          <w:bCs/>
          <w:i/>
          <w:iCs/>
          <w:lang w:eastAsia="ko-KR"/>
        </w:rPr>
        <w:t>x</w:t>
      </w:r>
      <w:r w:rsidRPr="004F3AF6">
        <w:rPr>
          <w:b/>
          <w:bCs/>
          <w:i/>
          <w:iCs/>
          <w:lang w:eastAsia="ko-KR"/>
        </w:rPr>
        <w:t xml:space="preserve"> editor will execute the instructions rather than copy them to the TGa</w:t>
      </w:r>
      <w:r>
        <w:rPr>
          <w:rFonts w:hint="eastAsia"/>
          <w:b/>
          <w:bCs/>
          <w:i/>
          <w:iCs/>
          <w:lang w:eastAsia="ko-KR"/>
        </w:rPr>
        <w:t>x</w:t>
      </w:r>
      <w:r w:rsidRPr="004F3AF6">
        <w:rPr>
          <w:b/>
          <w:bCs/>
          <w:i/>
          <w:iCs/>
          <w:lang w:eastAsia="ko-KR"/>
        </w:rPr>
        <w:t xml:space="preserve"> Draft.</w:t>
      </w:r>
    </w:p>
    <w:p w14:paraId="53B38843" w14:textId="780A47EA" w:rsidR="0015680F" w:rsidRDefault="0015680F">
      <w:pPr>
        <w:rPr>
          <w:rFonts w:eastAsiaTheme="minorEastAsia"/>
          <w:lang w:eastAsia="ja-JP"/>
        </w:rPr>
      </w:pPr>
    </w:p>
    <w:p w14:paraId="3674D922" w14:textId="77777777" w:rsidR="000F2D37" w:rsidRDefault="000F2D37">
      <w:pPr>
        <w:rPr>
          <w:rFonts w:eastAsiaTheme="minorEastAsia"/>
          <w:lang w:eastAsia="ja-JP"/>
        </w:rPr>
      </w:pPr>
    </w:p>
    <w:p w14:paraId="2ACE3A27" w14:textId="098022B7" w:rsidR="002322C4" w:rsidRDefault="00D247BC" w:rsidP="002322C4">
      <w:pPr>
        <w:pStyle w:val="BodyText"/>
        <w:rPr>
          <w:rFonts w:asciiTheme="majorHAnsi" w:eastAsiaTheme="minorEastAsia" w:hAnsiTheme="majorHAnsi"/>
          <w:b/>
          <w:sz w:val="28"/>
          <w:lang w:eastAsia="ja-JP"/>
        </w:rPr>
      </w:pPr>
      <w:r>
        <w:rPr>
          <w:rFonts w:asciiTheme="majorHAnsi" w:eastAsiaTheme="minorEastAsia" w:hAnsiTheme="majorHAnsi" w:hint="eastAsia"/>
          <w:b/>
          <w:sz w:val="28"/>
          <w:lang w:eastAsia="ja-JP"/>
        </w:rPr>
        <w:t xml:space="preserve">CIDs 83, </w:t>
      </w:r>
      <w:r w:rsidR="0065332F">
        <w:rPr>
          <w:rFonts w:asciiTheme="majorHAnsi" w:eastAsiaTheme="minorEastAsia" w:hAnsiTheme="majorHAnsi" w:hint="eastAsia"/>
          <w:b/>
          <w:sz w:val="28"/>
          <w:lang w:eastAsia="ja-JP"/>
        </w:rPr>
        <w:t>1227, 12</w:t>
      </w:r>
      <w:r>
        <w:rPr>
          <w:rFonts w:asciiTheme="majorHAnsi" w:eastAsiaTheme="minorEastAsia" w:hAnsiTheme="majorHAnsi" w:hint="eastAsia"/>
          <w:b/>
          <w:sz w:val="28"/>
          <w:lang w:eastAsia="ja-JP"/>
        </w:rPr>
        <w:t xml:space="preserve">28, </w:t>
      </w:r>
      <w:r w:rsidR="0065332F">
        <w:rPr>
          <w:rFonts w:asciiTheme="majorHAnsi" w:eastAsiaTheme="minorEastAsia" w:hAnsiTheme="majorHAnsi" w:hint="eastAsia"/>
          <w:b/>
          <w:sz w:val="28"/>
          <w:lang w:eastAsia="ja-JP"/>
        </w:rPr>
        <w:t xml:space="preserve">1229, 1238, 1239, 1240, 2292, 2293, 2294, 2304, 2305, and </w:t>
      </w:r>
      <w:r>
        <w:rPr>
          <w:rFonts w:asciiTheme="majorHAnsi" w:eastAsiaTheme="minorEastAsia" w:hAnsiTheme="majorHAnsi" w:hint="eastAsia"/>
          <w:b/>
          <w:sz w:val="28"/>
          <w:lang w:eastAsia="ja-JP"/>
        </w:rPr>
        <w:t>2306:</w:t>
      </w:r>
    </w:p>
    <w:tbl>
      <w:tblPr>
        <w:tblW w:w="9477" w:type="dxa"/>
        <w:tblInd w:w="-2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9"/>
        <w:gridCol w:w="871"/>
        <w:gridCol w:w="992"/>
        <w:gridCol w:w="2673"/>
        <w:gridCol w:w="2268"/>
        <w:gridCol w:w="1984"/>
      </w:tblGrid>
      <w:tr w:rsidR="00A264C7" w14:paraId="0D13144A" w14:textId="77777777" w:rsidTr="00A264C7">
        <w:trPr>
          <w:trHeight w:val="386"/>
        </w:trPr>
        <w:tc>
          <w:tcPr>
            <w:tcW w:w="689" w:type="dxa"/>
            <w:shd w:val="clear" w:color="auto" w:fill="auto"/>
            <w:hideMark/>
          </w:tcPr>
          <w:p w14:paraId="693C1354" w14:textId="77777777" w:rsidR="00A264C7" w:rsidRDefault="00A264C7" w:rsidP="002322C4">
            <w:pPr>
              <w:rPr>
                <w:rFonts w:ascii="Arial" w:hAnsi="Arial" w:cs="Arial"/>
                <w:b/>
                <w:bCs/>
                <w:sz w:val="20"/>
                <w:lang w:val="en-US"/>
              </w:rPr>
            </w:pPr>
            <w:r>
              <w:rPr>
                <w:rFonts w:ascii="Arial" w:hAnsi="Arial" w:cs="Arial"/>
                <w:b/>
                <w:bCs/>
                <w:sz w:val="20"/>
              </w:rPr>
              <w:t>CID</w:t>
            </w:r>
          </w:p>
        </w:tc>
        <w:tc>
          <w:tcPr>
            <w:tcW w:w="871" w:type="dxa"/>
            <w:shd w:val="clear" w:color="auto" w:fill="auto"/>
            <w:hideMark/>
          </w:tcPr>
          <w:p w14:paraId="64F5A404" w14:textId="77777777" w:rsidR="00A264C7" w:rsidRDefault="00A264C7" w:rsidP="002322C4">
            <w:pPr>
              <w:rPr>
                <w:rFonts w:ascii="Arial" w:hAnsi="Arial" w:cs="Arial"/>
                <w:b/>
                <w:bCs/>
                <w:sz w:val="20"/>
              </w:rPr>
            </w:pPr>
            <w:r>
              <w:rPr>
                <w:rFonts w:ascii="Arial" w:hAnsi="Arial" w:cs="Arial"/>
                <w:b/>
                <w:bCs/>
                <w:sz w:val="20"/>
              </w:rPr>
              <w:t>PP.LL</w:t>
            </w:r>
          </w:p>
        </w:tc>
        <w:tc>
          <w:tcPr>
            <w:tcW w:w="992" w:type="dxa"/>
          </w:tcPr>
          <w:p w14:paraId="3EA2215E" w14:textId="77777777" w:rsidR="00A264C7" w:rsidRPr="00370EA5" w:rsidRDefault="00A264C7" w:rsidP="002322C4">
            <w:pPr>
              <w:rPr>
                <w:rFonts w:ascii="Arial" w:eastAsiaTheme="minorEastAsia" w:hAnsi="Arial" w:cs="Arial"/>
                <w:b/>
                <w:bCs/>
                <w:sz w:val="20"/>
                <w:lang w:eastAsia="ja-JP"/>
              </w:rPr>
            </w:pPr>
            <w:r>
              <w:rPr>
                <w:rFonts w:ascii="Arial" w:eastAsiaTheme="minorEastAsia" w:hAnsi="Arial" w:cs="Arial" w:hint="eastAsia"/>
                <w:b/>
                <w:bCs/>
                <w:sz w:val="20"/>
                <w:lang w:eastAsia="ja-JP"/>
              </w:rPr>
              <w:t>Clause</w:t>
            </w:r>
          </w:p>
        </w:tc>
        <w:tc>
          <w:tcPr>
            <w:tcW w:w="2673" w:type="dxa"/>
            <w:shd w:val="clear" w:color="auto" w:fill="auto"/>
            <w:hideMark/>
          </w:tcPr>
          <w:p w14:paraId="6CE6ECE9" w14:textId="77777777" w:rsidR="00A264C7" w:rsidRDefault="00A264C7" w:rsidP="002322C4">
            <w:pPr>
              <w:rPr>
                <w:rFonts w:ascii="Arial" w:hAnsi="Arial" w:cs="Arial"/>
                <w:b/>
                <w:bCs/>
                <w:sz w:val="20"/>
              </w:rPr>
            </w:pPr>
            <w:r>
              <w:rPr>
                <w:rFonts w:ascii="Arial" w:hAnsi="Arial" w:cs="Arial"/>
                <w:b/>
                <w:bCs/>
                <w:sz w:val="20"/>
              </w:rPr>
              <w:t>Comment</w:t>
            </w:r>
          </w:p>
        </w:tc>
        <w:tc>
          <w:tcPr>
            <w:tcW w:w="2268" w:type="dxa"/>
            <w:shd w:val="clear" w:color="auto" w:fill="auto"/>
            <w:hideMark/>
          </w:tcPr>
          <w:p w14:paraId="721B97B5" w14:textId="77777777" w:rsidR="00A264C7" w:rsidRDefault="00A264C7" w:rsidP="002322C4">
            <w:pPr>
              <w:rPr>
                <w:rFonts w:ascii="Arial" w:hAnsi="Arial" w:cs="Arial"/>
                <w:b/>
                <w:bCs/>
                <w:sz w:val="20"/>
              </w:rPr>
            </w:pPr>
            <w:r>
              <w:rPr>
                <w:rFonts w:ascii="Arial" w:hAnsi="Arial" w:cs="Arial"/>
                <w:b/>
                <w:bCs/>
                <w:sz w:val="20"/>
              </w:rPr>
              <w:t>Proposed Change</w:t>
            </w:r>
          </w:p>
        </w:tc>
        <w:tc>
          <w:tcPr>
            <w:tcW w:w="1984" w:type="dxa"/>
            <w:shd w:val="clear" w:color="auto" w:fill="auto"/>
            <w:hideMark/>
          </w:tcPr>
          <w:p w14:paraId="2797FEB4" w14:textId="77777777" w:rsidR="00A264C7" w:rsidRDefault="00A264C7" w:rsidP="002322C4">
            <w:pPr>
              <w:rPr>
                <w:rFonts w:ascii="Arial" w:hAnsi="Arial" w:cs="Arial"/>
                <w:b/>
                <w:bCs/>
                <w:sz w:val="20"/>
              </w:rPr>
            </w:pPr>
            <w:r>
              <w:rPr>
                <w:rFonts w:ascii="Arial" w:hAnsi="Arial" w:cs="Arial"/>
                <w:b/>
                <w:bCs/>
                <w:sz w:val="20"/>
              </w:rPr>
              <w:t>Resolution</w:t>
            </w:r>
          </w:p>
        </w:tc>
      </w:tr>
      <w:tr w:rsidR="00A264C7" w14:paraId="0A9403A5" w14:textId="77777777" w:rsidTr="00A264C7">
        <w:trPr>
          <w:trHeight w:val="935"/>
        </w:trPr>
        <w:tc>
          <w:tcPr>
            <w:tcW w:w="689" w:type="dxa"/>
            <w:shd w:val="clear" w:color="auto" w:fill="auto"/>
          </w:tcPr>
          <w:p w14:paraId="55AB4FD3" w14:textId="77777777" w:rsidR="00A264C7" w:rsidRPr="00413D16" w:rsidRDefault="00A264C7" w:rsidP="002322C4">
            <w:pPr>
              <w:jc w:val="right"/>
              <w:rPr>
                <w:rFonts w:ascii="Arial" w:eastAsiaTheme="minorEastAsia" w:hAnsi="Arial" w:cs="Arial"/>
                <w:sz w:val="20"/>
                <w:lang w:eastAsia="ja-JP"/>
              </w:rPr>
            </w:pPr>
            <w:r>
              <w:rPr>
                <w:rFonts w:ascii="Arial" w:eastAsiaTheme="minorEastAsia" w:hAnsi="Arial" w:cs="Arial" w:hint="eastAsia"/>
                <w:sz w:val="20"/>
                <w:lang w:eastAsia="ja-JP"/>
              </w:rPr>
              <w:t>83</w:t>
            </w:r>
          </w:p>
        </w:tc>
        <w:tc>
          <w:tcPr>
            <w:tcW w:w="871" w:type="dxa"/>
            <w:shd w:val="clear" w:color="auto" w:fill="auto"/>
          </w:tcPr>
          <w:p w14:paraId="4591886A" w14:textId="77777777" w:rsidR="00A264C7" w:rsidRPr="00B24066" w:rsidRDefault="00A264C7" w:rsidP="002322C4">
            <w:pPr>
              <w:jc w:val="right"/>
              <w:rPr>
                <w:rFonts w:ascii="Arial" w:eastAsiaTheme="minorEastAsia" w:hAnsi="Arial" w:cs="Arial"/>
                <w:sz w:val="20"/>
                <w:lang w:eastAsia="ja-JP"/>
              </w:rPr>
            </w:pPr>
            <w:r>
              <w:rPr>
                <w:rFonts w:ascii="Arial" w:eastAsiaTheme="minorEastAsia" w:hAnsi="Arial" w:cs="Arial" w:hint="eastAsia"/>
                <w:sz w:val="20"/>
                <w:lang w:eastAsia="ja-JP"/>
              </w:rPr>
              <w:t>7.01</w:t>
            </w:r>
          </w:p>
        </w:tc>
        <w:tc>
          <w:tcPr>
            <w:tcW w:w="992" w:type="dxa"/>
          </w:tcPr>
          <w:p w14:paraId="7B2B2744" w14:textId="77777777" w:rsidR="00A264C7" w:rsidRPr="00370EA5" w:rsidRDefault="00A264C7" w:rsidP="002322C4">
            <w:pPr>
              <w:rPr>
                <w:rFonts w:ascii="Arial" w:eastAsiaTheme="minorEastAsia" w:hAnsi="Arial" w:cs="Arial"/>
                <w:sz w:val="20"/>
                <w:lang w:eastAsia="ja-JP"/>
              </w:rPr>
            </w:pPr>
            <w:r>
              <w:rPr>
                <w:rFonts w:ascii="Arial" w:eastAsiaTheme="minorEastAsia" w:hAnsi="Arial" w:cs="Arial" w:hint="eastAsia"/>
                <w:sz w:val="20"/>
                <w:lang w:eastAsia="ja-JP"/>
              </w:rPr>
              <w:t>6</w:t>
            </w:r>
          </w:p>
        </w:tc>
        <w:tc>
          <w:tcPr>
            <w:tcW w:w="2673" w:type="dxa"/>
            <w:shd w:val="clear" w:color="auto" w:fill="auto"/>
          </w:tcPr>
          <w:p w14:paraId="418E56F6" w14:textId="77777777" w:rsidR="00A264C7" w:rsidRDefault="00A264C7" w:rsidP="002322C4">
            <w:pPr>
              <w:rPr>
                <w:rFonts w:ascii="Arial" w:hAnsi="Arial" w:cs="Arial"/>
                <w:sz w:val="20"/>
              </w:rPr>
            </w:pPr>
            <w:r w:rsidRPr="00B24066">
              <w:rPr>
                <w:rFonts w:ascii="Arial" w:hAnsi="Arial" w:cs="Arial"/>
                <w:sz w:val="20"/>
              </w:rPr>
              <w:t xml:space="preserve">Multiple </w:t>
            </w:r>
            <w:proofErr w:type="gramStart"/>
            <w:r w:rsidRPr="00B24066">
              <w:rPr>
                <w:rFonts w:ascii="Arial" w:hAnsi="Arial" w:cs="Arial"/>
                <w:sz w:val="20"/>
              </w:rPr>
              <w:t>elements,</w:t>
            </w:r>
            <w:proofErr w:type="gramEnd"/>
            <w:r w:rsidRPr="00B24066">
              <w:rPr>
                <w:rFonts w:ascii="Arial" w:hAnsi="Arial" w:cs="Arial"/>
                <w:sz w:val="20"/>
              </w:rPr>
              <w:t xml:space="preserve"> and MIB variables are added to support the features introduced in 11ax.</w:t>
            </w:r>
          </w:p>
        </w:tc>
        <w:tc>
          <w:tcPr>
            <w:tcW w:w="2268" w:type="dxa"/>
            <w:shd w:val="clear" w:color="auto" w:fill="auto"/>
          </w:tcPr>
          <w:p w14:paraId="0CAAED91" w14:textId="77777777" w:rsidR="00A264C7" w:rsidRDefault="00A264C7" w:rsidP="002322C4">
            <w:pPr>
              <w:rPr>
                <w:rFonts w:ascii="Arial" w:hAnsi="Arial" w:cs="Arial"/>
                <w:sz w:val="20"/>
              </w:rPr>
            </w:pPr>
            <w:r w:rsidRPr="00B24066">
              <w:rPr>
                <w:rFonts w:ascii="Arial" w:hAnsi="Arial" w:cs="Arial"/>
                <w:sz w:val="20"/>
              </w:rPr>
              <w:t xml:space="preserve">Ensure that all </w:t>
            </w:r>
            <w:proofErr w:type="gramStart"/>
            <w:r w:rsidRPr="00B24066">
              <w:rPr>
                <w:rFonts w:ascii="Arial" w:hAnsi="Arial" w:cs="Arial"/>
                <w:sz w:val="20"/>
              </w:rPr>
              <w:t>elements,</w:t>
            </w:r>
            <w:proofErr w:type="gramEnd"/>
            <w:r w:rsidRPr="00B24066">
              <w:rPr>
                <w:rFonts w:ascii="Arial" w:hAnsi="Arial" w:cs="Arial"/>
                <w:sz w:val="20"/>
              </w:rPr>
              <w:t xml:space="preserve"> and MIB variables are included in the appropriate tables/</w:t>
            </w:r>
            <w:proofErr w:type="spellStart"/>
            <w:r w:rsidRPr="00B24066">
              <w:rPr>
                <w:rFonts w:ascii="Arial" w:hAnsi="Arial" w:cs="Arial"/>
                <w:sz w:val="20"/>
              </w:rPr>
              <w:t>subclauses</w:t>
            </w:r>
            <w:proofErr w:type="spellEnd"/>
            <w:r w:rsidRPr="00B24066">
              <w:rPr>
                <w:rFonts w:ascii="Arial" w:hAnsi="Arial" w:cs="Arial"/>
                <w:sz w:val="20"/>
              </w:rPr>
              <w:t xml:space="preserve"> of the layer management clause.</w:t>
            </w:r>
          </w:p>
        </w:tc>
        <w:tc>
          <w:tcPr>
            <w:tcW w:w="1984" w:type="dxa"/>
            <w:shd w:val="clear" w:color="auto" w:fill="auto"/>
          </w:tcPr>
          <w:p w14:paraId="7BAA0277" w14:textId="77777777" w:rsidR="00A264C7" w:rsidRDefault="00A264C7" w:rsidP="002322C4">
            <w:pPr>
              <w:rPr>
                <w:rFonts w:ascii="Arial" w:eastAsiaTheme="minorEastAsia" w:hAnsi="Arial" w:cs="Arial"/>
                <w:sz w:val="20"/>
                <w:lang w:eastAsia="ja-JP"/>
              </w:rPr>
            </w:pPr>
            <w:r>
              <w:rPr>
                <w:rFonts w:ascii="Arial" w:eastAsiaTheme="minorEastAsia" w:hAnsi="Arial" w:cs="Arial" w:hint="eastAsia"/>
                <w:sz w:val="20"/>
                <w:lang w:eastAsia="ja-JP"/>
              </w:rPr>
              <w:t>Revised.</w:t>
            </w:r>
          </w:p>
          <w:p w14:paraId="50DF460D" w14:textId="77777777" w:rsidR="00A264C7" w:rsidRDefault="00A264C7" w:rsidP="002322C4">
            <w:pPr>
              <w:rPr>
                <w:rFonts w:ascii="Arial" w:eastAsiaTheme="minorEastAsia" w:hAnsi="Arial" w:cs="Arial"/>
                <w:sz w:val="20"/>
                <w:lang w:eastAsia="ja-JP"/>
              </w:rPr>
            </w:pPr>
          </w:p>
          <w:p w14:paraId="1468911F" w14:textId="1F3DEDAE" w:rsidR="00A264C7" w:rsidRPr="004D5C23" w:rsidRDefault="00A264C7" w:rsidP="002322C4">
            <w:pPr>
              <w:rPr>
                <w:rFonts w:ascii="Arial" w:eastAsiaTheme="minorEastAsia" w:hAnsi="Arial" w:cs="Arial"/>
                <w:sz w:val="20"/>
                <w:lang w:eastAsia="ja-JP"/>
              </w:rPr>
            </w:pPr>
            <w:r>
              <w:rPr>
                <w:rFonts w:ascii="Arial" w:eastAsiaTheme="minorEastAsia" w:hAnsi="Arial" w:cs="Arial" w:hint="eastAsia"/>
                <w:sz w:val="20"/>
                <w:lang w:eastAsia="ja-JP"/>
              </w:rPr>
              <w:t>Agreed in principle. Revised text was proposed.</w:t>
            </w:r>
          </w:p>
        </w:tc>
      </w:tr>
      <w:tr w:rsidR="00A264C7" w14:paraId="45BC5766" w14:textId="77777777" w:rsidTr="00A264C7">
        <w:trPr>
          <w:trHeight w:val="935"/>
        </w:trPr>
        <w:tc>
          <w:tcPr>
            <w:tcW w:w="689" w:type="dxa"/>
            <w:shd w:val="clear" w:color="auto" w:fill="auto"/>
          </w:tcPr>
          <w:p w14:paraId="6314D65F" w14:textId="442D8C96" w:rsidR="00A264C7" w:rsidRDefault="00A264C7" w:rsidP="004A00DC">
            <w:pPr>
              <w:jc w:val="right"/>
              <w:rPr>
                <w:rFonts w:ascii="Arial" w:eastAsiaTheme="minorEastAsia" w:hAnsi="Arial" w:cs="Arial"/>
                <w:sz w:val="20"/>
                <w:lang w:eastAsia="ja-JP"/>
              </w:rPr>
            </w:pPr>
            <w:r>
              <w:rPr>
                <w:rFonts w:ascii="Arial" w:eastAsiaTheme="minorEastAsia" w:hAnsi="Arial" w:cs="Arial" w:hint="eastAsia"/>
                <w:sz w:val="20"/>
                <w:lang w:eastAsia="ja-JP"/>
              </w:rPr>
              <w:t>1227</w:t>
            </w:r>
          </w:p>
        </w:tc>
        <w:tc>
          <w:tcPr>
            <w:tcW w:w="871" w:type="dxa"/>
            <w:shd w:val="clear" w:color="auto" w:fill="auto"/>
          </w:tcPr>
          <w:p w14:paraId="52C878C3" w14:textId="77777777" w:rsidR="00A264C7" w:rsidRDefault="00A264C7" w:rsidP="004A00DC">
            <w:pPr>
              <w:jc w:val="right"/>
              <w:rPr>
                <w:rFonts w:ascii="Arial" w:eastAsiaTheme="minorEastAsia" w:hAnsi="Arial" w:cs="Arial"/>
                <w:sz w:val="20"/>
                <w:lang w:eastAsia="ja-JP"/>
              </w:rPr>
            </w:pPr>
            <w:r>
              <w:rPr>
                <w:rFonts w:ascii="Arial" w:eastAsiaTheme="minorEastAsia" w:hAnsi="Arial" w:cs="Arial" w:hint="eastAsia"/>
                <w:sz w:val="20"/>
                <w:lang w:eastAsia="ja-JP"/>
              </w:rPr>
              <w:t>7.42</w:t>
            </w:r>
          </w:p>
        </w:tc>
        <w:tc>
          <w:tcPr>
            <w:tcW w:w="992" w:type="dxa"/>
          </w:tcPr>
          <w:p w14:paraId="6FCD9FE3" w14:textId="77777777" w:rsidR="00A264C7" w:rsidRDefault="00A264C7" w:rsidP="004A00DC">
            <w:pPr>
              <w:rPr>
                <w:rFonts w:ascii="Arial" w:eastAsiaTheme="minorEastAsia" w:hAnsi="Arial" w:cs="Arial"/>
                <w:sz w:val="20"/>
                <w:lang w:eastAsia="ja-JP"/>
              </w:rPr>
            </w:pPr>
            <w:r>
              <w:rPr>
                <w:rFonts w:ascii="Arial" w:eastAsiaTheme="minorEastAsia" w:hAnsi="Arial" w:cs="Arial" w:hint="eastAsia"/>
                <w:sz w:val="20"/>
                <w:lang w:eastAsia="ja-JP"/>
              </w:rPr>
              <w:t>6.3.7.2.2</w:t>
            </w:r>
          </w:p>
        </w:tc>
        <w:tc>
          <w:tcPr>
            <w:tcW w:w="2673" w:type="dxa"/>
            <w:shd w:val="clear" w:color="auto" w:fill="auto"/>
          </w:tcPr>
          <w:p w14:paraId="3E7BB982" w14:textId="77777777" w:rsidR="00A264C7" w:rsidRPr="00B24066" w:rsidRDefault="00A264C7" w:rsidP="004A00DC">
            <w:pPr>
              <w:rPr>
                <w:rFonts w:ascii="Arial" w:hAnsi="Arial" w:cs="Arial"/>
                <w:sz w:val="20"/>
              </w:rPr>
            </w:pPr>
            <w:r w:rsidRPr="00B24066">
              <w:rPr>
                <w:rFonts w:ascii="Arial" w:hAnsi="Arial" w:cs="Arial"/>
                <w:sz w:val="20"/>
              </w:rPr>
              <w:t>The HE Capabilities element does not appear to be optional in the Association Request frame, so it must be supplied in the MLME primitive.</w:t>
            </w:r>
          </w:p>
        </w:tc>
        <w:tc>
          <w:tcPr>
            <w:tcW w:w="2268" w:type="dxa"/>
            <w:shd w:val="clear" w:color="auto" w:fill="auto"/>
          </w:tcPr>
          <w:p w14:paraId="2B887563" w14:textId="77777777" w:rsidR="00A264C7" w:rsidRPr="00B24066" w:rsidRDefault="00A264C7" w:rsidP="004A00DC">
            <w:pPr>
              <w:rPr>
                <w:rFonts w:ascii="Arial" w:hAnsi="Arial" w:cs="Arial"/>
                <w:sz w:val="20"/>
              </w:rPr>
            </w:pPr>
            <w:r w:rsidRPr="00B24066">
              <w:rPr>
                <w:rFonts w:ascii="Arial" w:hAnsi="Arial" w:cs="Arial"/>
                <w:sz w:val="20"/>
              </w:rPr>
              <w:t>Delete "optionally".   Same thing in REASSOCIATE.</w:t>
            </w:r>
          </w:p>
        </w:tc>
        <w:tc>
          <w:tcPr>
            <w:tcW w:w="1984" w:type="dxa"/>
            <w:shd w:val="clear" w:color="auto" w:fill="auto"/>
          </w:tcPr>
          <w:p w14:paraId="0DF93247" w14:textId="77777777" w:rsidR="00A264C7" w:rsidRDefault="00A264C7" w:rsidP="004A00DC">
            <w:pPr>
              <w:rPr>
                <w:rFonts w:ascii="Arial" w:eastAsiaTheme="minorEastAsia" w:hAnsi="Arial" w:cs="Arial"/>
                <w:sz w:val="20"/>
                <w:lang w:eastAsia="ja-JP"/>
              </w:rPr>
            </w:pPr>
            <w:r>
              <w:rPr>
                <w:rFonts w:ascii="Arial" w:eastAsiaTheme="minorEastAsia" w:hAnsi="Arial" w:cs="Arial" w:hint="eastAsia"/>
                <w:sz w:val="20"/>
                <w:lang w:eastAsia="ja-JP"/>
              </w:rPr>
              <w:t>Revised</w:t>
            </w:r>
          </w:p>
          <w:p w14:paraId="2B69D617" w14:textId="77777777" w:rsidR="00A264C7" w:rsidRDefault="00A264C7" w:rsidP="004A00DC">
            <w:pPr>
              <w:rPr>
                <w:rFonts w:ascii="Arial" w:eastAsiaTheme="minorEastAsia" w:hAnsi="Arial" w:cs="Arial"/>
                <w:sz w:val="20"/>
                <w:lang w:eastAsia="ja-JP"/>
              </w:rPr>
            </w:pPr>
          </w:p>
          <w:p w14:paraId="2D0C238B" w14:textId="186440F8" w:rsidR="00A264C7" w:rsidRPr="00D318EF" w:rsidRDefault="00A264C7" w:rsidP="004A00DC">
            <w:pPr>
              <w:rPr>
                <w:rFonts w:ascii="Arial" w:eastAsiaTheme="minorEastAsia" w:hAnsi="Arial" w:cs="Arial"/>
                <w:sz w:val="20"/>
                <w:lang w:eastAsia="ja-JP"/>
              </w:rPr>
            </w:pPr>
            <w:r>
              <w:rPr>
                <w:rFonts w:ascii="Arial" w:eastAsiaTheme="minorEastAsia" w:hAnsi="Arial" w:cs="Arial" w:hint="eastAsia"/>
                <w:sz w:val="20"/>
                <w:lang w:eastAsia="ja-JP"/>
              </w:rPr>
              <w:t>Agreed in principle. Revised text was proposed.</w:t>
            </w:r>
          </w:p>
        </w:tc>
      </w:tr>
      <w:tr w:rsidR="00A264C7" w14:paraId="3DC6D52E" w14:textId="77777777" w:rsidTr="00A264C7">
        <w:trPr>
          <w:trHeight w:val="935"/>
        </w:trPr>
        <w:tc>
          <w:tcPr>
            <w:tcW w:w="689" w:type="dxa"/>
            <w:shd w:val="clear" w:color="auto" w:fill="auto"/>
          </w:tcPr>
          <w:p w14:paraId="6CB6BCCD" w14:textId="2C0A8A56" w:rsidR="00A264C7" w:rsidRPr="00B8208E" w:rsidRDefault="00A264C7" w:rsidP="002322C4">
            <w:pPr>
              <w:jc w:val="right"/>
              <w:rPr>
                <w:rFonts w:ascii="Arial" w:eastAsiaTheme="minorEastAsia" w:hAnsi="Arial" w:cs="Arial"/>
                <w:sz w:val="20"/>
                <w:lang w:eastAsia="ja-JP"/>
              </w:rPr>
            </w:pPr>
            <w:r>
              <w:rPr>
                <w:rFonts w:ascii="Arial" w:eastAsiaTheme="minorEastAsia" w:hAnsi="Arial" w:cs="Arial" w:hint="eastAsia"/>
                <w:sz w:val="20"/>
                <w:lang w:eastAsia="ja-JP"/>
              </w:rPr>
              <w:t>1228</w:t>
            </w:r>
          </w:p>
        </w:tc>
        <w:tc>
          <w:tcPr>
            <w:tcW w:w="871" w:type="dxa"/>
            <w:shd w:val="clear" w:color="auto" w:fill="auto"/>
          </w:tcPr>
          <w:p w14:paraId="7E7EBF86" w14:textId="77777777" w:rsidR="00A264C7" w:rsidRPr="00B24066" w:rsidRDefault="00A264C7" w:rsidP="002322C4">
            <w:pPr>
              <w:jc w:val="right"/>
              <w:rPr>
                <w:rFonts w:ascii="Arial" w:eastAsiaTheme="minorEastAsia" w:hAnsi="Arial" w:cs="Arial"/>
                <w:sz w:val="20"/>
                <w:lang w:eastAsia="ja-JP"/>
              </w:rPr>
            </w:pPr>
            <w:r>
              <w:rPr>
                <w:rFonts w:ascii="Arial" w:eastAsiaTheme="minorEastAsia" w:hAnsi="Arial" w:cs="Arial" w:hint="eastAsia"/>
                <w:sz w:val="20"/>
                <w:lang w:eastAsia="ja-JP"/>
              </w:rPr>
              <w:t>8.09</w:t>
            </w:r>
          </w:p>
        </w:tc>
        <w:tc>
          <w:tcPr>
            <w:tcW w:w="992" w:type="dxa"/>
          </w:tcPr>
          <w:p w14:paraId="5F867482" w14:textId="77777777" w:rsidR="00A264C7" w:rsidRDefault="00A264C7" w:rsidP="002322C4">
            <w:pPr>
              <w:rPr>
                <w:rFonts w:ascii="Arial" w:hAnsi="Arial" w:cs="Arial"/>
                <w:sz w:val="20"/>
              </w:rPr>
            </w:pPr>
            <w:r w:rsidRPr="00B24066">
              <w:rPr>
                <w:rFonts w:ascii="Arial" w:hAnsi="Arial" w:cs="Arial"/>
                <w:sz w:val="20"/>
              </w:rPr>
              <w:t>6.3.7.3.2</w:t>
            </w:r>
          </w:p>
        </w:tc>
        <w:tc>
          <w:tcPr>
            <w:tcW w:w="2673" w:type="dxa"/>
            <w:shd w:val="clear" w:color="auto" w:fill="auto"/>
          </w:tcPr>
          <w:p w14:paraId="443090BE" w14:textId="77777777" w:rsidR="00A264C7" w:rsidRDefault="00A264C7" w:rsidP="002322C4">
            <w:pPr>
              <w:rPr>
                <w:rFonts w:ascii="Arial" w:hAnsi="Arial" w:cs="Arial"/>
                <w:sz w:val="20"/>
              </w:rPr>
            </w:pPr>
            <w:r w:rsidRPr="00B24066">
              <w:rPr>
                <w:rFonts w:ascii="Arial" w:hAnsi="Arial" w:cs="Arial"/>
                <w:sz w:val="20"/>
              </w:rPr>
              <w:t xml:space="preserve">The HE Capabilities element should be provided in the .confirm in all cases when the STA implements </w:t>
            </w:r>
            <w:proofErr w:type="gramStart"/>
            <w:r w:rsidRPr="00B24066">
              <w:rPr>
                <w:rFonts w:ascii="Arial" w:hAnsi="Arial" w:cs="Arial"/>
                <w:sz w:val="20"/>
              </w:rPr>
              <w:t>HE</w:t>
            </w:r>
            <w:proofErr w:type="gramEnd"/>
            <w:r w:rsidRPr="00B24066">
              <w:rPr>
                <w:rFonts w:ascii="Arial" w:hAnsi="Arial" w:cs="Arial"/>
                <w:sz w:val="20"/>
              </w:rPr>
              <w:t xml:space="preserve">, unless the AP didn't provide it in the </w:t>
            </w:r>
            <w:proofErr w:type="spellStart"/>
            <w:r w:rsidRPr="00B24066">
              <w:rPr>
                <w:rFonts w:ascii="Arial" w:hAnsi="Arial" w:cs="Arial"/>
                <w:sz w:val="20"/>
              </w:rPr>
              <w:t>responst</w:t>
            </w:r>
            <w:proofErr w:type="spellEnd"/>
            <w:r w:rsidRPr="00B24066">
              <w:rPr>
                <w:rFonts w:ascii="Arial" w:hAnsi="Arial" w:cs="Arial"/>
                <w:sz w:val="20"/>
              </w:rPr>
              <w:t xml:space="preserve"> (the AP isn't capable).</w:t>
            </w:r>
          </w:p>
        </w:tc>
        <w:tc>
          <w:tcPr>
            <w:tcW w:w="2268" w:type="dxa"/>
            <w:shd w:val="clear" w:color="auto" w:fill="auto"/>
          </w:tcPr>
          <w:p w14:paraId="162DA9FC" w14:textId="77777777" w:rsidR="00A264C7" w:rsidRDefault="00A264C7" w:rsidP="002322C4">
            <w:pPr>
              <w:rPr>
                <w:rFonts w:ascii="Arial" w:hAnsi="Arial" w:cs="Arial"/>
                <w:sz w:val="20"/>
              </w:rPr>
            </w:pPr>
            <w:r w:rsidRPr="00B24066">
              <w:rPr>
                <w:rFonts w:ascii="Arial" w:hAnsi="Arial" w:cs="Arial"/>
                <w:sz w:val="20"/>
              </w:rPr>
              <w:t>Change the sentence to, "The parameter is present if dot11HighEfficiencyOptionImplemented is true and the HE Capabilities element is present in the Association Response frame received from the AP."  Same thing in REASSOCIATE.</w:t>
            </w:r>
          </w:p>
          <w:p w14:paraId="70DEDDAB" w14:textId="77777777" w:rsidR="00A264C7" w:rsidRPr="00B24066" w:rsidRDefault="00A264C7" w:rsidP="002322C4">
            <w:pPr>
              <w:jc w:val="center"/>
              <w:rPr>
                <w:rFonts w:ascii="Arial" w:hAnsi="Arial" w:cs="Arial"/>
                <w:sz w:val="20"/>
              </w:rPr>
            </w:pPr>
          </w:p>
        </w:tc>
        <w:tc>
          <w:tcPr>
            <w:tcW w:w="1984" w:type="dxa"/>
            <w:shd w:val="clear" w:color="auto" w:fill="auto"/>
          </w:tcPr>
          <w:p w14:paraId="30EAE102" w14:textId="472462D9" w:rsidR="00A264C7" w:rsidRPr="000857DD" w:rsidRDefault="00A264C7" w:rsidP="002322C4">
            <w:pPr>
              <w:rPr>
                <w:rFonts w:ascii="Arial" w:eastAsiaTheme="minorEastAsia" w:hAnsi="Arial" w:cs="Arial"/>
                <w:sz w:val="20"/>
                <w:lang w:eastAsia="ja-JP"/>
              </w:rPr>
            </w:pPr>
            <w:r>
              <w:rPr>
                <w:rFonts w:ascii="Arial" w:eastAsiaTheme="minorEastAsia" w:hAnsi="Arial" w:cs="Arial" w:hint="eastAsia"/>
                <w:sz w:val="20"/>
                <w:lang w:eastAsia="ja-JP"/>
              </w:rPr>
              <w:t>Accepted</w:t>
            </w:r>
          </w:p>
        </w:tc>
      </w:tr>
      <w:tr w:rsidR="00A264C7" w14:paraId="79FECDFF" w14:textId="77777777" w:rsidTr="00A264C7">
        <w:trPr>
          <w:trHeight w:val="935"/>
        </w:trPr>
        <w:tc>
          <w:tcPr>
            <w:tcW w:w="689" w:type="dxa"/>
            <w:shd w:val="clear" w:color="auto" w:fill="auto"/>
          </w:tcPr>
          <w:p w14:paraId="40562104" w14:textId="77777777" w:rsidR="00A264C7" w:rsidRDefault="00A264C7" w:rsidP="004A00DC">
            <w:pPr>
              <w:jc w:val="right"/>
              <w:rPr>
                <w:rFonts w:ascii="Arial" w:eastAsiaTheme="minorEastAsia" w:hAnsi="Arial" w:cs="Arial"/>
                <w:sz w:val="20"/>
                <w:lang w:eastAsia="ja-JP"/>
              </w:rPr>
            </w:pPr>
            <w:r>
              <w:rPr>
                <w:rFonts w:ascii="Arial" w:eastAsiaTheme="minorEastAsia" w:hAnsi="Arial" w:cs="Arial" w:hint="eastAsia"/>
                <w:sz w:val="20"/>
                <w:lang w:eastAsia="ja-JP"/>
              </w:rPr>
              <w:t>1229</w:t>
            </w:r>
          </w:p>
        </w:tc>
        <w:tc>
          <w:tcPr>
            <w:tcW w:w="871" w:type="dxa"/>
            <w:shd w:val="clear" w:color="auto" w:fill="auto"/>
          </w:tcPr>
          <w:p w14:paraId="29400571" w14:textId="77777777" w:rsidR="00A264C7" w:rsidRDefault="00A264C7" w:rsidP="004A00DC">
            <w:pPr>
              <w:jc w:val="right"/>
              <w:rPr>
                <w:rFonts w:ascii="Arial" w:eastAsiaTheme="minorEastAsia" w:hAnsi="Arial" w:cs="Arial"/>
                <w:sz w:val="20"/>
                <w:lang w:eastAsia="ja-JP"/>
              </w:rPr>
            </w:pPr>
            <w:r>
              <w:rPr>
                <w:rFonts w:ascii="Arial" w:eastAsiaTheme="minorEastAsia" w:hAnsi="Arial" w:cs="Arial" w:hint="eastAsia"/>
                <w:sz w:val="20"/>
                <w:lang w:eastAsia="ja-JP"/>
              </w:rPr>
              <w:t>8.16</w:t>
            </w:r>
          </w:p>
        </w:tc>
        <w:tc>
          <w:tcPr>
            <w:tcW w:w="992" w:type="dxa"/>
          </w:tcPr>
          <w:p w14:paraId="181D9339" w14:textId="77777777" w:rsidR="00A264C7" w:rsidRDefault="00A264C7" w:rsidP="004A00DC">
            <w:pPr>
              <w:rPr>
                <w:rFonts w:ascii="Arial" w:eastAsiaTheme="minorEastAsia" w:hAnsi="Arial" w:cs="Arial"/>
                <w:sz w:val="20"/>
                <w:lang w:eastAsia="ja-JP"/>
              </w:rPr>
            </w:pPr>
            <w:r>
              <w:rPr>
                <w:rFonts w:ascii="Arial" w:eastAsiaTheme="minorEastAsia" w:hAnsi="Arial" w:cs="Arial" w:hint="eastAsia"/>
                <w:sz w:val="20"/>
                <w:lang w:eastAsia="ja-JP"/>
              </w:rPr>
              <w:t>6.3.7.4</w:t>
            </w:r>
          </w:p>
        </w:tc>
        <w:tc>
          <w:tcPr>
            <w:tcW w:w="2673" w:type="dxa"/>
            <w:shd w:val="clear" w:color="auto" w:fill="auto"/>
          </w:tcPr>
          <w:p w14:paraId="41A5BD03" w14:textId="77777777" w:rsidR="00A264C7" w:rsidRPr="0018035A" w:rsidRDefault="00A264C7" w:rsidP="004A00DC">
            <w:pPr>
              <w:rPr>
                <w:rFonts w:ascii="Arial" w:hAnsi="Arial" w:cs="Arial"/>
                <w:sz w:val="20"/>
              </w:rPr>
            </w:pPr>
            <w:r w:rsidRPr="0018035A">
              <w:rPr>
                <w:rFonts w:ascii="Arial" w:hAnsi="Arial" w:cs="Arial"/>
                <w:sz w:val="20"/>
              </w:rPr>
              <w:t>Why isn't the HE Capabilities element provided to the MLME/SME at the AP end of the Association?</w:t>
            </w:r>
          </w:p>
        </w:tc>
        <w:tc>
          <w:tcPr>
            <w:tcW w:w="2268" w:type="dxa"/>
            <w:shd w:val="clear" w:color="auto" w:fill="auto"/>
          </w:tcPr>
          <w:p w14:paraId="0E50E4A0" w14:textId="77777777" w:rsidR="00A264C7" w:rsidRPr="0018035A" w:rsidRDefault="00A264C7" w:rsidP="004A00DC">
            <w:pPr>
              <w:rPr>
                <w:rFonts w:ascii="Arial" w:eastAsiaTheme="minorEastAsia" w:hAnsi="Arial" w:cs="Arial"/>
                <w:sz w:val="20"/>
                <w:lang w:eastAsia="ja-JP"/>
              </w:rPr>
            </w:pPr>
            <w:r w:rsidRPr="0018035A">
              <w:rPr>
                <w:rFonts w:ascii="Arial" w:hAnsi="Arial" w:cs="Arial"/>
                <w:sz w:val="20"/>
              </w:rPr>
              <w:t>Add the HE Capabilities element to the MLME-</w:t>
            </w:r>
            <w:proofErr w:type="spellStart"/>
            <w:r w:rsidRPr="0018035A">
              <w:rPr>
                <w:rFonts w:ascii="Arial" w:hAnsi="Arial" w:cs="Arial"/>
                <w:sz w:val="20"/>
              </w:rPr>
              <w:t>ASSOCIATE.indication</w:t>
            </w:r>
            <w:proofErr w:type="spellEnd"/>
            <w:r w:rsidRPr="0018035A">
              <w:rPr>
                <w:rFonts w:ascii="Arial" w:hAnsi="Arial" w:cs="Arial"/>
                <w:sz w:val="20"/>
              </w:rPr>
              <w:t xml:space="preserve"> and .response primitives.  Same thing in REASSOCIATE.</w:t>
            </w:r>
          </w:p>
        </w:tc>
        <w:tc>
          <w:tcPr>
            <w:tcW w:w="1984" w:type="dxa"/>
            <w:shd w:val="clear" w:color="auto" w:fill="auto"/>
          </w:tcPr>
          <w:p w14:paraId="62E97FB6" w14:textId="77777777" w:rsidR="00A264C7" w:rsidRDefault="00A264C7" w:rsidP="004A00DC">
            <w:pPr>
              <w:rPr>
                <w:rFonts w:ascii="Arial" w:eastAsiaTheme="minorEastAsia" w:hAnsi="Arial" w:cs="Arial"/>
                <w:sz w:val="20"/>
                <w:lang w:eastAsia="ja-JP"/>
              </w:rPr>
            </w:pPr>
            <w:r>
              <w:rPr>
                <w:rFonts w:ascii="Arial" w:eastAsiaTheme="minorEastAsia" w:hAnsi="Arial" w:cs="Arial" w:hint="eastAsia"/>
                <w:sz w:val="20"/>
                <w:lang w:eastAsia="ja-JP"/>
              </w:rPr>
              <w:t>Revised</w:t>
            </w:r>
          </w:p>
          <w:p w14:paraId="3BB59452" w14:textId="77777777" w:rsidR="00A264C7" w:rsidRDefault="00A264C7" w:rsidP="004A00DC">
            <w:pPr>
              <w:rPr>
                <w:rFonts w:ascii="Arial" w:eastAsiaTheme="minorEastAsia" w:hAnsi="Arial" w:cs="Arial"/>
                <w:sz w:val="20"/>
                <w:lang w:eastAsia="ja-JP"/>
              </w:rPr>
            </w:pPr>
          </w:p>
          <w:p w14:paraId="505F7B02" w14:textId="488261FA" w:rsidR="00A264C7" w:rsidRPr="000857DD" w:rsidRDefault="00A264C7" w:rsidP="004A00DC">
            <w:pPr>
              <w:rPr>
                <w:rFonts w:ascii="Arial" w:eastAsiaTheme="minorEastAsia" w:hAnsi="Arial" w:cs="Arial"/>
                <w:sz w:val="20"/>
                <w:lang w:eastAsia="ja-JP"/>
              </w:rPr>
            </w:pPr>
            <w:r>
              <w:rPr>
                <w:rFonts w:ascii="Arial" w:eastAsiaTheme="minorEastAsia" w:hAnsi="Arial" w:cs="Arial" w:hint="eastAsia"/>
                <w:sz w:val="20"/>
                <w:lang w:eastAsia="ja-JP"/>
              </w:rPr>
              <w:t>Agreed in principle. Revised text was proposed.</w:t>
            </w:r>
          </w:p>
        </w:tc>
      </w:tr>
      <w:tr w:rsidR="00A264C7" w14:paraId="02433904" w14:textId="77777777" w:rsidTr="00A264C7">
        <w:trPr>
          <w:trHeight w:val="935"/>
        </w:trPr>
        <w:tc>
          <w:tcPr>
            <w:tcW w:w="689" w:type="dxa"/>
            <w:shd w:val="clear" w:color="auto" w:fill="auto"/>
          </w:tcPr>
          <w:p w14:paraId="2801BECA" w14:textId="77777777" w:rsidR="00A264C7" w:rsidRDefault="00A264C7" w:rsidP="004A00DC">
            <w:pPr>
              <w:jc w:val="right"/>
              <w:rPr>
                <w:rFonts w:ascii="Arial" w:eastAsiaTheme="minorEastAsia" w:hAnsi="Arial" w:cs="Arial"/>
                <w:sz w:val="20"/>
                <w:lang w:eastAsia="ja-JP"/>
              </w:rPr>
            </w:pPr>
            <w:r>
              <w:rPr>
                <w:rFonts w:ascii="Arial" w:eastAsiaTheme="minorEastAsia" w:hAnsi="Arial" w:cs="Arial" w:hint="eastAsia"/>
                <w:sz w:val="20"/>
                <w:lang w:eastAsia="ja-JP"/>
              </w:rPr>
              <w:t>1238</w:t>
            </w:r>
          </w:p>
        </w:tc>
        <w:tc>
          <w:tcPr>
            <w:tcW w:w="871" w:type="dxa"/>
            <w:shd w:val="clear" w:color="auto" w:fill="auto"/>
          </w:tcPr>
          <w:p w14:paraId="50354479" w14:textId="77777777" w:rsidR="00A264C7" w:rsidRDefault="00A264C7" w:rsidP="004A00DC">
            <w:pPr>
              <w:jc w:val="right"/>
              <w:rPr>
                <w:rFonts w:ascii="Arial" w:eastAsiaTheme="minorEastAsia" w:hAnsi="Arial" w:cs="Arial"/>
                <w:sz w:val="20"/>
                <w:lang w:eastAsia="ja-JP"/>
              </w:rPr>
            </w:pPr>
            <w:r>
              <w:rPr>
                <w:rFonts w:ascii="Arial" w:eastAsiaTheme="minorEastAsia" w:hAnsi="Arial" w:cs="Arial" w:hint="eastAsia"/>
                <w:sz w:val="20"/>
                <w:lang w:eastAsia="ja-JP"/>
              </w:rPr>
              <w:t>7.11</w:t>
            </w:r>
          </w:p>
        </w:tc>
        <w:tc>
          <w:tcPr>
            <w:tcW w:w="992" w:type="dxa"/>
          </w:tcPr>
          <w:p w14:paraId="2690A635" w14:textId="77777777" w:rsidR="00A264C7" w:rsidRDefault="00A264C7" w:rsidP="004A00DC">
            <w:pPr>
              <w:rPr>
                <w:rFonts w:ascii="Arial" w:eastAsiaTheme="minorEastAsia" w:hAnsi="Arial" w:cs="Arial"/>
                <w:sz w:val="20"/>
                <w:lang w:eastAsia="ja-JP"/>
              </w:rPr>
            </w:pPr>
            <w:r>
              <w:rPr>
                <w:rFonts w:ascii="Arial" w:eastAsiaTheme="minorEastAsia" w:hAnsi="Arial" w:cs="Arial" w:hint="eastAsia"/>
                <w:sz w:val="20"/>
                <w:lang w:eastAsia="ja-JP"/>
              </w:rPr>
              <w:t>6.3.3.3.2</w:t>
            </w:r>
          </w:p>
        </w:tc>
        <w:tc>
          <w:tcPr>
            <w:tcW w:w="2673" w:type="dxa"/>
            <w:shd w:val="clear" w:color="auto" w:fill="auto"/>
          </w:tcPr>
          <w:p w14:paraId="16450756" w14:textId="77777777" w:rsidR="00A264C7" w:rsidRPr="0018035A" w:rsidRDefault="00A264C7" w:rsidP="004A00DC">
            <w:pPr>
              <w:rPr>
                <w:rFonts w:ascii="Arial" w:hAnsi="Arial" w:cs="Arial"/>
                <w:sz w:val="20"/>
              </w:rPr>
            </w:pPr>
            <w:r w:rsidRPr="0018035A">
              <w:rPr>
                <w:rFonts w:ascii="Arial" w:hAnsi="Arial" w:cs="Arial"/>
                <w:sz w:val="20"/>
              </w:rPr>
              <w:t xml:space="preserve">The HE Capabilities and HE Operation elements need to be included in the </w:t>
            </w:r>
            <w:proofErr w:type="spellStart"/>
            <w:r w:rsidRPr="0018035A">
              <w:rPr>
                <w:rFonts w:ascii="Arial" w:hAnsi="Arial" w:cs="Arial"/>
                <w:sz w:val="20"/>
              </w:rPr>
              <w:t>BSSDescription</w:t>
            </w:r>
            <w:proofErr w:type="spellEnd"/>
            <w:r w:rsidRPr="0018035A">
              <w:rPr>
                <w:rFonts w:ascii="Arial" w:hAnsi="Arial" w:cs="Arial"/>
                <w:sz w:val="20"/>
              </w:rPr>
              <w:t xml:space="preserve"> (with corresponding blurb in 6.3.4.2.4 for </w:t>
            </w:r>
            <w:proofErr w:type="spellStart"/>
            <w:r w:rsidRPr="0018035A">
              <w:rPr>
                <w:rFonts w:ascii="Arial" w:hAnsi="Arial" w:cs="Arial"/>
                <w:sz w:val="20"/>
              </w:rPr>
              <w:t>JOIN.req</w:t>
            </w:r>
            <w:proofErr w:type="spellEnd"/>
            <w:r w:rsidRPr="0018035A">
              <w:rPr>
                <w:rFonts w:ascii="Arial" w:hAnsi="Arial" w:cs="Arial"/>
                <w:sz w:val="20"/>
              </w:rPr>
              <w:t>)</w:t>
            </w:r>
          </w:p>
        </w:tc>
        <w:tc>
          <w:tcPr>
            <w:tcW w:w="2268" w:type="dxa"/>
            <w:shd w:val="clear" w:color="auto" w:fill="auto"/>
          </w:tcPr>
          <w:p w14:paraId="71373E0A" w14:textId="77777777" w:rsidR="00A264C7" w:rsidRPr="0018035A" w:rsidRDefault="00A264C7" w:rsidP="004A00DC">
            <w:pPr>
              <w:rPr>
                <w:rFonts w:ascii="Arial" w:hAnsi="Arial" w:cs="Arial"/>
                <w:sz w:val="20"/>
              </w:rPr>
            </w:pPr>
            <w:r w:rsidRPr="0018035A">
              <w:rPr>
                <w:rFonts w:ascii="Arial" w:hAnsi="Arial" w:cs="Arial"/>
                <w:sz w:val="20"/>
              </w:rPr>
              <w:t>As it says in the comment</w:t>
            </w:r>
          </w:p>
        </w:tc>
        <w:tc>
          <w:tcPr>
            <w:tcW w:w="1984" w:type="dxa"/>
            <w:shd w:val="clear" w:color="auto" w:fill="auto"/>
          </w:tcPr>
          <w:p w14:paraId="04D7EC18" w14:textId="77777777" w:rsidR="00A264C7" w:rsidRDefault="00A264C7" w:rsidP="004A00DC">
            <w:pPr>
              <w:rPr>
                <w:rFonts w:ascii="Arial" w:eastAsiaTheme="minorEastAsia" w:hAnsi="Arial" w:cs="Arial"/>
                <w:sz w:val="20"/>
                <w:lang w:eastAsia="ja-JP"/>
              </w:rPr>
            </w:pPr>
            <w:r>
              <w:rPr>
                <w:rFonts w:ascii="Arial" w:eastAsiaTheme="minorEastAsia" w:hAnsi="Arial" w:cs="Arial" w:hint="eastAsia"/>
                <w:sz w:val="20"/>
                <w:lang w:eastAsia="ja-JP"/>
              </w:rPr>
              <w:t>Revised</w:t>
            </w:r>
          </w:p>
          <w:p w14:paraId="265F9416" w14:textId="77777777" w:rsidR="00A264C7" w:rsidRDefault="00A264C7" w:rsidP="004A00DC">
            <w:pPr>
              <w:rPr>
                <w:rFonts w:ascii="Arial" w:eastAsiaTheme="minorEastAsia" w:hAnsi="Arial" w:cs="Arial"/>
                <w:sz w:val="20"/>
                <w:lang w:eastAsia="ja-JP"/>
              </w:rPr>
            </w:pPr>
          </w:p>
          <w:p w14:paraId="6F53F0A1" w14:textId="4BF88338" w:rsidR="00A264C7" w:rsidRPr="000857DD" w:rsidRDefault="00A264C7" w:rsidP="004A00DC">
            <w:pPr>
              <w:rPr>
                <w:rFonts w:ascii="Arial" w:eastAsiaTheme="minorEastAsia" w:hAnsi="Arial" w:cs="Arial"/>
                <w:sz w:val="20"/>
                <w:lang w:eastAsia="ja-JP"/>
              </w:rPr>
            </w:pPr>
            <w:r>
              <w:rPr>
                <w:rFonts w:ascii="Arial" w:eastAsiaTheme="minorEastAsia" w:hAnsi="Arial" w:cs="Arial" w:hint="eastAsia"/>
                <w:sz w:val="20"/>
                <w:lang w:eastAsia="ja-JP"/>
              </w:rPr>
              <w:t>Agreed in principle. Revised text was proposed.</w:t>
            </w:r>
          </w:p>
        </w:tc>
      </w:tr>
      <w:tr w:rsidR="00A264C7" w14:paraId="662CCD46" w14:textId="77777777" w:rsidTr="00A264C7">
        <w:trPr>
          <w:trHeight w:val="935"/>
        </w:trPr>
        <w:tc>
          <w:tcPr>
            <w:tcW w:w="689" w:type="dxa"/>
            <w:shd w:val="clear" w:color="auto" w:fill="auto"/>
          </w:tcPr>
          <w:p w14:paraId="1BC8627F" w14:textId="6A890A5D" w:rsidR="00A264C7" w:rsidRDefault="00A264C7" w:rsidP="004A00DC">
            <w:pPr>
              <w:jc w:val="right"/>
              <w:rPr>
                <w:rFonts w:ascii="Arial" w:eastAsiaTheme="minorEastAsia" w:hAnsi="Arial" w:cs="Arial"/>
                <w:sz w:val="20"/>
                <w:lang w:eastAsia="ja-JP"/>
              </w:rPr>
            </w:pPr>
            <w:r>
              <w:rPr>
                <w:rFonts w:ascii="Arial" w:eastAsiaTheme="minorEastAsia" w:hAnsi="Arial" w:cs="Arial" w:hint="eastAsia"/>
                <w:sz w:val="20"/>
                <w:lang w:eastAsia="ja-JP"/>
              </w:rPr>
              <w:lastRenderedPageBreak/>
              <w:t>1239</w:t>
            </w:r>
          </w:p>
        </w:tc>
        <w:tc>
          <w:tcPr>
            <w:tcW w:w="871" w:type="dxa"/>
            <w:shd w:val="clear" w:color="auto" w:fill="auto"/>
          </w:tcPr>
          <w:p w14:paraId="0C21A26F" w14:textId="77777777" w:rsidR="00A264C7" w:rsidRDefault="00A264C7" w:rsidP="004A00DC">
            <w:pPr>
              <w:jc w:val="right"/>
              <w:rPr>
                <w:rFonts w:ascii="Arial" w:eastAsiaTheme="minorEastAsia" w:hAnsi="Arial" w:cs="Arial"/>
                <w:sz w:val="20"/>
                <w:lang w:eastAsia="ja-JP"/>
              </w:rPr>
            </w:pPr>
            <w:r>
              <w:rPr>
                <w:rFonts w:ascii="Arial" w:eastAsiaTheme="minorEastAsia" w:hAnsi="Arial" w:cs="Arial" w:hint="eastAsia"/>
                <w:sz w:val="20"/>
                <w:lang w:eastAsia="ja-JP"/>
              </w:rPr>
              <w:t>7.13</w:t>
            </w:r>
          </w:p>
        </w:tc>
        <w:tc>
          <w:tcPr>
            <w:tcW w:w="992" w:type="dxa"/>
          </w:tcPr>
          <w:p w14:paraId="0161229E" w14:textId="77777777" w:rsidR="00A264C7" w:rsidRDefault="00A264C7" w:rsidP="004A00DC">
            <w:pPr>
              <w:rPr>
                <w:rFonts w:ascii="Arial" w:eastAsiaTheme="minorEastAsia" w:hAnsi="Arial" w:cs="Arial"/>
                <w:sz w:val="20"/>
                <w:lang w:eastAsia="ja-JP"/>
              </w:rPr>
            </w:pPr>
            <w:r>
              <w:rPr>
                <w:rFonts w:ascii="Arial" w:eastAsiaTheme="minorEastAsia" w:hAnsi="Arial" w:cs="Arial" w:hint="eastAsia"/>
                <w:sz w:val="20"/>
                <w:lang w:eastAsia="ja-JP"/>
              </w:rPr>
              <w:t>6.3.7</w:t>
            </w:r>
          </w:p>
        </w:tc>
        <w:tc>
          <w:tcPr>
            <w:tcW w:w="2673" w:type="dxa"/>
            <w:shd w:val="clear" w:color="auto" w:fill="auto"/>
          </w:tcPr>
          <w:p w14:paraId="0679B3E9" w14:textId="77777777" w:rsidR="00A264C7" w:rsidRPr="0018035A" w:rsidRDefault="00A264C7" w:rsidP="004A00DC">
            <w:pPr>
              <w:rPr>
                <w:rFonts w:ascii="Arial" w:hAnsi="Arial" w:cs="Arial"/>
                <w:sz w:val="20"/>
              </w:rPr>
            </w:pPr>
            <w:r w:rsidRPr="0018035A">
              <w:rPr>
                <w:rFonts w:ascii="Arial" w:hAnsi="Arial" w:cs="Arial"/>
                <w:sz w:val="20"/>
              </w:rPr>
              <w:t>The HE Capabilities element needs to be included in the MLME-</w:t>
            </w:r>
            <w:proofErr w:type="spellStart"/>
            <w:r w:rsidRPr="0018035A">
              <w:rPr>
                <w:rFonts w:ascii="Arial" w:hAnsi="Arial" w:cs="Arial"/>
                <w:sz w:val="20"/>
              </w:rPr>
              <w:t>ASSOCIATE.indication</w:t>
            </w:r>
            <w:proofErr w:type="spellEnd"/>
            <w:r w:rsidRPr="0018035A">
              <w:rPr>
                <w:rFonts w:ascii="Arial" w:hAnsi="Arial" w:cs="Arial"/>
                <w:sz w:val="20"/>
              </w:rPr>
              <w:t xml:space="preserve"> and .response too</w:t>
            </w:r>
          </w:p>
        </w:tc>
        <w:tc>
          <w:tcPr>
            <w:tcW w:w="2268" w:type="dxa"/>
            <w:shd w:val="clear" w:color="auto" w:fill="auto"/>
          </w:tcPr>
          <w:p w14:paraId="05F7A114" w14:textId="77777777" w:rsidR="00A264C7" w:rsidRPr="0018035A" w:rsidRDefault="00A264C7" w:rsidP="004A00DC">
            <w:pPr>
              <w:rPr>
                <w:rFonts w:ascii="Arial" w:hAnsi="Arial" w:cs="Arial"/>
                <w:sz w:val="20"/>
              </w:rPr>
            </w:pPr>
            <w:r w:rsidRPr="0018035A">
              <w:rPr>
                <w:rFonts w:ascii="Arial" w:hAnsi="Arial" w:cs="Arial"/>
                <w:sz w:val="20"/>
              </w:rPr>
              <w:t>As it says in the comment</w:t>
            </w:r>
          </w:p>
        </w:tc>
        <w:tc>
          <w:tcPr>
            <w:tcW w:w="1984" w:type="dxa"/>
            <w:shd w:val="clear" w:color="auto" w:fill="auto"/>
          </w:tcPr>
          <w:p w14:paraId="41740ED3" w14:textId="77777777" w:rsidR="00A264C7" w:rsidRDefault="00A264C7" w:rsidP="000857DD">
            <w:pPr>
              <w:rPr>
                <w:rFonts w:ascii="Arial" w:eastAsiaTheme="minorEastAsia" w:hAnsi="Arial" w:cs="Arial"/>
                <w:sz w:val="20"/>
                <w:lang w:eastAsia="ja-JP"/>
              </w:rPr>
            </w:pPr>
            <w:r>
              <w:rPr>
                <w:rFonts w:ascii="Arial" w:eastAsiaTheme="minorEastAsia" w:hAnsi="Arial" w:cs="Arial" w:hint="eastAsia"/>
                <w:sz w:val="20"/>
                <w:lang w:eastAsia="ja-JP"/>
              </w:rPr>
              <w:t>Revised</w:t>
            </w:r>
          </w:p>
          <w:p w14:paraId="1C697C49" w14:textId="77777777" w:rsidR="00A264C7" w:rsidRDefault="00A264C7" w:rsidP="000857DD">
            <w:pPr>
              <w:rPr>
                <w:rFonts w:ascii="Arial" w:eastAsiaTheme="minorEastAsia" w:hAnsi="Arial" w:cs="Arial"/>
                <w:sz w:val="20"/>
                <w:lang w:eastAsia="ja-JP"/>
              </w:rPr>
            </w:pPr>
          </w:p>
          <w:p w14:paraId="07EB3A6B" w14:textId="15D1C8E0" w:rsidR="00A264C7" w:rsidRDefault="00A264C7" w:rsidP="000857DD">
            <w:pPr>
              <w:rPr>
                <w:rFonts w:ascii="Arial" w:hAnsi="Arial" w:cs="Arial"/>
                <w:sz w:val="20"/>
              </w:rPr>
            </w:pPr>
            <w:r>
              <w:rPr>
                <w:rFonts w:ascii="Arial" w:eastAsiaTheme="minorEastAsia" w:hAnsi="Arial" w:cs="Arial" w:hint="eastAsia"/>
                <w:sz w:val="20"/>
                <w:lang w:eastAsia="ja-JP"/>
              </w:rPr>
              <w:t>Agreed in principle. Revised text was proposed.</w:t>
            </w:r>
          </w:p>
        </w:tc>
      </w:tr>
      <w:tr w:rsidR="00A264C7" w14:paraId="3B19819D" w14:textId="77777777" w:rsidTr="00A264C7">
        <w:trPr>
          <w:trHeight w:val="935"/>
        </w:trPr>
        <w:tc>
          <w:tcPr>
            <w:tcW w:w="689" w:type="dxa"/>
            <w:shd w:val="clear" w:color="auto" w:fill="auto"/>
          </w:tcPr>
          <w:p w14:paraId="7241DECD" w14:textId="77777777" w:rsidR="00A264C7" w:rsidRDefault="00A264C7" w:rsidP="004A00DC">
            <w:pPr>
              <w:jc w:val="right"/>
              <w:rPr>
                <w:rFonts w:ascii="Arial" w:eastAsiaTheme="minorEastAsia" w:hAnsi="Arial" w:cs="Arial"/>
                <w:sz w:val="20"/>
                <w:lang w:eastAsia="ja-JP"/>
              </w:rPr>
            </w:pPr>
            <w:r>
              <w:rPr>
                <w:rFonts w:ascii="Arial" w:eastAsiaTheme="minorEastAsia" w:hAnsi="Arial" w:cs="Arial" w:hint="eastAsia"/>
                <w:sz w:val="20"/>
                <w:lang w:eastAsia="ja-JP"/>
              </w:rPr>
              <w:t>1240</w:t>
            </w:r>
          </w:p>
        </w:tc>
        <w:tc>
          <w:tcPr>
            <w:tcW w:w="871" w:type="dxa"/>
            <w:shd w:val="clear" w:color="auto" w:fill="auto"/>
          </w:tcPr>
          <w:p w14:paraId="6BD4142F" w14:textId="77777777" w:rsidR="00A264C7" w:rsidRDefault="00A264C7" w:rsidP="004A00DC">
            <w:pPr>
              <w:jc w:val="right"/>
              <w:rPr>
                <w:rFonts w:ascii="Arial" w:eastAsiaTheme="minorEastAsia" w:hAnsi="Arial" w:cs="Arial"/>
                <w:sz w:val="20"/>
                <w:lang w:eastAsia="ja-JP"/>
              </w:rPr>
            </w:pPr>
            <w:r>
              <w:rPr>
                <w:rFonts w:ascii="Arial" w:eastAsiaTheme="minorEastAsia" w:hAnsi="Arial" w:cs="Arial" w:hint="eastAsia"/>
                <w:sz w:val="20"/>
                <w:lang w:eastAsia="ja-JP"/>
              </w:rPr>
              <w:t>8.17</w:t>
            </w:r>
          </w:p>
        </w:tc>
        <w:tc>
          <w:tcPr>
            <w:tcW w:w="992" w:type="dxa"/>
          </w:tcPr>
          <w:p w14:paraId="421743D0" w14:textId="77777777" w:rsidR="00A264C7" w:rsidRDefault="00A264C7" w:rsidP="004A00DC">
            <w:pPr>
              <w:rPr>
                <w:rFonts w:ascii="Arial" w:eastAsiaTheme="minorEastAsia" w:hAnsi="Arial" w:cs="Arial"/>
                <w:sz w:val="20"/>
                <w:lang w:eastAsia="ja-JP"/>
              </w:rPr>
            </w:pPr>
            <w:r>
              <w:rPr>
                <w:rFonts w:ascii="Arial" w:eastAsiaTheme="minorEastAsia" w:hAnsi="Arial" w:cs="Arial" w:hint="eastAsia"/>
                <w:sz w:val="20"/>
                <w:lang w:eastAsia="ja-JP"/>
              </w:rPr>
              <w:t>6.3.8</w:t>
            </w:r>
          </w:p>
        </w:tc>
        <w:tc>
          <w:tcPr>
            <w:tcW w:w="2673" w:type="dxa"/>
            <w:shd w:val="clear" w:color="auto" w:fill="auto"/>
          </w:tcPr>
          <w:p w14:paraId="11915C68" w14:textId="77777777" w:rsidR="00A264C7" w:rsidRPr="0018035A" w:rsidRDefault="00A264C7" w:rsidP="004A00DC">
            <w:pPr>
              <w:rPr>
                <w:rFonts w:ascii="Arial" w:hAnsi="Arial" w:cs="Arial"/>
                <w:sz w:val="20"/>
              </w:rPr>
            </w:pPr>
            <w:r w:rsidRPr="0018035A">
              <w:rPr>
                <w:rFonts w:ascii="Arial" w:hAnsi="Arial" w:cs="Arial"/>
                <w:sz w:val="20"/>
              </w:rPr>
              <w:t>The HE Capabilities element needs to be included in the MLME-</w:t>
            </w:r>
            <w:proofErr w:type="spellStart"/>
            <w:r w:rsidRPr="0018035A">
              <w:rPr>
                <w:rFonts w:ascii="Arial" w:hAnsi="Arial" w:cs="Arial"/>
                <w:sz w:val="20"/>
              </w:rPr>
              <w:t>REASSOCIATE.indication</w:t>
            </w:r>
            <w:proofErr w:type="spellEnd"/>
            <w:r w:rsidRPr="0018035A">
              <w:rPr>
                <w:rFonts w:ascii="Arial" w:hAnsi="Arial" w:cs="Arial"/>
                <w:sz w:val="20"/>
              </w:rPr>
              <w:t xml:space="preserve"> and .response too</w:t>
            </w:r>
          </w:p>
        </w:tc>
        <w:tc>
          <w:tcPr>
            <w:tcW w:w="2268" w:type="dxa"/>
            <w:shd w:val="clear" w:color="auto" w:fill="auto"/>
          </w:tcPr>
          <w:p w14:paraId="1092AD18" w14:textId="77777777" w:rsidR="00A264C7" w:rsidRPr="0018035A" w:rsidRDefault="00A264C7" w:rsidP="004A00DC">
            <w:pPr>
              <w:rPr>
                <w:rFonts w:ascii="Arial" w:hAnsi="Arial" w:cs="Arial"/>
                <w:sz w:val="20"/>
              </w:rPr>
            </w:pPr>
            <w:r w:rsidRPr="0018035A">
              <w:rPr>
                <w:rFonts w:ascii="Arial" w:hAnsi="Arial" w:cs="Arial"/>
                <w:sz w:val="20"/>
              </w:rPr>
              <w:t>As it says in the comment</w:t>
            </w:r>
          </w:p>
        </w:tc>
        <w:tc>
          <w:tcPr>
            <w:tcW w:w="1984" w:type="dxa"/>
            <w:shd w:val="clear" w:color="auto" w:fill="auto"/>
          </w:tcPr>
          <w:p w14:paraId="2C13F060" w14:textId="77777777" w:rsidR="00A264C7" w:rsidRDefault="00A264C7" w:rsidP="000857DD">
            <w:pPr>
              <w:rPr>
                <w:rFonts w:ascii="Arial" w:eastAsiaTheme="minorEastAsia" w:hAnsi="Arial" w:cs="Arial"/>
                <w:sz w:val="20"/>
                <w:lang w:eastAsia="ja-JP"/>
              </w:rPr>
            </w:pPr>
            <w:r>
              <w:rPr>
                <w:rFonts w:ascii="Arial" w:eastAsiaTheme="minorEastAsia" w:hAnsi="Arial" w:cs="Arial" w:hint="eastAsia"/>
                <w:sz w:val="20"/>
                <w:lang w:eastAsia="ja-JP"/>
              </w:rPr>
              <w:t>Revised</w:t>
            </w:r>
          </w:p>
          <w:p w14:paraId="13F952CB" w14:textId="77777777" w:rsidR="00A264C7" w:rsidRDefault="00A264C7" w:rsidP="000857DD">
            <w:pPr>
              <w:rPr>
                <w:rFonts w:ascii="Arial" w:eastAsiaTheme="minorEastAsia" w:hAnsi="Arial" w:cs="Arial"/>
                <w:sz w:val="20"/>
                <w:lang w:eastAsia="ja-JP"/>
              </w:rPr>
            </w:pPr>
          </w:p>
          <w:p w14:paraId="660724BE" w14:textId="5EE9E6E6" w:rsidR="00A264C7" w:rsidRDefault="00A264C7" w:rsidP="000857DD">
            <w:pPr>
              <w:rPr>
                <w:rFonts w:ascii="Arial" w:hAnsi="Arial" w:cs="Arial"/>
                <w:sz w:val="20"/>
              </w:rPr>
            </w:pPr>
            <w:r>
              <w:rPr>
                <w:rFonts w:ascii="Arial" w:eastAsiaTheme="minorEastAsia" w:hAnsi="Arial" w:cs="Arial" w:hint="eastAsia"/>
                <w:sz w:val="20"/>
                <w:lang w:eastAsia="ja-JP"/>
              </w:rPr>
              <w:t>Agreed in principle. Revised text was proposed.</w:t>
            </w:r>
          </w:p>
        </w:tc>
      </w:tr>
      <w:tr w:rsidR="00A264C7" w14:paraId="7C162648" w14:textId="77777777" w:rsidTr="00A264C7">
        <w:trPr>
          <w:trHeight w:val="935"/>
        </w:trPr>
        <w:tc>
          <w:tcPr>
            <w:tcW w:w="689" w:type="dxa"/>
            <w:shd w:val="clear" w:color="auto" w:fill="auto"/>
          </w:tcPr>
          <w:p w14:paraId="7AFA041B" w14:textId="77777777" w:rsidR="00A264C7" w:rsidRPr="00B8208E" w:rsidRDefault="00A264C7" w:rsidP="004A00DC">
            <w:pPr>
              <w:jc w:val="right"/>
              <w:rPr>
                <w:rFonts w:ascii="Arial" w:eastAsiaTheme="minorEastAsia" w:hAnsi="Arial" w:cs="Arial"/>
                <w:sz w:val="20"/>
                <w:lang w:eastAsia="ja-JP"/>
              </w:rPr>
            </w:pPr>
            <w:r>
              <w:rPr>
                <w:rFonts w:ascii="Arial" w:eastAsiaTheme="minorEastAsia" w:hAnsi="Arial" w:cs="Arial" w:hint="eastAsia"/>
                <w:sz w:val="20"/>
                <w:lang w:eastAsia="ja-JP"/>
              </w:rPr>
              <w:t>2292</w:t>
            </w:r>
          </w:p>
        </w:tc>
        <w:tc>
          <w:tcPr>
            <w:tcW w:w="871" w:type="dxa"/>
            <w:shd w:val="clear" w:color="auto" w:fill="auto"/>
          </w:tcPr>
          <w:p w14:paraId="16001395" w14:textId="77777777" w:rsidR="00A264C7" w:rsidRPr="00B8208E" w:rsidRDefault="00A264C7" w:rsidP="004A00DC">
            <w:pPr>
              <w:jc w:val="right"/>
              <w:rPr>
                <w:rFonts w:ascii="Arial" w:eastAsiaTheme="minorEastAsia" w:hAnsi="Arial" w:cs="Arial"/>
                <w:sz w:val="20"/>
                <w:lang w:eastAsia="ja-JP"/>
              </w:rPr>
            </w:pPr>
            <w:r>
              <w:rPr>
                <w:rFonts w:ascii="Arial" w:eastAsiaTheme="minorEastAsia" w:hAnsi="Arial" w:cs="Arial" w:hint="eastAsia"/>
                <w:sz w:val="20"/>
                <w:lang w:eastAsia="ja-JP"/>
              </w:rPr>
              <w:t>7.48</w:t>
            </w:r>
          </w:p>
        </w:tc>
        <w:tc>
          <w:tcPr>
            <w:tcW w:w="992" w:type="dxa"/>
          </w:tcPr>
          <w:p w14:paraId="1BFBFE91" w14:textId="77777777" w:rsidR="00A264C7" w:rsidRPr="00B8208E" w:rsidRDefault="00A264C7" w:rsidP="004A00DC">
            <w:pPr>
              <w:rPr>
                <w:rFonts w:ascii="Arial" w:eastAsiaTheme="minorEastAsia" w:hAnsi="Arial" w:cs="Arial"/>
                <w:sz w:val="20"/>
                <w:lang w:eastAsia="ja-JP"/>
              </w:rPr>
            </w:pPr>
            <w:r>
              <w:rPr>
                <w:rFonts w:ascii="Arial" w:eastAsiaTheme="minorEastAsia" w:hAnsi="Arial" w:cs="Arial" w:hint="eastAsia"/>
                <w:sz w:val="20"/>
                <w:lang w:eastAsia="ja-JP"/>
              </w:rPr>
              <w:t>6.3.7.2.2</w:t>
            </w:r>
          </w:p>
        </w:tc>
        <w:tc>
          <w:tcPr>
            <w:tcW w:w="2673" w:type="dxa"/>
            <w:shd w:val="clear" w:color="auto" w:fill="auto"/>
          </w:tcPr>
          <w:p w14:paraId="2D61C66F" w14:textId="77777777" w:rsidR="00A264C7" w:rsidRDefault="00A264C7" w:rsidP="004A00DC">
            <w:pPr>
              <w:rPr>
                <w:rFonts w:ascii="Arial" w:hAnsi="Arial" w:cs="Arial"/>
                <w:sz w:val="20"/>
              </w:rPr>
            </w:pPr>
            <w:r w:rsidRPr="00B8208E">
              <w:rPr>
                <w:rFonts w:ascii="Arial" w:hAnsi="Arial" w:cs="Arial"/>
                <w:sz w:val="20"/>
              </w:rPr>
              <w:t xml:space="preserve">"HE Operation" should be included as </w:t>
            </w:r>
            <w:proofErr w:type="gramStart"/>
            <w:r w:rsidRPr="00B8208E">
              <w:rPr>
                <w:rFonts w:ascii="Arial" w:hAnsi="Arial" w:cs="Arial"/>
                <w:sz w:val="20"/>
              </w:rPr>
              <w:t>a  primitive</w:t>
            </w:r>
            <w:proofErr w:type="gramEnd"/>
            <w:r w:rsidRPr="00B8208E">
              <w:rPr>
                <w:rFonts w:ascii="Arial" w:hAnsi="Arial" w:cs="Arial"/>
                <w:sz w:val="20"/>
              </w:rPr>
              <w:t xml:space="preserve"> parameter of the MLME-</w:t>
            </w:r>
            <w:proofErr w:type="spellStart"/>
            <w:r w:rsidRPr="00B8208E">
              <w:rPr>
                <w:rFonts w:ascii="Arial" w:hAnsi="Arial" w:cs="Arial"/>
                <w:sz w:val="20"/>
              </w:rPr>
              <w:t>ASSOCIATE.request</w:t>
            </w:r>
            <w:proofErr w:type="spellEnd"/>
            <w:r w:rsidRPr="00B8208E">
              <w:rPr>
                <w:rFonts w:ascii="Arial" w:hAnsi="Arial" w:cs="Arial"/>
                <w:sz w:val="20"/>
              </w:rPr>
              <w:t xml:space="preserve"> to be consistent with the Association Request frame format defined in 9.3.3.5.</w:t>
            </w:r>
          </w:p>
        </w:tc>
        <w:tc>
          <w:tcPr>
            <w:tcW w:w="2268" w:type="dxa"/>
            <w:shd w:val="clear" w:color="auto" w:fill="auto"/>
          </w:tcPr>
          <w:p w14:paraId="1B066E49" w14:textId="77777777" w:rsidR="00A264C7" w:rsidRPr="00B8208E" w:rsidRDefault="00A264C7" w:rsidP="004A00DC">
            <w:pPr>
              <w:rPr>
                <w:rFonts w:ascii="Arial" w:hAnsi="Arial" w:cs="Arial"/>
                <w:sz w:val="20"/>
              </w:rPr>
            </w:pPr>
            <w:r w:rsidRPr="00B8208E">
              <w:rPr>
                <w:rFonts w:ascii="Arial" w:hAnsi="Arial" w:cs="Arial"/>
                <w:sz w:val="20"/>
              </w:rPr>
              <w:t>Please add the "HE Operation" in the primitive parameter of the MLME-</w:t>
            </w:r>
            <w:proofErr w:type="spellStart"/>
            <w:r w:rsidRPr="00B8208E">
              <w:rPr>
                <w:rFonts w:ascii="Arial" w:hAnsi="Arial" w:cs="Arial"/>
                <w:sz w:val="20"/>
              </w:rPr>
              <w:t>ASSOCIATE.request</w:t>
            </w:r>
            <w:proofErr w:type="spellEnd"/>
            <w:r w:rsidRPr="00B8208E">
              <w:rPr>
                <w:rFonts w:ascii="Arial" w:hAnsi="Arial" w:cs="Arial"/>
                <w:sz w:val="20"/>
              </w:rPr>
              <w:t>.</w:t>
            </w:r>
          </w:p>
          <w:p w14:paraId="60C1B7D1" w14:textId="77777777" w:rsidR="00A264C7" w:rsidRPr="00B8208E" w:rsidRDefault="00A264C7" w:rsidP="004A00DC">
            <w:pPr>
              <w:rPr>
                <w:rFonts w:ascii="Arial" w:hAnsi="Arial" w:cs="Arial"/>
                <w:sz w:val="20"/>
              </w:rPr>
            </w:pPr>
          </w:p>
          <w:p w14:paraId="02B5A9D7" w14:textId="77777777" w:rsidR="00A264C7" w:rsidRDefault="00A264C7" w:rsidP="004A00DC">
            <w:pPr>
              <w:rPr>
                <w:rFonts w:ascii="Arial" w:hAnsi="Arial" w:cs="Arial"/>
                <w:sz w:val="20"/>
              </w:rPr>
            </w:pPr>
            <w:r w:rsidRPr="00B8208E">
              <w:rPr>
                <w:rFonts w:ascii="Arial" w:hAnsi="Arial" w:cs="Arial"/>
                <w:sz w:val="20"/>
              </w:rPr>
              <w:t xml:space="preserve">Alternatively, HE Operation element can be removed from the frame body of the Association </w:t>
            </w:r>
            <w:proofErr w:type="spellStart"/>
            <w:r w:rsidRPr="00B8208E">
              <w:rPr>
                <w:rFonts w:ascii="Arial" w:hAnsi="Arial" w:cs="Arial"/>
                <w:sz w:val="20"/>
              </w:rPr>
              <w:t>Requeast</w:t>
            </w:r>
            <w:proofErr w:type="spellEnd"/>
            <w:r w:rsidRPr="00B8208E">
              <w:rPr>
                <w:rFonts w:ascii="Arial" w:hAnsi="Arial" w:cs="Arial"/>
                <w:sz w:val="20"/>
              </w:rPr>
              <w:t>.</w:t>
            </w:r>
          </w:p>
        </w:tc>
        <w:tc>
          <w:tcPr>
            <w:tcW w:w="1984" w:type="dxa"/>
            <w:shd w:val="clear" w:color="auto" w:fill="auto"/>
          </w:tcPr>
          <w:p w14:paraId="4E4BE563" w14:textId="77777777" w:rsidR="00A264C7" w:rsidRDefault="00A264C7" w:rsidP="000857DD">
            <w:pPr>
              <w:rPr>
                <w:rFonts w:ascii="Arial" w:eastAsiaTheme="minorEastAsia" w:hAnsi="Arial" w:cs="Arial"/>
                <w:sz w:val="20"/>
                <w:lang w:eastAsia="ja-JP"/>
              </w:rPr>
            </w:pPr>
            <w:r>
              <w:rPr>
                <w:rFonts w:ascii="Arial" w:eastAsiaTheme="minorEastAsia" w:hAnsi="Arial" w:cs="Arial" w:hint="eastAsia"/>
                <w:sz w:val="20"/>
                <w:lang w:eastAsia="ja-JP"/>
              </w:rPr>
              <w:t>Revised</w:t>
            </w:r>
          </w:p>
          <w:p w14:paraId="50ABED04" w14:textId="77777777" w:rsidR="00A264C7" w:rsidRDefault="00A264C7" w:rsidP="000857DD">
            <w:pPr>
              <w:rPr>
                <w:rFonts w:ascii="Arial" w:eastAsiaTheme="minorEastAsia" w:hAnsi="Arial" w:cs="Arial"/>
                <w:sz w:val="20"/>
                <w:lang w:eastAsia="ja-JP"/>
              </w:rPr>
            </w:pPr>
          </w:p>
          <w:p w14:paraId="0E415993" w14:textId="6EB09B6D" w:rsidR="00A264C7" w:rsidRDefault="00A264C7" w:rsidP="000857DD">
            <w:pPr>
              <w:rPr>
                <w:rFonts w:ascii="Arial" w:hAnsi="Arial" w:cs="Arial"/>
                <w:sz w:val="20"/>
              </w:rPr>
            </w:pPr>
            <w:r>
              <w:rPr>
                <w:rFonts w:ascii="Arial" w:eastAsiaTheme="minorEastAsia" w:hAnsi="Arial" w:cs="Arial" w:hint="eastAsia"/>
                <w:sz w:val="20"/>
                <w:lang w:eastAsia="ja-JP"/>
              </w:rPr>
              <w:t>Agreed in principle. Revised text was proposed.</w:t>
            </w:r>
          </w:p>
        </w:tc>
      </w:tr>
      <w:tr w:rsidR="00A264C7" w14:paraId="08D4D011" w14:textId="77777777" w:rsidTr="00A264C7">
        <w:trPr>
          <w:trHeight w:val="935"/>
        </w:trPr>
        <w:tc>
          <w:tcPr>
            <w:tcW w:w="689" w:type="dxa"/>
            <w:shd w:val="clear" w:color="auto" w:fill="auto"/>
          </w:tcPr>
          <w:p w14:paraId="0BF938D6" w14:textId="77777777" w:rsidR="00A264C7" w:rsidRPr="00B8208E" w:rsidRDefault="00A264C7" w:rsidP="004A00DC">
            <w:pPr>
              <w:jc w:val="right"/>
              <w:rPr>
                <w:rFonts w:ascii="Arial" w:eastAsiaTheme="minorEastAsia" w:hAnsi="Arial" w:cs="Arial"/>
                <w:sz w:val="20"/>
                <w:lang w:eastAsia="ja-JP"/>
              </w:rPr>
            </w:pPr>
            <w:r>
              <w:rPr>
                <w:rFonts w:ascii="Arial" w:eastAsiaTheme="minorEastAsia" w:hAnsi="Arial" w:cs="Arial" w:hint="eastAsia"/>
                <w:sz w:val="20"/>
                <w:lang w:eastAsia="ja-JP"/>
              </w:rPr>
              <w:t>2293</w:t>
            </w:r>
          </w:p>
          <w:p w14:paraId="73061E6A" w14:textId="77777777" w:rsidR="00A264C7" w:rsidRPr="00B8208E" w:rsidRDefault="00A264C7" w:rsidP="004A00DC">
            <w:pPr>
              <w:rPr>
                <w:rFonts w:ascii="Arial" w:hAnsi="Arial" w:cs="Arial"/>
                <w:sz w:val="20"/>
              </w:rPr>
            </w:pPr>
          </w:p>
        </w:tc>
        <w:tc>
          <w:tcPr>
            <w:tcW w:w="871" w:type="dxa"/>
            <w:shd w:val="clear" w:color="auto" w:fill="auto"/>
          </w:tcPr>
          <w:p w14:paraId="7262743E" w14:textId="77777777" w:rsidR="00A264C7" w:rsidRPr="00B24066" w:rsidRDefault="00A264C7" w:rsidP="004A00DC">
            <w:pPr>
              <w:jc w:val="right"/>
              <w:rPr>
                <w:rFonts w:ascii="Arial" w:eastAsiaTheme="minorEastAsia" w:hAnsi="Arial" w:cs="Arial"/>
                <w:sz w:val="20"/>
                <w:lang w:eastAsia="ja-JP"/>
              </w:rPr>
            </w:pPr>
            <w:r>
              <w:rPr>
                <w:rFonts w:ascii="Arial" w:eastAsiaTheme="minorEastAsia" w:hAnsi="Arial" w:cs="Arial" w:hint="eastAsia"/>
                <w:sz w:val="20"/>
                <w:lang w:eastAsia="ja-JP"/>
              </w:rPr>
              <w:t>8.16</w:t>
            </w:r>
          </w:p>
        </w:tc>
        <w:tc>
          <w:tcPr>
            <w:tcW w:w="992" w:type="dxa"/>
          </w:tcPr>
          <w:p w14:paraId="461250AE" w14:textId="77777777" w:rsidR="00A264C7" w:rsidRPr="00785DA5" w:rsidRDefault="00A264C7" w:rsidP="004A00DC">
            <w:pPr>
              <w:rPr>
                <w:rFonts w:ascii="Arial" w:eastAsiaTheme="minorEastAsia" w:hAnsi="Arial" w:cs="Arial"/>
                <w:sz w:val="20"/>
                <w:lang w:eastAsia="ja-JP"/>
              </w:rPr>
            </w:pPr>
            <w:r>
              <w:rPr>
                <w:rFonts w:ascii="Arial" w:eastAsiaTheme="minorEastAsia" w:hAnsi="Arial" w:cs="Arial" w:hint="eastAsia"/>
                <w:sz w:val="20"/>
                <w:lang w:eastAsia="ja-JP"/>
              </w:rPr>
              <w:t>6.3.7.3.2</w:t>
            </w:r>
          </w:p>
        </w:tc>
        <w:tc>
          <w:tcPr>
            <w:tcW w:w="2673" w:type="dxa"/>
            <w:shd w:val="clear" w:color="auto" w:fill="auto"/>
          </w:tcPr>
          <w:p w14:paraId="47ADFB40" w14:textId="77777777" w:rsidR="00A264C7" w:rsidRDefault="00A264C7" w:rsidP="004A00DC">
            <w:pPr>
              <w:rPr>
                <w:rFonts w:ascii="Arial" w:hAnsi="Arial" w:cs="Arial"/>
                <w:sz w:val="20"/>
              </w:rPr>
            </w:pPr>
            <w:r w:rsidRPr="00B8208E">
              <w:rPr>
                <w:rFonts w:ascii="Arial" w:hAnsi="Arial" w:cs="Arial"/>
                <w:sz w:val="20"/>
              </w:rPr>
              <w:t xml:space="preserve">"HE Operation" should be included as </w:t>
            </w:r>
            <w:proofErr w:type="gramStart"/>
            <w:r w:rsidRPr="00B8208E">
              <w:rPr>
                <w:rFonts w:ascii="Arial" w:hAnsi="Arial" w:cs="Arial"/>
                <w:sz w:val="20"/>
              </w:rPr>
              <w:t>a  primitive</w:t>
            </w:r>
            <w:proofErr w:type="gramEnd"/>
            <w:r w:rsidRPr="00B8208E">
              <w:rPr>
                <w:rFonts w:ascii="Arial" w:hAnsi="Arial" w:cs="Arial"/>
                <w:sz w:val="20"/>
              </w:rPr>
              <w:t xml:space="preserve"> parameter of the MLME-</w:t>
            </w:r>
            <w:proofErr w:type="spellStart"/>
            <w:r w:rsidRPr="00B8208E">
              <w:rPr>
                <w:rFonts w:ascii="Arial" w:hAnsi="Arial" w:cs="Arial"/>
                <w:sz w:val="20"/>
              </w:rPr>
              <w:t>ASSOCIATE.confirm</w:t>
            </w:r>
            <w:proofErr w:type="spellEnd"/>
            <w:r w:rsidRPr="00B8208E">
              <w:rPr>
                <w:rFonts w:ascii="Arial" w:hAnsi="Arial" w:cs="Arial"/>
                <w:sz w:val="20"/>
              </w:rPr>
              <w:t xml:space="preserve"> to be consistent with the Association Response frame format defined in 9.3.3.6.</w:t>
            </w:r>
          </w:p>
        </w:tc>
        <w:tc>
          <w:tcPr>
            <w:tcW w:w="2268" w:type="dxa"/>
            <w:shd w:val="clear" w:color="auto" w:fill="auto"/>
          </w:tcPr>
          <w:p w14:paraId="788CB07F" w14:textId="77777777" w:rsidR="00A264C7" w:rsidRDefault="00A264C7" w:rsidP="004A00DC">
            <w:pPr>
              <w:rPr>
                <w:rFonts w:ascii="Arial" w:hAnsi="Arial" w:cs="Arial"/>
                <w:sz w:val="20"/>
              </w:rPr>
            </w:pPr>
            <w:r w:rsidRPr="00B8208E">
              <w:rPr>
                <w:rFonts w:ascii="Arial" w:hAnsi="Arial" w:cs="Arial"/>
                <w:sz w:val="20"/>
              </w:rPr>
              <w:t>Please add the "HE Operation" in the primitive parameter of the MLME-</w:t>
            </w:r>
            <w:proofErr w:type="spellStart"/>
            <w:r w:rsidRPr="00B8208E">
              <w:rPr>
                <w:rFonts w:ascii="Arial" w:hAnsi="Arial" w:cs="Arial"/>
                <w:sz w:val="20"/>
              </w:rPr>
              <w:t>ASSOCIATE.confirm</w:t>
            </w:r>
            <w:proofErr w:type="spellEnd"/>
            <w:r w:rsidRPr="00B8208E">
              <w:rPr>
                <w:rFonts w:ascii="Arial" w:hAnsi="Arial" w:cs="Arial"/>
                <w:sz w:val="20"/>
              </w:rPr>
              <w:t>.</w:t>
            </w:r>
          </w:p>
        </w:tc>
        <w:tc>
          <w:tcPr>
            <w:tcW w:w="1984" w:type="dxa"/>
            <w:shd w:val="clear" w:color="auto" w:fill="auto"/>
          </w:tcPr>
          <w:p w14:paraId="084790CC" w14:textId="77777777" w:rsidR="00A264C7" w:rsidRDefault="00A264C7" w:rsidP="000857DD">
            <w:pPr>
              <w:rPr>
                <w:rFonts w:ascii="Arial" w:eastAsiaTheme="minorEastAsia" w:hAnsi="Arial" w:cs="Arial"/>
                <w:sz w:val="20"/>
                <w:lang w:eastAsia="ja-JP"/>
              </w:rPr>
            </w:pPr>
            <w:r>
              <w:rPr>
                <w:rFonts w:ascii="Arial" w:eastAsiaTheme="minorEastAsia" w:hAnsi="Arial" w:cs="Arial" w:hint="eastAsia"/>
                <w:sz w:val="20"/>
                <w:lang w:eastAsia="ja-JP"/>
              </w:rPr>
              <w:t>Revised</w:t>
            </w:r>
          </w:p>
          <w:p w14:paraId="3C8AA0AD" w14:textId="77777777" w:rsidR="00A264C7" w:rsidRDefault="00A264C7" w:rsidP="000857DD">
            <w:pPr>
              <w:rPr>
                <w:rFonts w:ascii="Arial" w:eastAsiaTheme="minorEastAsia" w:hAnsi="Arial" w:cs="Arial"/>
                <w:sz w:val="20"/>
                <w:lang w:eastAsia="ja-JP"/>
              </w:rPr>
            </w:pPr>
          </w:p>
          <w:p w14:paraId="485BE7B4" w14:textId="2D42DA06" w:rsidR="00A264C7" w:rsidRDefault="00A264C7" w:rsidP="000857DD">
            <w:pPr>
              <w:rPr>
                <w:rFonts w:ascii="Arial" w:hAnsi="Arial" w:cs="Arial"/>
                <w:sz w:val="20"/>
              </w:rPr>
            </w:pPr>
            <w:r>
              <w:rPr>
                <w:rFonts w:ascii="Arial" w:eastAsiaTheme="minorEastAsia" w:hAnsi="Arial" w:cs="Arial" w:hint="eastAsia"/>
                <w:sz w:val="20"/>
                <w:lang w:eastAsia="ja-JP"/>
              </w:rPr>
              <w:t>Agreed in principle. Revised text was proposed.</w:t>
            </w:r>
          </w:p>
        </w:tc>
      </w:tr>
      <w:tr w:rsidR="00A264C7" w14:paraId="2FA65ED2" w14:textId="77777777" w:rsidTr="00A264C7">
        <w:trPr>
          <w:trHeight w:val="935"/>
        </w:trPr>
        <w:tc>
          <w:tcPr>
            <w:tcW w:w="689" w:type="dxa"/>
            <w:shd w:val="clear" w:color="auto" w:fill="auto"/>
          </w:tcPr>
          <w:p w14:paraId="746591F4" w14:textId="77777777" w:rsidR="00A264C7" w:rsidRPr="00B8208E" w:rsidRDefault="00A264C7" w:rsidP="004A00DC">
            <w:pPr>
              <w:jc w:val="right"/>
              <w:rPr>
                <w:rFonts w:ascii="Arial" w:eastAsiaTheme="minorEastAsia" w:hAnsi="Arial" w:cs="Arial"/>
                <w:sz w:val="20"/>
                <w:lang w:eastAsia="ja-JP"/>
              </w:rPr>
            </w:pPr>
            <w:r>
              <w:rPr>
                <w:rFonts w:ascii="Arial" w:eastAsiaTheme="minorEastAsia" w:hAnsi="Arial" w:cs="Arial" w:hint="eastAsia"/>
                <w:sz w:val="20"/>
                <w:lang w:eastAsia="ja-JP"/>
              </w:rPr>
              <w:t>2294</w:t>
            </w:r>
          </w:p>
        </w:tc>
        <w:tc>
          <w:tcPr>
            <w:tcW w:w="871" w:type="dxa"/>
            <w:shd w:val="clear" w:color="auto" w:fill="auto"/>
          </w:tcPr>
          <w:p w14:paraId="652C86DE" w14:textId="77777777" w:rsidR="00A264C7" w:rsidRPr="00B8208E" w:rsidRDefault="00A264C7" w:rsidP="004A00DC">
            <w:pPr>
              <w:jc w:val="right"/>
              <w:rPr>
                <w:rFonts w:ascii="Arial" w:eastAsiaTheme="minorEastAsia" w:hAnsi="Arial" w:cs="Arial"/>
                <w:sz w:val="20"/>
                <w:lang w:eastAsia="ja-JP"/>
              </w:rPr>
            </w:pPr>
            <w:r>
              <w:rPr>
                <w:rFonts w:ascii="Arial" w:eastAsiaTheme="minorEastAsia" w:hAnsi="Arial" w:cs="Arial" w:hint="eastAsia"/>
                <w:sz w:val="20"/>
                <w:lang w:eastAsia="ja-JP"/>
              </w:rPr>
              <w:t>8.00</w:t>
            </w:r>
          </w:p>
        </w:tc>
        <w:tc>
          <w:tcPr>
            <w:tcW w:w="992" w:type="dxa"/>
          </w:tcPr>
          <w:p w14:paraId="783EE4C3" w14:textId="77777777" w:rsidR="00A264C7" w:rsidRDefault="00A264C7" w:rsidP="004A00DC">
            <w:pPr>
              <w:rPr>
                <w:rFonts w:ascii="Arial" w:eastAsiaTheme="minorEastAsia" w:hAnsi="Arial" w:cs="Arial"/>
                <w:sz w:val="20"/>
                <w:lang w:eastAsia="ja-JP"/>
              </w:rPr>
            </w:pPr>
            <w:r>
              <w:rPr>
                <w:rFonts w:ascii="Arial" w:eastAsiaTheme="minorEastAsia" w:hAnsi="Arial" w:cs="Arial" w:hint="eastAsia"/>
                <w:sz w:val="20"/>
                <w:lang w:eastAsia="ja-JP"/>
              </w:rPr>
              <w:t>6.3.7.4</w:t>
            </w:r>
          </w:p>
          <w:p w14:paraId="1FDAFF2F" w14:textId="77777777" w:rsidR="00A264C7" w:rsidRPr="00785DA5" w:rsidRDefault="00A264C7" w:rsidP="004A00DC">
            <w:pPr>
              <w:rPr>
                <w:rFonts w:ascii="Arial" w:eastAsiaTheme="minorEastAsia" w:hAnsi="Arial" w:cs="Arial"/>
                <w:sz w:val="20"/>
                <w:lang w:eastAsia="ja-JP"/>
              </w:rPr>
            </w:pPr>
            <w:r>
              <w:rPr>
                <w:rFonts w:ascii="Arial" w:eastAsiaTheme="minorEastAsia" w:hAnsi="Arial" w:cs="Arial" w:hint="eastAsia"/>
                <w:sz w:val="20"/>
                <w:lang w:eastAsia="ja-JP"/>
              </w:rPr>
              <w:t>6.3.7.5</w:t>
            </w:r>
          </w:p>
        </w:tc>
        <w:tc>
          <w:tcPr>
            <w:tcW w:w="2673" w:type="dxa"/>
            <w:shd w:val="clear" w:color="auto" w:fill="auto"/>
          </w:tcPr>
          <w:p w14:paraId="2F7C68BF" w14:textId="77777777" w:rsidR="00A264C7" w:rsidRDefault="00A264C7" w:rsidP="004A00DC">
            <w:pPr>
              <w:rPr>
                <w:rFonts w:ascii="Arial" w:hAnsi="Arial" w:cs="Arial"/>
                <w:sz w:val="20"/>
              </w:rPr>
            </w:pPr>
            <w:r w:rsidRPr="00B8208E">
              <w:rPr>
                <w:rFonts w:ascii="Arial" w:hAnsi="Arial" w:cs="Arial"/>
                <w:sz w:val="20"/>
              </w:rPr>
              <w:t>Primitive parameters such as HE Capabilities and HE Operation need to be added to the MLME-</w:t>
            </w:r>
            <w:proofErr w:type="spellStart"/>
            <w:r w:rsidRPr="00B8208E">
              <w:rPr>
                <w:rFonts w:ascii="Arial" w:hAnsi="Arial" w:cs="Arial"/>
                <w:sz w:val="20"/>
              </w:rPr>
              <w:t>ASSOCIATE.indication</w:t>
            </w:r>
            <w:proofErr w:type="spellEnd"/>
            <w:r w:rsidRPr="00B8208E">
              <w:rPr>
                <w:rFonts w:ascii="Arial" w:hAnsi="Arial" w:cs="Arial"/>
                <w:sz w:val="20"/>
              </w:rPr>
              <w:t xml:space="preserve"> and MLME-</w:t>
            </w:r>
            <w:proofErr w:type="spellStart"/>
            <w:r w:rsidRPr="00B8208E">
              <w:rPr>
                <w:rFonts w:ascii="Arial" w:hAnsi="Arial" w:cs="Arial"/>
                <w:sz w:val="20"/>
              </w:rPr>
              <w:t>ASSOCIATE.response</w:t>
            </w:r>
            <w:proofErr w:type="spellEnd"/>
            <w:r w:rsidRPr="00B8208E">
              <w:rPr>
                <w:rFonts w:ascii="Arial" w:hAnsi="Arial" w:cs="Arial"/>
                <w:sz w:val="20"/>
              </w:rPr>
              <w:t xml:space="preserve"> primitives.</w:t>
            </w:r>
          </w:p>
        </w:tc>
        <w:tc>
          <w:tcPr>
            <w:tcW w:w="2268" w:type="dxa"/>
            <w:shd w:val="clear" w:color="auto" w:fill="auto"/>
          </w:tcPr>
          <w:p w14:paraId="52CB237A" w14:textId="77777777" w:rsidR="00A264C7" w:rsidRPr="00B8208E" w:rsidRDefault="00A264C7" w:rsidP="004A00DC">
            <w:pPr>
              <w:rPr>
                <w:rFonts w:ascii="Arial" w:eastAsiaTheme="minorEastAsia" w:hAnsi="Arial" w:cs="Arial"/>
                <w:sz w:val="20"/>
                <w:lang w:eastAsia="ja-JP"/>
              </w:rPr>
            </w:pPr>
            <w:r w:rsidRPr="00B8208E">
              <w:rPr>
                <w:rFonts w:ascii="Arial" w:hAnsi="Arial" w:cs="Arial"/>
                <w:sz w:val="20"/>
              </w:rPr>
              <w:t xml:space="preserve">Please make necessary modifications </w:t>
            </w:r>
            <w:proofErr w:type="gramStart"/>
            <w:r w:rsidRPr="00B8208E">
              <w:rPr>
                <w:rFonts w:ascii="Arial" w:hAnsi="Arial" w:cs="Arial"/>
                <w:sz w:val="20"/>
              </w:rPr>
              <w:t xml:space="preserve">in  </w:t>
            </w:r>
            <w:proofErr w:type="spellStart"/>
            <w:r w:rsidRPr="00B8208E">
              <w:rPr>
                <w:rFonts w:ascii="Arial" w:hAnsi="Arial" w:cs="Arial"/>
                <w:sz w:val="20"/>
              </w:rPr>
              <w:t>subclauses</w:t>
            </w:r>
            <w:proofErr w:type="spellEnd"/>
            <w:proofErr w:type="gramEnd"/>
            <w:r w:rsidRPr="00B8208E">
              <w:rPr>
                <w:rFonts w:ascii="Arial" w:hAnsi="Arial" w:cs="Arial"/>
                <w:sz w:val="20"/>
              </w:rPr>
              <w:t xml:space="preserve"> of 6.3.7.4 MLME-</w:t>
            </w:r>
            <w:proofErr w:type="spellStart"/>
            <w:r w:rsidRPr="00B8208E">
              <w:rPr>
                <w:rFonts w:ascii="Arial" w:hAnsi="Arial" w:cs="Arial"/>
                <w:sz w:val="20"/>
              </w:rPr>
              <w:t>ASSOCIATE.indication</w:t>
            </w:r>
            <w:proofErr w:type="spellEnd"/>
            <w:r w:rsidRPr="00B8208E">
              <w:rPr>
                <w:rFonts w:ascii="Arial" w:hAnsi="Arial" w:cs="Arial"/>
                <w:sz w:val="20"/>
              </w:rPr>
              <w:t xml:space="preserve"> and 6.3.7.5 MLME-</w:t>
            </w:r>
            <w:proofErr w:type="spellStart"/>
            <w:r w:rsidRPr="00B8208E">
              <w:rPr>
                <w:rFonts w:ascii="Arial" w:hAnsi="Arial" w:cs="Arial"/>
                <w:sz w:val="20"/>
              </w:rPr>
              <w:t>ASSOCIATE.response</w:t>
            </w:r>
            <w:proofErr w:type="spellEnd"/>
            <w:r w:rsidRPr="00B8208E">
              <w:rPr>
                <w:rFonts w:ascii="Arial" w:hAnsi="Arial" w:cs="Arial"/>
                <w:sz w:val="20"/>
              </w:rPr>
              <w:t>.</w:t>
            </w:r>
          </w:p>
        </w:tc>
        <w:tc>
          <w:tcPr>
            <w:tcW w:w="1984" w:type="dxa"/>
            <w:shd w:val="clear" w:color="auto" w:fill="auto"/>
          </w:tcPr>
          <w:p w14:paraId="78B2F576" w14:textId="77777777" w:rsidR="00A264C7" w:rsidRDefault="00A264C7" w:rsidP="000857DD">
            <w:pPr>
              <w:rPr>
                <w:rFonts w:ascii="Arial" w:eastAsiaTheme="minorEastAsia" w:hAnsi="Arial" w:cs="Arial"/>
                <w:sz w:val="20"/>
                <w:lang w:eastAsia="ja-JP"/>
              </w:rPr>
            </w:pPr>
            <w:r>
              <w:rPr>
                <w:rFonts w:ascii="Arial" w:eastAsiaTheme="minorEastAsia" w:hAnsi="Arial" w:cs="Arial" w:hint="eastAsia"/>
                <w:sz w:val="20"/>
                <w:lang w:eastAsia="ja-JP"/>
              </w:rPr>
              <w:t>Revised</w:t>
            </w:r>
          </w:p>
          <w:p w14:paraId="047FB58B" w14:textId="77777777" w:rsidR="00A264C7" w:rsidRDefault="00A264C7" w:rsidP="000857DD">
            <w:pPr>
              <w:rPr>
                <w:rFonts w:ascii="Arial" w:eastAsiaTheme="minorEastAsia" w:hAnsi="Arial" w:cs="Arial"/>
                <w:sz w:val="20"/>
                <w:lang w:eastAsia="ja-JP"/>
              </w:rPr>
            </w:pPr>
          </w:p>
          <w:p w14:paraId="561CF315" w14:textId="32644AC5" w:rsidR="00A264C7" w:rsidRDefault="00A264C7" w:rsidP="000857DD">
            <w:pPr>
              <w:rPr>
                <w:rFonts w:ascii="Arial" w:hAnsi="Arial" w:cs="Arial"/>
                <w:sz w:val="20"/>
              </w:rPr>
            </w:pPr>
            <w:r>
              <w:rPr>
                <w:rFonts w:ascii="Arial" w:eastAsiaTheme="minorEastAsia" w:hAnsi="Arial" w:cs="Arial" w:hint="eastAsia"/>
                <w:sz w:val="20"/>
                <w:lang w:eastAsia="ja-JP"/>
              </w:rPr>
              <w:t>Agreed in principle. Revised text was proposed.</w:t>
            </w:r>
          </w:p>
        </w:tc>
      </w:tr>
      <w:tr w:rsidR="00A264C7" w14:paraId="2C808B38" w14:textId="77777777" w:rsidTr="00A264C7">
        <w:trPr>
          <w:trHeight w:val="935"/>
        </w:trPr>
        <w:tc>
          <w:tcPr>
            <w:tcW w:w="689" w:type="dxa"/>
            <w:shd w:val="clear" w:color="auto" w:fill="auto"/>
          </w:tcPr>
          <w:p w14:paraId="6A403BC0" w14:textId="77777777" w:rsidR="00A264C7" w:rsidRPr="00B8208E" w:rsidRDefault="00A264C7" w:rsidP="004A00DC">
            <w:pPr>
              <w:jc w:val="right"/>
              <w:rPr>
                <w:rFonts w:ascii="Arial" w:eastAsiaTheme="minorEastAsia" w:hAnsi="Arial" w:cs="Arial"/>
                <w:sz w:val="20"/>
                <w:lang w:eastAsia="ja-JP"/>
              </w:rPr>
            </w:pPr>
            <w:r>
              <w:rPr>
                <w:rFonts w:ascii="Arial" w:eastAsiaTheme="minorEastAsia" w:hAnsi="Arial" w:cs="Arial" w:hint="eastAsia"/>
                <w:sz w:val="20"/>
                <w:lang w:eastAsia="ja-JP"/>
              </w:rPr>
              <w:t>2304</w:t>
            </w:r>
          </w:p>
        </w:tc>
        <w:tc>
          <w:tcPr>
            <w:tcW w:w="871" w:type="dxa"/>
            <w:shd w:val="clear" w:color="auto" w:fill="auto"/>
          </w:tcPr>
          <w:p w14:paraId="069F8896" w14:textId="77777777" w:rsidR="00A264C7" w:rsidRPr="00785DA5" w:rsidRDefault="00A264C7" w:rsidP="004A00DC">
            <w:pPr>
              <w:jc w:val="right"/>
              <w:rPr>
                <w:rFonts w:ascii="Arial" w:eastAsiaTheme="minorEastAsia" w:hAnsi="Arial" w:cs="Arial"/>
                <w:sz w:val="20"/>
                <w:lang w:eastAsia="ja-JP"/>
              </w:rPr>
            </w:pPr>
            <w:r>
              <w:rPr>
                <w:rFonts w:ascii="Arial" w:eastAsiaTheme="minorEastAsia" w:hAnsi="Arial" w:cs="Arial" w:hint="eastAsia"/>
                <w:sz w:val="20"/>
                <w:lang w:eastAsia="ja-JP"/>
              </w:rPr>
              <w:t>7.11</w:t>
            </w:r>
          </w:p>
        </w:tc>
        <w:tc>
          <w:tcPr>
            <w:tcW w:w="992" w:type="dxa"/>
          </w:tcPr>
          <w:p w14:paraId="3147A76D" w14:textId="77777777" w:rsidR="00A264C7" w:rsidRPr="00785DA5" w:rsidRDefault="00A264C7" w:rsidP="004A00DC">
            <w:pPr>
              <w:rPr>
                <w:rFonts w:ascii="Arial" w:eastAsiaTheme="minorEastAsia" w:hAnsi="Arial" w:cs="Arial"/>
                <w:sz w:val="20"/>
                <w:lang w:eastAsia="ja-JP"/>
              </w:rPr>
            </w:pPr>
            <w:r>
              <w:rPr>
                <w:rFonts w:ascii="Arial" w:eastAsiaTheme="minorEastAsia" w:hAnsi="Arial" w:cs="Arial" w:hint="eastAsia"/>
                <w:sz w:val="20"/>
                <w:lang w:eastAsia="ja-JP"/>
              </w:rPr>
              <w:t>6.3</w:t>
            </w:r>
          </w:p>
        </w:tc>
        <w:tc>
          <w:tcPr>
            <w:tcW w:w="2673" w:type="dxa"/>
            <w:shd w:val="clear" w:color="auto" w:fill="auto"/>
          </w:tcPr>
          <w:p w14:paraId="24EEDEA2" w14:textId="77777777" w:rsidR="00A264C7" w:rsidRDefault="00A264C7" w:rsidP="004A00DC">
            <w:pPr>
              <w:rPr>
                <w:rFonts w:ascii="Arial" w:hAnsi="Arial" w:cs="Arial"/>
                <w:sz w:val="20"/>
              </w:rPr>
            </w:pPr>
            <w:r w:rsidRPr="00B8208E">
              <w:rPr>
                <w:rFonts w:ascii="Arial" w:hAnsi="Arial" w:cs="Arial"/>
                <w:sz w:val="20"/>
              </w:rPr>
              <w:t>A primitive parameter corresponding to the HE Operation element has to be included in MLME-</w:t>
            </w:r>
            <w:proofErr w:type="spellStart"/>
            <w:r w:rsidRPr="00B8208E">
              <w:rPr>
                <w:rFonts w:ascii="Arial" w:hAnsi="Arial" w:cs="Arial"/>
                <w:sz w:val="20"/>
              </w:rPr>
              <w:t>ASSOCIATE.request</w:t>
            </w:r>
            <w:proofErr w:type="spellEnd"/>
            <w:r w:rsidRPr="00B8208E">
              <w:rPr>
                <w:rFonts w:ascii="Arial" w:hAnsi="Arial" w:cs="Arial"/>
                <w:sz w:val="20"/>
              </w:rPr>
              <w:t>, MLME-</w:t>
            </w:r>
            <w:proofErr w:type="spellStart"/>
            <w:r w:rsidRPr="00B8208E">
              <w:rPr>
                <w:rFonts w:ascii="Arial" w:hAnsi="Arial" w:cs="Arial"/>
                <w:sz w:val="20"/>
              </w:rPr>
              <w:t>ASSOCIATE.confirm</w:t>
            </w:r>
            <w:proofErr w:type="spellEnd"/>
            <w:r w:rsidRPr="00B8208E">
              <w:rPr>
                <w:rFonts w:ascii="Arial" w:hAnsi="Arial" w:cs="Arial"/>
                <w:sz w:val="20"/>
              </w:rPr>
              <w:t>, MLME-</w:t>
            </w:r>
            <w:proofErr w:type="spellStart"/>
            <w:r w:rsidRPr="00B8208E">
              <w:rPr>
                <w:rFonts w:ascii="Arial" w:hAnsi="Arial" w:cs="Arial"/>
                <w:sz w:val="20"/>
              </w:rPr>
              <w:t>ASSOCIATE.indication</w:t>
            </w:r>
            <w:proofErr w:type="spellEnd"/>
            <w:r w:rsidRPr="00B8208E">
              <w:rPr>
                <w:rFonts w:ascii="Arial" w:hAnsi="Arial" w:cs="Arial"/>
                <w:sz w:val="20"/>
              </w:rPr>
              <w:t>, and MLME-</w:t>
            </w:r>
            <w:proofErr w:type="spellStart"/>
            <w:r w:rsidRPr="00B8208E">
              <w:rPr>
                <w:rFonts w:ascii="Arial" w:hAnsi="Arial" w:cs="Arial"/>
                <w:sz w:val="20"/>
              </w:rPr>
              <w:t>ASSOCIATE.response</w:t>
            </w:r>
            <w:proofErr w:type="spellEnd"/>
            <w:r w:rsidRPr="00B8208E">
              <w:rPr>
                <w:rFonts w:ascii="Arial" w:hAnsi="Arial" w:cs="Arial"/>
                <w:sz w:val="20"/>
              </w:rPr>
              <w:t xml:space="preserve"> for Association Request/Response.</w:t>
            </w:r>
          </w:p>
        </w:tc>
        <w:tc>
          <w:tcPr>
            <w:tcW w:w="2268" w:type="dxa"/>
            <w:shd w:val="clear" w:color="auto" w:fill="auto"/>
          </w:tcPr>
          <w:p w14:paraId="7ADFC51D" w14:textId="77777777" w:rsidR="00A264C7" w:rsidRDefault="00A264C7" w:rsidP="004A00DC">
            <w:pPr>
              <w:rPr>
                <w:rFonts w:ascii="Arial" w:hAnsi="Arial" w:cs="Arial"/>
                <w:sz w:val="20"/>
              </w:rPr>
            </w:pPr>
            <w:r w:rsidRPr="00785DA5">
              <w:rPr>
                <w:rFonts w:ascii="Arial" w:hAnsi="Arial" w:cs="Arial"/>
                <w:sz w:val="20"/>
              </w:rPr>
              <w:t>Add HE Operation as a parameter of those service primitives, if necessary.</w:t>
            </w:r>
          </w:p>
        </w:tc>
        <w:tc>
          <w:tcPr>
            <w:tcW w:w="1984" w:type="dxa"/>
            <w:shd w:val="clear" w:color="auto" w:fill="auto"/>
          </w:tcPr>
          <w:p w14:paraId="55A736FC" w14:textId="77777777" w:rsidR="00A264C7" w:rsidRDefault="00A264C7" w:rsidP="000857DD">
            <w:pPr>
              <w:rPr>
                <w:rFonts w:ascii="Arial" w:eastAsiaTheme="minorEastAsia" w:hAnsi="Arial" w:cs="Arial"/>
                <w:sz w:val="20"/>
                <w:lang w:eastAsia="ja-JP"/>
              </w:rPr>
            </w:pPr>
            <w:r>
              <w:rPr>
                <w:rFonts w:ascii="Arial" w:eastAsiaTheme="minorEastAsia" w:hAnsi="Arial" w:cs="Arial" w:hint="eastAsia"/>
                <w:sz w:val="20"/>
                <w:lang w:eastAsia="ja-JP"/>
              </w:rPr>
              <w:t>Revised</w:t>
            </w:r>
          </w:p>
          <w:p w14:paraId="0AF54C2C" w14:textId="77777777" w:rsidR="00A264C7" w:rsidRDefault="00A264C7" w:rsidP="000857DD">
            <w:pPr>
              <w:rPr>
                <w:rFonts w:ascii="Arial" w:eastAsiaTheme="minorEastAsia" w:hAnsi="Arial" w:cs="Arial"/>
                <w:sz w:val="20"/>
                <w:lang w:eastAsia="ja-JP"/>
              </w:rPr>
            </w:pPr>
          </w:p>
          <w:p w14:paraId="7599E8AF" w14:textId="7F77F9AA" w:rsidR="00A264C7" w:rsidRDefault="00A264C7" w:rsidP="000857DD">
            <w:pPr>
              <w:rPr>
                <w:rFonts w:ascii="Arial" w:hAnsi="Arial" w:cs="Arial"/>
                <w:sz w:val="20"/>
              </w:rPr>
            </w:pPr>
            <w:r>
              <w:rPr>
                <w:rFonts w:ascii="Arial" w:eastAsiaTheme="minorEastAsia" w:hAnsi="Arial" w:cs="Arial" w:hint="eastAsia"/>
                <w:sz w:val="20"/>
                <w:lang w:eastAsia="ja-JP"/>
              </w:rPr>
              <w:t>Agreed in principle. Revised text was proposed.</w:t>
            </w:r>
          </w:p>
        </w:tc>
      </w:tr>
      <w:tr w:rsidR="00A264C7" w14:paraId="11152505" w14:textId="77777777" w:rsidTr="00A264C7">
        <w:trPr>
          <w:trHeight w:val="935"/>
        </w:trPr>
        <w:tc>
          <w:tcPr>
            <w:tcW w:w="689" w:type="dxa"/>
            <w:shd w:val="clear" w:color="auto" w:fill="auto"/>
          </w:tcPr>
          <w:p w14:paraId="51907645" w14:textId="77777777" w:rsidR="00A264C7" w:rsidRPr="00B8208E" w:rsidRDefault="00A264C7" w:rsidP="004A00DC">
            <w:pPr>
              <w:jc w:val="right"/>
              <w:rPr>
                <w:rFonts w:ascii="Arial" w:eastAsiaTheme="minorEastAsia" w:hAnsi="Arial" w:cs="Arial"/>
                <w:sz w:val="20"/>
                <w:lang w:eastAsia="ja-JP"/>
              </w:rPr>
            </w:pPr>
            <w:r>
              <w:rPr>
                <w:rFonts w:ascii="Arial" w:eastAsiaTheme="minorEastAsia" w:hAnsi="Arial" w:cs="Arial" w:hint="eastAsia"/>
                <w:sz w:val="20"/>
                <w:lang w:eastAsia="ja-JP"/>
              </w:rPr>
              <w:t>2305</w:t>
            </w:r>
          </w:p>
        </w:tc>
        <w:tc>
          <w:tcPr>
            <w:tcW w:w="871" w:type="dxa"/>
            <w:shd w:val="clear" w:color="auto" w:fill="auto"/>
          </w:tcPr>
          <w:p w14:paraId="1F692A67" w14:textId="77777777" w:rsidR="00A264C7" w:rsidRPr="00785DA5" w:rsidRDefault="00A264C7" w:rsidP="004A00DC">
            <w:pPr>
              <w:jc w:val="right"/>
              <w:rPr>
                <w:rFonts w:ascii="Arial" w:eastAsiaTheme="minorEastAsia" w:hAnsi="Arial" w:cs="Arial"/>
                <w:sz w:val="20"/>
                <w:lang w:eastAsia="ja-JP"/>
              </w:rPr>
            </w:pPr>
            <w:r>
              <w:rPr>
                <w:rFonts w:ascii="Arial" w:eastAsiaTheme="minorEastAsia" w:hAnsi="Arial" w:cs="Arial" w:hint="eastAsia"/>
                <w:sz w:val="20"/>
                <w:lang w:eastAsia="ja-JP"/>
              </w:rPr>
              <w:t>24.00</w:t>
            </w:r>
          </w:p>
        </w:tc>
        <w:tc>
          <w:tcPr>
            <w:tcW w:w="992" w:type="dxa"/>
          </w:tcPr>
          <w:p w14:paraId="208C7FB8" w14:textId="77777777" w:rsidR="00A264C7" w:rsidRDefault="00A264C7" w:rsidP="004A00DC">
            <w:pPr>
              <w:rPr>
                <w:rFonts w:ascii="Arial" w:eastAsiaTheme="minorEastAsia" w:hAnsi="Arial" w:cs="Arial"/>
                <w:sz w:val="20"/>
                <w:lang w:eastAsia="ja-JP"/>
              </w:rPr>
            </w:pPr>
            <w:r>
              <w:rPr>
                <w:rFonts w:ascii="Arial" w:eastAsiaTheme="minorEastAsia" w:hAnsi="Arial" w:cs="Arial" w:hint="eastAsia"/>
                <w:sz w:val="20"/>
                <w:lang w:eastAsia="ja-JP"/>
              </w:rPr>
              <w:t>9.3.3.7</w:t>
            </w:r>
          </w:p>
          <w:p w14:paraId="490C8890" w14:textId="77777777" w:rsidR="00A264C7" w:rsidRPr="00785DA5" w:rsidRDefault="00A264C7" w:rsidP="004A00DC">
            <w:pPr>
              <w:rPr>
                <w:rFonts w:ascii="Arial" w:eastAsiaTheme="minorEastAsia" w:hAnsi="Arial" w:cs="Arial"/>
                <w:sz w:val="20"/>
                <w:lang w:eastAsia="ja-JP"/>
              </w:rPr>
            </w:pPr>
            <w:r>
              <w:rPr>
                <w:rFonts w:ascii="Arial" w:eastAsiaTheme="minorEastAsia" w:hAnsi="Arial" w:cs="Arial" w:hint="eastAsia"/>
                <w:sz w:val="20"/>
                <w:lang w:eastAsia="ja-JP"/>
              </w:rPr>
              <w:t>9.3.3.8</w:t>
            </w:r>
          </w:p>
        </w:tc>
        <w:tc>
          <w:tcPr>
            <w:tcW w:w="2673" w:type="dxa"/>
            <w:shd w:val="clear" w:color="auto" w:fill="auto"/>
          </w:tcPr>
          <w:p w14:paraId="00DFEA89" w14:textId="77777777" w:rsidR="00A264C7" w:rsidRDefault="00A264C7" w:rsidP="004A00DC">
            <w:pPr>
              <w:rPr>
                <w:rFonts w:ascii="Arial" w:hAnsi="Arial" w:cs="Arial"/>
                <w:sz w:val="20"/>
              </w:rPr>
            </w:pPr>
            <w:r w:rsidRPr="00785DA5">
              <w:rPr>
                <w:rFonts w:ascii="Arial" w:hAnsi="Arial" w:cs="Arial"/>
                <w:sz w:val="20"/>
              </w:rPr>
              <w:t>A primitive parameter corresponding to the HE Operation element has to be included in MLME-</w:t>
            </w:r>
            <w:proofErr w:type="spellStart"/>
            <w:r w:rsidRPr="00785DA5">
              <w:rPr>
                <w:rFonts w:ascii="Arial" w:hAnsi="Arial" w:cs="Arial"/>
                <w:sz w:val="20"/>
              </w:rPr>
              <w:t>REASSOCIATE.request</w:t>
            </w:r>
            <w:proofErr w:type="spellEnd"/>
            <w:r w:rsidRPr="00785DA5">
              <w:rPr>
                <w:rFonts w:ascii="Arial" w:hAnsi="Arial" w:cs="Arial"/>
                <w:sz w:val="20"/>
              </w:rPr>
              <w:t>, MLME-</w:t>
            </w:r>
            <w:proofErr w:type="spellStart"/>
            <w:r w:rsidRPr="00785DA5">
              <w:rPr>
                <w:rFonts w:ascii="Arial" w:hAnsi="Arial" w:cs="Arial"/>
                <w:sz w:val="20"/>
              </w:rPr>
              <w:t>REASSOCIATE.confirm</w:t>
            </w:r>
            <w:proofErr w:type="spellEnd"/>
            <w:r w:rsidRPr="00785DA5">
              <w:rPr>
                <w:rFonts w:ascii="Arial" w:hAnsi="Arial" w:cs="Arial"/>
                <w:sz w:val="20"/>
              </w:rPr>
              <w:t>, MLME-</w:t>
            </w:r>
            <w:proofErr w:type="spellStart"/>
            <w:r w:rsidRPr="00785DA5">
              <w:rPr>
                <w:rFonts w:ascii="Arial" w:hAnsi="Arial" w:cs="Arial"/>
                <w:sz w:val="20"/>
              </w:rPr>
              <w:lastRenderedPageBreak/>
              <w:t>REASSOCIATE.indication</w:t>
            </w:r>
            <w:proofErr w:type="spellEnd"/>
            <w:r w:rsidRPr="00785DA5">
              <w:rPr>
                <w:rFonts w:ascii="Arial" w:hAnsi="Arial" w:cs="Arial"/>
                <w:sz w:val="20"/>
              </w:rPr>
              <w:t>, and MLME-</w:t>
            </w:r>
            <w:proofErr w:type="spellStart"/>
            <w:r w:rsidRPr="00785DA5">
              <w:rPr>
                <w:rFonts w:ascii="Arial" w:hAnsi="Arial" w:cs="Arial"/>
                <w:sz w:val="20"/>
              </w:rPr>
              <w:t>REASSOCIATE.response</w:t>
            </w:r>
            <w:proofErr w:type="spellEnd"/>
            <w:r w:rsidRPr="00785DA5">
              <w:rPr>
                <w:rFonts w:ascii="Arial" w:hAnsi="Arial" w:cs="Arial"/>
                <w:sz w:val="20"/>
              </w:rPr>
              <w:t xml:space="preserve"> for </w:t>
            </w:r>
            <w:proofErr w:type="spellStart"/>
            <w:r w:rsidRPr="00785DA5">
              <w:rPr>
                <w:rFonts w:ascii="Arial" w:hAnsi="Arial" w:cs="Arial"/>
                <w:sz w:val="20"/>
              </w:rPr>
              <w:t>Reassociation</w:t>
            </w:r>
            <w:proofErr w:type="spellEnd"/>
            <w:r w:rsidRPr="00785DA5">
              <w:rPr>
                <w:rFonts w:ascii="Arial" w:hAnsi="Arial" w:cs="Arial"/>
                <w:sz w:val="20"/>
              </w:rPr>
              <w:t xml:space="preserve"> Request/Response.</w:t>
            </w:r>
          </w:p>
        </w:tc>
        <w:tc>
          <w:tcPr>
            <w:tcW w:w="2268" w:type="dxa"/>
            <w:shd w:val="clear" w:color="auto" w:fill="auto"/>
          </w:tcPr>
          <w:p w14:paraId="293544AA" w14:textId="77777777" w:rsidR="00A264C7" w:rsidRDefault="00A264C7" w:rsidP="004A00DC">
            <w:pPr>
              <w:rPr>
                <w:rFonts w:ascii="Arial" w:hAnsi="Arial" w:cs="Arial"/>
                <w:sz w:val="20"/>
              </w:rPr>
            </w:pPr>
            <w:r w:rsidRPr="00785DA5">
              <w:rPr>
                <w:rFonts w:ascii="Arial" w:hAnsi="Arial" w:cs="Arial"/>
                <w:sz w:val="20"/>
              </w:rPr>
              <w:lastRenderedPageBreak/>
              <w:t>Add HE Operation as a parameter of those service primitives, if necessary.</w:t>
            </w:r>
          </w:p>
        </w:tc>
        <w:tc>
          <w:tcPr>
            <w:tcW w:w="1984" w:type="dxa"/>
            <w:shd w:val="clear" w:color="auto" w:fill="auto"/>
          </w:tcPr>
          <w:p w14:paraId="38B1EC1D" w14:textId="77777777" w:rsidR="00A264C7" w:rsidRDefault="00A264C7" w:rsidP="000857DD">
            <w:pPr>
              <w:rPr>
                <w:rFonts w:ascii="Arial" w:eastAsiaTheme="minorEastAsia" w:hAnsi="Arial" w:cs="Arial"/>
                <w:sz w:val="20"/>
                <w:lang w:eastAsia="ja-JP"/>
              </w:rPr>
            </w:pPr>
            <w:r>
              <w:rPr>
                <w:rFonts w:ascii="Arial" w:eastAsiaTheme="minorEastAsia" w:hAnsi="Arial" w:cs="Arial" w:hint="eastAsia"/>
                <w:sz w:val="20"/>
                <w:lang w:eastAsia="ja-JP"/>
              </w:rPr>
              <w:t>Revised</w:t>
            </w:r>
          </w:p>
          <w:p w14:paraId="1CBBEA08" w14:textId="77777777" w:rsidR="00A264C7" w:rsidRDefault="00A264C7" w:rsidP="000857DD">
            <w:pPr>
              <w:rPr>
                <w:rFonts w:ascii="Arial" w:eastAsiaTheme="minorEastAsia" w:hAnsi="Arial" w:cs="Arial"/>
                <w:sz w:val="20"/>
                <w:lang w:eastAsia="ja-JP"/>
              </w:rPr>
            </w:pPr>
          </w:p>
          <w:p w14:paraId="7B97FEC1" w14:textId="700DF20C" w:rsidR="00A264C7" w:rsidRDefault="00A264C7" w:rsidP="000857DD">
            <w:pPr>
              <w:rPr>
                <w:rFonts w:ascii="Arial" w:hAnsi="Arial" w:cs="Arial"/>
                <w:sz w:val="20"/>
              </w:rPr>
            </w:pPr>
            <w:r>
              <w:rPr>
                <w:rFonts w:ascii="Arial" w:eastAsiaTheme="minorEastAsia" w:hAnsi="Arial" w:cs="Arial" w:hint="eastAsia"/>
                <w:sz w:val="20"/>
                <w:lang w:eastAsia="ja-JP"/>
              </w:rPr>
              <w:t>Agreed in principle. Revised text was proposed.</w:t>
            </w:r>
          </w:p>
        </w:tc>
      </w:tr>
      <w:tr w:rsidR="00A264C7" w14:paraId="3E922ABA" w14:textId="77777777" w:rsidTr="00A264C7">
        <w:trPr>
          <w:trHeight w:val="935"/>
        </w:trPr>
        <w:tc>
          <w:tcPr>
            <w:tcW w:w="689" w:type="dxa"/>
            <w:shd w:val="clear" w:color="auto" w:fill="auto"/>
          </w:tcPr>
          <w:p w14:paraId="7004AB32" w14:textId="77777777" w:rsidR="00A264C7" w:rsidRPr="00B8208E" w:rsidRDefault="00A264C7" w:rsidP="004A00DC">
            <w:pPr>
              <w:jc w:val="right"/>
              <w:rPr>
                <w:rFonts w:ascii="Arial" w:eastAsiaTheme="minorEastAsia" w:hAnsi="Arial" w:cs="Arial"/>
                <w:sz w:val="20"/>
                <w:lang w:eastAsia="ja-JP"/>
              </w:rPr>
            </w:pPr>
            <w:r>
              <w:rPr>
                <w:rFonts w:ascii="Arial" w:eastAsiaTheme="minorEastAsia" w:hAnsi="Arial" w:cs="Arial" w:hint="eastAsia"/>
                <w:sz w:val="20"/>
                <w:lang w:eastAsia="ja-JP"/>
              </w:rPr>
              <w:lastRenderedPageBreak/>
              <w:t>2306</w:t>
            </w:r>
          </w:p>
        </w:tc>
        <w:tc>
          <w:tcPr>
            <w:tcW w:w="871" w:type="dxa"/>
            <w:shd w:val="clear" w:color="auto" w:fill="auto"/>
          </w:tcPr>
          <w:p w14:paraId="76B6F611" w14:textId="77777777" w:rsidR="00A264C7" w:rsidRPr="00785DA5" w:rsidRDefault="00A264C7" w:rsidP="004A00DC">
            <w:pPr>
              <w:jc w:val="right"/>
              <w:rPr>
                <w:rFonts w:ascii="Arial" w:eastAsiaTheme="minorEastAsia" w:hAnsi="Arial" w:cs="Arial"/>
                <w:sz w:val="20"/>
                <w:lang w:eastAsia="ja-JP"/>
              </w:rPr>
            </w:pPr>
            <w:r>
              <w:rPr>
                <w:rFonts w:ascii="Arial" w:eastAsiaTheme="minorEastAsia" w:hAnsi="Arial" w:cs="Arial" w:hint="eastAsia"/>
                <w:sz w:val="20"/>
                <w:lang w:eastAsia="ja-JP"/>
              </w:rPr>
              <w:t>25.00</w:t>
            </w:r>
          </w:p>
        </w:tc>
        <w:tc>
          <w:tcPr>
            <w:tcW w:w="992" w:type="dxa"/>
          </w:tcPr>
          <w:p w14:paraId="640AD5FF" w14:textId="77777777" w:rsidR="00A264C7" w:rsidRPr="00785DA5" w:rsidRDefault="00A264C7" w:rsidP="004A00DC">
            <w:pPr>
              <w:rPr>
                <w:rFonts w:ascii="Arial" w:eastAsiaTheme="minorEastAsia" w:hAnsi="Arial" w:cs="Arial"/>
                <w:sz w:val="20"/>
                <w:lang w:eastAsia="ja-JP"/>
              </w:rPr>
            </w:pPr>
            <w:r>
              <w:rPr>
                <w:rFonts w:ascii="Arial" w:eastAsiaTheme="minorEastAsia" w:hAnsi="Arial" w:cs="Arial" w:hint="eastAsia"/>
                <w:sz w:val="20"/>
                <w:lang w:eastAsia="ja-JP"/>
              </w:rPr>
              <w:t>9.3.3.9</w:t>
            </w:r>
          </w:p>
        </w:tc>
        <w:tc>
          <w:tcPr>
            <w:tcW w:w="2673" w:type="dxa"/>
            <w:shd w:val="clear" w:color="auto" w:fill="auto"/>
          </w:tcPr>
          <w:p w14:paraId="0EC0802A" w14:textId="77777777" w:rsidR="00A264C7" w:rsidRDefault="00A264C7" w:rsidP="004A00DC">
            <w:pPr>
              <w:rPr>
                <w:rFonts w:ascii="Arial" w:hAnsi="Arial" w:cs="Arial"/>
                <w:sz w:val="20"/>
              </w:rPr>
            </w:pPr>
            <w:r w:rsidRPr="00785DA5">
              <w:rPr>
                <w:rFonts w:ascii="Arial" w:hAnsi="Arial" w:cs="Arial"/>
                <w:sz w:val="20"/>
              </w:rPr>
              <w:t>A primitive parameter corresponding to the HE Operation element has to be included in MLME-</w:t>
            </w:r>
            <w:proofErr w:type="spellStart"/>
            <w:r w:rsidRPr="00785DA5">
              <w:rPr>
                <w:rFonts w:ascii="Arial" w:hAnsi="Arial" w:cs="Arial"/>
                <w:sz w:val="20"/>
              </w:rPr>
              <w:t>SCAN.request</w:t>
            </w:r>
            <w:proofErr w:type="spellEnd"/>
            <w:r w:rsidRPr="00785DA5">
              <w:rPr>
                <w:rFonts w:ascii="Arial" w:hAnsi="Arial" w:cs="Arial"/>
                <w:sz w:val="20"/>
              </w:rPr>
              <w:t>, MLME-</w:t>
            </w:r>
            <w:proofErr w:type="spellStart"/>
            <w:r w:rsidRPr="00785DA5">
              <w:rPr>
                <w:rFonts w:ascii="Arial" w:hAnsi="Arial" w:cs="Arial"/>
                <w:sz w:val="20"/>
              </w:rPr>
              <w:t>SCAN.confirm</w:t>
            </w:r>
            <w:proofErr w:type="spellEnd"/>
            <w:r w:rsidRPr="00785DA5">
              <w:rPr>
                <w:rFonts w:ascii="Arial" w:hAnsi="Arial" w:cs="Arial"/>
                <w:sz w:val="20"/>
              </w:rPr>
              <w:t xml:space="preserve"> for Probe Request/Response.</w:t>
            </w:r>
          </w:p>
        </w:tc>
        <w:tc>
          <w:tcPr>
            <w:tcW w:w="2268" w:type="dxa"/>
            <w:shd w:val="clear" w:color="auto" w:fill="auto"/>
          </w:tcPr>
          <w:p w14:paraId="0A018DA6" w14:textId="77777777" w:rsidR="00A264C7" w:rsidRDefault="00A264C7" w:rsidP="004A00DC">
            <w:pPr>
              <w:rPr>
                <w:rFonts w:ascii="Arial" w:hAnsi="Arial" w:cs="Arial"/>
                <w:sz w:val="20"/>
              </w:rPr>
            </w:pPr>
            <w:r w:rsidRPr="00785DA5">
              <w:rPr>
                <w:rFonts w:ascii="Arial" w:hAnsi="Arial" w:cs="Arial"/>
                <w:sz w:val="20"/>
              </w:rPr>
              <w:t>Add HE Operation as a parameter of those service primitives, if necessary.</w:t>
            </w:r>
          </w:p>
        </w:tc>
        <w:tc>
          <w:tcPr>
            <w:tcW w:w="1984" w:type="dxa"/>
            <w:shd w:val="clear" w:color="auto" w:fill="auto"/>
          </w:tcPr>
          <w:p w14:paraId="51AFEF9A" w14:textId="77777777" w:rsidR="00A264C7" w:rsidRDefault="00A264C7" w:rsidP="000857DD">
            <w:pPr>
              <w:rPr>
                <w:rFonts w:ascii="Arial" w:eastAsiaTheme="minorEastAsia" w:hAnsi="Arial" w:cs="Arial"/>
                <w:sz w:val="20"/>
                <w:lang w:eastAsia="ja-JP"/>
              </w:rPr>
            </w:pPr>
            <w:r>
              <w:rPr>
                <w:rFonts w:ascii="Arial" w:eastAsiaTheme="minorEastAsia" w:hAnsi="Arial" w:cs="Arial" w:hint="eastAsia"/>
                <w:sz w:val="20"/>
                <w:lang w:eastAsia="ja-JP"/>
              </w:rPr>
              <w:t>Revised</w:t>
            </w:r>
          </w:p>
          <w:p w14:paraId="6587D397" w14:textId="77777777" w:rsidR="00A264C7" w:rsidRDefault="00A264C7" w:rsidP="000857DD">
            <w:pPr>
              <w:rPr>
                <w:rFonts w:ascii="Arial" w:eastAsiaTheme="minorEastAsia" w:hAnsi="Arial" w:cs="Arial"/>
                <w:sz w:val="20"/>
                <w:lang w:eastAsia="ja-JP"/>
              </w:rPr>
            </w:pPr>
          </w:p>
          <w:p w14:paraId="78A3CA3B" w14:textId="26CD303C" w:rsidR="00A264C7" w:rsidRDefault="00A264C7" w:rsidP="000857DD">
            <w:pPr>
              <w:rPr>
                <w:rFonts w:ascii="Arial" w:hAnsi="Arial" w:cs="Arial"/>
                <w:sz w:val="20"/>
              </w:rPr>
            </w:pPr>
            <w:r>
              <w:rPr>
                <w:rFonts w:ascii="Arial" w:eastAsiaTheme="minorEastAsia" w:hAnsi="Arial" w:cs="Arial" w:hint="eastAsia"/>
                <w:sz w:val="20"/>
                <w:lang w:eastAsia="ja-JP"/>
              </w:rPr>
              <w:t>Agreed in principle. Revised text was proposed.</w:t>
            </w:r>
          </w:p>
        </w:tc>
      </w:tr>
    </w:tbl>
    <w:p w14:paraId="0BF144C5" w14:textId="77777777" w:rsidR="002322C4" w:rsidRDefault="002322C4" w:rsidP="002322C4">
      <w:pPr>
        <w:pStyle w:val="BodyText"/>
        <w:rPr>
          <w:rFonts w:asciiTheme="majorHAnsi" w:eastAsiaTheme="minorEastAsia" w:hAnsiTheme="majorHAnsi"/>
          <w:b/>
          <w:sz w:val="28"/>
          <w:lang w:eastAsia="ja-JP"/>
        </w:rPr>
      </w:pPr>
    </w:p>
    <w:p w14:paraId="169E620D" w14:textId="2584F800" w:rsidR="004D5C23" w:rsidRDefault="004D5C23" w:rsidP="002322C4">
      <w:pPr>
        <w:pStyle w:val="BodyText"/>
        <w:rPr>
          <w:rFonts w:asciiTheme="majorHAnsi" w:eastAsiaTheme="minorEastAsia" w:hAnsiTheme="majorHAnsi"/>
          <w:b/>
          <w:sz w:val="28"/>
          <w:lang w:eastAsia="ja-JP"/>
        </w:rPr>
      </w:pPr>
      <w:r>
        <w:rPr>
          <w:rFonts w:asciiTheme="majorHAnsi" w:eastAsiaTheme="minorEastAsia" w:hAnsiTheme="majorHAnsi" w:hint="eastAsia"/>
          <w:b/>
          <w:sz w:val="28"/>
          <w:lang w:eastAsia="ja-JP"/>
        </w:rPr>
        <w:t>Discussion</w:t>
      </w:r>
    </w:p>
    <w:p w14:paraId="1C132527" w14:textId="027D9CB9" w:rsidR="004D5C23" w:rsidRPr="002074A7" w:rsidRDefault="001033D2" w:rsidP="002322C4">
      <w:pPr>
        <w:pStyle w:val="BodyText"/>
        <w:rPr>
          <w:rFonts w:asciiTheme="minorHAnsi" w:eastAsiaTheme="minorEastAsia" w:hAnsiTheme="minorHAnsi" w:cstheme="minorHAnsi"/>
          <w:lang w:eastAsia="ja-JP"/>
        </w:rPr>
      </w:pPr>
      <w:r w:rsidRPr="002074A7">
        <w:rPr>
          <w:rFonts w:asciiTheme="minorHAnsi" w:eastAsiaTheme="minorEastAsia" w:hAnsiTheme="minorHAnsi" w:cstheme="minorHAnsi"/>
          <w:lang w:eastAsia="ja-JP"/>
        </w:rPr>
        <w:t>All these comments</w:t>
      </w:r>
      <w:r w:rsidR="004D5C23" w:rsidRPr="002074A7">
        <w:rPr>
          <w:rFonts w:asciiTheme="minorHAnsi" w:eastAsiaTheme="minorEastAsia" w:hAnsiTheme="minorHAnsi" w:cstheme="minorHAnsi"/>
          <w:lang w:eastAsia="ja-JP"/>
        </w:rPr>
        <w:t xml:space="preserve"> ask for </w:t>
      </w:r>
      <w:proofErr w:type="spellStart"/>
      <w:r w:rsidRPr="002074A7">
        <w:rPr>
          <w:rFonts w:asciiTheme="minorHAnsi" w:eastAsiaTheme="minorEastAsia" w:hAnsiTheme="minorHAnsi" w:cstheme="minorHAnsi" w:hint="eastAsia"/>
          <w:lang w:eastAsia="ja-JP"/>
        </w:rPr>
        <w:t>inclulsion</w:t>
      </w:r>
      <w:proofErr w:type="spellEnd"/>
      <w:r w:rsidRPr="002074A7">
        <w:rPr>
          <w:rFonts w:asciiTheme="minorHAnsi" w:eastAsiaTheme="minorEastAsia" w:hAnsiTheme="minorHAnsi" w:cstheme="minorHAnsi" w:hint="eastAsia"/>
          <w:lang w:eastAsia="ja-JP"/>
        </w:rPr>
        <w:t xml:space="preserve"> of HE Capabilities element and HE Operation elements in relevant service primitives. Some comments additionally ask for </w:t>
      </w:r>
      <w:r w:rsidR="00FB784A" w:rsidRPr="002074A7">
        <w:rPr>
          <w:rFonts w:asciiTheme="minorHAnsi" w:eastAsiaTheme="minorEastAsia" w:hAnsiTheme="minorHAnsi" w:cstheme="minorHAnsi"/>
          <w:lang w:eastAsia="ja-JP"/>
        </w:rPr>
        <w:t>consistency between the primitive parameters and information elements of a management frame.</w:t>
      </w:r>
    </w:p>
    <w:p w14:paraId="27F22952" w14:textId="0BF4B8D5" w:rsidR="001033D2" w:rsidRPr="002074A7" w:rsidRDefault="001033D2" w:rsidP="002322C4">
      <w:pPr>
        <w:pStyle w:val="BodyText"/>
        <w:rPr>
          <w:rFonts w:asciiTheme="minorHAnsi" w:eastAsiaTheme="minorEastAsia" w:hAnsiTheme="minorHAnsi" w:cstheme="minorHAnsi"/>
          <w:lang w:eastAsia="ja-JP"/>
        </w:rPr>
      </w:pPr>
      <w:r w:rsidRPr="002074A7">
        <w:rPr>
          <w:rFonts w:asciiTheme="minorHAnsi" w:eastAsiaTheme="minorEastAsia" w:hAnsiTheme="minorHAnsi" w:cstheme="minorHAnsi" w:hint="eastAsia"/>
          <w:lang w:eastAsia="ja-JP"/>
        </w:rPr>
        <w:t>HE Capabilities element is used to exchange the supported features between AP and STA. Therefore this information shall be included in (Re</w:t>
      </w:r>
      <w:proofErr w:type="gramStart"/>
      <w:r w:rsidRPr="002074A7">
        <w:rPr>
          <w:rFonts w:asciiTheme="minorHAnsi" w:eastAsiaTheme="minorEastAsia" w:hAnsiTheme="minorHAnsi" w:cstheme="minorHAnsi" w:hint="eastAsia"/>
          <w:lang w:eastAsia="ja-JP"/>
        </w:rPr>
        <w:t>)Association</w:t>
      </w:r>
      <w:proofErr w:type="gramEnd"/>
      <w:r w:rsidRPr="002074A7">
        <w:rPr>
          <w:rFonts w:asciiTheme="minorHAnsi" w:eastAsiaTheme="minorEastAsia" w:hAnsiTheme="minorHAnsi" w:cstheme="minorHAnsi" w:hint="eastAsia"/>
          <w:lang w:eastAsia="ja-JP"/>
        </w:rPr>
        <w:t xml:space="preserve"> Request and Response, Beacon and Probe Response.</w:t>
      </w:r>
    </w:p>
    <w:p w14:paraId="1C7ED9BB" w14:textId="7DBE947C" w:rsidR="002074A7" w:rsidRDefault="002074A7" w:rsidP="002322C4">
      <w:pPr>
        <w:pStyle w:val="BodyText"/>
        <w:rPr>
          <w:rFonts w:asciiTheme="minorHAnsi" w:eastAsiaTheme="minorEastAsia" w:hAnsiTheme="minorHAnsi" w:cstheme="minorHAnsi"/>
          <w:lang w:eastAsia="ja-JP"/>
        </w:rPr>
      </w:pPr>
      <w:r w:rsidRPr="002074A7">
        <w:rPr>
          <w:rFonts w:asciiTheme="minorHAnsi" w:eastAsiaTheme="minorEastAsia" w:hAnsiTheme="minorHAnsi" w:cstheme="minorHAnsi" w:hint="eastAsia"/>
          <w:lang w:eastAsia="ja-JP"/>
        </w:rPr>
        <w:t xml:space="preserve">HE Operation element is </w:t>
      </w:r>
      <w:r>
        <w:rPr>
          <w:rFonts w:asciiTheme="minorHAnsi" w:eastAsiaTheme="minorEastAsia" w:hAnsiTheme="minorHAnsi" w:cstheme="minorHAnsi" w:hint="eastAsia"/>
          <w:lang w:eastAsia="ja-JP"/>
        </w:rPr>
        <w:t>shall be included in (Re</w:t>
      </w:r>
      <w:proofErr w:type="gramStart"/>
      <w:r>
        <w:rPr>
          <w:rFonts w:asciiTheme="minorHAnsi" w:eastAsiaTheme="minorEastAsia" w:hAnsiTheme="minorHAnsi" w:cstheme="minorHAnsi" w:hint="eastAsia"/>
          <w:lang w:eastAsia="ja-JP"/>
        </w:rPr>
        <w:t>)Association</w:t>
      </w:r>
      <w:proofErr w:type="gramEnd"/>
      <w:r>
        <w:rPr>
          <w:rFonts w:asciiTheme="minorHAnsi" w:eastAsiaTheme="minorEastAsia" w:hAnsiTheme="minorHAnsi" w:cstheme="minorHAnsi" w:hint="eastAsia"/>
          <w:lang w:eastAsia="ja-JP"/>
        </w:rPr>
        <w:t xml:space="preserve"> Response, Probe Response and Beacon. </w:t>
      </w:r>
    </w:p>
    <w:p w14:paraId="5EBD06C4" w14:textId="2AB51497" w:rsidR="007B633C" w:rsidRDefault="007B633C" w:rsidP="002322C4">
      <w:pPr>
        <w:pStyle w:val="BodyText"/>
        <w:rPr>
          <w:ins w:id="2" w:author="inoue" w:date="2016-07-01T16:43:00Z"/>
          <w:rFonts w:asciiTheme="minorHAnsi" w:eastAsiaTheme="minorEastAsia" w:hAnsiTheme="minorHAnsi" w:cstheme="minorHAnsi"/>
          <w:lang w:eastAsia="ja-JP"/>
        </w:rPr>
      </w:pPr>
      <w:r>
        <w:rPr>
          <w:rFonts w:asciiTheme="minorHAnsi" w:eastAsiaTheme="minorEastAsia" w:hAnsiTheme="minorHAnsi" w:cstheme="minorHAnsi" w:hint="eastAsia"/>
          <w:lang w:eastAsia="ja-JP"/>
        </w:rPr>
        <w:t>Therefore, primitive parameters for MLME-</w:t>
      </w:r>
      <w:proofErr w:type="spellStart"/>
      <w:r>
        <w:rPr>
          <w:rFonts w:asciiTheme="minorHAnsi" w:eastAsiaTheme="minorEastAsia" w:hAnsiTheme="minorHAnsi" w:cstheme="minorHAnsi" w:hint="eastAsia"/>
          <w:lang w:eastAsia="ja-JP"/>
        </w:rPr>
        <w:t>SCAN.request</w:t>
      </w:r>
      <w:proofErr w:type="spellEnd"/>
      <w:r>
        <w:rPr>
          <w:rFonts w:asciiTheme="minorHAnsi" w:eastAsiaTheme="minorEastAsia" w:hAnsiTheme="minorHAnsi" w:cstheme="minorHAnsi" w:hint="eastAsia"/>
          <w:lang w:eastAsia="ja-JP"/>
        </w:rPr>
        <w:t>, MLME-</w:t>
      </w:r>
      <w:proofErr w:type="spellStart"/>
      <w:r>
        <w:rPr>
          <w:rFonts w:asciiTheme="minorHAnsi" w:eastAsiaTheme="minorEastAsia" w:hAnsiTheme="minorHAnsi" w:cstheme="minorHAnsi" w:hint="eastAsia"/>
          <w:lang w:eastAsia="ja-JP"/>
        </w:rPr>
        <w:t>JOIN.reqest</w:t>
      </w:r>
      <w:proofErr w:type="spellEnd"/>
      <w:r>
        <w:rPr>
          <w:rFonts w:asciiTheme="minorHAnsi" w:eastAsiaTheme="minorEastAsia" w:hAnsiTheme="minorHAnsi" w:cstheme="minorHAnsi" w:hint="eastAsia"/>
          <w:lang w:eastAsia="ja-JP"/>
        </w:rPr>
        <w:t>, MLME-(RE</w:t>
      </w:r>
      <w:proofErr w:type="gramStart"/>
      <w:r>
        <w:rPr>
          <w:rFonts w:asciiTheme="minorHAnsi" w:eastAsiaTheme="minorEastAsia" w:hAnsiTheme="minorHAnsi" w:cstheme="minorHAnsi" w:hint="eastAsia"/>
          <w:lang w:eastAsia="ja-JP"/>
        </w:rPr>
        <w:t>)</w:t>
      </w:r>
      <w:proofErr w:type="spellStart"/>
      <w:r>
        <w:rPr>
          <w:rFonts w:asciiTheme="minorHAnsi" w:eastAsiaTheme="minorEastAsia" w:hAnsiTheme="minorHAnsi" w:cstheme="minorHAnsi" w:hint="eastAsia"/>
          <w:lang w:eastAsia="ja-JP"/>
        </w:rPr>
        <w:t>ASSOCIATE.request</w:t>
      </w:r>
      <w:proofErr w:type="spellEnd"/>
      <w:proofErr w:type="gramEnd"/>
      <w:r>
        <w:rPr>
          <w:rFonts w:asciiTheme="minorHAnsi" w:eastAsiaTheme="minorEastAsia" w:hAnsiTheme="minorHAnsi" w:cstheme="minorHAnsi" w:hint="eastAsia"/>
          <w:lang w:eastAsia="ja-JP"/>
        </w:rPr>
        <w:t>, MLME-(RE)</w:t>
      </w:r>
      <w:proofErr w:type="spellStart"/>
      <w:r>
        <w:rPr>
          <w:rFonts w:asciiTheme="minorHAnsi" w:eastAsiaTheme="minorEastAsia" w:hAnsiTheme="minorHAnsi" w:cstheme="minorHAnsi" w:hint="eastAsia"/>
          <w:lang w:eastAsia="ja-JP"/>
        </w:rPr>
        <w:t>ASSOCIATE.confirm</w:t>
      </w:r>
      <w:proofErr w:type="spellEnd"/>
      <w:r>
        <w:rPr>
          <w:rFonts w:asciiTheme="minorHAnsi" w:eastAsiaTheme="minorEastAsia" w:hAnsiTheme="minorHAnsi" w:cstheme="minorHAnsi" w:hint="eastAsia"/>
          <w:lang w:eastAsia="ja-JP"/>
        </w:rPr>
        <w:t>, MLME-(RE)</w:t>
      </w:r>
      <w:proofErr w:type="spellStart"/>
      <w:r>
        <w:rPr>
          <w:rFonts w:asciiTheme="minorHAnsi" w:eastAsiaTheme="minorEastAsia" w:hAnsiTheme="minorHAnsi" w:cstheme="minorHAnsi" w:hint="eastAsia"/>
          <w:lang w:eastAsia="ja-JP"/>
        </w:rPr>
        <w:t>ASSOCIATE.indication</w:t>
      </w:r>
      <w:proofErr w:type="spellEnd"/>
      <w:r>
        <w:rPr>
          <w:rFonts w:asciiTheme="minorHAnsi" w:eastAsiaTheme="minorEastAsia" w:hAnsiTheme="minorHAnsi" w:cstheme="minorHAnsi" w:hint="eastAsia"/>
          <w:lang w:eastAsia="ja-JP"/>
        </w:rPr>
        <w:t>, MLME-(RE)</w:t>
      </w:r>
      <w:proofErr w:type="spellStart"/>
      <w:r>
        <w:rPr>
          <w:rFonts w:asciiTheme="minorHAnsi" w:eastAsiaTheme="minorEastAsia" w:hAnsiTheme="minorHAnsi" w:cstheme="minorHAnsi" w:hint="eastAsia"/>
          <w:lang w:eastAsia="ja-JP"/>
        </w:rPr>
        <w:t>ASSOCIATE.response</w:t>
      </w:r>
      <w:proofErr w:type="spellEnd"/>
      <w:r>
        <w:rPr>
          <w:rFonts w:asciiTheme="minorHAnsi" w:eastAsiaTheme="minorEastAsia" w:hAnsiTheme="minorHAnsi" w:cstheme="minorHAnsi" w:hint="eastAsia"/>
          <w:lang w:eastAsia="ja-JP"/>
        </w:rPr>
        <w:t xml:space="preserve"> primitives need to be changed.</w:t>
      </w:r>
    </w:p>
    <w:p w14:paraId="690D49A0" w14:textId="45569014" w:rsidR="00104E10" w:rsidRDefault="00104E10" w:rsidP="002322C4">
      <w:pPr>
        <w:pStyle w:val="BodyText"/>
        <w:rPr>
          <w:rFonts w:asciiTheme="minorHAnsi" w:eastAsiaTheme="minorEastAsia" w:hAnsiTheme="minorHAnsi" w:cstheme="minorHAnsi"/>
          <w:lang w:eastAsia="ja-JP"/>
        </w:rPr>
      </w:pPr>
      <w:r>
        <w:rPr>
          <w:rFonts w:asciiTheme="minorHAnsi" w:eastAsiaTheme="minorEastAsia" w:hAnsiTheme="minorHAnsi" w:cstheme="minorHAnsi" w:hint="eastAsia"/>
          <w:lang w:eastAsia="ja-JP"/>
        </w:rPr>
        <w:t>The information element in (Re</w:t>
      </w:r>
      <w:proofErr w:type="gramStart"/>
      <w:r>
        <w:rPr>
          <w:rFonts w:asciiTheme="minorHAnsi" w:eastAsiaTheme="minorEastAsia" w:hAnsiTheme="minorHAnsi" w:cstheme="minorHAnsi" w:hint="eastAsia"/>
          <w:lang w:eastAsia="ja-JP"/>
        </w:rPr>
        <w:t>)Association</w:t>
      </w:r>
      <w:proofErr w:type="gramEnd"/>
      <w:r>
        <w:rPr>
          <w:rFonts w:asciiTheme="minorHAnsi" w:eastAsiaTheme="minorEastAsia" w:hAnsiTheme="minorHAnsi" w:cstheme="minorHAnsi" w:hint="eastAsia"/>
          <w:lang w:eastAsia="ja-JP"/>
        </w:rPr>
        <w:t xml:space="preserve"> Request frame and Probe Request frame have been modified.</w:t>
      </w:r>
    </w:p>
    <w:p w14:paraId="780DD2A2" w14:textId="77777777" w:rsidR="00104E10" w:rsidRDefault="00104E10" w:rsidP="002322C4">
      <w:pPr>
        <w:pStyle w:val="BodyText"/>
        <w:rPr>
          <w:rFonts w:asciiTheme="minorHAnsi" w:eastAsiaTheme="minorEastAsia" w:hAnsiTheme="minorHAnsi" w:cstheme="minorHAnsi"/>
          <w:lang w:eastAsia="ja-JP"/>
        </w:rPr>
      </w:pPr>
    </w:p>
    <w:p w14:paraId="3E8C4FE9" w14:textId="316F1FD4" w:rsidR="00D86ED9" w:rsidRDefault="00D86ED9">
      <w:pPr>
        <w:rPr>
          <w:rFonts w:asciiTheme="majorHAnsi" w:eastAsiaTheme="minorEastAsia" w:hAnsiTheme="majorHAnsi"/>
          <w:b/>
          <w:sz w:val="28"/>
          <w:lang w:eastAsia="ja-JP"/>
        </w:rPr>
      </w:pPr>
    </w:p>
    <w:p w14:paraId="5EB06297" w14:textId="6B83D7E2" w:rsidR="007B633C" w:rsidRDefault="007B633C">
      <w:pPr>
        <w:rPr>
          <w:rFonts w:asciiTheme="majorHAnsi" w:eastAsiaTheme="minorEastAsia" w:hAnsiTheme="majorHAnsi"/>
          <w:b/>
          <w:sz w:val="28"/>
          <w:lang w:eastAsia="ja-JP"/>
        </w:rPr>
      </w:pPr>
      <w:r>
        <w:rPr>
          <w:rFonts w:asciiTheme="majorHAnsi" w:eastAsiaTheme="minorEastAsia" w:hAnsiTheme="majorHAnsi" w:hint="eastAsia"/>
          <w:b/>
          <w:sz w:val="28"/>
          <w:lang w:eastAsia="ja-JP"/>
        </w:rPr>
        <w:t>Proposed Text</w:t>
      </w:r>
    </w:p>
    <w:p w14:paraId="392BA575" w14:textId="77777777" w:rsidR="00045115" w:rsidRDefault="00045115" w:rsidP="00045115">
      <w:pPr>
        <w:pStyle w:val="af"/>
        <w:ind w:left="0"/>
        <w:jc w:val="both"/>
        <w:rPr>
          <w:rFonts w:eastAsiaTheme="minorEastAsia"/>
          <w:b/>
          <w:color w:val="000000"/>
          <w:sz w:val="20"/>
          <w:highlight w:val="yellow"/>
          <w:lang w:val="en-US" w:eastAsia="ja-JP"/>
        </w:rPr>
      </w:pPr>
    </w:p>
    <w:p w14:paraId="54DF224E" w14:textId="20F14A8B" w:rsidR="00045115" w:rsidRPr="00045115" w:rsidRDefault="00045115" w:rsidP="00045115">
      <w:pPr>
        <w:pStyle w:val="af"/>
        <w:ind w:left="0"/>
        <w:jc w:val="both"/>
        <w:rPr>
          <w:rFonts w:eastAsiaTheme="minorEastAsia"/>
          <w:b/>
          <w:i/>
          <w:color w:val="000000"/>
          <w:sz w:val="20"/>
          <w:highlight w:val="yellow"/>
          <w:lang w:val="en-US" w:eastAsia="ja-JP"/>
        </w:rPr>
      </w:pPr>
      <w:r w:rsidRPr="00DB7625">
        <w:rPr>
          <w:rFonts w:eastAsia="Times New Roman"/>
          <w:b/>
          <w:color w:val="000000"/>
          <w:sz w:val="20"/>
          <w:highlight w:val="yellow"/>
          <w:lang w:val="en-US"/>
        </w:rPr>
        <w:t>TGax Editor:</w:t>
      </w:r>
      <w:r w:rsidRPr="00DB7625">
        <w:rPr>
          <w:rFonts w:eastAsiaTheme="minorEastAsia" w:hint="eastAsia"/>
          <w:b/>
          <w:color w:val="000000"/>
          <w:sz w:val="20"/>
          <w:highlight w:val="yellow"/>
          <w:lang w:val="en-US" w:eastAsia="ja-JP"/>
        </w:rPr>
        <w:t xml:space="preserve"> </w:t>
      </w:r>
      <w:r w:rsidRPr="00DB7625">
        <w:rPr>
          <w:rFonts w:asciiTheme="minorEastAsia" w:eastAsiaTheme="minorEastAsia" w:hAnsiTheme="minorEastAsia" w:hint="eastAsia"/>
          <w:b/>
          <w:i/>
          <w:color w:val="000000"/>
          <w:sz w:val="20"/>
          <w:highlight w:val="yellow"/>
          <w:lang w:val="en-US" w:eastAsia="ja-JP"/>
        </w:rPr>
        <w:t>Change</w:t>
      </w:r>
      <w:r w:rsidRPr="00DB7625">
        <w:rPr>
          <w:rFonts w:eastAsia="Times New Roman"/>
          <w:b/>
          <w:i/>
          <w:color w:val="000000"/>
          <w:sz w:val="20"/>
          <w:highlight w:val="yellow"/>
          <w:lang w:val="en-US"/>
        </w:rPr>
        <w:t xml:space="preserve"> the </w:t>
      </w:r>
      <w:proofErr w:type="spellStart"/>
      <w:r w:rsidRPr="00DB7625">
        <w:rPr>
          <w:rFonts w:eastAsia="Times New Roman"/>
          <w:b/>
          <w:i/>
          <w:color w:val="000000"/>
          <w:sz w:val="20"/>
          <w:highlight w:val="yellow"/>
          <w:lang w:val="en-US"/>
        </w:rPr>
        <w:t>subclause</w:t>
      </w:r>
      <w:proofErr w:type="spellEnd"/>
      <w:r w:rsidRPr="00DB7625">
        <w:rPr>
          <w:rFonts w:eastAsia="Times New Roman"/>
          <w:b/>
          <w:i/>
          <w:color w:val="000000"/>
          <w:sz w:val="20"/>
          <w:highlight w:val="yellow"/>
          <w:lang w:val="en-US"/>
        </w:rPr>
        <w:t xml:space="preserve"> below as resolution to </w:t>
      </w:r>
      <w:r>
        <w:rPr>
          <w:rFonts w:eastAsiaTheme="minorEastAsia" w:hint="eastAsia"/>
          <w:b/>
          <w:i/>
          <w:color w:val="000000"/>
          <w:sz w:val="20"/>
          <w:highlight w:val="yellow"/>
          <w:lang w:val="en-US" w:eastAsia="ja-JP"/>
        </w:rPr>
        <w:t>primitive parameters</w:t>
      </w:r>
      <w:r w:rsidRPr="00DB7625">
        <w:rPr>
          <w:rFonts w:eastAsia="Times New Roman"/>
          <w:b/>
          <w:i/>
          <w:color w:val="000000"/>
          <w:sz w:val="20"/>
          <w:highlight w:val="yellow"/>
          <w:lang w:val="en-US"/>
        </w:rPr>
        <w:t xml:space="preserve"> (#CID):</w:t>
      </w:r>
      <w:r w:rsidRPr="00DB7625">
        <w:rPr>
          <w:highlight w:val="yellow"/>
        </w:rPr>
        <w:t xml:space="preserve"> </w:t>
      </w:r>
      <w:r w:rsidRPr="00DB7625">
        <w:rPr>
          <w:rFonts w:eastAsia="Times New Roman"/>
          <w:b/>
          <w:i/>
          <w:color w:val="000000"/>
          <w:sz w:val="20"/>
          <w:highlight w:val="yellow"/>
          <w:lang w:val="en-US"/>
        </w:rPr>
        <w:t>83, 1227, 1228, 1229, 1230, 1238, 1239, 1240, 2292, 2293, 2294, 2304, 2305, and 2306</w:t>
      </w:r>
      <w:r w:rsidRPr="00DB7625">
        <w:rPr>
          <w:rFonts w:eastAsiaTheme="minorEastAsia" w:hint="eastAsia"/>
          <w:b/>
          <w:i/>
          <w:color w:val="000000"/>
          <w:sz w:val="20"/>
          <w:highlight w:val="yellow"/>
          <w:lang w:val="en-US" w:eastAsia="ja-JP"/>
        </w:rPr>
        <w:t>.</w:t>
      </w:r>
    </w:p>
    <w:p w14:paraId="46383EDC" w14:textId="77777777" w:rsidR="004A00DC" w:rsidRDefault="004A00DC" w:rsidP="00104E10">
      <w:pPr>
        <w:pStyle w:val="H2"/>
        <w:numPr>
          <w:ilvl w:val="0"/>
          <w:numId w:val="4"/>
        </w:numPr>
        <w:rPr>
          <w:w w:val="100"/>
        </w:rPr>
      </w:pPr>
      <w:r>
        <w:rPr>
          <w:w w:val="100"/>
        </w:rPr>
        <w:t>MLME SAP interface</w:t>
      </w:r>
    </w:p>
    <w:p w14:paraId="2D841B20" w14:textId="77777777" w:rsidR="002074A7" w:rsidRDefault="002074A7" w:rsidP="00104E10">
      <w:pPr>
        <w:pStyle w:val="H3"/>
        <w:numPr>
          <w:ilvl w:val="0"/>
          <w:numId w:val="22"/>
        </w:numPr>
        <w:rPr>
          <w:w w:val="100"/>
        </w:rPr>
      </w:pPr>
      <w:bookmarkStart w:id="3" w:name="RTF37313933323a2048332c312e"/>
      <w:r>
        <w:rPr>
          <w:w w:val="100"/>
        </w:rPr>
        <w:t>Scan</w:t>
      </w:r>
    </w:p>
    <w:p w14:paraId="7BF16383" w14:textId="77777777" w:rsidR="00EB370D" w:rsidRDefault="00EB370D" w:rsidP="00EB370D">
      <w:pPr>
        <w:pStyle w:val="H4"/>
        <w:numPr>
          <w:ilvl w:val="0"/>
          <w:numId w:val="53"/>
        </w:numPr>
        <w:rPr>
          <w:w w:val="100"/>
        </w:rPr>
      </w:pPr>
      <w:bookmarkStart w:id="4" w:name="RTF31333132353a2048342c312e"/>
      <w:r>
        <w:rPr>
          <w:w w:val="100"/>
        </w:rPr>
        <w:t>MLME-</w:t>
      </w:r>
      <w:proofErr w:type="spellStart"/>
      <w:r>
        <w:rPr>
          <w:w w:val="100"/>
        </w:rPr>
        <w:t>SCAN.request</w:t>
      </w:r>
      <w:bookmarkEnd w:id="4"/>
      <w:proofErr w:type="spellEnd"/>
    </w:p>
    <w:p w14:paraId="77233D5F" w14:textId="77777777" w:rsidR="00EB370D" w:rsidRDefault="00EB370D" w:rsidP="00EB370D">
      <w:pPr>
        <w:pStyle w:val="H5"/>
        <w:numPr>
          <w:ilvl w:val="0"/>
          <w:numId w:val="53"/>
        </w:numPr>
        <w:rPr>
          <w:w w:val="100"/>
        </w:rPr>
      </w:pPr>
      <w:r>
        <w:rPr>
          <w:w w:val="100"/>
        </w:rPr>
        <w:t>Semantics of the service primitive</w:t>
      </w:r>
    </w:p>
    <w:p w14:paraId="513D5F85" w14:textId="31E158E0" w:rsidR="00020928" w:rsidRPr="00020928" w:rsidRDefault="00020928" w:rsidP="00EB370D">
      <w:pPr>
        <w:pStyle w:val="T"/>
        <w:rPr>
          <w:b/>
          <w:i/>
          <w:lang w:eastAsia="ja-JP"/>
        </w:rPr>
      </w:pPr>
      <w:r w:rsidRPr="00020928">
        <w:rPr>
          <w:rFonts w:hint="eastAsia"/>
          <w:b/>
          <w:i/>
          <w:highlight w:val="yellow"/>
          <w:lang w:eastAsia="ja-JP"/>
        </w:rPr>
        <w:t xml:space="preserve">TGax Editor: </w:t>
      </w:r>
      <w:r w:rsidRPr="00020928">
        <w:rPr>
          <w:b/>
          <w:i/>
          <w:highlight w:val="yellow"/>
          <w:lang w:eastAsia="ja-JP"/>
        </w:rPr>
        <w:t>Change the primitive parameters as follows (note that not all existing parameters in the baseline are shown):</w:t>
      </w:r>
    </w:p>
    <w:p w14:paraId="59DE7F85" w14:textId="241FADBB" w:rsidR="00EB370D" w:rsidRDefault="00EB370D" w:rsidP="00EB370D">
      <w:pPr>
        <w:pStyle w:val="T"/>
        <w:rPr>
          <w:lang w:eastAsia="ja-JP"/>
        </w:rPr>
      </w:pPr>
      <w:r w:rsidRPr="00EB370D">
        <w:rPr>
          <w:lang w:eastAsia="ja-JP"/>
        </w:rPr>
        <w:t>MLME-</w:t>
      </w:r>
      <w:proofErr w:type="spellStart"/>
      <w:proofErr w:type="gramStart"/>
      <w:r w:rsidRPr="00EB370D">
        <w:rPr>
          <w:lang w:eastAsia="ja-JP"/>
        </w:rPr>
        <w:t>SCAN.request</w:t>
      </w:r>
      <w:proofErr w:type="spellEnd"/>
      <w:r w:rsidRPr="00EB370D">
        <w:rPr>
          <w:lang w:eastAsia="ja-JP"/>
        </w:rPr>
        <w:t>(</w:t>
      </w:r>
      <w:proofErr w:type="gramEnd"/>
    </w:p>
    <w:p w14:paraId="76FE6399" w14:textId="03E4F2EF" w:rsidR="00EB370D" w:rsidRDefault="00EB370D" w:rsidP="00EB370D">
      <w:pPr>
        <w:pStyle w:val="Prim2"/>
        <w:rPr>
          <w:w w:val="100"/>
        </w:rPr>
      </w:pPr>
      <w:r>
        <w:rPr>
          <w:w w:val="100"/>
        </w:rPr>
        <w:t>…</w:t>
      </w:r>
    </w:p>
    <w:p w14:paraId="30D9DEF3" w14:textId="77777777" w:rsidR="00EB370D" w:rsidRDefault="00EB370D" w:rsidP="00EB370D">
      <w:pPr>
        <w:pStyle w:val="Prim2"/>
        <w:rPr>
          <w:ins w:id="5" w:author="inoue" w:date="2016-07-27T00:38:00Z"/>
          <w:w w:val="100"/>
        </w:rPr>
      </w:pPr>
      <w:ins w:id="6" w:author="inoue" w:date="2016-07-23T03:50:00Z">
        <w:r>
          <w:rPr>
            <w:rFonts w:hint="eastAsia"/>
            <w:w w:val="100"/>
          </w:rPr>
          <w:t>HE Capabilities,</w:t>
        </w:r>
      </w:ins>
    </w:p>
    <w:p w14:paraId="4C89EB52" w14:textId="79213477" w:rsidR="008A6A73" w:rsidRDefault="008A6A73" w:rsidP="00EB370D">
      <w:pPr>
        <w:pStyle w:val="Prim2"/>
        <w:rPr>
          <w:ins w:id="7" w:author="inoue" w:date="2016-07-23T03:50:00Z"/>
          <w:w w:val="100"/>
        </w:rPr>
      </w:pPr>
      <w:ins w:id="8" w:author="inoue" w:date="2016-07-27T00:38:00Z">
        <w:r>
          <w:rPr>
            <w:rFonts w:hint="eastAsia"/>
            <w:w w:val="100"/>
          </w:rPr>
          <w:t>HE Operation,</w:t>
        </w:r>
      </w:ins>
    </w:p>
    <w:p w14:paraId="14E097CA" w14:textId="77777777" w:rsidR="00EB370D" w:rsidRDefault="00EB370D" w:rsidP="00EB370D">
      <w:pPr>
        <w:pStyle w:val="Prim2"/>
        <w:rPr>
          <w:w w:val="100"/>
        </w:rPr>
      </w:pPr>
      <w:proofErr w:type="spellStart"/>
      <w:r>
        <w:rPr>
          <w:w w:val="100"/>
        </w:rPr>
        <w:t>VendorSpecificInfo</w:t>
      </w:r>
      <w:proofErr w:type="spellEnd"/>
    </w:p>
    <w:p w14:paraId="072BCE51" w14:textId="77777777" w:rsidR="00EB370D" w:rsidRDefault="00EB370D" w:rsidP="00EB370D">
      <w:pPr>
        <w:pStyle w:val="Prim2"/>
        <w:rPr>
          <w:w w:val="100"/>
        </w:rPr>
      </w:pPr>
      <w:r>
        <w:rPr>
          <w:w w:val="100"/>
        </w:rPr>
        <w:lastRenderedPageBreak/>
        <w:tab/>
        <w:t>)</w:t>
      </w:r>
    </w:p>
    <w:p w14:paraId="34AA220C" w14:textId="7B67836F" w:rsidR="00EB370D" w:rsidRPr="00EB370D" w:rsidRDefault="00020928" w:rsidP="00EB370D">
      <w:pPr>
        <w:pStyle w:val="T"/>
        <w:rPr>
          <w:b/>
          <w:bCs/>
          <w:i/>
          <w:iCs/>
          <w:w w:val="100"/>
          <w:lang w:eastAsia="ja-JP"/>
        </w:rPr>
      </w:pPr>
      <w:r>
        <w:rPr>
          <w:rFonts w:hint="eastAsia"/>
          <w:b/>
          <w:bCs/>
          <w:i/>
          <w:iCs/>
          <w:w w:val="100"/>
          <w:highlight w:val="yellow"/>
          <w:lang w:eastAsia="ja-JP"/>
        </w:rPr>
        <w:t xml:space="preserve">TGax Editor: </w:t>
      </w:r>
      <w:ins w:id="9" w:author="inoue" w:date="2016-07-01T16:06:00Z">
        <w:r w:rsidR="00EB370D" w:rsidRPr="00B610E7">
          <w:rPr>
            <w:rFonts w:hint="eastAsia"/>
            <w:b/>
            <w:bCs/>
            <w:i/>
            <w:iCs/>
            <w:w w:val="100"/>
            <w:highlight w:val="yellow"/>
            <w:lang w:eastAsia="ja-JP"/>
          </w:rPr>
          <w:t>Add</w:t>
        </w:r>
        <w:r w:rsidR="00EB370D" w:rsidRPr="00B610E7">
          <w:rPr>
            <w:b/>
            <w:bCs/>
            <w:i/>
            <w:iCs/>
            <w:w w:val="100"/>
            <w:highlight w:val="yellow"/>
          </w:rPr>
          <w:t xml:space="preserve"> the</w:t>
        </w:r>
      </w:ins>
      <w:r w:rsidR="00EB370D">
        <w:rPr>
          <w:rFonts w:hint="eastAsia"/>
          <w:b/>
          <w:bCs/>
          <w:i/>
          <w:iCs/>
          <w:w w:val="100"/>
          <w:highlight w:val="yellow"/>
          <w:lang w:eastAsia="ja-JP"/>
        </w:rPr>
        <w:t xml:space="preserve"> </w:t>
      </w:r>
      <w:ins w:id="10" w:author="inoue" w:date="2016-07-01T16:06:00Z">
        <w:r w:rsidR="00EB370D" w:rsidRPr="00B610E7">
          <w:rPr>
            <w:rFonts w:hint="eastAsia"/>
            <w:b/>
            <w:bCs/>
            <w:i/>
            <w:iCs/>
            <w:w w:val="100"/>
            <w:highlight w:val="yellow"/>
            <w:lang w:eastAsia="ja-JP"/>
          </w:rPr>
          <w:t>following rows</w:t>
        </w:r>
        <w:r w:rsidR="00EB370D" w:rsidRPr="00B610E7">
          <w:rPr>
            <w:b/>
            <w:bCs/>
            <w:i/>
            <w:iCs/>
            <w:w w:val="100"/>
            <w:highlight w:val="yellow"/>
          </w:rPr>
          <w:t xml:space="preserve"> </w:t>
        </w:r>
        <w:r w:rsidR="00EB370D" w:rsidRPr="00B610E7">
          <w:rPr>
            <w:rFonts w:hint="eastAsia"/>
            <w:b/>
            <w:bCs/>
            <w:i/>
            <w:iCs/>
            <w:w w:val="100"/>
            <w:highlight w:val="yellow"/>
            <w:lang w:eastAsia="ja-JP"/>
          </w:rPr>
          <w:t xml:space="preserve">at the end of the </w:t>
        </w:r>
      </w:ins>
      <w:ins w:id="11" w:author="inoue" w:date="2016-07-01T16:07:00Z">
        <w:r w:rsidR="00EB370D" w:rsidRPr="00B610E7">
          <w:rPr>
            <w:rFonts w:hint="eastAsia"/>
            <w:b/>
            <w:bCs/>
            <w:i/>
            <w:iCs/>
            <w:w w:val="100"/>
            <w:highlight w:val="yellow"/>
            <w:lang w:eastAsia="ja-JP"/>
          </w:rPr>
          <w:t xml:space="preserve">table </w:t>
        </w:r>
      </w:ins>
      <w:ins w:id="12" w:author="inoue" w:date="2016-07-23T03:59:00Z">
        <w:r>
          <w:rPr>
            <w:rFonts w:hint="eastAsia"/>
            <w:b/>
            <w:bCs/>
            <w:i/>
            <w:iCs/>
            <w:w w:val="100"/>
            <w:highlight w:val="yellow"/>
            <w:lang w:eastAsia="ja-JP"/>
          </w:rPr>
          <w:t>below the service primitive</w:t>
        </w:r>
      </w:ins>
      <w:ins w:id="13" w:author="inoue" w:date="2016-07-01T16:06:00Z">
        <w:r w:rsidR="00EB370D" w:rsidRPr="00B610E7">
          <w:rPr>
            <w:b/>
            <w:bCs/>
            <w:i/>
            <w:iCs/>
            <w:w w:val="100"/>
            <w:highlight w:val="yellow"/>
          </w:rPr>
          <w:t>:</w:t>
        </w:r>
      </w:ins>
    </w:p>
    <w:tbl>
      <w:tblPr>
        <w:tblW w:w="0" w:type="auto"/>
        <w:jc w:val="center"/>
        <w:tblLayout w:type="fixed"/>
        <w:tblCellMar>
          <w:top w:w="60" w:type="dxa"/>
          <w:left w:w="120" w:type="dxa"/>
          <w:bottom w:w="20" w:type="dxa"/>
          <w:right w:w="120" w:type="dxa"/>
        </w:tblCellMar>
        <w:tblLook w:val="0000" w:firstRow="0" w:lastRow="0" w:firstColumn="0" w:lastColumn="0" w:noHBand="0" w:noVBand="0"/>
      </w:tblPr>
      <w:tblGrid>
        <w:gridCol w:w="1700"/>
        <w:gridCol w:w="1600"/>
        <w:gridCol w:w="2040"/>
        <w:gridCol w:w="3280"/>
      </w:tblGrid>
      <w:tr w:rsidR="00020928" w:rsidRPr="00020928" w14:paraId="388DBAF7" w14:textId="77777777" w:rsidTr="008D5D71">
        <w:trPr>
          <w:trHeight w:val="460"/>
          <w:jc w:val="center"/>
        </w:trPr>
        <w:tc>
          <w:tcPr>
            <w:tcW w:w="1700" w:type="dxa"/>
            <w:tcBorders>
              <w:top w:val="nil"/>
              <w:left w:val="single" w:sz="10" w:space="0" w:color="000000"/>
              <w:bottom w:val="single" w:sz="2" w:space="0" w:color="000000"/>
              <w:right w:val="single" w:sz="2" w:space="0" w:color="000000"/>
            </w:tcBorders>
            <w:tcMar>
              <w:top w:w="60" w:type="dxa"/>
              <w:left w:w="120" w:type="dxa"/>
              <w:bottom w:w="20" w:type="dxa"/>
              <w:right w:w="120" w:type="dxa"/>
            </w:tcMar>
            <w:vAlign w:val="center"/>
          </w:tcPr>
          <w:bookmarkEnd w:id="3"/>
          <w:p w14:paraId="1950FE48" w14:textId="0986A027" w:rsidR="00020928" w:rsidRPr="00020928" w:rsidRDefault="00020928" w:rsidP="00020928">
            <w:pPr>
              <w:pStyle w:val="CellBody"/>
              <w:jc w:val="center"/>
              <w:rPr>
                <w:b/>
                <w:lang w:eastAsia="ja-JP"/>
              </w:rPr>
            </w:pPr>
            <w:r w:rsidRPr="00020928">
              <w:rPr>
                <w:b/>
                <w:w w:val="100"/>
              </w:rPr>
              <w:t>Name</w:t>
            </w:r>
          </w:p>
        </w:tc>
        <w:tc>
          <w:tcPr>
            <w:tcW w:w="1600" w:type="dxa"/>
            <w:tcBorders>
              <w:top w:val="nil"/>
              <w:left w:val="single" w:sz="2" w:space="0" w:color="000000"/>
              <w:bottom w:val="single" w:sz="2" w:space="0" w:color="000000"/>
              <w:right w:val="single" w:sz="2" w:space="0" w:color="000000"/>
            </w:tcBorders>
            <w:tcMar>
              <w:top w:w="60" w:type="dxa"/>
              <w:left w:w="120" w:type="dxa"/>
              <w:bottom w:w="20" w:type="dxa"/>
              <w:right w:w="120" w:type="dxa"/>
            </w:tcMar>
            <w:vAlign w:val="center"/>
          </w:tcPr>
          <w:p w14:paraId="5337CE6C" w14:textId="0CBAA1D5" w:rsidR="00020928" w:rsidRPr="00020928" w:rsidRDefault="00020928" w:rsidP="00020928">
            <w:pPr>
              <w:pStyle w:val="CellBody"/>
              <w:jc w:val="center"/>
              <w:rPr>
                <w:b/>
                <w:lang w:eastAsia="ja-JP"/>
              </w:rPr>
            </w:pPr>
            <w:r w:rsidRPr="00020928">
              <w:rPr>
                <w:b/>
                <w:w w:val="100"/>
              </w:rPr>
              <w:t>Type</w:t>
            </w:r>
          </w:p>
        </w:tc>
        <w:tc>
          <w:tcPr>
            <w:tcW w:w="2040" w:type="dxa"/>
            <w:tcBorders>
              <w:top w:val="nil"/>
              <w:left w:val="single" w:sz="2" w:space="0" w:color="000000"/>
              <w:bottom w:val="single" w:sz="2" w:space="0" w:color="000000"/>
              <w:right w:val="single" w:sz="2" w:space="0" w:color="000000"/>
            </w:tcBorders>
            <w:tcMar>
              <w:top w:w="60" w:type="dxa"/>
              <w:left w:w="120" w:type="dxa"/>
              <w:bottom w:w="20" w:type="dxa"/>
              <w:right w:w="120" w:type="dxa"/>
            </w:tcMar>
            <w:vAlign w:val="center"/>
          </w:tcPr>
          <w:p w14:paraId="1EF6DCE7" w14:textId="6EDF1B8D" w:rsidR="00020928" w:rsidRPr="00020928" w:rsidRDefault="00020928" w:rsidP="00020928">
            <w:pPr>
              <w:pStyle w:val="CellBody"/>
              <w:jc w:val="center"/>
              <w:rPr>
                <w:b/>
                <w:w w:val="100"/>
                <w:lang w:eastAsia="ja-JP"/>
              </w:rPr>
            </w:pPr>
            <w:r w:rsidRPr="00020928">
              <w:rPr>
                <w:b/>
                <w:w w:val="100"/>
              </w:rPr>
              <w:t>Valid range</w:t>
            </w:r>
          </w:p>
        </w:tc>
        <w:tc>
          <w:tcPr>
            <w:tcW w:w="3280" w:type="dxa"/>
            <w:tcBorders>
              <w:top w:val="nil"/>
              <w:left w:val="single" w:sz="2" w:space="0" w:color="000000"/>
              <w:bottom w:val="single" w:sz="2" w:space="0" w:color="000000"/>
              <w:right w:val="single" w:sz="10" w:space="0" w:color="000000"/>
            </w:tcBorders>
            <w:tcMar>
              <w:top w:w="60" w:type="dxa"/>
              <w:left w:w="120" w:type="dxa"/>
              <w:bottom w:w="20" w:type="dxa"/>
              <w:right w:w="120" w:type="dxa"/>
            </w:tcMar>
            <w:vAlign w:val="center"/>
          </w:tcPr>
          <w:p w14:paraId="7F855152" w14:textId="0030F2C1" w:rsidR="00020928" w:rsidRPr="00020928" w:rsidRDefault="00020928" w:rsidP="00020928">
            <w:pPr>
              <w:pStyle w:val="CellBody"/>
              <w:jc w:val="center"/>
              <w:rPr>
                <w:b/>
                <w:w w:val="100"/>
              </w:rPr>
            </w:pPr>
            <w:r w:rsidRPr="00020928">
              <w:rPr>
                <w:b/>
                <w:w w:val="100"/>
              </w:rPr>
              <w:t>Description</w:t>
            </w:r>
          </w:p>
        </w:tc>
      </w:tr>
      <w:tr w:rsidR="00020928" w14:paraId="3659A7B9" w14:textId="77777777" w:rsidTr="008D5D71">
        <w:trPr>
          <w:trHeight w:val="460"/>
          <w:jc w:val="center"/>
        </w:trPr>
        <w:tc>
          <w:tcPr>
            <w:tcW w:w="1700" w:type="dxa"/>
            <w:tcBorders>
              <w:top w:val="nil"/>
              <w:left w:val="single" w:sz="10" w:space="0" w:color="000000"/>
              <w:bottom w:val="nil"/>
              <w:right w:val="single" w:sz="2" w:space="0" w:color="000000"/>
            </w:tcBorders>
            <w:tcMar>
              <w:top w:w="60" w:type="dxa"/>
              <w:left w:w="120" w:type="dxa"/>
              <w:bottom w:w="20" w:type="dxa"/>
              <w:right w:w="120" w:type="dxa"/>
            </w:tcMar>
          </w:tcPr>
          <w:p w14:paraId="3FCEBBE5" w14:textId="0A245FB0" w:rsidR="00020928" w:rsidRDefault="00020928" w:rsidP="008D5D71">
            <w:pPr>
              <w:pStyle w:val="CellBody"/>
              <w:rPr>
                <w:lang w:eastAsia="ja-JP"/>
              </w:rPr>
            </w:pPr>
            <w:ins w:id="14" w:author="inoue" w:date="2016-07-23T03:54:00Z">
              <w:r>
                <w:rPr>
                  <w:rFonts w:hint="eastAsia"/>
                  <w:lang w:eastAsia="ja-JP"/>
                </w:rPr>
                <w:t>HE Capabilities</w:t>
              </w:r>
            </w:ins>
          </w:p>
        </w:tc>
        <w:tc>
          <w:tcPr>
            <w:tcW w:w="1600" w:type="dxa"/>
            <w:tcBorders>
              <w:top w:val="nil"/>
              <w:left w:val="single" w:sz="2" w:space="0" w:color="000000"/>
              <w:bottom w:val="nil"/>
              <w:right w:val="single" w:sz="2" w:space="0" w:color="000000"/>
            </w:tcBorders>
            <w:tcMar>
              <w:top w:w="60" w:type="dxa"/>
              <w:left w:w="120" w:type="dxa"/>
              <w:bottom w:w="20" w:type="dxa"/>
              <w:right w:w="120" w:type="dxa"/>
            </w:tcMar>
          </w:tcPr>
          <w:p w14:paraId="790B23EB" w14:textId="17FF274B" w:rsidR="00020928" w:rsidRDefault="00020928" w:rsidP="008D5D71">
            <w:pPr>
              <w:pStyle w:val="CellBody"/>
              <w:rPr>
                <w:lang w:eastAsia="ja-JP"/>
              </w:rPr>
            </w:pPr>
            <w:ins w:id="15" w:author="inoue" w:date="2016-07-23T03:54:00Z">
              <w:r>
                <w:rPr>
                  <w:rFonts w:hint="eastAsia"/>
                  <w:lang w:eastAsia="ja-JP"/>
                </w:rPr>
                <w:t>As defined in frame format</w:t>
              </w:r>
            </w:ins>
          </w:p>
        </w:tc>
        <w:tc>
          <w:tcPr>
            <w:tcW w:w="2040" w:type="dxa"/>
            <w:tcBorders>
              <w:top w:val="nil"/>
              <w:left w:val="single" w:sz="2" w:space="0" w:color="000000"/>
              <w:bottom w:val="nil"/>
              <w:right w:val="single" w:sz="2" w:space="0" w:color="000000"/>
            </w:tcBorders>
            <w:tcMar>
              <w:top w:w="60" w:type="dxa"/>
              <w:left w:w="120" w:type="dxa"/>
              <w:bottom w:w="20" w:type="dxa"/>
              <w:right w:w="120" w:type="dxa"/>
            </w:tcMar>
          </w:tcPr>
          <w:p w14:paraId="020A7EE0" w14:textId="24C594A6" w:rsidR="00020928" w:rsidRPr="00EB370D" w:rsidRDefault="00020928" w:rsidP="008D5D71">
            <w:pPr>
              <w:pStyle w:val="CellBody"/>
              <w:rPr>
                <w:w w:val="100"/>
                <w:lang w:eastAsia="ja-JP"/>
              </w:rPr>
            </w:pPr>
            <w:ins w:id="16" w:author="inoue" w:date="2016-07-23T03:54:00Z">
              <w:r>
                <w:rPr>
                  <w:rFonts w:hint="eastAsia"/>
                  <w:w w:val="100"/>
                  <w:lang w:eastAsia="ja-JP"/>
                </w:rPr>
                <w:t>As defined in 9.4.2.213 (HE Capabilities element)</w:t>
              </w:r>
            </w:ins>
          </w:p>
        </w:tc>
        <w:tc>
          <w:tcPr>
            <w:tcW w:w="3280" w:type="dxa"/>
            <w:tcBorders>
              <w:top w:val="nil"/>
              <w:left w:val="single" w:sz="2" w:space="0" w:color="000000"/>
              <w:bottom w:val="nil"/>
              <w:right w:val="single" w:sz="10" w:space="0" w:color="000000"/>
            </w:tcBorders>
            <w:tcMar>
              <w:top w:w="60" w:type="dxa"/>
              <w:left w:w="120" w:type="dxa"/>
              <w:bottom w:w="20" w:type="dxa"/>
              <w:right w:w="120" w:type="dxa"/>
            </w:tcMar>
          </w:tcPr>
          <w:p w14:paraId="67B21843" w14:textId="4545F825" w:rsidR="00020928" w:rsidRDefault="00020928" w:rsidP="008D5D71">
            <w:pPr>
              <w:pStyle w:val="CellBody"/>
              <w:rPr>
                <w:lang w:eastAsia="ja-JP"/>
              </w:rPr>
            </w:pPr>
            <w:ins w:id="17" w:author="inoue" w:date="2016-07-23T03:54:00Z">
              <w:r>
                <w:rPr>
                  <w:w w:val="100"/>
                </w:rPr>
                <w:t xml:space="preserve">Specifies the parameters within the HE Capabilities element that are supported by the </w:t>
              </w:r>
              <w:r>
                <w:rPr>
                  <w:rFonts w:hint="eastAsia"/>
                  <w:w w:val="100"/>
                  <w:lang w:eastAsia="ja-JP"/>
                </w:rPr>
                <w:t>STA</w:t>
              </w:r>
              <w:r>
                <w:rPr>
                  <w:w w:val="100"/>
                </w:rPr>
                <w:t>. The parameter is present if dot11HighEfficiencyOptionImplemented is true; otherwise, this parameter is not present.</w:t>
              </w:r>
            </w:ins>
          </w:p>
        </w:tc>
      </w:tr>
      <w:tr w:rsidR="008D5D71" w14:paraId="5A594B90" w14:textId="77777777" w:rsidTr="008D5D71">
        <w:trPr>
          <w:trHeight w:val="460"/>
          <w:jc w:val="center"/>
        </w:trPr>
        <w:tc>
          <w:tcPr>
            <w:tcW w:w="1700" w:type="dxa"/>
            <w:tcBorders>
              <w:top w:val="nil"/>
              <w:left w:val="single" w:sz="10" w:space="0" w:color="000000"/>
              <w:bottom w:val="single" w:sz="2" w:space="0" w:color="000000"/>
              <w:right w:val="single" w:sz="2" w:space="0" w:color="000000"/>
            </w:tcBorders>
            <w:tcMar>
              <w:top w:w="60" w:type="dxa"/>
              <w:left w:w="120" w:type="dxa"/>
              <w:bottom w:w="20" w:type="dxa"/>
              <w:right w:w="120" w:type="dxa"/>
            </w:tcMar>
          </w:tcPr>
          <w:p w14:paraId="63A3BFE5" w14:textId="0C21BBC3" w:rsidR="008D5D71" w:rsidRDefault="008D5D71" w:rsidP="008D5D71">
            <w:pPr>
              <w:pStyle w:val="CellBody"/>
              <w:rPr>
                <w:lang w:eastAsia="ja-JP"/>
              </w:rPr>
            </w:pPr>
            <w:ins w:id="18" w:author="inoue" w:date="2016-07-27T00:36:00Z">
              <w:r>
                <w:rPr>
                  <w:rFonts w:hint="eastAsia"/>
                  <w:lang w:eastAsia="ja-JP"/>
                </w:rPr>
                <w:t>HE Operation</w:t>
              </w:r>
            </w:ins>
          </w:p>
        </w:tc>
        <w:tc>
          <w:tcPr>
            <w:tcW w:w="1600" w:type="dxa"/>
            <w:tcBorders>
              <w:top w:val="nil"/>
              <w:left w:val="single" w:sz="2" w:space="0" w:color="000000"/>
              <w:bottom w:val="single" w:sz="2" w:space="0" w:color="000000"/>
              <w:right w:val="single" w:sz="2" w:space="0" w:color="000000"/>
            </w:tcBorders>
            <w:tcMar>
              <w:top w:w="60" w:type="dxa"/>
              <w:left w:w="120" w:type="dxa"/>
              <w:bottom w:w="20" w:type="dxa"/>
              <w:right w:w="120" w:type="dxa"/>
            </w:tcMar>
          </w:tcPr>
          <w:p w14:paraId="1C05A94F" w14:textId="43645781" w:rsidR="008D5D71" w:rsidRDefault="008D5D71" w:rsidP="008D5D71">
            <w:pPr>
              <w:pStyle w:val="CellBody"/>
              <w:rPr>
                <w:lang w:eastAsia="ja-JP"/>
              </w:rPr>
            </w:pPr>
            <w:ins w:id="19" w:author="inoue" w:date="2016-07-27T00:36:00Z">
              <w:r>
                <w:rPr>
                  <w:rFonts w:hint="eastAsia"/>
                  <w:lang w:eastAsia="ja-JP"/>
                </w:rPr>
                <w:t>As defined in frame format</w:t>
              </w:r>
            </w:ins>
          </w:p>
        </w:tc>
        <w:tc>
          <w:tcPr>
            <w:tcW w:w="2040" w:type="dxa"/>
            <w:tcBorders>
              <w:top w:val="nil"/>
              <w:left w:val="single" w:sz="2" w:space="0" w:color="000000"/>
              <w:bottom w:val="single" w:sz="2" w:space="0" w:color="000000"/>
              <w:right w:val="single" w:sz="2" w:space="0" w:color="000000"/>
            </w:tcBorders>
            <w:tcMar>
              <w:top w:w="60" w:type="dxa"/>
              <w:left w:w="120" w:type="dxa"/>
              <w:bottom w:w="20" w:type="dxa"/>
              <w:right w:w="120" w:type="dxa"/>
            </w:tcMar>
          </w:tcPr>
          <w:p w14:paraId="203CEB81" w14:textId="24440A85" w:rsidR="008D5D71" w:rsidRPr="008D5D71" w:rsidRDefault="008D5D71" w:rsidP="008D5D71">
            <w:pPr>
              <w:pStyle w:val="CellBody"/>
              <w:rPr>
                <w:w w:val="100"/>
                <w:lang w:eastAsia="ja-JP"/>
              </w:rPr>
            </w:pPr>
            <w:ins w:id="20" w:author="inoue" w:date="2016-07-27T00:36:00Z">
              <w:r>
                <w:rPr>
                  <w:rFonts w:hint="eastAsia"/>
                  <w:w w:val="100"/>
                  <w:lang w:eastAsia="ja-JP"/>
                </w:rPr>
                <w:t>As defined in 9.4.2.</w:t>
              </w:r>
            </w:ins>
            <w:ins w:id="21" w:author="inoue" w:date="2016-07-27T00:37:00Z">
              <w:r>
                <w:rPr>
                  <w:rFonts w:hint="eastAsia"/>
                  <w:w w:val="100"/>
                  <w:lang w:eastAsia="ja-JP"/>
                </w:rPr>
                <w:t>214 (HE Operation element)</w:t>
              </w:r>
            </w:ins>
          </w:p>
        </w:tc>
        <w:tc>
          <w:tcPr>
            <w:tcW w:w="3280" w:type="dxa"/>
            <w:tcBorders>
              <w:top w:val="nil"/>
              <w:left w:val="single" w:sz="2" w:space="0" w:color="000000"/>
              <w:bottom w:val="single" w:sz="2" w:space="0" w:color="000000"/>
              <w:right w:val="single" w:sz="10" w:space="0" w:color="000000"/>
            </w:tcBorders>
            <w:tcMar>
              <w:top w:w="60" w:type="dxa"/>
              <w:left w:w="120" w:type="dxa"/>
              <w:bottom w:w="20" w:type="dxa"/>
              <w:right w:w="120" w:type="dxa"/>
            </w:tcMar>
          </w:tcPr>
          <w:p w14:paraId="5C23895B" w14:textId="3FDAB597" w:rsidR="008D5D71" w:rsidRDefault="008D5D71" w:rsidP="008A6A73">
            <w:pPr>
              <w:pStyle w:val="CellBody"/>
              <w:rPr>
                <w:w w:val="100"/>
              </w:rPr>
            </w:pPr>
            <w:ins w:id="22" w:author="inoue" w:date="2016-07-27T00:37:00Z">
              <w:r>
                <w:rPr>
                  <w:w w:val="100"/>
                </w:rPr>
                <w:t xml:space="preserve">Specifies the parameters within the HE </w:t>
              </w:r>
              <w:r>
                <w:rPr>
                  <w:rFonts w:hint="eastAsia"/>
                  <w:w w:val="100"/>
                  <w:lang w:eastAsia="ja-JP"/>
                </w:rPr>
                <w:t>Operation</w:t>
              </w:r>
              <w:r>
                <w:rPr>
                  <w:w w:val="100"/>
                </w:rPr>
                <w:t xml:space="preserve"> element. The parameter is present if dot11HighEfficiencyOptionImplemented is true</w:t>
              </w:r>
              <w:r>
                <w:rPr>
                  <w:rFonts w:hint="eastAsia"/>
                  <w:w w:val="100"/>
                  <w:lang w:eastAsia="ja-JP"/>
                </w:rPr>
                <w:t>.</w:t>
              </w:r>
            </w:ins>
          </w:p>
        </w:tc>
      </w:tr>
    </w:tbl>
    <w:p w14:paraId="302D5F26" w14:textId="77777777" w:rsidR="00EB370D" w:rsidRDefault="00EB370D" w:rsidP="00EB370D">
      <w:pPr>
        <w:pStyle w:val="H5"/>
        <w:rPr>
          <w:w w:val="100"/>
        </w:rPr>
      </w:pPr>
      <w:bookmarkStart w:id="23" w:name="RTF31333638313a2048352c312e"/>
    </w:p>
    <w:p w14:paraId="2F8FA184" w14:textId="4888ED0F" w:rsidR="00EB370D" w:rsidRPr="00EB370D" w:rsidRDefault="00EB370D" w:rsidP="00EB370D">
      <w:pPr>
        <w:pStyle w:val="H4"/>
        <w:numPr>
          <w:ilvl w:val="0"/>
          <w:numId w:val="48"/>
        </w:numPr>
        <w:rPr>
          <w:w w:val="100"/>
        </w:rPr>
      </w:pPr>
      <w:r>
        <w:rPr>
          <w:w w:val="100"/>
        </w:rPr>
        <w:t>MLME-</w:t>
      </w:r>
      <w:proofErr w:type="spellStart"/>
      <w:r>
        <w:rPr>
          <w:w w:val="100"/>
        </w:rPr>
        <w:t>SCAN.confirm</w:t>
      </w:r>
      <w:proofErr w:type="spellEnd"/>
    </w:p>
    <w:p w14:paraId="1760C180" w14:textId="60A36B68" w:rsidR="002074A7" w:rsidRPr="002074A7" w:rsidRDefault="002074A7" w:rsidP="00104E10">
      <w:pPr>
        <w:pStyle w:val="H5"/>
        <w:numPr>
          <w:ilvl w:val="0"/>
          <w:numId w:val="23"/>
        </w:numPr>
        <w:rPr>
          <w:w w:val="100"/>
        </w:rPr>
      </w:pPr>
      <w:r>
        <w:rPr>
          <w:w w:val="100"/>
        </w:rPr>
        <w:t>Semantics of the service primitive</w:t>
      </w:r>
      <w:bookmarkEnd w:id="23"/>
    </w:p>
    <w:p w14:paraId="0A0A36A0" w14:textId="45F5E6CC" w:rsidR="002074A7" w:rsidRDefault="002074A7" w:rsidP="002074A7">
      <w:pPr>
        <w:pStyle w:val="T"/>
        <w:rPr>
          <w:ins w:id="24" w:author="inoue" w:date="2016-07-01T16:06:00Z"/>
          <w:b/>
          <w:bCs/>
          <w:i/>
          <w:iCs/>
          <w:w w:val="100"/>
        </w:rPr>
      </w:pPr>
      <w:ins w:id="25" w:author="inoue" w:date="2016-07-01T16:06:00Z">
        <w:r w:rsidRPr="00B610E7">
          <w:rPr>
            <w:rFonts w:hint="eastAsia"/>
            <w:b/>
            <w:bCs/>
            <w:i/>
            <w:iCs/>
            <w:w w:val="100"/>
            <w:highlight w:val="yellow"/>
            <w:lang w:eastAsia="ja-JP"/>
          </w:rPr>
          <w:t>Add</w:t>
        </w:r>
        <w:r w:rsidRPr="00B610E7">
          <w:rPr>
            <w:b/>
            <w:bCs/>
            <w:i/>
            <w:iCs/>
            <w:w w:val="100"/>
            <w:highlight w:val="yellow"/>
          </w:rPr>
          <w:t xml:space="preserve"> the</w:t>
        </w:r>
      </w:ins>
      <w:r w:rsidR="00EB370D">
        <w:rPr>
          <w:rFonts w:hint="eastAsia"/>
          <w:b/>
          <w:bCs/>
          <w:i/>
          <w:iCs/>
          <w:w w:val="100"/>
          <w:highlight w:val="yellow"/>
          <w:lang w:eastAsia="ja-JP"/>
        </w:rPr>
        <w:t xml:space="preserve"> </w:t>
      </w:r>
      <w:ins w:id="26" w:author="inoue" w:date="2016-07-01T16:06:00Z">
        <w:r w:rsidRPr="00B610E7">
          <w:rPr>
            <w:rFonts w:hint="eastAsia"/>
            <w:b/>
            <w:bCs/>
            <w:i/>
            <w:iCs/>
            <w:w w:val="100"/>
            <w:highlight w:val="yellow"/>
            <w:lang w:eastAsia="ja-JP"/>
          </w:rPr>
          <w:t>following rows</w:t>
        </w:r>
        <w:r w:rsidRPr="00B610E7">
          <w:rPr>
            <w:b/>
            <w:bCs/>
            <w:i/>
            <w:iCs/>
            <w:w w:val="100"/>
            <w:highlight w:val="yellow"/>
          </w:rPr>
          <w:t xml:space="preserve"> </w:t>
        </w:r>
        <w:r w:rsidRPr="00B610E7">
          <w:rPr>
            <w:rFonts w:hint="eastAsia"/>
            <w:b/>
            <w:bCs/>
            <w:i/>
            <w:iCs/>
            <w:w w:val="100"/>
            <w:highlight w:val="yellow"/>
            <w:lang w:eastAsia="ja-JP"/>
          </w:rPr>
          <w:t xml:space="preserve">at the end of the </w:t>
        </w:r>
      </w:ins>
      <w:ins w:id="27" w:author="inoue" w:date="2016-07-01T16:07:00Z">
        <w:r w:rsidR="00215B31" w:rsidRPr="00B610E7">
          <w:rPr>
            <w:rFonts w:hint="eastAsia"/>
            <w:b/>
            <w:bCs/>
            <w:i/>
            <w:iCs/>
            <w:w w:val="100"/>
            <w:highlight w:val="yellow"/>
            <w:lang w:eastAsia="ja-JP"/>
          </w:rPr>
          <w:t xml:space="preserve">table for </w:t>
        </w:r>
        <w:proofErr w:type="spellStart"/>
        <w:r w:rsidR="00215B31" w:rsidRPr="00B610E7">
          <w:rPr>
            <w:rFonts w:hint="eastAsia"/>
            <w:b/>
            <w:bCs/>
            <w:i/>
            <w:iCs/>
            <w:w w:val="100"/>
            <w:highlight w:val="yellow"/>
            <w:lang w:eastAsia="ja-JP"/>
          </w:rPr>
          <w:t>BSSDescription</w:t>
        </w:r>
      </w:ins>
      <w:proofErr w:type="spellEnd"/>
      <w:ins w:id="28" w:author="inoue" w:date="2016-07-01T16:06:00Z">
        <w:r w:rsidRPr="00B610E7">
          <w:rPr>
            <w:b/>
            <w:bCs/>
            <w:i/>
            <w:iCs/>
            <w:w w:val="100"/>
            <w:highlight w:val="yellow"/>
          </w:rPr>
          <w:t>:</w:t>
        </w:r>
      </w:ins>
    </w:p>
    <w:tbl>
      <w:tblPr>
        <w:tblW w:w="0" w:type="auto"/>
        <w:jc w:val="center"/>
        <w:tblLayout w:type="fixed"/>
        <w:tblCellMar>
          <w:top w:w="60" w:type="dxa"/>
          <w:left w:w="120" w:type="dxa"/>
          <w:bottom w:w="20" w:type="dxa"/>
          <w:right w:w="120" w:type="dxa"/>
        </w:tblCellMar>
        <w:tblLook w:val="0000" w:firstRow="0" w:lastRow="0" w:firstColumn="0" w:lastColumn="0" w:noHBand="0" w:noVBand="0"/>
      </w:tblPr>
      <w:tblGrid>
        <w:gridCol w:w="1640"/>
        <w:gridCol w:w="1260"/>
        <w:gridCol w:w="1800"/>
        <w:gridCol w:w="2480"/>
        <w:gridCol w:w="1360"/>
      </w:tblGrid>
      <w:tr w:rsidR="00215B31" w14:paraId="3E61C2E9" w14:textId="77777777" w:rsidTr="003C7617">
        <w:trPr>
          <w:trHeight w:val="340"/>
          <w:jc w:val="center"/>
          <w:ins w:id="29" w:author="inoue" w:date="2016-07-01T16:08:00Z"/>
        </w:trPr>
        <w:tc>
          <w:tcPr>
            <w:tcW w:w="1640" w:type="dxa"/>
            <w:tcBorders>
              <w:top w:val="single" w:sz="10" w:space="0" w:color="000000"/>
              <w:left w:val="single" w:sz="10" w:space="0" w:color="000000"/>
              <w:bottom w:val="single" w:sz="10" w:space="0" w:color="000000"/>
              <w:right w:val="single" w:sz="2" w:space="0" w:color="000000"/>
            </w:tcBorders>
            <w:tcMar>
              <w:top w:w="100" w:type="dxa"/>
              <w:left w:w="120" w:type="dxa"/>
              <w:bottom w:w="60" w:type="dxa"/>
              <w:right w:w="120" w:type="dxa"/>
            </w:tcMar>
            <w:vAlign w:val="center"/>
          </w:tcPr>
          <w:p w14:paraId="3CB0E280" w14:textId="77777777" w:rsidR="00215B31" w:rsidRDefault="00215B31" w:rsidP="003C7617">
            <w:pPr>
              <w:pStyle w:val="CellHeading"/>
              <w:rPr>
                <w:ins w:id="30" w:author="inoue" w:date="2016-07-01T16:08:00Z"/>
              </w:rPr>
            </w:pPr>
            <w:ins w:id="31" w:author="inoue" w:date="2016-07-01T16:08:00Z">
              <w:r>
                <w:rPr>
                  <w:w w:val="100"/>
                </w:rPr>
                <w:t>Name</w:t>
              </w:r>
            </w:ins>
          </w:p>
        </w:tc>
        <w:tc>
          <w:tcPr>
            <w:tcW w:w="1260" w:type="dxa"/>
            <w:tcBorders>
              <w:top w:val="single" w:sz="10" w:space="0" w:color="000000"/>
              <w:left w:val="single" w:sz="2" w:space="0" w:color="000000"/>
              <w:bottom w:val="single" w:sz="10" w:space="0" w:color="000000"/>
              <w:right w:val="single" w:sz="2" w:space="0" w:color="000000"/>
            </w:tcBorders>
            <w:tcMar>
              <w:top w:w="100" w:type="dxa"/>
              <w:left w:w="120" w:type="dxa"/>
              <w:bottom w:w="60" w:type="dxa"/>
              <w:right w:w="120" w:type="dxa"/>
            </w:tcMar>
            <w:vAlign w:val="center"/>
          </w:tcPr>
          <w:p w14:paraId="68EE2C87" w14:textId="77777777" w:rsidR="00215B31" w:rsidRDefault="00215B31" w:rsidP="003C7617">
            <w:pPr>
              <w:pStyle w:val="CellHeading"/>
              <w:rPr>
                <w:ins w:id="32" w:author="inoue" w:date="2016-07-01T16:08:00Z"/>
              </w:rPr>
            </w:pPr>
            <w:ins w:id="33" w:author="inoue" w:date="2016-07-01T16:08:00Z">
              <w:r>
                <w:rPr>
                  <w:w w:val="100"/>
                </w:rPr>
                <w:t>Type</w:t>
              </w:r>
            </w:ins>
          </w:p>
        </w:tc>
        <w:tc>
          <w:tcPr>
            <w:tcW w:w="1800" w:type="dxa"/>
            <w:tcBorders>
              <w:top w:val="single" w:sz="10" w:space="0" w:color="000000"/>
              <w:left w:val="single" w:sz="2" w:space="0" w:color="000000"/>
              <w:bottom w:val="single" w:sz="10" w:space="0" w:color="000000"/>
              <w:right w:val="single" w:sz="2" w:space="0" w:color="000000"/>
            </w:tcBorders>
            <w:tcMar>
              <w:top w:w="100" w:type="dxa"/>
              <w:left w:w="120" w:type="dxa"/>
              <w:bottom w:w="60" w:type="dxa"/>
              <w:right w:w="120" w:type="dxa"/>
            </w:tcMar>
            <w:vAlign w:val="center"/>
          </w:tcPr>
          <w:p w14:paraId="142F23B1" w14:textId="77777777" w:rsidR="00215B31" w:rsidRDefault="00215B31" w:rsidP="003C7617">
            <w:pPr>
              <w:pStyle w:val="CellHeading"/>
              <w:rPr>
                <w:ins w:id="34" w:author="inoue" w:date="2016-07-01T16:08:00Z"/>
              </w:rPr>
            </w:pPr>
            <w:ins w:id="35" w:author="inoue" w:date="2016-07-01T16:08:00Z">
              <w:r>
                <w:rPr>
                  <w:w w:val="100"/>
                </w:rPr>
                <w:t>Valid range</w:t>
              </w:r>
            </w:ins>
          </w:p>
        </w:tc>
        <w:tc>
          <w:tcPr>
            <w:tcW w:w="2480" w:type="dxa"/>
            <w:tcBorders>
              <w:top w:val="single" w:sz="10" w:space="0" w:color="000000"/>
              <w:left w:val="single" w:sz="2" w:space="0" w:color="000000"/>
              <w:bottom w:val="single" w:sz="10" w:space="0" w:color="000000"/>
              <w:right w:val="single" w:sz="2" w:space="0" w:color="000000"/>
            </w:tcBorders>
            <w:tcMar>
              <w:top w:w="100" w:type="dxa"/>
              <w:left w:w="120" w:type="dxa"/>
              <w:bottom w:w="60" w:type="dxa"/>
              <w:right w:w="120" w:type="dxa"/>
            </w:tcMar>
            <w:vAlign w:val="center"/>
          </w:tcPr>
          <w:p w14:paraId="6F78FF4F" w14:textId="77777777" w:rsidR="00215B31" w:rsidRDefault="00215B31" w:rsidP="003C7617">
            <w:pPr>
              <w:pStyle w:val="CellHeading"/>
              <w:rPr>
                <w:ins w:id="36" w:author="inoue" w:date="2016-07-01T16:08:00Z"/>
              </w:rPr>
            </w:pPr>
            <w:ins w:id="37" w:author="inoue" w:date="2016-07-01T16:08:00Z">
              <w:r>
                <w:rPr>
                  <w:w w:val="100"/>
                </w:rPr>
                <w:t>Description</w:t>
              </w:r>
            </w:ins>
          </w:p>
        </w:tc>
        <w:tc>
          <w:tcPr>
            <w:tcW w:w="1360" w:type="dxa"/>
            <w:tcBorders>
              <w:top w:val="single" w:sz="10" w:space="0" w:color="000000"/>
              <w:left w:val="single" w:sz="2" w:space="0" w:color="000000"/>
              <w:bottom w:val="single" w:sz="10" w:space="0" w:color="000000"/>
              <w:right w:val="single" w:sz="10" w:space="0" w:color="000000"/>
            </w:tcBorders>
            <w:tcMar>
              <w:top w:w="100" w:type="dxa"/>
              <w:left w:w="120" w:type="dxa"/>
              <w:bottom w:w="60" w:type="dxa"/>
              <w:right w:w="120" w:type="dxa"/>
            </w:tcMar>
            <w:vAlign w:val="center"/>
          </w:tcPr>
          <w:p w14:paraId="0FE77AE1" w14:textId="77777777" w:rsidR="00215B31" w:rsidRDefault="00215B31" w:rsidP="003C7617">
            <w:pPr>
              <w:pStyle w:val="CellHeading"/>
              <w:rPr>
                <w:ins w:id="38" w:author="inoue" w:date="2016-07-01T16:08:00Z"/>
              </w:rPr>
            </w:pPr>
            <w:ins w:id="39" w:author="inoue" w:date="2016-07-01T16:08:00Z">
              <w:r>
                <w:rPr>
                  <w:w w:val="100"/>
                </w:rPr>
                <w:t xml:space="preserve">IBSS adoption </w:t>
              </w:r>
            </w:ins>
          </w:p>
        </w:tc>
      </w:tr>
      <w:tr w:rsidR="00215B31" w14:paraId="58DA1E3A" w14:textId="77777777" w:rsidTr="003C7617">
        <w:trPr>
          <w:trHeight w:val="660"/>
          <w:jc w:val="center"/>
          <w:ins w:id="40" w:author="inoue" w:date="2016-07-01T16:08:00Z"/>
        </w:trPr>
        <w:tc>
          <w:tcPr>
            <w:tcW w:w="1640" w:type="dxa"/>
            <w:tcBorders>
              <w:top w:val="single" w:sz="2" w:space="0" w:color="000000"/>
              <w:left w:val="single" w:sz="10" w:space="0" w:color="000000"/>
              <w:bottom w:val="single" w:sz="2" w:space="0" w:color="000000"/>
              <w:right w:val="single" w:sz="2" w:space="0" w:color="000000"/>
            </w:tcBorders>
            <w:tcMar>
              <w:top w:w="60" w:type="dxa"/>
              <w:left w:w="120" w:type="dxa"/>
              <w:bottom w:w="20" w:type="dxa"/>
              <w:right w:w="120" w:type="dxa"/>
            </w:tcMar>
          </w:tcPr>
          <w:p w14:paraId="477F2ED3" w14:textId="31DDA234" w:rsidR="00215B31" w:rsidRDefault="00215B31" w:rsidP="003C7617">
            <w:pPr>
              <w:pStyle w:val="CellBody"/>
              <w:rPr>
                <w:ins w:id="41" w:author="inoue" w:date="2016-07-01T16:08:00Z"/>
                <w:lang w:eastAsia="ja-JP"/>
              </w:rPr>
            </w:pPr>
            <w:ins w:id="42" w:author="inoue" w:date="2016-07-01T16:08:00Z">
              <w:r>
                <w:rPr>
                  <w:rFonts w:hint="eastAsia"/>
                  <w:w w:val="100"/>
                  <w:lang w:eastAsia="ja-JP"/>
                </w:rPr>
                <w:t>HE Capabilities</w:t>
              </w:r>
            </w:ins>
          </w:p>
        </w:tc>
        <w:tc>
          <w:tcPr>
            <w:tcW w:w="1260" w:type="dxa"/>
            <w:tcBorders>
              <w:top w:val="single" w:sz="2" w:space="0" w:color="000000"/>
              <w:left w:val="single" w:sz="2" w:space="0" w:color="000000"/>
              <w:bottom w:val="single" w:sz="2" w:space="0" w:color="000000"/>
              <w:right w:val="single" w:sz="2" w:space="0" w:color="000000"/>
            </w:tcBorders>
            <w:tcMar>
              <w:top w:w="60" w:type="dxa"/>
              <w:left w:w="120" w:type="dxa"/>
              <w:bottom w:w="20" w:type="dxa"/>
              <w:right w:w="120" w:type="dxa"/>
            </w:tcMar>
          </w:tcPr>
          <w:p w14:paraId="753427BF" w14:textId="3F10159C" w:rsidR="00215B31" w:rsidRDefault="00215B31" w:rsidP="003C7617">
            <w:pPr>
              <w:pStyle w:val="CellBody"/>
              <w:rPr>
                <w:ins w:id="43" w:author="inoue" w:date="2016-07-01T16:08:00Z"/>
                <w:lang w:eastAsia="ja-JP"/>
              </w:rPr>
            </w:pPr>
            <w:ins w:id="44" w:author="inoue" w:date="2016-07-01T16:08:00Z">
              <w:r>
                <w:rPr>
                  <w:rFonts w:hint="eastAsia"/>
                  <w:w w:val="100"/>
                  <w:lang w:eastAsia="ja-JP"/>
                </w:rPr>
                <w:t xml:space="preserve">As defined in frame </w:t>
              </w:r>
              <w:proofErr w:type="spellStart"/>
              <w:r>
                <w:rPr>
                  <w:rFonts w:hint="eastAsia"/>
                  <w:w w:val="100"/>
                  <w:lang w:eastAsia="ja-JP"/>
                </w:rPr>
                <w:t>fromat</w:t>
              </w:r>
              <w:proofErr w:type="spellEnd"/>
            </w:ins>
          </w:p>
        </w:tc>
        <w:tc>
          <w:tcPr>
            <w:tcW w:w="1800" w:type="dxa"/>
            <w:tcBorders>
              <w:top w:val="single" w:sz="2" w:space="0" w:color="000000"/>
              <w:left w:val="single" w:sz="2" w:space="0" w:color="000000"/>
              <w:bottom w:val="single" w:sz="2" w:space="0" w:color="000000"/>
              <w:right w:val="single" w:sz="2" w:space="0" w:color="000000"/>
            </w:tcBorders>
            <w:tcMar>
              <w:top w:w="60" w:type="dxa"/>
              <w:left w:w="120" w:type="dxa"/>
              <w:bottom w:w="20" w:type="dxa"/>
              <w:right w:w="120" w:type="dxa"/>
            </w:tcMar>
          </w:tcPr>
          <w:p w14:paraId="6CE5B515" w14:textId="68DB4BF8" w:rsidR="00215B31" w:rsidRDefault="00215B31" w:rsidP="003C7617">
            <w:pPr>
              <w:pStyle w:val="CellBody"/>
              <w:rPr>
                <w:ins w:id="45" w:author="inoue" w:date="2016-07-01T16:08:00Z"/>
                <w:lang w:eastAsia="ja-JP"/>
              </w:rPr>
            </w:pPr>
            <w:ins w:id="46" w:author="inoue" w:date="2016-07-01T16:09:00Z">
              <w:r>
                <w:rPr>
                  <w:rFonts w:hint="eastAsia"/>
                  <w:w w:val="100"/>
                  <w:lang w:eastAsia="ja-JP"/>
                </w:rPr>
                <w:t xml:space="preserve">As </w:t>
              </w:r>
              <w:r>
                <w:rPr>
                  <w:w w:val="100"/>
                  <w:lang w:eastAsia="ja-JP"/>
                </w:rPr>
                <w:t>defined</w:t>
              </w:r>
              <w:r>
                <w:rPr>
                  <w:rFonts w:hint="eastAsia"/>
                  <w:w w:val="100"/>
                  <w:lang w:eastAsia="ja-JP"/>
                </w:rPr>
                <w:t xml:space="preserve"> in 9.4.2.213</w:t>
              </w:r>
            </w:ins>
            <w:ins w:id="47" w:author="inoue" w:date="2016-07-01T16:10:00Z">
              <w:r>
                <w:rPr>
                  <w:rFonts w:hint="eastAsia"/>
                  <w:w w:val="100"/>
                  <w:lang w:eastAsia="ja-JP"/>
                </w:rPr>
                <w:t xml:space="preserve"> (HE Capabilities element)</w:t>
              </w:r>
            </w:ins>
          </w:p>
        </w:tc>
        <w:tc>
          <w:tcPr>
            <w:tcW w:w="2480" w:type="dxa"/>
            <w:tcBorders>
              <w:top w:val="single" w:sz="2" w:space="0" w:color="000000"/>
              <w:left w:val="single" w:sz="2" w:space="0" w:color="000000"/>
              <w:bottom w:val="single" w:sz="2" w:space="0" w:color="000000"/>
              <w:right w:val="single" w:sz="2" w:space="0" w:color="000000"/>
            </w:tcBorders>
            <w:tcMar>
              <w:top w:w="60" w:type="dxa"/>
              <w:left w:w="120" w:type="dxa"/>
              <w:bottom w:w="20" w:type="dxa"/>
              <w:right w:w="120" w:type="dxa"/>
            </w:tcMar>
          </w:tcPr>
          <w:p w14:paraId="4360D9A5" w14:textId="047FD07F" w:rsidR="00215B31" w:rsidRDefault="00215B31" w:rsidP="003C7617">
            <w:pPr>
              <w:pStyle w:val="CellBody"/>
              <w:rPr>
                <w:ins w:id="48" w:author="inoue" w:date="2016-07-01T16:08:00Z"/>
              </w:rPr>
            </w:pPr>
            <w:ins w:id="49" w:author="inoue" w:date="2016-07-01T16:09:00Z">
              <w:r>
                <w:rPr>
                  <w:w w:val="100"/>
                </w:rPr>
                <w:t xml:space="preserve">Specifies the parameters within the HE Capabilities element that are supported by the </w:t>
              </w:r>
              <w:r>
                <w:rPr>
                  <w:rFonts w:hint="eastAsia"/>
                  <w:w w:val="100"/>
                  <w:lang w:eastAsia="ja-JP"/>
                </w:rPr>
                <w:t>STA</w:t>
              </w:r>
              <w:r>
                <w:rPr>
                  <w:w w:val="100"/>
                </w:rPr>
                <w:t>. The parameter is present if dot11HighEfficiencyOptionImplemented is true; otherwise, this parameter is not present.</w:t>
              </w:r>
            </w:ins>
          </w:p>
        </w:tc>
        <w:tc>
          <w:tcPr>
            <w:tcW w:w="1360" w:type="dxa"/>
            <w:tcBorders>
              <w:top w:val="single" w:sz="2" w:space="0" w:color="000000"/>
              <w:left w:val="single" w:sz="2" w:space="0" w:color="000000"/>
              <w:bottom w:val="single" w:sz="2" w:space="0" w:color="000000"/>
              <w:right w:val="single" w:sz="10" w:space="0" w:color="000000"/>
            </w:tcBorders>
            <w:tcMar>
              <w:top w:w="60" w:type="dxa"/>
              <w:left w:w="120" w:type="dxa"/>
              <w:bottom w:w="20" w:type="dxa"/>
              <w:right w:w="120" w:type="dxa"/>
            </w:tcMar>
          </w:tcPr>
          <w:p w14:paraId="758A61E2" w14:textId="6EF5D973" w:rsidR="00215B31" w:rsidRDefault="00215B31" w:rsidP="003C7617">
            <w:pPr>
              <w:pStyle w:val="CellBody"/>
              <w:rPr>
                <w:ins w:id="50" w:author="inoue" w:date="2016-07-01T16:08:00Z"/>
              </w:rPr>
            </w:pPr>
            <w:ins w:id="51" w:author="inoue" w:date="2016-07-01T16:11:00Z">
              <w:r>
                <w:rPr>
                  <w:rFonts w:hint="eastAsia"/>
                  <w:w w:val="100"/>
                  <w:lang w:eastAsia="ja-JP"/>
                </w:rPr>
                <w:t>Do not a</w:t>
              </w:r>
            </w:ins>
            <w:ins w:id="52" w:author="inoue" w:date="2016-07-01T16:08:00Z">
              <w:r>
                <w:rPr>
                  <w:w w:val="100"/>
                </w:rPr>
                <w:t>dopt</w:t>
              </w:r>
            </w:ins>
          </w:p>
        </w:tc>
      </w:tr>
      <w:tr w:rsidR="00215B31" w14:paraId="37CADEB3" w14:textId="77777777" w:rsidTr="003C7617">
        <w:trPr>
          <w:trHeight w:val="260"/>
          <w:jc w:val="center"/>
          <w:ins w:id="53" w:author="inoue" w:date="2016-07-01T16:08:00Z"/>
        </w:trPr>
        <w:tc>
          <w:tcPr>
            <w:tcW w:w="1640" w:type="dxa"/>
            <w:tcBorders>
              <w:top w:val="single" w:sz="2" w:space="0" w:color="000000"/>
              <w:left w:val="single" w:sz="10" w:space="0" w:color="000000"/>
              <w:bottom w:val="single" w:sz="2" w:space="0" w:color="000000"/>
              <w:right w:val="single" w:sz="2" w:space="0" w:color="000000"/>
            </w:tcBorders>
            <w:tcMar>
              <w:top w:w="60" w:type="dxa"/>
              <w:left w:w="120" w:type="dxa"/>
              <w:bottom w:w="20" w:type="dxa"/>
              <w:right w:w="120" w:type="dxa"/>
            </w:tcMar>
          </w:tcPr>
          <w:p w14:paraId="42C66C1D" w14:textId="7F5E55A4" w:rsidR="00215B31" w:rsidRDefault="00215B31" w:rsidP="003C7617">
            <w:pPr>
              <w:pStyle w:val="CellBody"/>
              <w:rPr>
                <w:ins w:id="54" w:author="inoue" w:date="2016-07-01T16:08:00Z"/>
                <w:lang w:eastAsia="ja-JP"/>
              </w:rPr>
            </w:pPr>
            <w:ins w:id="55" w:author="inoue" w:date="2016-07-01T16:08:00Z">
              <w:r>
                <w:rPr>
                  <w:rFonts w:hint="eastAsia"/>
                  <w:w w:val="100"/>
                  <w:lang w:eastAsia="ja-JP"/>
                </w:rPr>
                <w:t>HE Operation</w:t>
              </w:r>
            </w:ins>
          </w:p>
        </w:tc>
        <w:tc>
          <w:tcPr>
            <w:tcW w:w="1260" w:type="dxa"/>
            <w:tcBorders>
              <w:top w:val="single" w:sz="2" w:space="0" w:color="000000"/>
              <w:left w:val="single" w:sz="2" w:space="0" w:color="000000"/>
              <w:bottom w:val="single" w:sz="2" w:space="0" w:color="000000"/>
              <w:right w:val="single" w:sz="2" w:space="0" w:color="000000"/>
            </w:tcBorders>
            <w:tcMar>
              <w:top w:w="60" w:type="dxa"/>
              <w:left w:w="120" w:type="dxa"/>
              <w:bottom w:w="20" w:type="dxa"/>
              <w:right w:w="120" w:type="dxa"/>
            </w:tcMar>
          </w:tcPr>
          <w:p w14:paraId="512E7498" w14:textId="42DD6E1D" w:rsidR="00215B31" w:rsidRDefault="00215B31" w:rsidP="003C7617">
            <w:pPr>
              <w:pStyle w:val="CellBody"/>
              <w:rPr>
                <w:ins w:id="56" w:author="inoue" w:date="2016-07-01T16:08:00Z"/>
                <w:lang w:eastAsia="ja-JP"/>
              </w:rPr>
            </w:pPr>
            <w:ins w:id="57" w:author="inoue" w:date="2016-07-01T16:09:00Z">
              <w:r>
                <w:rPr>
                  <w:rFonts w:hint="eastAsia"/>
                  <w:w w:val="100"/>
                  <w:lang w:eastAsia="ja-JP"/>
                </w:rPr>
                <w:t>As defined in frame format</w:t>
              </w:r>
            </w:ins>
          </w:p>
        </w:tc>
        <w:tc>
          <w:tcPr>
            <w:tcW w:w="1800" w:type="dxa"/>
            <w:tcBorders>
              <w:top w:val="single" w:sz="2" w:space="0" w:color="000000"/>
              <w:left w:val="single" w:sz="2" w:space="0" w:color="000000"/>
              <w:bottom w:val="single" w:sz="2" w:space="0" w:color="000000"/>
              <w:right w:val="single" w:sz="2" w:space="0" w:color="000000"/>
            </w:tcBorders>
            <w:tcMar>
              <w:top w:w="60" w:type="dxa"/>
              <w:left w:w="120" w:type="dxa"/>
              <w:bottom w:w="20" w:type="dxa"/>
              <w:right w:w="120" w:type="dxa"/>
            </w:tcMar>
          </w:tcPr>
          <w:p w14:paraId="7E3BBFCF" w14:textId="01A02D1B" w:rsidR="00215B31" w:rsidRDefault="00215B31" w:rsidP="003C7617">
            <w:pPr>
              <w:pStyle w:val="CellBody"/>
              <w:rPr>
                <w:ins w:id="58" w:author="inoue" w:date="2016-07-01T16:08:00Z"/>
                <w:lang w:eastAsia="ja-JP"/>
              </w:rPr>
            </w:pPr>
            <w:ins w:id="59" w:author="inoue" w:date="2016-07-01T16:10:00Z">
              <w:r>
                <w:rPr>
                  <w:rFonts w:hint="eastAsia"/>
                  <w:w w:val="100"/>
                  <w:lang w:eastAsia="ja-JP"/>
                </w:rPr>
                <w:t>As defined in 9.4.2.214 (HE Operation Element)</w:t>
              </w:r>
            </w:ins>
          </w:p>
        </w:tc>
        <w:tc>
          <w:tcPr>
            <w:tcW w:w="2480" w:type="dxa"/>
            <w:tcBorders>
              <w:top w:val="single" w:sz="2" w:space="0" w:color="000000"/>
              <w:left w:val="single" w:sz="2" w:space="0" w:color="000000"/>
              <w:bottom w:val="single" w:sz="2" w:space="0" w:color="000000"/>
              <w:right w:val="single" w:sz="2" w:space="0" w:color="000000"/>
            </w:tcBorders>
            <w:tcMar>
              <w:top w:w="60" w:type="dxa"/>
              <w:left w:w="120" w:type="dxa"/>
              <w:bottom w:w="20" w:type="dxa"/>
              <w:right w:w="120" w:type="dxa"/>
            </w:tcMar>
          </w:tcPr>
          <w:p w14:paraId="553A6B2C" w14:textId="21C846C9" w:rsidR="00215B31" w:rsidRDefault="00215B31" w:rsidP="003C7617">
            <w:pPr>
              <w:pStyle w:val="CellBody"/>
              <w:rPr>
                <w:ins w:id="60" w:author="inoue" w:date="2016-07-01T16:08:00Z"/>
                <w:lang w:eastAsia="ja-JP"/>
              </w:rPr>
            </w:pPr>
            <w:ins w:id="61" w:author="inoue" w:date="2016-07-01T16:11:00Z">
              <w:r>
                <w:rPr>
                  <w:w w:val="100"/>
                </w:rPr>
                <w:t xml:space="preserve">Specifies the parameters within the HE </w:t>
              </w:r>
              <w:r>
                <w:rPr>
                  <w:rFonts w:hint="eastAsia"/>
                  <w:w w:val="100"/>
                  <w:lang w:eastAsia="ja-JP"/>
                </w:rPr>
                <w:t>Operation</w:t>
              </w:r>
              <w:r>
                <w:rPr>
                  <w:w w:val="100"/>
                </w:rPr>
                <w:t xml:space="preserve"> element that are supported by the</w:t>
              </w:r>
              <w:r>
                <w:rPr>
                  <w:rFonts w:hint="eastAsia"/>
                  <w:w w:val="100"/>
                  <w:lang w:eastAsia="ja-JP"/>
                </w:rPr>
                <w:t xml:space="preserve"> AP</w:t>
              </w:r>
              <w:r>
                <w:rPr>
                  <w:w w:val="100"/>
                </w:rPr>
                <w:t>. The parameter is present if dot11HighEfficiencyOptionImplemented is true</w:t>
              </w:r>
              <w:r>
                <w:rPr>
                  <w:rFonts w:hint="eastAsia"/>
                  <w:w w:val="100"/>
                  <w:lang w:eastAsia="ja-JP"/>
                </w:rPr>
                <w:t>.</w:t>
              </w:r>
            </w:ins>
          </w:p>
        </w:tc>
        <w:tc>
          <w:tcPr>
            <w:tcW w:w="1360" w:type="dxa"/>
            <w:tcBorders>
              <w:top w:val="single" w:sz="2" w:space="0" w:color="000000"/>
              <w:left w:val="single" w:sz="2" w:space="0" w:color="000000"/>
              <w:bottom w:val="single" w:sz="2" w:space="0" w:color="000000"/>
              <w:right w:val="single" w:sz="10" w:space="0" w:color="000000"/>
            </w:tcBorders>
            <w:tcMar>
              <w:top w:w="60" w:type="dxa"/>
              <w:left w:w="120" w:type="dxa"/>
              <w:bottom w:w="20" w:type="dxa"/>
              <w:right w:w="120" w:type="dxa"/>
            </w:tcMar>
          </w:tcPr>
          <w:p w14:paraId="3D2E644E" w14:textId="77777777" w:rsidR="00215B31" w:rsidRDefault="00215B31" w:rsidP="003C7617">
            <w:pPr>
              <w:pStyle w:val="CellBody"/>
              <w:rPr>
                <w:ins w:id="62" w:author="inoue" w:date="2016-07-01T16:08:00Z"/>
              </w:rPr>
            </w:pPr>
            <w:ins w:id="63" w:author="inoue" w:date="2016-07-01T16:08:00Z">
              <w:r>
                <w:rPr>
                  <w:w w:val="100"/>
                </w:rPr>
                <w:t>Adopt</w:t>
              </w:r>
            </w:ins>
          </w:p>
        </w:tc>
      </w:tr>
    </w:tbl>
    <w:p w14:paraId="6615603B" w14:textId="77777777" w:rsidR="00DB7625" w:rsidRDefault="00DB7625" w:rsidP="00DB7625">
      <w:pPr>
        <w:pStyle w:val="T"/>
        <w:rPr>
          <w:lang w:eastAsia="ja-JP"/>
        </w:rPr>
      </w:pPr>
    </w:p>
    <w:p w14:paraId="32780EC3" w14:textId="77777777" w:rsidR="00215B31" w:rsidRDefault="00215B31" w:rsidP="003C7617">
      <w:pPr>
        <w:pStyle w:val="H3"/>
        <w:numPr>
          <w:ilvl w:val="0"/>
          <w:numId w:val="24"/>
        </w:numPr>
        <w:rPr>
          <w:w w:val="100"/>
        </w:rPr>
      </w:pPr>
      <w:bookmarkStart w:id="64" w:name="RTF34363930353a2048332c312e"/>
      <w:r>
        <w:rPr>
          <w:w w:val="100"/>
        </w:rPr>
        <w:t>Synchronization</w:t>
      </w:r>
      <w:bookmarkEnd w:id="64"/>
    </w:p>
    <w:p w14:paraId="30E0E7AD" w14:textId="77777777" w:rsidR="00215B31" w:rsidRDefault="00215B31" w:rsidP="003C7617">
      <w:pPr>
        <w:pStyle w:val="H4"/>
        <w:numPr>
          <w:ilvl w:val="0"/>
          <w:numId w:val="25"/>
        </w:numPr>
        <w:rPr>
          <w:w w:val="100"/>
        </w:rPr>
      </w:pPr>
      <w:r>
        <w:rPr>
          <w:w w:val="100"/>
        </w:rPr>
        <w:t>MLME-</w:t>
      </w:r>
      <w:proofErr w:type="spellStart"/>
      <w:r>
        <w:rPr>
          <w:w w:val="100"/>
        </w:rPr>
        <w:t>JOIN.request</w:t>
      </w:r>
      <w:proofErr w:type="spellEnd"/>
    </w:p>
    <w:p w14:paraId="2EE17E45" w14:textId="77777777" w:rsidR="003C7617" w:rsidRDefault="003C7617" w:rsidP="003C7617">
      <w:pPr>
        <w:pStyle w:val="H5"/>
        <w:numPr>
          <w:ilvl w:val="0"/>
          <w:numId w:val="25"/>
        </w:numPr>
        <w:rPr>
          <w:w w:val="100"/>
        </w:rPr>
      </w:pPr>
      <w:r>
        <w:rPr>
          <w:w w:val="100"/>
        </w:rPr>
        <w:t>Semantics of the service primitive</w:t>
      </w:r>
    </w:p>
    <w:p w14:paraId="61FA3853" w14:textId="77777777" w:rsidR="003C7617" w:rsidRPr="003C7617" w:rsidRDefault="003C7617" w:rsidP="00215B31">
      <w:pPr>
        <w:pStyle w:val="T"/>
        <w:rPr>
          <w:bCs/>
          <w:iCs/>
          <w:w w:val="100"/>
          <w:highlight w:val="yellow"/>
          <w:lang w:eastAsia="ja-JP"/>
        </w:rPr>
      </w:pPr>
    </w:p>
    <w:p w14:paraId="2B7B9120" w14:textId="77777777" w:rsidR="00215B31" w:rsidRDefault="00215B31" w:rsidP="00215B31">
      <w:pPr>
        <w:pStyle w:val="T"/>
        <w:rPr>
          <w:ins w:id="65" w:author="inoue" w:date="2016-07-01T16:13:00Z"/>
          <w:b/>
          <w:bCs/>
          <w:i/>
          <w:iCs/>
          <w:w w:val="100"/>
        </w:rPr>
      </w:pPr>
      <w:ins w:id="66" w:author="inoue" w:date="2016-07-01T16:13:00Z">
        <w:r w:rsidRPr="00B610E7">
          <w:rPr>
            <w:b/>
            <w:bCs/>
            <w:i/>
            <w:iCs/>
            <w:w w:val="100"/>
            <w:highlight w:val="yellow"/>
          </w:rPr>
          <w:t>Change the primitive parameters as follows (note that not all existing parameters in the baseline are shown):</w:t>
        </w:r>
      </w:ins>
    </w:p>
    <w:p w14:paraId="37D4B3F4" w14:textId="77777777" w:rsidR="00215B31" w:rsidRPr="0052211E" w:rsidRDefault="00215B31" w:rsidP="00215B31">
      <w:pPr>
        <w:pStyle w:val="T"/>
        <w:rPr>
          <w:w w:val="100"/>
        </w:rPr>
      </w:pPr>
      <w:r w:rsidRPr="0052211E">
        <w:rPr>
          <w:w w:val="100"/>
        </w:rPr>
        <w:t>The primitive parameters are as follows:</w:t>
      </w:r>
    </w:p>
    <w:p w14:paraId="7D477753" w14:textId="77777777" w:rsidR="00215B31" w:rsidRPr="0052211E" w:rsidRDefault="00215B31" w:rsidP="00215B31">
      <w:pPr>
        <w:pStyle w:val="H"/>
        <w:rPr>
          <w:w w:val="100"/>
        </w:rPr>
      </w:pPr>
      <w:r w:rsidRPr="0052211E">
        <w:rPr>
          <w:w w:val="100"/>
        </w:rPr>
        <w:t>MLME-</w:t>
      </w:r>
      <w:proofErr w:type="spellStart"/>
      <w:proofErr w:type="gramStart"/>
      <w:r w:rsidRPr="0052211E">
        <w:rPr>
          <w:w w:val="100"/>
        </w:rPr>
        <w:t>JOIN.request</w:t>
      </w:r>
      <w:proofErr w:type="spellEnd"/>
      <w:r w:rsidRPr="0052211E">
        <w:rPr>
          <w:w w:val="100"/>
        </w:rPr>
        <w:t>(</w:t>
      </w:r>
      <w:proofErr w:type="gramEnd"/>
    </w:p>
    <w:p w14:paraId="5C02AE68" w14:textId="0362DB10" w:rsidR="00215B31" w:rsidRPr="0052211E" w:rsidRDefault="00215B31" w:rsidP="00215B31">
      <w:pPr>
        <w:pStyle w:val="Prim2"/>
        <w:rPr>
          <w:w w:val="100"/>
        </w:rPr>
      </w:pPr>
      <w:r w:rsidRPr="0052211E">
        <w:rPr>
          <w:w w:val="100"/>
        </w:rPr>
        <w:t>…</w:t>
      </w:r>
    </w:p>
    <w:p w14:paraId="6DE9BCFF" w14:textId="7BE795C4" w:rsidR="00215B31" w:rsidRPr="0052211E" w:rsidRDefault="00215B31" w:rsidP="00215B31">
      <w:pPr>
        <w:pStyle w:val="Prim2"/>
        <w:rPr>
          <w:w w:val="100"/>
        </w:rPr>
      </w:pPr>
      <w:proofErr w:type="spellStart"/>
      <w:r w:rsidRPr="0052211E">
        <w:rPr>
          <w:w w:val="100"/>
        </w:rPr>
        <w:t>AdvertisementProtocolInfo</w:t>
      </w:r>
      <w:proofErr w:type="spellEnd"/>
      <w:r w:rsidRPr="0052211E">
        <w:rPr>
          <w:w w:val="100"/>
        </w:rPr>
        <w:t>,</w:t>
      </w:r>
    </w:p>
    <w:p w14:paraId="4E0E26B9" w14:textId="77777777" w:rsidR="00EA5D97" w:rsidRPr="0052211E" w:rsidRDefault="00EA5D97" w:rsidP="00EA5D97">
      <w:pPr>
        <w:pStyle w:val="Prim2"/>
        <w:rPr>
          <w:ins w:id="67" w:author="inoue" w:date="2016-07-22T13:40:00Z"/>
          <w:w w:val="100"/>
          <w:u w:val="single"/>
        </w:rPr>
      </w:pPr>
      <w:ins w:id="68" w:author="inoue" w:date="2016-07-22T13:40:00Z">
        <w:r w:rsidRPr="0052211E">
          <w:rPr>
            <w:rFonts w:hint="eastAsia"/>
            <w:w w:val="100"/>
            <w:u w:val="single"/>
          </w:rPr>
          <w:lastRenderedPageBreak/>
          <w:t>HE Capabilities,</w:t>
        </w:r>
      </w:ins>
    </w:p>
    <w:p w14:paraId="3B046E16" w14:textId="77777777" w:rsidR="00215B31" w:rsidRPr="0052211E" w:rsidRDefault="00215B31" w:rsidP="00215B31">
      <w:pPr>
        <w:pStyle w:val="Prim2"/>
        <w:rPr>
          <w:w w:val="100"/>
        </w:rPr>
      </w:pPr>
      <w:proofErr w:type="spellStart"/>
      <w:r w:rsidRPr="0052211E">
        <w:rPr>
          <w:w w:val="100"/>
        </w:rPr>
        <w:t>VendorSpecificInfo</w:t>
      </w:r>
      <w:proofErr w:type="spellEnd"/>
    </w:p>
    <w:p w14:paraId="340007C0" w14:textId="77777777" w:rsidR="00215B31" w:rsidRPr="0052211E" w:rsidRDefault="00215B31" w:rsidP="00215B31">
      <w:pPr>
        <w:pStyle w:val="Prim2"/>
        <w:rPr>
          <w:w w:val="100"/>
        </w:rPr>
      </w:pPr>
      <w:r w:rsidRPr="0052211E">
        <w:rPr>
          <w:w w:val="100"/>
        </w:rPr>
        <w:t>)</w:t>
      </w:r>
    </w:p>
    <w:p w14:paraId="2E056272" w14:textId="77777777" w:rsidR="00215B31" w:rsidRDefault="00215B31" w:rsidP="00215B31">
      <w:pPr>
        <w:pStyle w:val="T"/>
        <w:rPr>
          <w:ins w:id="69" w:author="inoue" w:date="2016-07-01T16:16:00Z"/>
          <w:w w:val="100"/>
        </w:rPr>
      </w:pPr>
      <w:ins w:id="70" w:author="inoue" w:date="2016-07-01T16:16:00Z">
        <w:r w:rsidRPr="00B610E7">
          <w:rPr>
            <w:b/>
            <w:bCs/>
            <w:i/>
            <w:iCs/>
            <w:w w:val="100"/>
            <w:highlight w:val="yellow"/>
          </w:rPr>
          <w:t xml:space="preserve">Insert the following entry to the unnumbered table in this </w:t>
        </w:r>
        <w:proofErr w:type="spellStart"/>
        <w:r w:rsidRPr="00B610E7">
          <w:rPr>
            <w:b/>
            <w:bCs/>
            <w:i/>
            <w:iCs/>
            <w:w w:val="100"/>
            <w:highlight w:val="yellow"/>
          </w:rPr>
          <w:t>subclause</w:t>
        </w:r>
        <w:proofErr w:type="spellEnd"/>
        <w:r w:rsidRPr="00B610E7">
          <w:rPr>
            <w:b/>
            <w:bCs/>
            <w:i/>
            <w:iCs/>
            <w:w w:val="100"/>
            <w:highlight w:val="yellow"/>
          </w:rPr>
          <w:t>:</w:t>
        </w:r>
      </w:ins>
    </w:p>
    <w:tbl>
      <w:tblPr>
        <w:tblW w:w="0" w:type="auto"/>
        <w:jc w:val="center"/>
        <w:tblLayout w:type="fixed"/>
        <w:tblCellMar>
          <w:top w:w="60" w:type="dxa"/>
          <w:left w:w="120" w:type="dxa"/>
          <w:bottom w:w="20" w:type="dxa"/>
          <w:right w:w="120" w:type="dxa"/>
        </w:tblCellMar>
        <w:tblLook w:val="0000" w:firstRow="0" w:lastRow="0" w:firstColumn="0" w:lastColumn="0" w:noHBand="0" w:noVBand="0"/>
      </w:tblPr>
      <w:tblGrid>
        <w:gridCol w:w="2160"/>
        <w:gridCol w:w="2160"/>
        <w:gridCol w:w="2160"/>
        <w:gridCol w:w="2160"/>
      </w:tblGrid>
      <w:tr w:rsidR="00215B31" w14:paraId="12D44BAA" w14:textId="77777777" w:rsidTr="003C7617">
        <w:trPr>
          <w:trHeight w:val="340"/>
          <w:jc w:val="center"/>
          <w:ins w:id="71" w:author="inoue" w:date="2016-07-01T16:16:00Z"/>
        </w:trPr>
        <w:tc>
          <w:tcPr>
            <w:tcW w:w="2160" w:type="dxa"/>
            <w:tcBorders>
              <w:top w:val="single" w:sz="10" w:space="0" w:color="000000"/>
              <w:left w:val="single" w:sz="10" w:space="0" w:color="000000"/>
              <w:bottom w:val="single" w:sz="10" w:space="0" w:color="000000"/>
              <w:right w:val="single" w:sz="2" w:space="0" w:color="000000"/>
            </w:tcBorders>
            <w:tcMar>
              <w:top w:w="100" w:type="dxa"/>
              <w:left w:w="120" w:type="dxa"/>
              <w:bottom w:w="60" w:type="dxa"/>
              <w:right w:w="120" w:type="dxa"/>
            </w:tcMar>
            <w:vAlign w:val="center"/>
          </w:tcPr>
          <w:p w14:paraId="7585C8C9" w14:textId="77777777" w:rsidR="00215B31" w:rsidRDefault="00215B31" w:rsidP="003C7617">
            <w:pPr>
              <w:pStyle w:val="CellHeading"/>
              <w:rPr>
                <w:ins w:id="72" w:author="inoue" w:date="2016-07-01T16:16:00Z"/>
              </w:rPr>
            </w:pPr>
            <w:ins w:id="73" w:author="inoue" w:date="2016-07-01T16:16:00Z">
              <w:r>
                <w:rPr>
                  <w:w w:val="100"/>
                </w:rPr>
                <w:t>Name</w:t>
              </w:r>
            </w:ins>
          </w:p>
        </w:tc>
        <w:tc>
          <w:tcPr>
            <w:tcW w:w="2160" w:type="dxa"/>
            <w:tcBorders>
              <w:top w:val="single" w:sz="10" w:space="0" w:color="000000"/>
              <w:left w:val="single" w:sz="2" w:space="0" w:color="000000"/>
              <w:bottom w:val="single" w:sz="10" w:space="0" w:color="000000"/>
              <w:right w:val="single" w:sz="2" w:space="0" w:color="000000"/>
            </w:tcBorders>
            <w:tcMar>
              <w:top w:w="100" w:type="dxa"/>
              <w:left w:w="120" w:type="dxa"/>
              <w:bottom w:w="60" w:type="dxa"/>
              <w:right w:w="120" w:type="dxa"/>
            </w:tcMar>
            <w:vAlign w:val="center"/>
          </w:tcPr>
          <w:p w14:paraId="2874BB76" w14:textId="77777777" w:rsidR="00215B31" w:rsidRDefault="00215B31" w:rsidP="003C7617">
            <w:pPr>
              <w:pStyle w:val="CellHeading"/>
              <w:rPr>
                <w:ins w:id="74" w:author="inoue" w:date="2016-07-01T16:16:00Z"/>
              </w:rPr>
            </w:pPr>
            <w:ins w:id="75" w:author="inoue" w:date="2016-07-01T16:16:00Z">
              <w:r>
                <w:rPr>
                  <w:w w:val="100"/>
                </w:rPr>
                <w:t>Type</w:t>
              </w:r>
            </w:ins>
          </w:p>
        </w:tc>
        <w:tc>
          <w:tcPr>
            <w:tcW w:w="2160" w:type="dxa"/>
            <w:tcBorders>
              <w:top w:val="single" w:sz="10" w:space="0" w:color="000000"/>
              <w:left w:val="single" w:sz="2" w:space="0" w:color="000000"/>
              <w:bottom w:val="single" w:sz="10" w:space="0" w:color="000000"/>
              <w:right w:val="single" w:sz="2" w:space="0" w:color="000000"/>
            </w:tcBorders>
            <w:tcMar>
              <w:top w:w="100" w:type="dxa"/>
              <w:left w:w="120" w:type="dxa"/>
              <w:bottom w:w="60" w:type="dxa"/>
              <w:right w:w="120" w:type="dxa"/>
            </w:tcMar>
            <w:vAlign w:val="center"/>
          </w:tcPr>
          <w:p w14:paraId="21485BD6" w14:textId="77777777" w:rsidR="00215B31" w:rsidRDefault="00215B31" w:rsidP="003C7617">
            <w:pPr>
              <w:pStyle w:val="CellHeading"/>
              <w:rPr>
                <w:ins w:id="76" w:author="inoue" w:date="2016-07-01T16:16:00Z"/>
              </w:rPr>
            </w:pPr>
            <w:ins w:id="77" w:author="inoue" w:date="2016-07-01T16:16:00Z">
              <w:r>
                <w:rPr>
                  <w:w w:val="100"/>
                </w:rPr>
                <w:t>Valid range</w:t>
              </w:r>
            </w:ins>
          </w:p>
        </w:tc>
        <w:tc>
          <w:tcPr>
            <w:tcW w:w="2160" w:type="dxa"/>
            <w:tcBorders>
              <w:top w:val="single" w:sz="10" w:space="0" w:color="000000"/>
              <w:left w:val="single" w:sz="2" w:space="0" w:color="000000"/>
              <w:bottom w:val="single" w:sz="10" w:space="0" w:color="000000"/>
              <w:right w:val="single" w:sz="10" w:space="0" w:color="000000"/>
            </w:tcBorders>
            <w:tcMar>
              <w:top w:w="100" w:type="dxa"/>
              <w:left w:w="120" w:type="dxa"/>
              <w:bottom w:w="60" w:type="dxa"/>
              <w:right w:w="120" w:type="dxa"/>
            </w:tcMar>
            <w:vAlign w:val="center"/>
          </w:tcPr>
          <w:p w14:paraId="6FF7DC88" w14:textId="77777777" w:rsidR="00215B31" w:rsidRDefault="00215B31" w:rsidP="003C7617">
            <w:pPr>
              <w:pStyle w:val="CellHeading"/>
              <w:rPr>
                <w:ins w:id="78" w:author="inoue" w:date="2016-07-01T16:16:00Z"/>
              </w:rPr>
            </w:pPr>
            <w:ins w:id="79" w:author="inoue" w:date="2016-07-01T16:16:00Z">
              <w:r>
                <w:rPr>
                  <w:w w:val="100"/>
                </w:rPr>
                <w:t>Description</w:t>
              </w:r>
            </w:ins>
          </w:p>
        </w:tc>
      </w:tr>
      <w:tr w:rsidR="00215B31" w14:paraId="3D2C6A61" w14:textId="77777777" w:rsidTr="003C7617">
        <w:trPr>
          <w:trHeight w:val="2140"/>
          <w:jc w:val="center"/>
          <w:ins w:id="80" w:author="inoue" w:date="2016-07-01T16:16:00Z"/>
        </w:trPr>
        <w:tc>
          <w:tcPr>
            <w:tcW w:w="2160" w:type="dxa"/>
            <w:tcBorders>
              <w:top w:val="single" w:sz="10" w:space="0" w:color="000000"/>
              <w:left w:val="single" w:sz="10" w:space="0" w:color="000000"/>
              <w:bottom w:val="single" w:sz="10" w:space="0" w:color="000000"/>
              <w:right w:val="single" w:sz="2" w:space="0" w:color="000000"/>
            </w:tcBorders>
            <w:tcMar>
              <w:top w:w="100" w:type="dxa"/>
              <w:left w:w="120" w:type="dxa"/>
              <w:bottom w:w="60" w:type="dxa"/>
              <w:right w:w="120" w:type="dxa"/>
            </w:tcMar>
          </w:tcPr>
          <w:p w14:paraId="75676EC7" w14:textId="77777777" w:rsidR="00215B31" w:rsidRDefault="00215B31" w:rsidP="003C7617">
            <w:pPr>
              <w:pStyle w:val="TableText"/>
              <w:rPr>
                <w:ins w:id="81" w:author="inoue" w:date="2016-07-01T16:16:00Z"/>
              </w:rPr>
            </w:pPr>
            <w:ins w:id="82" w:author="inoue" w:date="2016-07-01T16:16:00Z">
              <w:r>
                <w:rPr>
                  <w:w w:val="100"/>
                </w:rPr>
                <w:t>HE Capabilities</w:t>
              </w:r>
            </w:ins>
          </w:p>
        </w:tc>
        <w:tc>
          <w:tcPr>
            <w:tcW w:w="2160" w:type="dxa"/>
            <w:tcBorders>
              <w:top w:val="single" w:sz="10" w:space="0" w:color="000000"/>
              <w:left w:val="single" w:sz="2" w:space="0" w:color="000000"/>
              <w:bottom w:val="single" w:sz="10" w:space="0" w:color="000000"/>
              <w:right w:val="single" w:sz="2" w:space="0" w:color="000000"/>
            </w:tcBorders>
            <w:tcMar>
              <w:top w:w="100" w:type="dxa"/>
              <w:left w:w="120" w:type="dxa"/>
              <w:bottom w:w="60" w:type="dxa"/>
              <w:right w:w="120" w:type="dxa"/>
            </w:tcMar>
          </w:tcPr>
          <w:p w14:paraId="1C11C713" w14:textId="77777777" w:rsidR="00215B31" w:rsidRDefault="00215B31" w:rsidP="003C7617">
            <w:pPr>
              <w:pStyle w:val="TableText"/>
              <w:rPr>
                <w:ins w:id="83" w:author="inoue" w:date="2016-07-01T16:16:00Z"/>
              </w:rPr>
            </w:pPr>
            <w:ins w:id="84" w:author="inoue" w:date="2016-07-01T16:16:00Z">
              <w:r>
                <w:rPr>
                  <w:w w:val="100"/>
                </w:rPr>
                <w:t>As defined in HE Capabilities element.(#1122)</w:t>
              </w:r>
            </w:ins>
          </w:p>
        </w:tc>
        <w:tc>
          <w:tcPr>
            <w:tcW w:w="2160" w:type="dxa"/>
            <w:tcBorders>
              <w:top w:val="single" w:sz="10" w:space="0" w:color="000000"/>
              <w:left w:val="single" w:sz="2" w:space="0" w:color="000000"/>
              <w:bottom w:val="single" w:sz="10" w:space="0" w:color="000000"/>
              <w:right w:val="single" w:sz="2" w:space="0" w:color="000000"/>
            </w:tcBorders>
            <w:tcMar>
              <w:top w:w="100" w:type="dxa"/>
              <w:left w:w="120" w:type="dxa"/>
              <w:bottom w:w="60" w:type="dxa"/>
              <w:right w:w="120" w:type="dxa"/>
            </w:tcMar>
          </w:tcPr>
          <w:p w14:paraId="710EE443" w14:textId="77777777" w:rsidR="00215B31" w:rsidRDefault="00215B31" w:rsidP="003C7617">
            <w:pPr>
              <w:pStyle w:val="TableText"/>
              <w:rPr>
                <w:ins w:id="85" w:author="inoue" w:date="2016-07-01T16:16:00Z"/>
              </w:rPr>
            </w:pPr>
            <w:ins w:id="86" w:author="inoue" w:date="2016-07-01T16:16:00Z">
              <w:r>
                <w:rPr>
                  <w:w w:val="100"/>
                </w:rPr>
                <w:t>As defined in 9.4.2.213 (HE Capabilities element)</w:t>
              </w:r>
            </w:ins>
          </w:p>
        </w:tc>
        <w:tc>
          <w:tcPr>
            <w:tcW w:w="2160" w:type="dxa"/>
            <w:tcBorders>
              <w:top w:val="single" w:sz="10" w:space="0" w:color="000000"/>
              <w:left w:val="single" w:sz="2" w:space="0" w:color="000000"/>
              <w:bottom w:val="single" w:sz="10" w:space="0" w:color="000000"/>
              <w:right w:val="single" w:sz="10" w:space="0" w:color="000000"/>
            </w:tcBorders>
            <w:tcMar>
              <w:top w:w="100" w:type="dxa"/>
              <w:left w:w="120" w:type="dxa"/>
              <w:bottom w:w="60" w:type="dxa"/>
              <w:right w:w="120" w:type="dxa"/>
            </w:tcMar>
          </w:tcPr>
          <w:p w14:paraId="6357DFAA" w14:textId="77777777" w:rsidR="00215B31" w:rsidRDefault="00215B31" w:rsidP="003C7617">
            <w:pPr>
              <w:pStyle w:val="TableText"/>
              <w:suppressAutoHyphens/>
              <w:rPr>
                <w:ins w:id="87" w:author="inoue" w:date="2016-07-01T16:16:00Z"/>
              </w:rPr>
            </w:pPr>
            <w:ins w:id="88" w:author="inoue" w:date="2016-07-01T16:16:00Z">
              <w:r>
                <w:rPr>
                  <w:w w:val="100"/>
                </w:rPr>
                <w:t xml:space="preserve">Specifies the parameters within the HE Capabilities element that are supported by the </w:t>
              </w:r>
              <w:r>
                <w:rPr>
                  <w:rFonts w:hint="eastAsia"/>
                  <w:w w:val="100"/>
                  <w:lang w:eastAsia="ja-JP"/>
                </w:rPr>
                <w:t>STA</w:t>
              </w:r>
              <w:r>
                <w:rPr>
                  <w:w w:val="100"/>
                </w:rPr>
                <w:t>. The parameter is present if dot11HighEfficiencyOptionImplemented is true; otherwise, this parameter is not present.</w:t>
              </w:r>
            </w:ins>
          </w:p>
        </w:tc>
      </w:tr>
    </w:tbl>
    <w:p w14:paraId="1C8A5058" w14:textId="77777777" w:rsidR="00215B31" w:rsidRPr="00215B31" w:rsidRDefault="00215B31" w:rsidP="00DB7625">
      <w:pPr>
        <w:pStyle w:val="T"/>
        <w:rPr>
          <w:lang w:val="en-GB" w:eastAsia="ja-JP"/>
        </w:rPr>
      </w:pPr>
    </w:p>
    <w:p w14:paraId="76D048B3" w14:textId="77777777" w:rsidR="004A00DC" w:rsidRDefault="004A00DC" w:rsidP="00104E10">
      <w:pPr>
        <w:pStyle w:val="H3"/>
        <w:numPr>
          <w:ilvl w:val="0"/>
          <w:numId w:val="5"/>
        </w:numPr>
        <w:rPr>
          <w:w w:val="100"/>
        </w:rPr>
      </w:pPr>
      <w:r>
        <w:rPr>
          <w:w w:val="100"/>
        </w:rPr>
        <w:t>Associate</w:t>
      </w:r>
    </w:p>
    <w:p w14:paraId="2F81DF82" w14:textId="77777777" w:rsidR="004A00DC" w:rsidRDefault="004A00DC" w:rsidP="00104E10">
      <w:pPr>
        <w:pStyle w:val="H4"/>
        <w:numPr>
          <w:ilvl w:val="0"/>
          <w:numId w:val="6"/>
        </w:numPr>
        <w:rPr>
          <w:w w:val="100"/>
        </w:rPr>
      </w:pPr>
      <w:r>
        <w:rPr>
          <w:w w:val="100"/>
        </w:rPr>
        <w:t>MLME-</w:t>
      </w:r>
      <w:proofErr w:type="spellStart"/>
      <w:r>
        <w:rPr>
          <w:w w:val="100"/>
        </w:rPr>
        <w:t>ASSOCIATE.request</w:t>
      </w:r>
      <w:proofErr w:type="spellEnd"/>
    </w:p>
    <w:p w14:paraId="24684808" w14:textId="77777777" w:rsidR="004A00DC" w:rsidRDefault="004A00DC" w:rsidP="00104E10">
      <w:pPr>
        <w:pStyle w:val="H5"/>
        <w:numPr>
          <w:ilvl w:val="0"/>
          <w:numId w:val="7"/>
        </w:numPr>
        <w:rPr>
          <w:w w:val="100"/>
        </w:rPr>
      </w:pPr>
      <w:r>
        <w:rPr>
          <w:w w:val="100"/>
        </w:rPr>
        <w:t>Semantics of the service primitive</w:t>
      </w:r>
    </w:p>
    <w:p w14:paraId="4FA03186" w14:textId="77777777" w:rsidR="004A00DC" w:rsidRDefault="004A00DC" w:rsidP="004A00DC">
      <w:pPr>
        <w:pStyle w:val="T"/>
        <w:rPr>
          <w:b/>
          <w:bCs/>
          <w:i/>
          <w:iCs/>
          <w:w w:val="100"/>
        </w:rPr>
      </w:pPr>
      <w:r w:rsidRPr="00B610E7">
        <w:rPr>
          <w:b/>
          <w:bCs/>
          <w:i/>
          <w:iCs/>
          <w:w w:val="100"/>
          <w:highlight w:val="yellow"/>
        </w:rPr>
        <w:t>Change the primitive parameters as follows (note that not all existing parameters in the baseline are shown):</w:t>
      </w:r>
    </w:p>
    <w:p w14:paraId="4F98BA9E" w14:textId="77777777" w:rsidR="004A00DC" w:rsidRDefault="004A00DC" w:rsidP="004A00DC">
      <w:pPr>
        <w:pStyle w:val="T"/>
        <w:rPr>
          <w:w w:val="100"/>
        </w:rPr>
      </w:pPr>
      <w:r>
        <w:rPr>
          <w:w w:val="100"/>
        </w:rPr>
        <w:t>The primitive parameters are as follows:</w:t>
      </w:r>
    </w:p>
    <w:p w14:paraId="313C308B" w14:textId="77777777" w:rsidR="004A00DC" w:rsidRDefault="004A00DC" w:rsidP="004A00DC">
      <w:pPr>
        <w:pStyle w:val="H"/>
        <w:rPr>
          <w:w w:val="100"/>
        </w:rPr>
      </w:pPr>
      <w:r>
        <w:rPr>
          <w:w w:val="100"/>
        </w:rPr>
        <w:t>MLME-</w:t>
      </w:r>
      <w:proofErr w:type="spellStart"/>
      <w:proofErr w:type="gramStart"/>
      <w:r>
        <w:rPr>
          <w:w w:val="100"/>
        </w:rPr>
        <w:t>ASSOCIATE.request</w:t>
      </w:r>
      <w:proofErr w:type="spellEnd"/>
      <w:r>
        <w:rPr>
          <w:w w:val="100"/>
        </w:rPr>
        <w:t>(</w:t>
      </w:r>
      <w:proofErr w:type="gramEnd"/>
    </w:p>
    <w:p w14:paraId="6D1F029C" w14:textId="77777777" w:rsidR="004A00DC" w:rsidRDefault="004A00DC" w:rsidP="004A00DC">
      <w:pPr>
        <w:pStyle w:val="Prim2"/>
        <w:rPr>
          <w:w w:val="100"/>
        </w:rPr>
      </w:pPr>
      <w:r>
        <w:rPr>
          <w:w w:val="100"/>
        </w:rPr>
        <w:t>...</w:t>
      </w:r>
    </w:p>
    <w:p w14:paraId="59B40AC3" w14:textId="77777777" w:rsidR="004A00DC" w:rsidRDefault="004A00DC" w:rsidP="004A00DC">
      <w:pPr>
        <w:pStyle w:val="Prim2"/>
        <w:rPr>
          <w:w w:val="100"/>
          <w:u w:val="thick"/>
        </w:rPr>
      </w:pPr>
      <w:r>
        <w:rPr>
          <w:w w:val="100"/>
          <w:u w:val="thick"/>
        </w:rPr>
        <w:t>HE Capabilities,</w:t>
      </w:r>
    </w:p>
    <w:p w14:paraId="6B0DD0D9" w14:textId="77777777" w:rsidR="004A00DC" w:rsidRDefault="004A00DC" w:rsidP="004A00DC">
      <w:pPr>
        <w:pStyle w:val="Prim2"/>
        <w:rPr>
          <w:w w:val="100"/>
        </w:rPr>
      </w:pPr>
      <w:proofErr w:type="spellStart"/>
      <w:r>
        <w:rPr>
          <w:w w:val="100"/>
        </w:rPr>
        <w:t>VendorSpecificInfo</w:t>
      </w:r>
      <w:proofErr w:type="spellEnd"/>
    </w:p>
    <w:p w14:paraId="0C121842" w14:textId="77777777" w:rsidR="004A00DC" w:rsidRDefault="004A00DC" w:rsidP="004A00DC">
      <w:pPr>
        <w:pStyle w:val="Prim2"/>
        <w:rPr>
          <w:w w:val="100"/>
        </w:rPr>
      </w:pPr>
      <w:r>
        <w:rPr>
          <w:w w:val="100"/>
        </w:rPr>
        <w:t>)</w:t>
      </w:r>
    </w:p>
    <w:p w14:paraId="2D396688" w14:textId="77777777" w:rsidR="004A00DC" w:rsidRDefault="004A00DC" w:rsidP="004A00DC">
      <w:pPr>
        <w:pStyle w:val="T"/>
        <w:rPr>
          <w:w w:val="100"/>
        </w:rPr>
      </w:pPr>
      <w:r w:rsidRPr="00B610E7">
        <w:rPr>
          <w:b/>
          <w:bCs/>
          <w:i/>
          <w:iCs/>
          <w:w w:val="100"/>
          <w:highlight w:val="yellow"/>
        </w:rPr>
        <w:t xml:space="preserve">Insert the following entry to the unnumbered table in this </w:t>
      </w:r>
      <w:proofErr w:type="spellStart"/>
      <w:r w:rsidRPr="00B610E7">
        <w:rPr>
          <w:b/>
          <w:bCs/>
          <w:i/>
          <w:iCs/>
          <w:w w:val="100"/>
          <w:highlight w:val="yellow"/>
        </w:rPr>
        <w:t>subclause</w:t>
      </w:r>
      <w:proofErr w:type="spellEnd"/>
      <w:r w:rsidRPr="00B610E7">
        <w:rPr>
          <w:b/>
          <w:bCs/>
          <w:i/>
          <w:iCs/>
          <w:w w:val="100"/>
          <w:highlight w:val="yellow"/>
        </w:rPr>
        <w:t>:</w:t>
      </w:r>
    </w:p>
    <w:tbl>
      <w:tblPr>
        <w:tblW w:w="0" w:type="auto"/>
        <w:jc w:val="center"/>
        <w:tblLayout w:type="fixed"/>
        <w:tblCellMar>
          <w:top w:w="60" w:type="dxa"/>
          <w:left w:w="120" w:type="dxa"/>
          <w:bottom w:w="20" w:type="dxa"/>
          <w:right w:w="120" w:type="dxa"/>
        </w:tblCellMar>
        <w:tblLook w:val="0000" w:firstRow="0" w:lastRow="0" w:firstColumn="0" w:lastColumn="0" w:noHBand="0" w:noVBand="0"/>
      </w:tblPr>
      <w:tblGrid>
        <w:gridCol w:w="2160"/>
        <w:gridCol w:w="2160"/>
        <w:gridCol w:w="2160"/>
        <w:gridCol w:w="2160"/>
      </w:tblGrid>
      <w:tr w:rsidR="004A00DC" w14:paraId="61A43294" w14:textId="77777777" w:rsidTr="004A00DC">
        <w:trPr>
          <w:trHeight w:val="340"/>
          <w:jc w:val="center"/>
        </w:trPr>
        <w:tc>
          <w:tcPr>
            <w:tcW w:w="2160" w:type="dxa"/>
            <w:tcBorders>
              <w:top w:val="single" w:sz="10" w:space="0" w:color="000000"/>
              <w:left w:val="single" w:sz="10" w:space="0" w:color="000000"/>
              <w:bottom w:val="single" w:sz="10" w:space="0" w:color="000000"/>
              <w:right w:val="single" w:sz="2" w:space="0" w:color="000000"/>
            </w:tcBorders>
            <w:tcMar>
              <w:top w:w="100" w:type="dxa"/>
              <w:left w:w="120" w:type="dxa"/>
              <w:bottom w:w="60" w:type="dxa"/>
              <w:right w:w="120" w:type="dxa"/>
            </w:tcMar>
            <w:vAlign w:val="center"/>
          </w:tcPr>
          <w:p w14:paraId="0E1F3EFC" w14:textId="77777777" w:rsidR="004A00DC" w:rsidRDefault="004A00DC" w:rsidP="004A00DC">
            <w:pPr>
              <w:pStyle w:val="CellHeading"/>
            </w:pPr>
            <w:r>
              <w:rPr>
                <w:w w:val="100"/>
              </w:rPr>
              <w:t>Name</w:t>
            </w:r>
          </w:p>
        </w:tc>
        <w:tc>
          <w:tcPr>
            <w:tcW w:w="2160" w:type="dxa"/>
            <w:tcBorders>
              <w:top w:val="single" w:sz="10" w:space="0" w:color="000000"/>
              <w:left w:val="single" w:sz="2" w:space="0" w:color="000000"/>
              <w:bottom w:val="single" w:sz="10" w:space="0" w:color="000000"/>
              <w:right w:val="single" w:sz="2" w:space="0" w:color="000000"/>
            </w:tcBorders>
            <w:tcMar>
              <w:top w:w="100" w:type="dxa"/>
              <w:left w:w="120" w:type="dxa"/>
              <w:bottom w:w="60" w:type="dxa"/>
              <w:right w:w="120" w:type="dxa"/>
            </w:tcMar>
            <w:vAlign w:val="center"/>
          </w:tcPr>
          <w:p w14:paraId="5FBFF946" w14:textId="77777777" w:rsidR="004A00DC" w:rsidRDefault="004A00DC" w:rsidP="004A00DC">
            <w:pPr>
              <w:pStyle w:val="CellHeading"/>
            </w:pPr>
            <w:r>
              <w:rPr>
                <w:w w:val="100"/>
              </w:rPr>
              <w:t>Type</w:t>
            </w:r>
          </w:p>
        </w:tc>
        <w:tc>
          <w:tcPr>
            <w:tcW w:w="2160" w:type="dxa"/>
            <w:tcBorders>
              <w:top w:val="single" w:sz="10" w:space="0" w:color="000000"/>
              <w:left w:val="single" w:sz="2" w:space="0" w:color="000000"/>
              <w:bottom w:val="single" w:sz="10" w:space="0" w:color="000000"/>
              <w:right w:val="single" w:sz="2" w:space="0" w:color="000000"/>
            </w:tcBorders>
            <w:tcMar>
              <w:top w:w="100" w:type="dxa"/>
              <w:left w:w="120" w:type="dxa"/>
              <w:bottom w:w="60" w:type="dxa"/>
              <w:right w:w="120" w:type="dxa"/>
            </w:tcMar>
            <w:vAlign w:val="center"/>
          </w:tcPr>
          <w:p w14:paraId="62CAE751" w14:textId="77777777" w:rsidR="004A00DC" w:rsidRDefault="004A00DC" w:rsidP="004A00DC">
            <w:pPr>
              <w:pStyle w:val="CellHeading"/>
            </w:pPr>
            <w:r>
              <w:rPr>
                <w:w w:val="100"/>
              </w:rPr>
              <w:t>Valid range</w:t>
            </w:r>
          </w:p>
        </w:tc>
        <w:tc>
          <w:tcPr>
            <w:tcW w:w="2160" w:type="dxa"/>
            <w:tcBorders>
              <w:top w:val="single" w:sz="10" w:space="0" w:color="000000"/>
              <w:left w:val="single" w:sz="2" w:space="0" w:color="000000"/>
              <w:bottom w:val="single" w:sz="10" w:space="0" w:color="000000"/>
              <w:right w:val="single" w:sz="10" w:space="0" w:color="000000"/>
            </w:tcBorders>
            <w:tcMar>
              <w:top w:w="100" w:type="dxa"/>
              <w:left w:w="120" w:type="dxa"/>
              <w:bottom w:w="60" w:type="dxa"/>
              <w:right w:w="120" w:type="dxa"/>
            </w:tcMar>
            <w:vAlign w:val="center"/>
          </w:tcPr>
          <w:p w14:paraId="1D18F60E" w14:textId="77777777" w:rsidR="004A00DC" w:rsidRDefault="004A00DC" w:rsidP="004A00DC">
            <w:pPr>
              <w:pStyle w:val="CellHeading"/>
            </w:pPr>
            <w:r>
              <w:rPr>
                <w:w w:val="100"/>
              </w:rPr>
              <w:t>Description</w:t>
            </w:r>
          </w:p>
        </w:tc>
      </w:tr>
      <w:tr w:rsidR="004A00DC" w14:paraId="1237134F" w14:textId="77777777" w:rsidTr="004A00DC">
        <w:trPr>
          <w:trHeight w:val="2140"/>
          <w:jc w:val="center"/>
        </w:trPr>
        <w:tc>
          <w:tcPr>
            <w:tcW w:w="2160" w:type="dxa"/>
            <w:tcBorders>
              <w:top w:val="single" w:sz="10" w:space="0" w:color="000000"/>
              <w:left w:val="single" w:sz="10" w:space="0" w:color="000000"/>
              <w:bottom w:val="single" w:sz="10" w:space="0" w:color="000000"/>
              <w:right w:val="single" w:sz="2" w:space="0" w:color="000000"/>
            </w:tcBorders>
            <w:tcMar>
              <w:top w:w="100" w:type="dxa"/>
              <w:left w:w="120" w:type="dxa"/>
              <w:bottom w:w="60" w:type="dxa"/>
              <w:right w:w="120" w:type="dxa"/>
            </w:tcMar>
          </w:tcPr>
          <w:p w14:paraId="73353A25" w14:textId="77777777" w:rsidR="004A00DC" w:rsidRDefault="004A00DC" w:rsidP="004A00DC">
            <w:pPr>
              <w:pStyle w:val="TableText"/>
            </w:pPr>
            <w:r>
              <w:rPr>
                <w:w w:val="100"/>
              </w:rPr>
              <w:t>HE Capabilities</w:t>
            </w:r>
          </w:p>
        </w:tc>
        <w:tc>
          <w:tcPr>
            <w:tcW w:w="2160" w:type="dxa"/>
            <w:tcBorders>
              <w:top w:val="single" w:sz="10" w:space="0" w:color="000000"/>
              <w:left w:val="single" w:sz="2" w:space="0" w:color="000000"/>
              <w:bottom w:val="single" w:sz="10" w:space="0" w:color="000000"/>
              <w:right w:val="single" w:sz="2" w:space="0" w:color="000000"/>
            </w:tcBorders>
            <w:tcMar>
              <w:top w:w="100" w:type="dxa"/>
              <w:left w:w="120" w:type="dxa"/>
              <w:bottom w:w="60" w:type="dxa"/>
              <w:right w:w="120" w:type="dxa"/>
            </w:tcMar>
          </w:tcPr>
          <w:p w14:paraId="5C048A3C" w14:textId="77777777" w:rsidR="004A00DC" w:rsidRDefault="004A00DC" w:rsidP="004A00DC">
            <w:pPr>
              <w:pStyle w:val="TableText"/>
            </w:pPr>
            <w:r>
              <w:rPr>
                <w:w w:val="100"/>
              </w:rPr>
              <w:t>As defined in HE Capabilities element.(#1122)</w:t>
            </w:r>
          </w:p>
        </w:tc>
        <w:tc>
          <w:tcPr>
            <w:tcW w:w="2160" w:type="dxa"/>
            <w:tcBorders>
              <w:top w:val="single" w:sz="10" w:space="0" w:color="000000"/>
              <w:left w:val="single" w:sz="2" w:space="0" w:color="000000"/>
              <w:bottom w:val="single" w:sz="10" w:space="0" w:color="000000"/>
              <w:right w:val="single" w:sz="2" w:space="0" w:color="000000"/>
            </w:tcBorders>
            <w:tcMar>
              <w:top w:w="100" w:type="dxa"/>
              <w:left w:w="120" w:type="dxa"/>
              <w:bottom w:w="60" w:type="dxa"/>
              <w:right w:w="120" w:type="dxa"/>
            </w:tcMar>
          </w:tcPr>
          <w:p w14:paraId="3538161C" w14:textId="77777777" w:rsidR="004A00DC" w:rsidRDefault="004A00DC" w:rsidP="004A00DC">
            <w:pPr>
              <w:pStyle w:val="TableText"/>
            </w:pPr>
            <w:r>
              <w:rPr>
                <w:w w:val="100"/>
              </w:rPr>
              <w:t>As defined in 9.4.2.213 (HE Capabilities element)</w:t>
            </w:r>
          </w:p>
        </w:tc>
        <w:tc>
          <w:tcPr>
            <w:tcW w:w="2160" w:type="dxa"/>
            <w:tcBorders>
              <w:top w:val="single" w:sz="10" w:space="0" w:color="000000"/>
              <w:left w:val="single" w:sz="2" w:space="0" w:color="000000"/>
              <w:bottom w:val="single" w:sz="10" w:space="0" w:color="000000"/>
              <w:right w:val="single" w:sz="10" w:space="0" w:color="000000"/>
            </w:tcBorders>
            <w:tcMar>
              <w:top w:w="100" w:type="dxa"/>
              <w:left w:w="120" w:type="dxa"/>
              <w:bottom w:w="60" w:type="dxa"/>
              <w:right w:w="120" w:type="dxa"/>
            </w:tcMar>
          </w:tcPr>
          <w:p w14:paraId="43B502BE" w14:textId="573FA0A8" w:rsidR="004A00DC" w:rsidRDefault="004A00DC" w:rsidP="00AD6E38">
            <w:pPr>
              <w:pStyle w:val="TableText"/>
              <w:suppressAutoHyphens/>
            </w:pPr>
            <w:r>
              <w:rPr>
                <w:w w:val="100"/>
              </w:rPr>
              <w:t xml:space="preserve">Specifies the parameters within the HE Capabilities element that are supported by the </w:t>
            </w:r>
            <w:del w:id="89" w:author="inoue" w:date="2016-06-28T12:07:00Z">
              <w:r w:rsidDel="00AD6E38">
                <w:rPr>
                  <w:w w:val="100"/>
                </w:rPr>
                <w:delText>MAC entity</w:delText>
              </w:r>
            </w:del>
            <w:ins w:id="90" w:author="inoue" w:date="2016-06-28T12:07:00Z">
              <w:r w:rsidR="00AD6E38">
                <w:rPr>
                  <w:rFonts w:hint="eastAsia"/>
                  <w:w w:val="100"/>
                  <w:lang w:eastAsia="ja-JP"/>
                </w:rPr>
                <w:t>STA</w:t>
              </w:r>
            </w:ins>
            <w:r>
              <w:rPr>
                <w:w w:val="100"/>
              </w:rPr>
              <w:t xml:space="preserve">. The parameter is </w:t>
            </w:r>
            <w:del w:id="91" w:author="inoue" w:date="2016-06-28T11:55:00Z">
              <w:r w:rsidDel="00C60420">
                <w:rPr>
                  <w:w w:val="100"/>
                </w:rPr>
                <w:delText xml:space="preserve">optionally </w:delText>
              </w:r>
            </w:del>
            <w:r>
              <w:rPr>
                <w:w w:val="100"/>
              </w:rPr>
              <w:t>present if dot11HighEfficiencyOptionImplemented is true; otherwise, this parameter is not present.</w:t>
            </w:r>
          </w:p>
        </w:tc>
      </w:tr>
    </w:tbl>
    <w:p w14:paraId="65EC80D5" w14:textId="77777777" w:rsidR="004A00DC" w:rsidRDefault="004A00DC" w:rsidP="004A00DC">
      <w:pPr>
        <w:pStyle w:val="T"/>
        <w:rPr>
          <w:w w:val="100"/>
        </w:rPr>
      </w:pPr>
    </w:p>
    <w:p w14:paraId="3D1761FE" w14:textId="77777777" w:rsidR="004A00DC" w:rsidRDefault="004A00DC" w:rsidP="00104E10">
      <w:pPr>
        <w:pStyle w:val="H4"/>
        <w:numPr>
          <w:ilvl w:val="0"/>
          <w:numId w:val="8"/>
        </w:numPr>
        <w:rPr>
          <w:w w:val="100"/>
        </w:rPr>
      </w:pPr>
      <w:r>
        <w:rPr>
          <w:w w:val="100"/>
        </w:rPr>
        <w:t>MLME-</w:t>
      </w:r>
      <w:proofErr w:type="spellStart"/>
      <w:r>
        <w:rPr>
          <w:w w:val="100"/>
        </w:rPr>
        <w:t>ASSOCIATE.confirm</w:t>
      </w:r>
      <w:proofErr w:type="spellEnd"/>
    </w:p>
    <w:p w14:paraId="4517155B" w14:textId="77777777" w:rsidR="004A00DC" w:rsidRDefault="004A00DC" w:rsidP="00104E10">
      <w:pPr>
        <w:pStyle w:val="H5"/>
        <w:numPr>
          <w:ilvl w:val="0"/>
          <w:numId w:val="9"/>
        </w:numPr>
        <w:rPr>
          <w:w w:val="100"/>
        </w:rPr>
      </w:pPr>
      <w:r>
        <w:rPr>
          <w:w w:val="100"/>
        </w:rPr>
        <w:t>Semantics of the service primitive</w:t>
      </w:r>
    </w:p>
    <w:p w14:paraId="219B13DC" w14:textId="77777777" w:rsidR="004A00DC" w:rsidRDefault="004A00DC" w:rsidP="004A00DC">
      <w:pPr>
        <w:pStyle w:val="T"/>
        <w:rPr>
          <w:b/>
          <w:bCs/>
          <w:i/>
          <w:iCs/>
          <w:w w:val="100"/>
        </w:rPr>
      </w:pPr>
      <w:r w:rsidRPr="00B610E7">
        <w:rPr>
          <w:b/>
          <w:bCs/>
          <w:i/>
          <w:iCs/>
          <w:w w:val="100"/>
          <w:highlight w:val="yellow"/>
        </w:rPr>
        <w:t>Change the primitive parameters as follows (note that not all existing parameters in the baseline are shown):</w:t>
      </w:r>
    </w:p>
    <w:p w14:paraId="5555A38E" w14:textId="77777777" w:rsidR="004A00DC" w:rsidRDefault="004A00DC" w:rsidP="004A00DC">
      <w:pPr>
        <w:pStyle w:val="T"/>
        <w:rPr>
          <w:w w:val="100"/>
        </w:rPr>
      </w:pPr>
      <w:r>
        <w:rPr>
          <w:w w:val="100"/>
        </w:rPr>
        <w:lastRenderedPageBreak/>
        <w:t>The primitive parameters are as follows:</w:t>
      </w:r>
    </w:p>
    <w:p w14:paraId="5170671C" w14:textId="77777777" w:rsidR="004A00DC" w:rsidRDefault="004A00DC" w:rsidP="004A00DC">
      <w:pPr>
        <w:pStyle w:val="H"/>
        <w:rPr>
          <w:w w:val="100"/>
        </w:rPr>
      </w:pPr>
      <w:r>
        <w:rPr>
          <w:w w:val="100"/>
        </w:rPr>
        <w:t>MLME-</w:t>
      </w:r>
      <w:proofErr w:type="spellStart"/>
      <w:proofErr w:type="gramStart"/>
      <w:r>
        <w:rPr>
          <w:w w:val="100"/>
        </w:rPr>
        <w:t>ASSOCIATE.confirm</w:t>
      </w:r>
      <w:proofErr w:type="spellEnd"/>
      <w:r>
        <w:rPr>
          <w:w w:val="100"/>
        </w:rPr>
        <w:t>(</w:t>
      </w:r>
      <w:proofErr w:type="gramEnd"/>
    </w:p>
    <w:p w14:paraId="603085EC" w14:textId="77777777" w:rsidR="004A00DC" w:rsidRDefault="004A00DC" w:rsidP="004A00DC">
      <w:pPr>
        <w:pStyle w:val="Prim2"/>
        <w:rPr>
          <w:w w:val="100"/>
        </w:rPr>
      </w:pPr>
      <w:r>
        <w:rPr>
          <w:w w:val="100"/>
        </w:rPr>
        <w:t>...,</w:t>
      </w:r>
    </w:p>
    <w:p w14:paraId="408E8607" w14:textId="77777777" w:rsidR="004A00DC" w:rsidRDefault="004A00DC" w:rsidP="004A00DC">
      <w:pPr>
        <w:pStyle w:val="Prim2"/>
        <w:rPr>
          <w:ins w:id="92" w:author="inoue" w:date="2016-06-28T11:37:00Z"/>
          <w:w w:val="100"/>
          <w:u w:val="thick"/>
        </w:rPr>
      </w:pPr>
      <w:r>
        <w:rPr>
          <w:w w:val="100"/>
          <w:u w:val="thick"/>
        </w:rPr>
        <w:t>HE Capabilities,</w:t>
      </w:r>
    </w:p>
    <w:p w14:paraId="49A47B2C" w14:textId="75A43479" w:rsidR="00062F67" w:rsidRDefault="00062F67" w:rsidP="004A00DC">
      <w:pPr>
        <w:pStyle w:val="Prim2"/>
        <w:rPr>
          <w:w w:val="100"/>
          <w:u w:val="thick"/>
        </w:rPr>
      </w:pPr>
      <w:ins w:id="93" w:author="inoue" w:date="2016-06-28T11:37:00Z">
        <w:r>
          <w:rPr>
            <w:rFonts w:hint="eastAsia"/>
            <w:w w:val="100"/>
            <w:u w:val="thick"/>
          </w:rPr>
          <w:t>HE Operation,</w:t>
        </w:r>
      </w:ins>
    </w:p>
    <w:p w14:paraId="36B88579" w14:textId="77777777" w:rsidR="004A00DC" w:rsidRDefault="004A00DC" w:rsidP="004A00DC">
      <w:pPr>
        <w:pStyle w:val="Prim2"/>
        <w:rPr>
          <w:w w:val="100"/>
        </w:rPr>
      </w:pPr>
      <w:proofErr w:type="spellStart"/>
      <w:r>
        <w:rPr>
          <w:w w:val="100"/>
        </w:rPr>
        <w:t>VendorSpecificInfo</w:t>
      </w:r>
      <w:proofErr w:type="spellEnd"/>
    </w:p>
    <w:p w14:paraId="5FE53F02" w14:textId="77777777" w:rsidR="004A00DC" w:rsidRDefault="004A00DC" w:rsidP="004A00DC">
      <w:pPr>
        <w:pStyle w:val="Prim2"/>
        <w:rPr>
          <w:w w:val="100"/>
        </w:rPr>
      </w:pPr>
      <w:r>
        <w:rPr>
          <w:w w:val="100"/>
        </w:rPr>
        <w:t>)</w:t>
      </w:r>
    </w:p>
    <w:p w14:paraId="78AF1793" w14:textId="77777777" w:rsidR="004A00DC" w:rsidRDefault="004A00DC" w:rsidP="004A00DC">
      <w:pPr>
        <w:pStyle w:val="T"/>
        <w:rPr>
          <w:w w:val="100"/>
        </w:rPr>
      </w:pPr>
      <w:r w:rsidRPr="00B610E7">
        <w:rPr>
          <w:b/>
          <w:bCs/>
          <w:i/>
          <w:iCs/>
          <w:w w:val="100"/>
          <w:highlight w:val="yellow"/>
        </w:rPr>
        <w:t xml:space="preserve">Insert the following entry to the unnumbered table in this </w:t>
      </w:r>
      <w:proofErr w:type="spellStart"/>
      <w:r w:rsidRPr="00B610E7">
        <w:rPr>
          <w:b/>
          <w:bCs/>
          <w:i/>
          <w:iCs/>
          <w:w w:val="100"/>
          <w:highlight w:val="yellow"/>
        </w:rPr>
        <w:t>subclause</w:t>
      </w:r>
      <w:proofErr w:type="spellEnd"/>
      <w:r w:rsidRPr="00B610E7">
        <w:rPr>
          <w:b/>
          <w:bCs/>
          <w:i/>
          <w:iCs/>
          <w:w w:val="100"/>
          <w:highlight w:val="yellow"/>
        </w:rPr>
        <w:t>:</w:t>
      </w:r>
    </w:p>
    <w:tbl>
      <w:tblPr>
        <w:tblW w:w="0" w:type="auto"/>
        <w:jc w:val="center"/>
        <w:tblLayout w:type="fixed"/>
        <w:tblCellMar>
          <w:top w:w="60" w:type="dxa"/>
          <w:left w:w="120" w:type="dxa"/>
          <w:bottom w:w="20" w:type="dxa"/>
          <w:right w:w="120" w:type="dxa"/>
        </w:tblCellMar>
        <w:tblLook w:val="0000" w:firstRow="0" w:lastRow="0" w:firstColumn="0" w:lastColumn="0" w:noHBand="0" w:noVBand="0"/>
      </w:tblPr>
      <w:tblGrid>
        <w:gridCol w:w="2160"/>
        <w:gridCol w:w="2160"/>
        <w:gridCol w:w="2160"/>
        <w:gridCol w:w="2160"/>
      </w:tblGrid>
      <w:tr w:rsidR="004A00DC" w14:paraId="4841E5D7" w14:textId="77777777" w:rsidTr="004A00DC">
        <w:trPr>
          <w:trHeight w:val="340"/>
          <w:jc w:val="center"/>
        </w:trPr>
        <w:tc>
          <w:tcPr>
            <w:tcW w:w="2160" w:type="dxa"/>
            <w:tcBorders>
              <w:top w:val="single" w:sz="10" w:space="0" w:color="000000"/>
              <w:left w:val="single" w:sz="10" w:space="0" w:color="000000"/>
              <w:bottom w:val="single" w:sz="10" w:space="0" w:color="000000"/>
              <w:right w:val="single" w:sz="2" w:space="0" w:color="000000"/>
            </w:tcBorders>
            <w:tcMar>
              <w:top w:w="100" w:type="dxa"/>
              <w:left w:w="120" w:type="dxa"/>
              <w:bottom w:w="60" w:type="dxa"/>
              <w:right w:w="120" w:type="dxa"/>
            </w:tcMar>
            <w:vAlign w:val="center"/>
          </w:tcPr>
          <w:p w14:paraId="70285929" w14:textId="77777777" w:rsidR="004A00DC" w:rsidRDefault="004A00DC" w:rsidP="004A00DC">
            <w:pPr>
              <w:pStyle w:val="CellHeading"/>
            </w:pPr>
            <w:r>
              <w:rPr>
                <w:w w:val="100"/>
              </w:rPr>
              <w:t>Name</w:t>
            </w:r>
          </w:p>
        </w:tc>
        <w:tc>
          <w:tcPr>
            <w:tcW w:w="2160" w:type="dxa"/>
            <w:tcBorders>
              <w:top w:val="single" w:sz="10" w:space="0" w:color="000000"/>
              <w:left w:val="single" w:sz="2" w:space="0" w:color="000000"/>
              <w:bottom w:val="single" w:sz="10" w:space="0" w:color="000000"/>
              <w:right w:val="single" w:sz="2" w:space="0" w:color="000000"/>
            </w:tcBorders>
            <w:tcMar>
              <w:top w:w="100" w:type="dxa"/>
              <w:left w:w="120" w:type="dxa"/>
              <w:bottom w:w="60" w:type="dxa"/>
              <w:right w:w="120" w:type="dxa"/>
            </w:tcMar>
            <w:vAlign w:val="center"/>
          </w:tcPr>
          <w:p w14:paraId="56F17659" w14:textId="77777777" w:rsidR="004A00DC" w:rsidRDefault="004A00DC" w:rsidP="004A00DC">
            <w:pPr>
              <w:pStyle w:val="CellHeading"/>
            </w:pPr>
            <w:r>
              <w:rPr>
                <w:w w:val="100"/>
              </w:rPr>
              <w:t>Type</w:t>
            </w:r>
          </w:p>
        </w:tc>
        <w:tc>
          <w:tcPr>
            <w:tcW w:w="2160" w:type="dxa"/>
            <w:tcBorders>
              <w:top w:val="single" w:sz="10" w:space="0" w:color="000000"/>
              <w:left w:val="single" w:sz="2" w:space="0" w:color="000000"/>
              <w:bottom w:val="single" w:sz="10" w:space="0" w:color="000000"/>
              <w:right w:val="single" w:sz="2" w:space="0" w:color="000000"/>
            </w:tcBorders>
            <w:tcMar>
              <w:top w:w="100" w:type="dxa"/>
              <w:left w:w="120" w:type="dxa"/>
              <w:bottom w:w="60" w:type="dxa"/>
              <w:right w:w="120" w:type="dxa"/>
            </w:tcMar>
            <w:vAlign w:val="center"/>
          </w:tcPr>
          <w:p w14:paraId="0856294C" w14:textId="77777777" w:rsidR="004A00DC" w:rsidRDefault="004A00DC" w:rsidP="004A00DC">
            <w:pPr>
              <w:pStyle w:val="CellHeading"/>
            </w:pPr>
            <w:r>
              <w:rPr>
                <w:w w:val="100"/>
              </w:rPr>
              <w:t>Valid range</w:t>
            </w:r>
          </w:p>
        </w:tc>
        <w:tc>
          <w:tcPr>
            <w:tcW w:w="2160" w:type="dxa"/>
            <w:tcBorders>
              <w:top w:val="single" w:sz="10" w:space="0" w:color="000000"/>
              <w:left w:val="single" w:sz="2" w:space="0" w:color="000000"/>
              <w:bottom w:val="single" w:sz="10" w:space="0" w:color="000000"/>
              <w:right w:val="single" w:sz="10" w:space="0" w:color="000000"/>
            </w:tcBorders>
            <w:tcMar>
              <w:top w:w="100" w:type="dxa"/>
              <w:left w:w="120" w:type="dxa"/>
              <w:bottom w:w="60" w:type="dxa"/>
              <w:right w:w="120" w:type="dxa"/>
            </w:tcMar>
            <w:vAlign w:val="center"/>
          </w:tcPr>
          <w:p w14:paraId="6C7B10D6" w14:textId="77777777" w:rsidR="004A00DC" w:rsidRDefault="004A00DC" w:rsidP="004A00DC">
            <w:pPr>
              <w:pStyle w:val="CellHeading"/>
            </w:pPr>
            <w:r>
              <w:rPr>
                <w:w w:val="100"/>
              </w:rPr>
              <w:t>Description</w:t>
            </w:r>
          </w:p>
        </w:tc>
      </w:tr>
      <w:tr w:rsidR="004A00DC" w14:paraId="642A488C" w14:textId="77777777" w:rsidTr="004A00DC">
        <w:trPr>
          <w:trHeight w:val="2140"/>
          <w:jc w:val="center"/>
        </w:trPr>
        <w:tc>
          <w:tcPr>
            <w:tcW w:w="2160" w:type="dxa"/>
            <w:tcBorders>
              <w:top w:val="single" w:sz="10" w:space="0" w:color="000000"/>
              <w:left w:val="single" w:sz="10" w:space="0" w:color="000000"/>
              <w:bottom w:val="single" w:sz="10" w:space="0" w:color="000000"/>
              <w:right w:val="single" w:sz="2" w:space="0" w:color="000000"/>
            </w:tcBorders>
            <w:tcMar>
              <w:top w:w="100" w:type="dxa"/>
              <w:left w:w="120" w:type="dxa"/>
              <w:bottom w:w="60" w:type="dxa"/>
              <w:right w:w="120" w:type="dxa"/>
            </w:tcMar>
          </w:tcPr>
          <w:p w14:paraId="231B4BF0" w14:textId="77777777" w:rsidR="004A00DC" w:rsidRDefault="004A00DC" w:rsidP="004A00DC">
            <w:pPr>
              <w:pStyle w:val="TableText"/>
            </w:pPr>
            <w:r>
              <w:rPr>
                <w:w w:val="100"/>
              </w:rPr>
              <w:t>HE Capabilities</w:t>
            </w:r>
          </w:p>
        </w:tc>
        <w:tc>
          <w:tcPr>
            <w:tcW w:w="2160" w:type="dxa"/>
            <w:tcBorders>
              <w:top w:val="single" w:sz="10" w:space="0" w:color="000000"/>
              <w:left w:val="single" w:sz="2" w:space="0" w:color="000000"/>
              <w:bottom w:val="single" w:sz="10" w:space="0" w:color="000000"/>
              <w:right w:val="single" w:sz="2" w:space="0" w:color="000000"/>
            </w:tcBorders>
            <w:tcMar>
              <w:top w:w="100" w:type="dxa"/>
              <w:left w:w="120" w:type="dxa"/>
              <w:bottom w:w="60" w:type="dxa"/>
              <w:right w:w="120" w:type="dxa"/>
            </w:tcMar>
          </w:tcPr>
          <w:p w14:paraId="693D0011" w14:textId="77777777" w:rsidR="004A00DC" w:rsidRDefault="004A00DC" w:rsidP="004A00DC">
            <w:pPr>
              <w:pStyle w:val="TableText"/>
            </w:pPr>
            <w:r>
              <w:rPr>
                <w:w w:val="100"/>
              </w:rPr>
              <w:t>As defined in HE Capabilities element.(#1122)</w:t>
            </w:r>
          </w:p>
        </w:tc>
        <w:tc>
          <w:tcPr>
            <w:tcW w:w="2160" w:type="dxa"/>
            <w:tcBorders>
              <w:top w:val="single" w:sz="10" w:space="0" w:color="000000"/>
              <w:left w:val="single" w:sz="2" w:space="0" w:color="000000"/>
              <w:bottom w:val="single" w:sz="10" w:space="0" w:color="000000"/>
              <w:right w:val="single" w:sz="2" w:space="0" w:color="000000"/>
            </w:tcBorders>
            <w:tcMar>
              <w:top w:w="100" w:type="dxa"/>
              <w:left w:w="120" w:type="dxa"/>
              <w:bottom w:w="60" w:type="dxa"/>
              <w:right w:w="120" w:type="dxa"/>
            </w:tcMar>
          </w:tcPr>
          <w:p w14:paraId="643869C2" w14:textId="77777777" w:rsidR="004A00DC" w:rsidRDefault="004A00DC" w:rsidP="004A00DC">
            <w:pPr>
              <w:pStyle w:val="TableText"/>
            </w:pPr>
            <w:r>
              <w:rPr>
                <w:w w:val="100"/>
              </w:rPr>
              <w:t>As defined in 9.4.2.213 (HE Capabilities element)</w:t>
            </w:r>
          </w:p>
        </w:tc>
        <w:tc>
          <w:tcPr>
            <w:tcW w:w="2160" w:type="dxa"/>
            <w:tcBorders>
              <w:top w:val="single" w:sz="10" w:space="0" w:color="000000"/>
              <w:left w:val="single" w:sz="2" w:space="0" w:color="000000"/>
              <w:bottom w:val="single" w:sz="10" w:space="0" w:color="000000"/>
              <w:right w:val="single" w:sz="10" w:space="0" w:color="000000"/>
            </w:tcBorders>
            <w:tcMar>
              <w:top w:w="100" w:type="dxa"/>
              <w:left w:w="120" w:type="dxa"/>
              <w:bottom w:w="60" w:type="dxa"/>
              <w:right w:w="120" w:type="dxa"/>
            </w:tcMar>
          </w:tcPr>
          <w:p w14:paraId="633E32A8" w14:textId="0DF46CD9" w:rsidR="004A00DC" w:rsidRDefault="004A00DC" w:rsidP="00C60420">
            <w:pPr>
              <w:pStyle w:val="TableText"/>
              <w:suppressAutoHyphens/>
            </w:pPr>
            <w:r>
              <w:rPr>
                <w:w w:val="100"/>
              </w:rPr>
              <w:t xml:space="preserve">Specifies the parameters within the HE Capabilities element that are supported by the </w:t>
            </w:r>
            <w:del w:id="94" w:author="inoue" w:date="2016-06-28T12:02:00Z">
              <w:r w:rsidDel="00C60420">
                <w:rPr>
                  <w:w w:val="100"/>
                </w:rPr>
                <w:delText>MAC entity</w:delText>
              </w:r>
            </w:del>
            <w:ins w:id="95" w:author="inoue" w:date="2016-06-28T12:02:00Z">
              <w:r w:rsidR="00C60420">
                <w:rPr>
                  <w:rFonts w:hint="eastAsia"/>
                  <w:w w:val="100"/>
                  <w:lang w:eastAsia="ja-JP"/>
                </w:rPr>
                <w:t>AP</w:t>
              </w:r>
            </w:ins>
            <w:r>
              <w:rPr>
                <w:w w:val="100"/>
              </w:rPr>
              <w:t xml:space="preserve">. The parameter is </w:t>
            </w:r>
            <w:del w:id="96" w:author="inoue" w:date="2016-06-28T11:55:00Z">
              <w:r w:rsidDel="00C60420">
                <w:rPr>
                  <w:w w:val="100"/>
                </w:rPr>
                <w:delText xml:space="preserve">optionally </w:delText>
              </w:r>
            </w:del>
            <w:r>
              <w:rPr>
                <w:w w:val="100"/>
              </w:rPr>
              <w:t>present if dot11HighEfficiencyOptionImplemented is true</w:t>
            </w:r>
            <w:ins w:id="97" w:author="inoue" w:date="2016-06-28T12:00:00Z">
              <w:r w:rsidR="00C60420">
                <w:rPr>
                  <w:rFonts w:hint="eastAsia"/>
                  <w:w w:val="100"/>
                  <w:lang w:eastAsia="ja-JP"/>
                </w:rPr>
                <w:t xml:space="preserve"> and HE Capabilities element is present in the Association Response frame received from the AP</w:t>
              </w:r>
            </w:ins>
            <w:r>
              <w:rPr>
                <w:w w:val="100"/>
              </w:rPr>
              <w:t>; otherwise, this parameter is not present.</w:t>
            </w:r>
          </w:p>
        </w:tc>
      </w:tr>
      <w:tr w:rsidR="00062F67" w14:paraId="4FDDE433" w14:textId="77777777" w:rsidTr="004A00DC">
        <w:trPr>
          <w:trHeight w:val="2140"/>
          <w:jc w:val="center"/>
          <w:ins w:id="98" w:author="inoue" w:date="2016-06-28T11:36:00Z"/>
        </w:trPr>
        <w:tc>
          <w:tcPr>
            <w:tcW w:w="2160" w:type="dxa"/>
            <w:tcBorders>
              <w:top w:val="single" w:sz="10" w:space="0" w:color="000000"/>
              <w:left w:val="single" w:sz="10" w:space="0" w:color="000000"/>
              <w:bottom w:val="single" w:sz="10" w:space="0" w:color="000000"/>
              <w:right w:val="single" w:sz="2" w:space="0" w:color="000000"/>
            </w:tcBorders>
            <w:tcMar>
              <w:top w:w="100" w:type="dxa"/>
              <w:left w:w="120" w:type="dxa"/>
              <w:bottom w:w="60" w:type="dxa"/>
              <w:right w:w="120" w:type="dxa"/>
            </w:tcMar>
          </w:tcPr>
          <w:p w14:paraId="799F7AF6" w14:textId="1B5789E9" w:rsidR="00062F67" w:rsidRDefault="00062F67" w:rsidP="004A00DC">
            <w:pPr>
              <w:pStyle w:val="TableText"/>
              <w:rPr>
                <w:ins w:id="99" w:author="inoue" w:date="2016-06-28T11:36:00Z"/>
                <w:w w:val="100"/>
                <w:lang w:eastAsia="ja-JP"/>
              </w:rPr>
            </w:pPr>
            <w:ins w:id="100" w:author="inoue" w:date="2016-06-28T11:36:00Z">
              <w:r>
                <w:rPr>
                  <w:rFonts w:hint="eastAsia"/>
                  <w:w w:val="100"/>
                  <w:lang w:eastAsia="ja-JP"/>
                </w:rPr>
                <w:t>HE Operation</w:t>
              </w:r>
            </w:ins>
          </w:p>
        </w:tc>
        <w:tc>
          <w:tcPr>
            <w:tcW w:w="2160" w:type="dxa"/>
            <w:tcBorders>
              <w:top w:val="single" w:sz="10" w:space="0" w:color="000000"/>
              <w:left w:val="single" w:sz="2" w:space="0" w:color="000000"/>
              <w:bottom w:val="single" w:sz="10" w:space="0" w:color="000000"/>
              <w:right w:val="single" w:sz="2" w:space="0" w:color="000000"/>
            </w:tcBorders>
            <w:tcMar>
              <w:top w:w="100" w:type="dxa"/>
              <w:left w:w="120" w:type="dxa"/>
              <w:bottom w:w="60" w:type="dxa"/>
              <w:right w:w="120" w:type="dxa"/>
            </w:tcMar>
          </w:tcPr>
          <w:p w14:paraId="763D3230" w14:textId="3D4E59D1" w:rsidR="00062F67" w:rsidRDefault="00062F67" w:rsidP="004A00DC">
            <w:pPr>
              <w:pStyle w:val="TableText"/>
              <w:rPr>
                <w:ins w:id="101" w:author="inoue" w:date="2016-06-28T11:36:00Z"/>
                <w:w w:val="100"/>
                <w:lang w:eastAsia="ja-JP"/>
              </w:rPr>
            </w:pPr>
            <w:ins w:id="102" w:author="inoue" w:date="2016-06-28T11:38:00Z">
              <w:r>
                <w:rPr>
                  <w:rFonts w:hint="eastAsia"/>
                  <w:w w:val="100"/>
                  <w:lang w:eastAsia="ja-JP"/>
                </w:rPr>
                <w:t>As defined in HE Operation element.</w:t>
              </w:r>
            </w:ins>
          </w:p>
        </w:tc>
        <w:tc>
          <w:tcPr>
            <w:tcW w:w="2160" w:type="dxa"/>
            <w:tcBorders>
              <w:top w:val="single" w:sz="10" w:space="0" w:color="000000"/>
              <w:left w:val="single" w:sz="2" w:space="0" w:color="000000"/>
              <w:bottom w:val="single" w:sz="10" w:space="0" w:color="000000"/>
              <w:right w:val="single" w:sz="2" w:space="0" w:color="000000"/>
            </w:tcBorders>
            <w:tcMar>
              <w:top w:w="100" w:type="dxa"/>
              <w:left w:w="120" w:type="dxa"/>
              <w:bottom w:w="60" w:type="dxa"/>
              <w:right w:w="120" w:type="dxa"/>
            </w:tcMar>
          </w:tcPr>
          <w:p w14:paraId="24BB6156" w14:textId="5079B643" w:rsidR="00062F67" w:rsidRDefault="00062F67" w:rsidP="004A00DC">
            <w:pPr>
              <w:pStyle w:val="TableText"/>
              <w:rPr>
                <w:ins w:id="103" w:author="inoue" w:date="2016-06-28T11:36:00Z"/>
                <w:w w:val="100"/>
                <w:lang w:eastAsia="ja-JP"/>
              </w:rPr>
            </w:pPr>
            <w:ins w:id="104" w:author="inoue" w:date="2016-06-28T11:38:00Z">
              <w:r>
                <w:rPr>
                  <w:rFonts w:hint="eastAsia"/>
                  <w:w w:val="100"/>
                  <w:lang w:eastAsia="ja-JP"/>
                </w:rPr>
                <w:t xml:space="preserve">As defined in 9.4.2.214 (HE </w:t>
              </w:r>
            </w:ins>
            <w:ins w:id="105" w:author="inoue" w:date="2016-06-28T11:39:00Z">
              <w:r>
                <w:rPr>
                  <w:rFonts w:hint="eastAsia"/>
                  <w:w w:val="100"/>
                  <w:lang w:eastAsia="ja-JP"/>
                </w:rPr>
                <w:t>Operation element)</w:t>
              </w:r>
            </w:ins>
          </w:p>
        </w:tc>
        <w:tc>
          <w:tcPr>
            <w:tcW w:w="2160" w:type="dxa"/>
            <w:tcBorders>
              <w:top w:val="single" w:sz="10" w:space="0" w:color="000000"/>
              <w:left w:val="single" w:sz="2" w:space="0" w:color="000000"/>
              <w:bottom w:val="single" w:sz="10" w:space="0" w:color="000000"/>
              <w:right w:val="single" w:sz="10" w:space="0" w:color="000000"/>
            </w:tcBorders>
            <w:tcMar>
              <w:top w:w="100" w:type="dxa"/>
              <w:left w:w="120" w:type="dxa"/>
              <w:bottom w:w="60" w:type="dxa"/>
              <w:right w:w="120" w:type="dxa"/>
            </w:tcMar>
          </w:tcPr>
          <w:p w14:paraId="4391EA7F" w14:textId="35DA6D16" w:rsidR="00062F67" w:rsidRDefault="00062F67" w:rsidP="00AD6E38">
            <w:pPr>
              <w:pStyle w:val="TableText"/>
              <w:suppressAutoHyphens/>
              <w:rPr>
                <w:ins w:id="106" w:author="inoue" w:date="2016-06-28T11:36:00Z"/>
                <w:w w:val="100"/>
              </w:rPr>
            </w:pPr>
            <w:ins w:id="107" w:author="inoue" w:date="2016-06-28T11:40:00Z">
              <w:r>
                <w:rPr>
                  <w:w w:val="100"/>
                </w:rPr>
                <w:t xml:space="preserve">Specifies the parameters within the HE </w:t>
              </w:r>
            </w:ins>
            <w:ins w:id="108" w:author="inoue" w:date="2016-06-28T12:03:00Z">
              <w:r w:rsidR="00C60420">
                <w:rPr>
                  <w:rFonts w:hint="eastAsia"/>
                  <w:w w:val="100"/>
                  <w:lang w:eastAsia="ja-JP"/>
                </w:rPr>
                <w:t>Operation</w:t>
              </w:r>
            </w:ins>
            <w:ins w:id="109" w:author="inoue" w:date="2016-06-28T11:40:00Z">
              <w:r>
                <w:rPr>
                  <w:w w:val="100"/>
                </w:rPr>
                <w:t xml:space="preserve"> element that</w:t>
              </w:r>
              <w:r w:rsidR="00C60420">
                <w:rPr>
                  <w:w w:val="100"/>
                </w:rPr>
                <w:t xml:space="preserve"> are supported by the</w:t>
              </w:r>
            </w:ins>
            <w:ins w:id="110" w:author="inoue" w:date="2016-06-28T12:03:00Z">
              <w:r w:rsidR="00C60420">
                <w:rPr>
                  <w:rFonts w:hint="eastAsia"/>
                  <w:w w:val="100"/>
                  <w:lang w:eastAsia="ja-JP"/>
                </w:rPr>
                <w:t xml:space="preserve"> AP</w:t>
              </w:r>
            </w:ins>
            <w:ins w:id="111" w:author="inoue" w:date="2016-06-28T11:40:00Z">
              <w:r>
                <w:rPr>
                  <w:w w:val="100"/>
                </w:rPr>
                <w:t>. The parameter is present if dot11HighEfficiencyOptionImplemented is true</w:t>
              </w:r>
            </w:ins>
            <w:ins w:id="112" w:author="inoue" w:date="2016-06-28T12:04:00Z">
              <w:r w:rsidR="00AD6E38">
                <w:rPr>
                  <w:rFonts w:hint="eastAsia"/>
                  <w:w w:val="100"/>
                  <w:lang w:eastAsia="ja-JP"/>
                </w:rPr>
                <w:t xml:space="preserve"> and HE Operation element is present in the Association Response frame received from the AP</w:t>
              </w:r>
            </w:ins>
            <w:ins w:id="113" w:author="inoue" w:date="2016-06-28T11:40:00Z">
              <w:r>
                <w:rPr>
                  <w:w w:val="100"/>
                </w:rPr>
                <w:t>; otherwise, this parameter is not present.</w:t>
              </w:r>
            </w:ins>
          </w:p>
        </w:tc>
      </w:tr>
    </w:tbl>
    <w:p w14:paraId="452E03D1" w14:textId="77777777" w:rsidR="004A00DC" w:rsidRDefault="004A00DC" w:rsidP="004A00DC">
      <w:pPr>
        <w:pStyle w:val="T"/>
        <w:rPr>
          <w:w w:val="100"/>
          <w:lang w:eastAsia="ja-JP"/>
        </w:rPr>
      </w:pPr>
    </w:p>
    <w:p w14:paraId="6B95DBF0" w14:textId="77777777" w:rsidR="00062F67" w:rsidRDefault="00062F67" w:rsidP="006E367A">
      <w:pPr>
        <w:pStyle w:val="H4"/>
        <w:numPr>
          <w:ilvl w:val="0"/>
          <w:numId w:val="16"/>
        </w:numPr>
        <w:rPr>
          <w:w w:val="100"/>
        </w:rPr>
      </w:pPr>
      <w:r>
        <w:rPr>
          <w:w w:val="100"/>
        </w:rPr>
        <w:t>MLME-</w:t>
      </w:r>
      <w:proofErr w:type="spellStart"/>
      <w:r>
        <w:rPr>
          <w:w w:val="100"/>
        </w:rPr>
        <w:t>ASSOCIATE.indication</w:t>
      </w:r>
      <w:proofErr w:type="spellEnd"/>
    </w:p>
    <w:p w14:paraId="21E8202C" w14:textId="0F8C31A8" w:rsidR="006E367A" w:rsidRPr="006E367A" w:rsidRDefault="006E367A" w:rsidP="006E367A">
      <w:pPr>
        <w:pStyle w:val="H5"/>
        <w:numPr>
          <w:ilvl w:val="0"/>
          <w:numId w:val="51"/>
        </w:numPr>
        <w:rPr>
          <w:ins w:id="114" w:author="inoue" w:date="2016-06-28T11:42:00Z"/>
          <w:w w:val="100"/>
        </w:rPr>
      </w:pPr>
      <w:r>
        <w:rPr>
          <w:w w:val="100"/>
        </w:rPr>
        <w:t>Semantics of the service primitive</w:t>
      </w:r>
    </w:p>
    <w:p w14:paraId="2F0B60D0" w14:textId="7A864C55" w:rsidR="00D86C7F" w:rsidRPr="002B2EE3" w:rsidRDefault="002B2EE3" w:rsidP="00D86C7F">
      <w:pPr>
        <w:pStyle w:val="T"/>
        <w:rPr>
          <w:b/>
          <w:i/>
          <w:w w:val="100"/>
          <w:lang w:eastAsia="ja-JP"/>
        </w:rPr>
      </w:pPr>
      <w:ins w:id="115" w:author="inoue" w:date="2016-06-28T11:44:00Z">
        <w:r w:rsidRPr="00B610E7">
          <w:rPr>
            <w:b/>
            <w:i/>
            <w:w w:val="100"/>
            <w:highlight w:val="yellow"/>
            <w:lang w:eastAsia="ja-JP"/>
          </w:rPr>
          <w:t>Change the primitive parameters as follows (note that not all existing parameters in the baseline are shown):</w:t>
        </w:r>
      </w:ins>
    </w:p>
    <w:p w14:paraId="57F0A0DC" w14:textId="77777777" w:rsidR="002B2EE3" w:rsidRDefault="002B2EE3" w:rsidP="002B2EE3">
      <w:pPr>
        <w:pStyle w:val="T"/>
        <w:rPr>
          <w:w w:val="100"/>
        </w:rPr>
      </w:pPr>
      <w:r>
        <w:rPr>
          <w:w w:val="100"/>
        </w:rPr>
        <w:t>The primitive parameters are as follows:</w:t>
      </w:r>
    </w:p>
    <w:p w14:paraId="6CF4CF2E" w14:textId="77777777" w:rsidR="002B2EE3" w:rsidRDefault="002B2EE3" w:rsidP="002B2EE3">
      <w:pPr>
        <w:pStyle w:val="H"/>
        <w:rPr>
          <w:w w:val="100"/>
        </w:rPr>
      </w:pPr>
      <w:r>
        <w:rPr>
          <w:w w:val="100"/>
        </w:rPr>
        <w:t>MLME-</w:t>
      </w:r>
      <w:proofErr w:type="spellStart"/>
      <w:proofErr w:type="gramStart"/>
      <w:r>
        <w:rPr>
          <w:w w:val="100"/>
        </w:rPr>
        <w:t>ASSOCIATE.</w:t>
      </w:r>
      <w:r>
        <w:rPr>
          <w:rFonts w:hint="eastAsia"/>
          <w:w w:val="100"/>
        </w:rPr>
        <w:t>indication</w:t>
      </w:r>
      <w:proofErr w:type="spellEnd"/>
      <w:r>
        <w:rPr>
          <w:w w:val="100"/>
        </w:rPr>
        <w:t>(</w:t>
      </w:r>
      <w:proofErr w:type="gramEnd"/>
    </w:p>
    <w:p w14:paraId="06BCFEF7" w14:textId="77777777" w:rsidR="002B2EE3" w:rsidRDefault="002B2EE3" w:rsidP="002B2EE3">
      <w:pPr>
        <w:pStyle w:val="Prim2"/>
        <w:rPr>
          <w:w w:val="100"/>
        </w:rPr>
      </w:pPr>
      <w:r>
        <w:rPr>
          <w:w w:val="100"/>
        </w:rPr>
        <w:t>...</w:t>
      </w:r>
    </w:p>
    <w:p w14:paraId="59158438" w14:textId="792C509D" w:rsidR="0052211E" w:rsidRPr="0052211E" w:rsidRDefault="0052211E" w:rsidP="0052211E">
      <w:pPr>
        <w:pStyle w:val="Prim2"/>
        <w:rPr>
          <w:w w:val="100"/>
          <w:u w:val="thick"/>
        </w:rPr>
      </w:pPr>
      <w:ins w:id="116" w:author="inoue" w:date="2016-07-22T13:39:00Z">
        <w:r>
          <w:rPr>
            <w:w w:val="100"/>
            <w:u w:val="thick"/>
          </w:rPr>
          <w:t>HE Capabilities,</w:t>
        </w:r>
      </w:ins>
    </w:p>
    <w:p w14:paraId="32F817C1" w14:textId="77777777" w:rsidR="002B2EE3" w:rsidRDefault="002B2EE3" w:rsidP="002B2EE3">
      <w:pPr>
        <w:pStyle w:val="Prim2"/>
        <w:rPr>
          <w:w w:val="100"/>
        </w:rPr>
      </w:pPr>
      <w:proofErr w:type="spellStart"/>
      <w:r>
        <w:rPr>
          <w:w w:val="100"/>
        </w:rPr>
        <w:t>VendorSpecificInfo</w:t>
      </w:r>
      <w:proofErr w:type="spellEnd"/>
    </w:p>
    <w:p w14:paraId="72B4036E" w14:textId="77777777" w:rsidR="002B2EE3" w:rsidRDefault="002B2EE3" w:rsidP="002B2EE3">
      <w:pPr>
        <w:pStyle w:val="Prim2"/>
        <w:rPr>
          <w:w w:val="100"/>
        </w:rPr>
      </w:pPr>
      <w:r>
        <w:rPr>
          <w:w w:val="100"/>
        </w:rPr>
        <w:t>)</w:t>
      </w:r>
    </w:p>
    <w:p w14:paraId="1C4BAD56" w14:textId="77777777" w:rsidR="002B2EE3" w:rsidRDefault="002B2EE3" w:rsidP="002B2EE3">
      <w:pPr>
        <w:pStyle w:val="T"/>
        <w:rPr>
          <w:ins w:id="117" w:author="inoue" w:date="2016-06-28T11:45:00Z"/>
          <w:w w:val="100"/>
        </w:rPr>
      </w:pPr>
      <w:ins w:id="118" w:author="inoue" w:date="2016-06-28T11:45:00Z">
        <w:r w:rsidRPr="00B610E7">
          <w:rPr>
            <w:b/>
            <w:bCs/>
            <w:i/>
            <w:iCs/>
            <w:w w:val="100"/>
            <w:highlight w:val="yellow"/>
          </w:rPr>
          <w:t xml:space="preserve">Insert the following entry to the unnumbered table in this </w:t>
        </w:r>
        <w:proofErr w:type="spellStart"/>
        <w:r w:rsidRPr="00B610E7">
          <w:rPr>
            <w:b/>
            <w:bCs/>
            <w:i/>
            <w:iCs/>
            <w:w w:val="100"/>
            <w:highlight w:val="yellow"/>
          </w:rPr>
          <w:t>subclause</w:t>
        </w:r>
        <w:proofErr w:type="spellEnd"/>
        <w:r w:rsidRPr="00B610E7">
          <w:rPr>
            <w:b/>
            <w:bCs/>
            <w:i/>
            <w:iCs/>
            <w:w w:val="100"/>
            <w:highlight w:val="yellow"/>
          </w:rPr>
          <w:t>:</w:t>
        </w:r>
      </w:ins>
    </w:p>
    <w:tbl>
      <w:tblPr>
        <w:tblW w:w="0" w:type="auto"/>
        <w:jc w:val="center"/>
        <w:tblLayout w:type="fixed"/>
        <w:tblCellMar>
          <w:top w:w="60" w:type="dxa"/>
          <w:left w:w="120" w:type="dxa"/>
          <w:bottom w:w="20" w:type="dxa"/>
          <w:right w:w="120" w:type="dxa"/>
        </w:tblCellMar>
        <w:tblLook w:val="0000" w:firstRow="0" w:lastRow="0" w:firstColumn="0" w:lastColumn="0" w:noHBand="0" w:noVBand="0"/>
      </w:tblPr>
      <w:tblGrid>
        <w:gridCol w:w="2160"/>
        <w:gridCol w:w="2160"/>
        <w:gridCol w:w="2160"/>
        <w:gridCol w:w="2160"/>
      </w:tblGrid>
      <w:tr w:rsidR="002B2EE3" w14:paraId="5C4B0726" w14:textId="77777777" w:rsidTr="001033D2">
        <w:trPr>
          <w:trHeight w:val="340"/>
          <w:jc w:val="center"/>
          <w:ins w:id="119" w:author="inoue" w:date="2016-06-28T11:45:00Z"/>
        </w:trPr>
        <w:tc>
          <w:tcPr>
            <w:tcW w:w="2160" w:type="dxa"/>
            <w:tcBorders>
              <w:top w:val="single" w:sz="10" w:space="0" w:color="000000"/>
              <w:left w:val="single" w:sz="10" w:space="0" w:color="000000"/>
              <w:bottom w:val="single" w:sz="10" w:space="0" w:color="000000"/>
              <w:right w:val="single" w:sz="2" w:space="0" w:color="000000"/>
            </w:tcBorders>
            <w:tcMar>
              <w:top w:w="100" w:type="dxa"/>
              <w:left w:w="120" w:type="dxa"/>
              <w:bottom w:w="60" w:type="dxa"/>
              <w:right w:w="120" w:type="dxa"/>
            </w:tcMar>
            <w:vAlign w:val="center"/>
          </w:tcPr>
          <w:p w14:paraId="780B3F58" w14:textId="77777777" w:rsidR="002B2EE3" w:rsidRDefault="002B2EE3" w:rsidP="001033D2">
            <w:pPr>
              <w:pStyle w:val="CellHeading"/>
              <w:rPr>
                <w:ins w:id="120" w:author="inoue" w:date="2016-06-28T11:45:00Z"/>
              </w:rPr>
            </w:pPr>
            <w:ins w:id="121" w:author="inoue" w:date="2016-06-28T11:45:00Z">
              <w:r>
                <w:rPr>
                  <w:w w:val="100"/>
                </w:rPr>
                <w:t>Name</w:t>
              </w:r>
            </w:ins>
          </w:p>
        </w:tc>
        <w:tc>
          <w:tcPr>
            <w:tcW w:w="2160" w:type="dxa"/>
            <w:tcBorders>
              <w:top w:val="single" w:sz="10" w:space="0" w:color="000000"/>
              <w:left w:val="single" w:sz="2" w:space="0" w:color="000000"/>
              <w:bottom w:val="single" w:sz="10" w:space="0" w:color="000000"/>
              <w:right w:val="single" w:sz="2" w:space="0" w:color="000000"/>
            </w:tcBorders>
            <w:tcMar>
              <w:top w:w="100" w:type="dxa"/>
              <w:left w:w="120" w:type="dxa"/>
              <w:bottom w:w="60" w:type="dxa"/>
              <w:right w:w="120" w:type="dxa"/>
            </w:tcMar>
            <w:vAlign w:val="center"/>
          </w:tcPr>
          <w:p w14:paraId="628A1617" w14:textId="77777777" w:rsidR="002B2EE3" w:rsidRDefault="002B2EE3" w:rsidP="001033D2">
            <w:pPr>
              <w:pStyle w:val="CellHeading"/>
              <w:rPr>
                <w:ins w:id="122" w:author="inoue" w:date="2016-06-28T11:45:00Z"/>
              </w:rPr>
            </w:pPr>
            <w:ins w:id="123" w:author="inoue" w:date="2016-06-28T11:45:00Z">
              <w:r>
                <w:rPr>
                  <w:w w:val="100"/>
                </w:rPr>
                <w:t>Type</w:t>
              </w:r>
            </w:ins>
          </w:p>
        </w:tc>
        <w:tc>
          <w:tcPr>
            <w:tcW w:w="2160" w:type="dxa"/>
            <w:tcBorders>
              <w:top w:val="single" w:sz="10" w:space="0" w:color="000000"/>
              <w:left w:val="single" w:sz="2" w:space="0" w:color="000000"/>
              <w:bottom w:val="single" w:sz="10" w:space="0" w:color="000000"/>
              <w:right w:val="single" w:sz="2" w:space="0" w:color="000000"/>
            </w:tcBorders>
            <w:tcMar>
              <w:top w:w="100" w:type="dxa"/>
              <w:left w:w="120" w:type="dxa"/>
              <w:bottom w:w="60" w:type="dxa"/>
              <w:right w:w="120" w:type="dxa"/>
            </w:tcMar>
            <w:vAlign w:val="center"/>
          </w:tcPr>
          <w:p w14:paraId="667E6BC3" w14:textId="77777777" w:rsidR="002B2EE3" w:rsidRDefault="002B2EE3" w:rsidP="001033D2">
            <w:pPr>
              <w:pStyle w:val="CellHeading"/>
              <w:rPr>
                <w:ins w:id="124" w:author="inoue" w:date="2016-06-28T11:45:00Z"/>
              </w:rPr>
            </w:pPr>
            <w:ins w:id="125" w:author="inoue" w:date="2016-06-28T11:45:00Z">
              <w:r>
                <w:rPr>
                  <w:w w:val="100"/>
                </w:rPr>
                <w:t>Valid range</w:t>
              </w:r>
            </w:ins>
          </w:p>
        </w:tc>
        <w:tc>
          <w:tcPr>
            <w:tcW w:w="2160" w:type="dxa"/>
            <w:tcBorders>
              <w:top w:val="single" w:sz="10" w:space="0" w:color="000000"/>
              <w:left w:val="single" w:sz="2" w:space="0" w:color="000000"/>
              <w:bottom w:val="single" w:sz="10" w:space="0" w:color="000000"/>
              <w:right w:val="single" w:sz="10" w:space="0" w:color="000000"/>
            </w:tcBorders>
            <w:tcMar>
              <w:top w:w="100" w:type="dxa"/>
              <w:left w:w="120" w:type="dxa"/>
              <w:bottom w:w="60" w:type="dxa"/>
              <w:right w:w="120" w:type="dxa"/>
            </w:tcMar>
            <w:vAlign w:val="center"/>
          </w:tcPr>
          <w:p w14:paraId="1AF8F7E7" w14:textId="77777777" w:rsidR="002B2EE3" w:rsidRDefault="002B2EE3" w:rsidP="001033D2">
            <w:pPr>
              <w:pStyle w:val="CellHeading"/>
              <w:rPr>
                <w:ins w:id="126" w:author="inoue" w:date="2016-06-28T11:45:00Z"/>
              </w:rPr>
            </w:pPr>
            <w:ins w:id="127" w:author="inoue" w:date="2016-06-28T11:45:00Z">
              <w:r>
                <w:rPr>
                  <w:w w:val="100"/>
                </w:rPr>
                <w:t>Description</w:t>
              </w:r>
            </w:ins>
          </w:p>
        </w:tc>
      </w:tr>
      <w:tr w:rsidR="002B2EE3" w14:paraId="31A04F0F" w14:textId="77777777" w:rsidTr="001033D2">
        <w:trPr>
          <w:trHeight w:val="2140"/>
          <w:jc w:val="center"/>
          <w:ins w:id="128" w:author="inoue" w:date="2016-06-28T11:45:00Z"/>
        </w:trPr>
        <w:tc>
          <w:tcPr>
            <w:tcW w:w="2160" w:type="dxa"/>
            <w:tcBorders>
              <w:top w:val="single" w:sz="10" w:space="0" w:color="000000"/>
              <w:left w:val="single" w:sz="10" w:space="0" w:color="000000"/>
              <w:bottom w:val="single" w:sz="10" w:space="0" w:color="000000"/>
              <w:right w:val="single" w:sz="2" w:space="0" w:color="000000"/>
            </w:tcBorders>
            <w:tcMar>
              <w:top w:w="100" w:type="dxa"/>
              <w:left w:w="120" w:type="dxa"/>
              <w:bottom w:w="60" w:type="dxa"/>
              <w:right w:w="120" w:type="dxa"/>
            </w:tcMar>
          </w:tcPr>
          <w:p w14:paraId="455E196B" w14:textId="77777777" w:rsidR="002B2EE3" w:rsidRDefault="002B2EE3" w:rsidP="001033D2">
            <w:pPr>
              <w:pStyle w:val="TableText"/>
              <w:rPr>
                <w:ins w:id="129" w:author="inoue" w:date="2016-06-28T11:45:00Z"/>
              </w:rPr>
            </w:pPr>
            <w:ins w:id="130" w:author="inoue" w:date="2016-06-28T11:45:00Z">
              <w:r>
                <w:rPr>
                  <w:w w:val="100"/>
                </w:rPr>
                <w:lastRenderedPageBreak/>
                <w:t>HE Capabilities</w:t>
              </w:r>
            </w:ins>
          </w:p>
        </w:tc>
        <w:tc>
          <w:tcPr>
            <w:tcW w:w="2160" w:type="dxa"/>
            <w:tcBorders>
              <w:top w:val="single" w:sz="10" w:space="0" w:color="000000"/>
              <w:left w:val="single" w:sz="2" w:space="0" w:color="000000"/>
              <w:bottom w:val="single" w:sz="10" w:space="0" w:color="000000"/>
              <w:right w:val="single" w:sz="2" w:space="0" w:color="000000"/>
            </w:tcBorders>
            <w:tcMar>
              <w:top w:w="100" w:type="dxa"/>
              <w:left w:w="120" w:type="dxa"/>
              <w:bottom w:w="60" w:type="dxa"/>
              <w:right w:w="120" w:type="dxa"/>
            </w:tcMar>
          </w:tcPr>
          <w:p w14:paraId="4601E4D4" w14:textId="77777777" w:rsidR="002B2EE3" w:rsidRDefault="002B2EE3" w:rsidP="001033D2">
            <w:pPr>
              <w:pStyle w:val="TableText"/>
              <w:rPr>
                <w:ins w:id="131" w:author="inoue" w:date="2016-06-28T11:45:00Z"/>
              </w:rPr>
            </w:pPr>
            <w:ins w:id="132" w:author="inoue" w:date="2016-06-28T11:45:00Z">
              <w:r>
                <w:rPr>
                  <w:w w:val="100"/>
                </w:rPr>
                <w:t>As defined in HE Capabilities element.(#1122)</w:t>
              </w:r>
            </w:ins>
          </w:p>
        </w:tc>
        <w:tc>
          <w:tcPr>
            <w:tcW w:w="2160" w:type="dxa"/>
            <w:tcBorders>
              <w:top w:val="single" w:sz="10" w:space="0" w:color="000000"/>
              <w:left w:val="single" w:sz="2" w:space="0" w:color="000000"/>
              <w:bottom w:val="single" w:sz="10" w:space="0" w:color="000000"/>
              <w:right w:val="single" w:sz="2" w:space="0" w:color="000000"/>
            </w:tcBorders>
            <w:tcMar>
              <w:top w:w="100" w:type="dxa"/>
              <w:left w:w="120" w:type="dxa"/>
              <w:bottom w:w="60" w:type="dxa"/>
              <w:right w:w="120" w:type="dxa"/>
            </w:tcMar>
          </w:tcPr>
          <w:p w14:paraId="51B47361" w14:textId="77777777" w:rsidR="002B2EE3" w:rsidRDefault="002B2EE3" w:rsidP="001033D2">
            <w:pPr>
              <w:pStyle w:val="TableText"/>
              <w:rPr>
                <w:ins w:id="133" w:author="inoue" w:date="2016-06-28T11:45:00Z"/>
              </w:rPr>
            </w:pPr>
            <w:ins w:id="134" w:author="inoue" w:date="2016-06-28T11:45:00Z">
              <w:r>
                <w:rPr>
                  <w:w w:val="100"/>
                </w:rPr>
                <w:t>As defined in 9.4.2.213 (HE Capabilities element)</w:t>
              </w:r>
            </w:ins>
          </w:p>
        </w:tc>
        <w:tc>
          <w:tcPr>
            <w:tcW w:w="2160" w:type="dxa"/>
            <w:tcBorders>
              <w:top w:val="single" w:sz="10" w:space="0" w:color="000000"/>
              <w:left w:val="single" w:sz="2" w:space="0" w:color="000000"/>
              <w:bottom w:val="single" w:sz="10" w:space="0" w:color="000000"/>
              <w:right w:val="single" w:sz="10" w:space="0" w:color="000000"/>
            </w:tcBorders>
            <w:tcMar>
              <w:top w:w="100" w:type="dxa"/>
              <w:left w:w="120" w:type="dxa"/>
              <w:bottom w:w="60" w:type="dxa"/>
              <w:right w:w="120" w:type="dxa"/>
            </w:tcMar>
          </w:tcPr>
          <w:p w14:paraId="12BB2C54" w14:textId="77C720F1" w:rsidR="002B2EE3" w:rsidRDefault="002B2EE3" w:rsidP="00AF2D94">
            <w:pPr>
              <w:pStyle w:val="TableText"/>
              <w:suppressAutoHyphens/>
              <w:rPr>
                <w:ins w:id="135" w:author="inoue" w:date="2016-06-28T11:45:00Z"/>
              </w:rPr>
            </w:pPr>
            <w:ins w:id="136" w:author="inoue" w:date="2016-06-28T11:45:00Z">
              <w:r>
                <w:rPr>
                  <w:w w:val="100"/>
                </w:rPr>
                <w:t xml:space="preserve">Specifies the parameters within the HE Capabilities element that are supported by the </w:t>
              </w:r>
            </w:ins>
            <w:ins w:id="137" w:author="inoue" w:date="2016-06-28T13:41:00Z">
              <w:r w:rsidR="00AF2D94">
                <w:rPr>
                  <w:rFonts w:hint="eastAsia"/>
                  <w:w w:val="100"/>
                  <w:lang w:eastAsia="ja-JP"/>
                </w:rPr>
                <w:t>STA</w:t>
              </w:r>
            </w:ins>
            <w:ins w:id="138" w:author="inoue" w:date="2016-06-28T11:45:00Z">
              <w:r>
                <w:rPr>
                  <w:w w:val="100"/>
                </w:rPr>
                <w:t>. The parameter is present if dot11HighEfficiencyOptionImplemented is true</w:t>
              </w:r>
            </w:ins>
            <w:ins w:id="139" w:author="inoue" w:date="2016-06-28T13:41:00Z">
              <w:r w:rsidR="00AF2D94">
                <w:rPr>
                  <w:rFonts w:hint="eastAsia"/>
                  <w:w w:val="100"/>
                  <w:lang w:eastAsia="ja-JP"/>
                </w:rPr>
                <w:t xml:space="preserve"> and the HE Capabilities element is present in the </w:t>
              </w:r>
            </w:ins>
            <w:ins w:id="140" w:author="inoue" w:date="2016-06-28T13:42:00Z">
              <w:r w:rsidR="00AF2D94">
                <w:rPr>
                  <w:rFonts w:hint="eastAsia"/>
                  <w:w w:val="100"/>
                  <w:lang w:eastAsia="ja-JP"/>
                </w:rPr>
                <w:t>Association Request frame received from the STA</w:t>
              </w:r>
            </w:ins>
            <w:ins w:id="141" w:author="inoue" w:date="2016-06-28T11:45:00Z">
              <w:r>
                <w:rPr>
                  <w:w w:val="100"/>
                </w:rPr>
                <w:t>; otherwise, this parameter is not present.</w:t>
              </w:r>
            </w:ins>
          </w:p>
        </w:tc>
      </w:tr>
    </w:tbl>
    <w:p w14:paraId="2F93FE8E" w14:textId="28685E2F" w:rsidR="00D271EB" w:rsidRDefault="00D271EB" w:rsidP="002B2EE3">
      <w:pPr>
        <w:pStyle w:val="T"/>
        <w:rPr>
          <w:ins w:id="142" w:author="inoue" w:date="2016-06-28T11:46:00Z"/>
          <w:w w:val="100"/>
          <w:lang w:val="en-GB" w:eastAsia="ja-JP"/>
        </w:rPr>
      </w:pPr>
    </w:p>
    <w:p w14:paraId="6D3213FA" w14:textId="77777777" w:rsidR="002B2EE3" w:rsidRDefault="002B2EE3" w:rsidP="00EA5D97">
      <w:pPr>
        <w:pStyle w:val="H4"/>
        <w:numPr>
          <w:ilvl w:val="0"/>
          <w:numId w:val="17"/>
        </w:numPr>
        <w:rPr>
          <w:w w:val="100"/>
        </w:rPr>
      </w:pPr>
      <w:bookmarkStart w:id="143" w:name="RTF33393939343a2048342c312e"/>
      <w:r>
        <w:rPr>
          <w:w w:val="100"/>
        </w:rPr>
        <w:t>MLME-</w:t>
      </w:r>
      <w:proofErr w:type="spellStart"/>
      <w:r>
        <w:rPr>
          <w:w w:val="100"/>
        </w:rPr>
        <w:t>ASSOCIATE.response</w:t>
      </w:r>
      <w:bookmarkEnd w:id="143"/>
      <w:proofErr w:type="spellEnd"/>
    </w:p>
    <w:p w14:paraId="7118F775" w14:textId="233D8C2F" w:rsidR="006E367A" w:rsidRPr="006E367A" w:rsidRDefault="006E367A" w:rsidP="002B2EE3">
      <w:pPr>
        <w:pStyle w:val="H5"/>
        <w:numPr>
          <w:ilvl w:val="0"/>
          <w:numId w:val="52"/>
        </w:numPr>
        <w:rPr>
          <w:w w:val="100"/>
        </w:rPr>
      </w:pPr>
      <w:bookmarkStart w:id="144" w:name="RTF39303937323a2048352c312e"/>
      <w:r>
        <w:rPr>
          <w:w w:val="100"/>
        </w:rPr>
        <w:t>Semantics of the service primitive</w:t>
      </w:r>
      <w:bookmarkEnd w:id="144"/>
    </w:p>
    <w:p w14:paraId="5A11AEB1" w14:textId="03D60276" w:rsidR="002B2EE3" w:rsidRPr="002B2EE3" w:rsidRDefault="002B2EE3" w:rsidP="002B2EE3">
      <w:pPr>
        <w:pStyle w:val="T"/>
        <w:rPr>
          <w:ins w:id="145" w:author="inoue" w:date="2016-06-28T11:50:00Z"/>
          <w:b/>
          <w:i/>
          <w:w w:val="100"/>
          <w:lang w:eastAsia="ja-JP"/>
        </w:rPr>
      </w:pPr>
      <w:ins w:id="146" w:author="inoue" w:date="2016-06-28T11:50:00Z">
        <w:r w:rsidRPr="00B610E7">
          <w:rPr>
            <w:b/>
            <w:i/>
            <w:w w:val="100"/>
            <w:highlight w:val="yellow"/>
            <w:lang w:eastAsia="ja-JP"/>
          </w:rPr>
          <w:t>Change the primitive parameters as follows (note that not all existing parameters in the baseline are shown):</w:t>
        </w:r>
      </w:ins>
    </w:p>
    <w:p w14:paraId="5F654607" w14:textId="77777777" w:rsidR="002B2EE3" w:rsidRDefault="002B2EE3" w:rsidP="002B2EE3">
      <w:pPr>
        <w:pStyle w:val="T"/>
        <w:rPr>
          <w:w w:val="100"/>
        </w:rPr>
      </w:pPr>
      <w:r>
        <w:rPr>
          <w:w w:val="100"/>
        </w:rPr>
        <w:t>The primitive parameters are as follows:</w:t>
      </w:r>
    </w:p>
    <w:p w14:paraId="459EA779" w14:textId="4B3C6D2F" w:rsidR="002B2EE3" w:rsidRDefault="002B2EE3" w:rsidP="005A7E88">
      <w:pPr>
        <w:pStyle w:val="T"/>
        <w:ind w:leftChars="100" w:left="220"/>
        <w:rPr>
          <w:w w:val="100"/>
          <w:lang w:eastAsia="ja-JP"/>
        </w:rPr>
      </w:pPr>
      <w:r>
        <w:rPr>
          <w:w w:val="100"/>
        </w:rPr>
        <w:t>MLME-</w:t>
      </w:r>
      <w:proofErr w:type="spellStart"/>
      <w:proofErr w:type="gramStart"/>
      <w:r>
        <w:rPr>
          <w:w w:val="100"/>
        </w:rPr>
        <w:t>ASSOCIATE.response</w:t>
      </w:r>
      <w:proofErr w:type="spellEnd"/>
      <w:r>
        <w:rPr>
          <w:w w:val="100"/>
        </w:rPr>
        <w:t>(</w:t>
      </w:r>
      <w:proofErr w:type="gramEnd"/>
    </w:p>
    <w:p w14:paraId="05F26986" w14:textId="77777777" w:rsidR="002B2EE3" w:rsidRDefault="002B2EE3" w:rsidP="002B2EE3">
      <w:pPr>
        <w:pStyle w:val="Prim2"/>
        <w:rPr>
          <w:w w:val="100"/>
        </w:rPr>
      </w:pPr>
      <w:r>
        <w:rPr>
          <w:w w:val="100"/>
        </w:rPr>
        <w:t>...,</w:t>
      </w:r>
    </w:p>
    <w:p w14:paraId="3FC6E43D" w14:textId="77777777" w:rsidR="002B2EE3" w:rsidRDefault="002B2EE3" w:rsidP="002B2EE3">
      <w:pPr>
        <w:pStyle w:val="Prim2"/>
        <w:rPr>
          <w:ins w:id="147" w:author="inoue" w:date="2016-06-28T11:52:00Z"/>
          <w:w w:val="100"/>
          <w:u w:val="thick"/>
        </w:rPr>
      </w:pPr>
      <w:ins w:id="148" w:author="inoue" w:date="2016-06-28T11:52:00Z">
        <w:r>
          <w:rPr>
            <w:w w:val="100"/>
            <w:u w:val="thick"/>
          </w:rPr>
          <w:t>HE Capabilities,</w:t>
        </w:r>
      </w:ins>
    </w:p>
    <w:p w14:paraId="4C2ED898" w14:textId="77777777" w:rsidR="002B2EE3" w:rsidRDefault="002B2EE3" w:rsidP="002B2EE3">
      <w:pPr>
        <w:pStyle w:val="Prim2"/>
        <w:rPr>
          <w:ins w:id="149" w:author="inoue" w:date="2016-06-28T11:52:00Z"/>
          <w:w w:val="100"/>
          <w:u w:val="thick"/>
        </w:rPr>
      </w:pPr>
      <w:ins w:id="150" w:author="inoue" w:date="2016-06-28T11:52:00Z">
        <w:r>
          <w:rPr>
            <w:rFonts w:hint="eastAsia"/>
            <w:w w:val="100"/>
            <w:u w:val="thick"/>
          </w:rPr>
          <w:t>HE Operation,</w:t>
        </w:r>
      </w:ins>
    </w:p>
    <w:p w14:paraId="3C38104B" w14:textId="77777777" w:rsidR="002B2EE3" w:rsidRDefault="002B2EE3" w:rsidP="002B2EE3">
      <w:pPr>
        <w:pStyle w:val="Prim2"/>
        <w:rPr>
          <w:w w:val="100"/>
        </w:rPr>
      </w:pPr>
      <w:proofErr w:type="spellStart"/>
      <w:r>
        <w:rPr>
          <w:w w:val="100"/>
        </w:rPr>
        <w:t>VendorSpecificInfo</w:t>
      </w:r>
      <w:proofErr w:type="spellEnd"/>
    </w:p>
    <w:p w14:paraId="4DD5D540" w14:textId="77777777" w:rsidR="002B2EE3" w:rsidRDefault="002B2EE3" w:rsidP="002B2EE3">
      <w:pPr>
        <w:pStyle w:val="Prim2"/>
        <w:rPr>
          <w:w w:val="100"/>
        </w:rPr>
      </w:pPr>
      <w:r>
        <w:rPr>
          <w:w w:val="100"/>
        </w:rPr>
        <w:t>)</w:t>
      </w:r>
    </w:p>
    <w:p w14:paraId="48E894BA" w14:textId="77777777" w:rsidR="00C60420" w:rsidRDefault="00C60420" w:rsidP="00C60420">
      <w:pPr>
        <w:pStyle w:val="T"/>
        <w:rPr>
          <w:ins w:id="151" w:author="inoue" w:date="2016-06-28T11:53:00Z"/>
          <w:w w:val="100"/>
        </w:rPr>
      </w:pPr>
      <w:ins w:id="152" w:author="inoue" w:date="2016-06-28T11:53:00Z">
        <w:r w:rsidRPr="00B610E7">
          <w:rPr>
            <w:b/>
            <w:bCs/>
            <w:i/>
            <w:iCs/>
            <w:w w:val="100"/>
            <w:highlight w:val="yellow"/>
          </w:rPr>
          <w:t xml:space="preserve">Insert the following entry to the unnumbered table in this </w:t>
        </w:r>
        <w:proofErr w:type="spellStart"/>
        <w:r w:rsidRPr="00B610E7">
          <w:rPr>
            <w:b/>
            <w:bCs/>
            <w:i/>
            <w:iCs/>
            <w:w w:val="100"/>
            <w:highlight w:val="yellow"/>
          </w:rPr>
          <w:t>subclause</w:t>
        </w:r>
        <w:proofErr w:type="spellEnd"/>
        <w:r w:rsidRPr="00B610E7">
          <w:rPr>
            <w:b/>
            <w:bCs/>
            <w:i/>
            <w:iCs/>
            <w:w w:val="100"/>
            <w:highlight w:val="yellow"/>
          </w:rPr>
          <w:t>:</w:t>
        </w:r>
      </w:ins>
    </w:p>
    <w:tbl>
      <w:tblPr>
        <w:tblW w:w="0" w:type="auto"/>
        <w:jc w:val="center"/>
        <w:tblLayout w:type="fixed"/>
        <w:tblCellMar>
          <w:top w:w="60" w:type="dxa"/>
          <w:left w:w="120" w:type="dxa"/>
          <w:bottom w:w="20" w:type="dxa"/>
          <w:right w:w="120" w:type="dxa"/>
        </w:tblCellMar>
        <w:tblLook w:val="0000" w:firstRow="0" w:lastRow="0" w:firstColumn="0" w:lastColumn="0" w:noHBand="0" w:noVBand="0"/>
      </w:tblPr>
      <w:tblGrid>
        <w:gridCol w:w="2160"/>
        <w:gridCol w:w="2160"/>
        <w:gridCol w:w="2160"/>
        <w:gridCol w:w="2160"/>
      </w:tblGrid>
      <w:tr w:rsidR="00C60420" w14:paraId="150DE6D6" w14:textId="77777777" w:rsidTr="001033D2">
        <w:trPr>
          <w:trHeight w:val="340"/>
          <w:jc w:val="center"/>
          <w:ins w:id="153" w:author="inoue" w:date="2016-06-28T11:53:00Z"/>
        </w:trPr>
        <w:tc>
          <w:tcPr>
            <w:tcW w:w="2160" w:type="dxa"/>
            <w:tcBorders>
              <w:top w:val="single" w:sz="10" w:space="0" w:color="000000"/>
              <w:left w:val="single" w:sz="10" w:space="0" w:color="000000"/>
              <w:bottom w:val="single" w:sz="10" w:space="0" w:color="000000"/>
              <w:right w:val="single" w:sz="2" w:space="0" w:color="000000"/>
            </w:tcBorders>
            <w:tcMar>
              <w:top w:w="100" w:type="dxa"/>
              <w:left w:w="120" w:type="dxa"/>
              <w:bottom w:w="60" w:type="dxa"/>
              <w:right w:w="120" w:type="dxa"/>
            </w:tcMar>
            <w:vAlign w:val="center"/>
          </w:tcPr>
          <w:p w14:paraId="7FE73D72" w14:textId="77777777" w:rsidR="00C60420" w:rsidRDefault="00C60420" w:rsidP="001033D2">
            <w:pPr>
              <w:pStyle w:val="CellHeading"/>
              <w:rPr>
                <w:ins w:id="154" w:author="inoue" w:date="2016-06-28T11:53:00Z"/>
              </w:rPr>
            </w:pPr>
            <w:ins w:id="155" w:author="inoue" w:date="2016-06-28T11:53:00Z">
              <w:r>
                <w:rPr>
                  <w:w w:val="100"/>
                </w:rPr>
                <w:t>Name</w:t>
              </w:r>
            </w:ins>
          </w:p>
        </w:tc>
        <w:tc>
          <w:tcPr>
            <w:tcW w:w="2160" w:type="dxa"/>
            <w:tcBorders>
              <w:top w:val="single" w:sz="10" w:space="0" w:color="000000"/>
              <w:left w:val="single" w:sz="2" w:space="0" w:color="000000"/>
              <w:bottom w:val="single" w:sz="10" w:space="0" w:color="000000"/>
              <w:right w:val="single" w:sz="2" w:space="0" w:color="000000"/>
            </w:tcBorders>
            <w:tcMar>
              <w:top w:w="100" w:type="dxa"/>
              <w:left w:w="120" w:type="dxa"/>
              <w:bottom w:w="60" w:type="dxa"/>
              <w:right w:w="120" w:type="dxa"/>
            </w:tcMar>
            <w:vAlign w:val="center"/>
          </w:tcPr>
          <w:p w14:paraId="652D2FEE" w14:textId="77777777" w:rsidR="00C60420" w:rsidRDefault="00C60420" w:rsidP="001033D2">
            <w:pPr>
              <w:pStyle w:val="CellHeading"/>
              <w:rPr>
                <w:ins w:id="156" w:author="inoue" w:date="2016-06-28T11:53:00Z"/>
              </w:rPr>
            </w:pPr>
            <w:ins w:id="157" w:author="inoue" w:date="2016-06-28T11:53:00Z">
              <w:r>
                <w:rPr>
                  <w:w w:val="100"/>
                </w:rPr>
                <w:t>Type</w:t>
              </w:r>
            </w:ins>
          </w:p>
        </w:tc>
        <w:tc>
          <w:tcPr>
            <w:tcW w:w="2160" w:type="dxa"/>
            <w:tcBorders>
              <w:top w:val="single" w:sz="10" w:space="0" w:color="000000"/>
              <w:left w:val="single" w:sz="2" w:space="0" w:color="000000"/>
              <w:bottom w:val="single" w:sz="10" w:space="0" w:color="000000"/>
              <w:right w:val="single" w:sz="2" w:space="0" w:color="000000"/>
            </w:tcBorders>
            <w:tcMar>
              <w:top w:w="100" w:type="dxa"/>
              <w:left w:w="120" w:type="dxa"/>
              <w:bottom w:w="60" w:type="dxa"/>
              <w:right w:w="120" w:type="dxa"/>
            </w:tcMar>
            <w:vAlign w:val="center"/>
          </w:tcPr>
          <w:p w14:paraId="11949E7F" w14:textId="77777777" w:rsidR="00C60420" w:rsidRDefault="00C60420" w:rsidP="001033D2">
            <w:pPr>
              <w:pStyle w:val="CellHeading"/>
              <w:rPr>
                <w:ins w:id="158" w:author="inoue" w:date="2016-06-28T11:53:00Z"/>
              </w:rPr>
            </w:pPr>
            <w:ins w:id="159" w:author="inoue" w:date="2016-06-28T11:53:00Z">
              <w:r>
                <w:rPr>
                  <w:w w:val="100"/>
                </w:rPr>
                <w:t>Valid range</w:t>
              </w:r>
            </w:ins>
          </w:p>
        </w:tc>
        <w:tc>
          <w:tcPr>
            <w:tcW w:w="2160" w:type="dxa"/>
            <w:tcBorders>
              <w:top w:val="single" w:sz="10" w:space="0" w:color="000000"/>
              <w:left w:val="single" w:sz="2" w:space="0" w:color="000000"/>
              <w:bottom w:val="single" w:sz="10" w:space="0" w:color="000000"/>
              <w:right w:val="single" w:sz="10" w:space="0" w:color="000000"/>
            </w:tcBorders>
            <w:tcMar>
              <w:top w:w="100" w:type="dxa"/>
              <w:left w:w="120" w:type="dxa"/>
              <w:bottom w:w="60" w:type="dxa"/>
              <w:right w:w="120" w:type="dxa"/>
            </w:tcMar>
            <w:vAlign w:val="center"/>
          </w:tcPr>
          <w:p w14:paraId="0D912A3C" w14:textId="77777777" w:rsidR="00C60420" w:rsidRDefault="00C60420" w:rsidP="001033D2">
            <w:pPr>
              <w:pStyle w:val="CellHeading"/>
              <w:rPr>
                <w:ins w:id="160" w:author="inoue" w:date="2016-06-28T11:53:00Z"/>
              </w:rPr>
            </w:pPr>
            <w:ins w:id="161" w:author="inoue" w:date="2016-06-28T11:53:00Z">
              <w:r>
                <w:rPr>
                  <w:w w:val="100"/>
                </w:rPr>
                <w:t>Description</w:t>
              </w:r>
            </w:ins>
          </w:p>
        </w:tc>
      </w:tr>
      <w:tr w:rsidR="00C60420" w14:paraId="47323257" w14:textId="77777777" w:rsidTr="001033D2">
        <w:trPr>
          <w:trHeight w:val="2140"/>
          <w:jc w:val="center"/>
          <w:ins w:id="162" w:author="inoue" w:date="2016-06-28T11:53:00Z"/>
        </w:trPr>
        <w:tc>
          <w:tcPr>
            <w:tcW w:w="2160" w:type="dxa"/>
            <w:tcBorders>
              <w:top w:val="single" w:sz="10" w:space="0" w:color="000000"/>
              <w:left w:val="single" w:sz="10" w:space="0" w:color="000000"/>
              <w:bottom w:val="single" w:sz="10" w:space="0" w:color="000000"/>
              <w:right w:val="single" w:sz="2" w:space="0" w:color="000000"/>
            </w:tcBorders>
            <w:tcMar>
              <w:top w:w="100" w:type="dxa"/>
              <w:left w:w="120" w:type="dxa"/>
              <w:bottom w:w="60" w:type="dxa"/>
              <w:right w:w="120" w:type="dxa"/>
            </w:tcMar>
          </w:tcPr>
          <w:p w14:paraId="515D6B92" w14:textId="77777777" w:rsidR="00C60420" w:rsidRDefault="00C60420" w:rsidP="001033D2">
            <w:pPr>
              <w:pStyle w:val="TableText"/>
              <w:rPr>
                <w:ins w:id="163" w:author="inoue" w:date="2016-06-28T11:53:00Z"/>
              </w:rPr>
            </w:pPr>
            <w:ins w:id="164" w:author="inoue" w:date="2016-06-28T11:53:00Z">
              <w:r>
                <w:rPr>
                  <w:w w:val="100"/>
                </w:rPr>
                <w:t>HE Capabilities</w:t>
              </w:r>
            </w:ins>
          </w:p>
        </w:tc>
        <w:tc>
          <w:tcPr>
            <w:tcW w:w="2160" w:type="dxa"/>
            <w:tcBorders>
              <w:top w:val="single" w:sz="10" w:space="0" w:color="000000"/>
              <w:left w:val="single" w:sz="2" w:space="0" w:color="000000"/>
              <w:bottom w:val="single" w:sz="10" w:space="0" w:color="000000"/>
              <w:right w:val="single" w:sz="2" w:space="0" w:color="000000"/>
            </w:tcBorders>
            <w:tcMar>
              <w:top w:w="100" w:type="dxa"/>
              <w:left w:w="120" w:type="dxa"/>
              <w:bottom w:w="60" w:type="dxa"/>
              <w:right w:w="120" w:type="dxa"/>
            </w:tcMar>
          </w:tcPr>
          <w:p w14:paraId="07F492FD" w14:textId="77777777" w:rsidR="00C60420" w:rsidRDefault="00C60420" w:rsidP="001033D2">
            <w:pPr>
              <w:pStyle w:val="TableText"/>
              <w:rPr>
                <w:ins w:id="165" w:author="inoue" w:date="2016-06-28T11:53:00Z"/>
              </w:rPr>
            </w:pPr>
            <w:ins w:id="166" w:author="inoue" w:date="2016-06-28T11:53:00Z">
              <w:r>
                <w:rPr>
                  <w:w w:val="100"/>
                </w:rPr>
                <w:t>As defined in HE Capabilities element.(#1122)</w:t>
              </w:r>
            </w:ins>
          </w:p>
        </w:tc>
        <w:tc>
          <w:tcPr>
            <w:tcW w:w="2160" w:type="dxa"/>
            <w:tcBorders>
              <w:top w:val="single" w:sz="10" w:space="0" w:color="000000"/>
              <w:left w:val="single" w:sz="2" w:space="0" w:color="000000"/>
              <w:bottom w:val="single" w:sz="10" w:space="0" w:color="000000"/>
              <w:right w:val="single" w:sz="2" w:space="0" w:color="000000"/>
            </w:tcBorders>
            <w:tcMar>
              <w:top w:w="100" w:type="dxa"/>
              <w:left w:w="120" w:type="dxa"/>
              <w:bottom w:w="60" w:type="dxa"/>
              <w:right w:w="120" w:type="dxa"/>
            </w:tcMar>
          </w:tcPr>
          <w:p w14:paraId="4CB7AA4F" w14:textId="77777777" w:rsidR="00C60420" w:rsidRDefault="00C60420" w:rsidP="001033D2">
            <w:pPr>
              <w:pStyle w:val="TableText"/>
              <w:rPr>
                <w:ins w:id="167" w:author="inoue" w:date="2016-06-28T11:53:00Z"/>
              </w:rPr>
            </w:pPr>
            <w:ins w:id="168" w:author="inoue" w:date="2016-06-28T11:53:00Z">
              <w:r>
                <w:rPr>
                  <w:w w:val="100"/>
                </w:rPr>
                <w:t>As defined in 9.4.2.213 (HE Capabilities element)</w:t>
              </w:r>
            </w:ins>
          </w:p>
        </w:tc>
        <w:tc>
          <w:tcPr>
            <w:tcW w:w="2160" w:type="dxa"/>
            <w:tcBorders>
              <w:top w:val="single" w:sz="10" w:space="0" w:color="000000"/>
              <w:left w:val="single" w:sz="2" w:space="0" w:color="000000"/>
              <w:bottom w:val="single" w:sz="10" w:space="0" w:color="000000"/>
              <w:right w:val="single" w:sz="10" w:space="0" w:color="000000"/>
            </w:tcBorders>
            <w:tcMar>
              <w:top w:w="100" w:type="dxa"/>
              <w:left w:w="120" w:type="dxa"/>
              <w:bottom w:w="60" w:type="dxa"/>
              <w:right w:w="120" w:type="dxa"/>
            </w:tcMar>
          </w:tcPr>
          <w:p w14:paraId="3D0D6D98" w14:textId="360DBF04" w:rsidR="00C60420" w:rsidRDefault="00C60420" w:rsidP="00C60420">
            <w:pPr>
              <w:pStyle w:val="TableText"/>
              <w:suppressAutoHyphens/>
              <w:rPr>
                <w:ins w:id="169" w:author="inoue" w:date="2016-06-28T11:53:00Z"/>
              </w:rPr>
            </w:pPr>
            <w:ins w:id="170" w:author="inoue" w:date="2016-06-28T11:53:00Z">
              <w:r>
                <w:rPr>
                  <w:w w:val="100"/>
                </w:rPr>
                <w:t>Specifies the parameters within the HE Capabilities element that are supported by the MAC entity. The parameter is present if dot11HighEfficiencyOptionImplemented is true; otherwise, this parameter is not present.</w:t>
              </w:r>
            </w:ins>
          </w:p>
        </w:tc>
      </w:tr>
      <w:tr w:rsidR="00C60420" w14:paraId="2A18A150" w14:textId="77777777" w:rsidTr="001033D2">
        <w:trPr>
          <w:trHeight w:val="2140"/>
          <w:jc w:val="center"/>
          <w:ins w:id="171" w:author="inoue" w:date="2016-06-28T11:53:00Z"/>
        </w:trPr>
        <w:tc>
          <w:tcPr>
            <w:tcW w:w="2160" w:type="dxa"/>
            <w:tcBorders>
              <w:top w:val="single" w:sz="10" w:space="0" w:color="000000"/>
              <w:left w:val="single" w:sz="10" w:space="0" w:color="000000"/>
              <w:bottom w:val="single" w:sz="10" w:space="0" w:color="000000"/>
              <w:right w:val="single" w:sz="2" w:space="0" w:color="000000"/>
            </w:tcBorders>
            <w:tcMar>
              <w:top w:w="100" w:type="dxa"/>
              <w:left w:w="120" w:type="dxa"/>
              <w:bottom w:w="60" w:type="dxa"/>
              <w:right w:w="120" w:type="dxa"/>
            </w:tcMar>
          </w:tcPr>
          <w:p w14:paraId="6BC21070" w14:textId="77777777" w:rsidR="00C60420" w:rsidRDefault="00C60420" w:rsidP="001033D2">
            <w:pPr>
              <w:pStyle w:val="TableText"/>
              <w:rPr>
                <w:ins w:id="172" w:author="inoue" w:date="2016-06-28T11:53:00Z"/>
                <w:w w:val="100"/>
                <w:lang w:eastAsia="ja-JP"/>
              </w:rPr>
            </w:pPr>
            <w:ins w:id="173" w:author="inoue" w:date="2016-06-28T11:53:00Z">
              <w:r>
                <w:rPr>
                  <w:rFonts w:hint="eastAsia"/>
                  <w:w w:val="100"/>
                  <w:lang w:eastAsia="ja-JP"/>
                </w:rPr>
                <w:t>HE Operation</w:t>
              </w:r>
            </w:ins>
          </w:p>
        </w:tc>
        <w:tc>
          <w:tcPr>
            <w:tcW w:w="2160" w:type="dxa"/>
            <w:tcBorders>
              <w:top w:val="single" w:sz="10" w:space="0" w:color="000000"/>
              <w:left w:val="single" w:sz="2" w:space="0" w:color="000000"/>
              <w:bottom w:val="single" w:sz="10" w:space="0" w:color="000000"/>
              <w:right w:val="single" w:sz="2" w:space="0" w:color="000000"/>
            </w:tcBorders>
            <w:tcMar>
              <w:top w:w="100" w:type="dxa"/>
              <w:left w:w="120" w:type="dxa"/>
              <w:bottom w:w="60" w:type="dxa"/>
              <w:right w:w="120" w:type="dxa"/>
            </w:tcMar>
          </w:tcPr>
          <w:p w14:paraId="0EFD9AEB" w14:textId="77777777" w:rsidR="00C60420" w:rsidRDefault="00C60420" w:rsidP="001033D2">
            <w:pPr>
              <w:pStyle w:val="TableText"/>
              <w:rPr>
                <w:ins w:id="174" w:author="inoue" w:date="2016-06-28T11:53:00Z"/>
                <w:w w:val="100"/>
                <w:lang w:eastAsia="ja-JP"/>
              </w:rPr>
            </w:pPr>
            <w:ins w:id="175" w:author="inoue" w:date="2016-06-28T11:53:00Z">
              <w:r>
                <w:rPr>
                  <w:rFonts w:hint="eastAsia"/>
                  <w:w w:val="100"/>
                  <w:lang w:eastAsia="ja-JP"/>
                </w:rPr>
                <w:t>As defined in HE Operation element.</w:t>
              </w:r>
            </w:ins>
          </w:p>
        </w:tc>
        <w:tc>
          <w:tcPr>
            <w:tcW w:w="2160" w:type="dxa"/>
            <w:tcBorders>
              <w:top w:val="single" w:sz="10" w:space="0" w:color="000000"/>
              <w:left w:val="single" w:sz="2" w:space="0" w:color="000000"/>
              <w:bottom w:val="single" w:sz="10" w:space="0" w:color="000000"/>
              <w:right w:val="single" w:sz="2" w:space="0" w:color="000000"/>
            </w:tcBorders>
            <w:tcMar>
              <w:top w:w="100" w:type="dxa"/>
              <w:left w:w="120" w:type="dxa"/>
              <w:bottom w:w="60" w:type="dxa"/>
              <w:right w:w="120" w:type="dxa"/>
            </w:tcMar>
          </w:tcPr>
          <w:p w14:paraId="322CD129" w14:textId="77777777" w:rsidR="00C60420" w:rsidRDefault="00C60420" w:rsidP="001033D2">
            <w:pPr>
              <w:pStyle w:val="TableText"/>
              <w:rPr>
                <w:ins w:id="176" w:author="inoue" w:date="2016-06-28T11:53:00Z"/>
                <w:w w:val="100"/>
                <w:lang w:eastAsia="ja-JP"/>
              </w:rPr>
            </w:pPr>
            <w:ins w:id="177" w:author="inoue" w:date="2016-06-28T11:53:00Z">
              <w:r>
                <w:rPr>
                  <w:rFonts w:hint="eastAsia"/>
                  <w:w w:val="100"/>
                  <w:lang w:eastAsia="ja-JP"/>
                </w:rPr>
                <w:t>As defined in 9.4.2.214 (HE Operation element)</w:t>
              </w:r>
            </w:ins>
          </w:p>
        </w:tc>
        <w:tc>
          <w:tcPr>
            <w:tcW w:w="2160" w:type="dxa"/>
            <w:tcBorders>
              <w:top w:val="single" w:sz="10" w:space="0" w:color="000000"/>
              <w:left w:val="single" w:sz="2" w:space="0" w:color="000000"/>
              <w:bottom w:val="single" w:sz="10" w:space="0" w:color="000000"/>
              <w:right w:val="single" w:sz="10" w:space="0" w:color="000000"/>
            </w:tcBorders>
            <w:tcMar>
              <w:top w:w="100" w:type="dxa"/>
              <w:left w:w="120" w:type="dxa"/>
              <w:bottom w:w="60" w:type="dxa"/>
              <w:right w:w="120" w:type="dxa"/>
            </w:tcMar>
          </w:tcPr>
          <w:p w14:paraId="7C60D6AD" w14:textId="3319D7AB" w:rsidR="00C60420" w:rsidRDefault="00C60420" w:rsidP="00C60420">
            <w:pPr>
              <w:pStyle w:val="TableText"/>
              <w:suppressAutoHyphens/>
              <w:rPr>
                <w:ins w:id="178" w:author="inoue" w:date="2016-06-28T11:53:00Z"/>
                <w:w w:val="100"/>
              </w:rPr>
            </w:pPr>
            <w:ins w:id="179" w:author="inoue" w:date="2016-06-28T11:53:00Z">
              <w:r>
                <w:rPr>
                  <w:w w:val="100"/>
                </w:rPr>
                <w:t>Specifies the parameters within the HE Capabilities element that are supported by the MAC entity. The parameter is present if dot11HighEfficiencyOptionImplemented is true; otherwise, this parameter is not present.</w:t>
              </w:r>
            </w:ins>
          </w:p>
        </w:tc>
      </w:tr>
    </w:tbl>
    <w:p w14:paraId="1F957E26" w14:textId="77777777" w:rsidR="002B2EE3" w:rsidRPr="00C60420" w:rsidRDefault="002B2EE3" w:rsidP="002B2EE3">
      <w:pPr>
        <w:pStyle w:val="T"/>
        <w:rPr>
          <w:w w:val="100"/>
          <w:lang w:val="en-GB" w:eastAsia="ja-JP"/>
        </w:rPr>
      </w:pPr>
    </w:p>
    <w:p w14:paraId="1155446B" w14:textId="77777777" w:rsidR="004A00DC" w:rsidRDefault="004A00DC" w:rsidP="00104E10">
      <w:pPr>
        <w:pStyle w:val="H3"/>
        <w:numPr>
          <w:ilvl w:val="0"/>
          <w:numId w:val="10"/>
        </w:numPr>
        <w:rPr>
          <w:w w:val="100"/>
        </w:rPr>
      </w:pPr>
      <w:proofErr w:type="spellStart"/>
      <w:r>
        <w:rPr>
          <w:w w:val="100"/>
        </w:rPr>
        <w:lastRenderedPageBreak/>
        <w:t>Reassociate</w:t>
      </w:r>
      <w:proofErr w:type="spellEnd"/>
    </w:p>
    <w:p w14:paraId="0F2E6808" w14:textId="77777777" w:rsidR="004A00DC" w:rsidRDefault="004A00DC" w:rsidP="00104E10">
      <w:pPr>
        <w:pStyle w:val="H4"/>
        <w:numPr>
          <w:ilvl w:val="0"/>
          <w:numId w:val="11"/>
        </w:numPr>
        <w:rPr>
          <w:w w:val="100"/>
        </w:rPr>
      </w:pPr>
      <w:r>
        <w:rPr>
          <w:w w:val="100"/>
        </w:rPr>
        <w:t>MLME-</w:t>
      </w:r>
      <w:proofErr w:type="spellStart"/>
      <w:r>
        <w:rPr>
          <w:w w:val="100"/>
        </w:rPr>
        <w:t>REASSOCIATE.request</w:t>
      </w:r>
      <w:proofErr w:type="spellEnd"/>
    </w:p>
    <w:p w14:paraId="0259C65D" w14:textId="77777777" w:rsidR="004A00DC" w:rsidRDefault="004A00DC" w:rsidP="00104E10">
      <w:pPr>
        <w:pStyle w:val="H5"/>
        <w:numPr>
          <w:ilvl w:val="0"/>
          <w:numId w:val="12"/>
        </w:numPr>
        <w:rPr>
          <w:w w:val="100"/>
        </w:rPr>
      </w:pPr>
      <w:r>
        <w:rPr>
          <w:w w:val="100"/>
        </w:rPr>
        <w:t>Semantics of the service primitive</w:t>
      </w:r>
    </w:p>
    <w:p w14:paraId="491B8DE4" w14:textId="77777777" w:rsidR="004A00DC" w:rsidRDefault="004A00DC" w:rsidP="004A00DC">
      <w:pPr>
        <w:pStyle w:val="T"/>
        <w:rPr>
          <w:b/>
          <w:bCs/>
          <w:i/>
          <w:iCs/>
          <w:w w:val="100"/>
        </w:rPr>
      </w:pPr>
      <w:r w:rsidRPr="00B610E7">
        <w:rPr>
          <w:b/>
          <w:bCs/>
          <w:i/>
          <w:iCs/>
          <w:w w:val="100"/>
          <w:highlight w:val="yellow"/>
        </w:rPr>
        <w:t>Change the primitive parameters as follows (note that not all existing parameters in the baseline are shown):</w:t>
      </w:r>
    </w:p>
    <w:p w14:paraId="411F2ED5" w14:textId="77777777" w:rsidR="004A00DC" w:rsidRDefault="004A00DC" w:rsidP="004A00DC">
      <w:pPr>
        <w:pStyle w:val="T"/>
        <w:rPr>
          <w:w w:val="100"/>
        </w:rPr>
      </w:pPr>
      <w:r>
        <w:rPr>
          <w:w w:val="100"/>
        </w:rPr>
        <w:t>The primitive parameters are as follows:</w:t>
      </w:r>
    </w:p>
    <w:p w14:paraId="64548B67" w14:textId="77777777" w:rsidR="004A00DC" w:rsidRDefault="004A00DC" w:rsidP="004A00DC">
      <w:pPr>
        <w:pStyle w:val="H"/>
        <w:rPr>
          <w:w w:val="100"/>
        </w:rPr>
      </w:pPr>
      <w:r>
        <w:rPr>
          <w:w w:val="100"/>
        </w:rPr>
        <w:t>MLME-</w:t>
      </w:r>
      <w:proofErr w:type="spellStart"/>
      <w:proofErr w:type="gramStart"/>
      <w:r>
        <w:rPr>
          <w:w w:val="100"/>
        </w:rPr>
        <w:t>REASSOCIATE.request</w:t>
      </w:r>
      <w:proofErr w:type="spellEnd"/>
      <w:r>
        <w:rPr>
          <w:w w:val="100"/>
        </w:rPr>
        <w:t>(</w:t>
      </w:r>
      <w:proofErr w:type="gramEnd"/>
    </w:p>
    <w:p w14:paraId="1A74C915" w14:textId="77777777" w:rsidR="004A00DC" w:rsidRDefault="004A00DC" w:rsidP="004A00DC">
      <w:pPr>
        <w:pStyle w:val="Prim2"/>
        <w:rPr>
          <w:w w:val="100"/>
          <w:u w:val="thick"/>
        </w:rPr>
      </w:pPr>
      <w:r>
        <w:rPr>
          <w:w w:val="100"/>
        </w:rPr>
        <w:t>...</w:t>
      </w:r>
      <w:r>
        <w:rPr>
          <w:w w:val="100"/>
        </w:rPr>
        <w:br/>
      </w:r>
      <w:r>
        <w:rPr>
          <w:w w:val="100"/>
          <w:u w:val="thick"/>
        </w:rPr>
        <w:t>HE Capabilities,</w:t>
      </w:r>
    </w:p>
    <w:p w14:paraId="0D52FC3B" w14:textId="77777777" w:rsidR="004A00DC" w:rsidRDefault="004A00DC" w:rsidP="004A00DC">
      <w:pPr>
        <w:pStyle w:val="Prim2"/>
        <w:rPr>
          <w:w w:val="100"/>
        </w:rPr>
      </w:pPr>
      <w:proofErr w:type="spellStart"/>
      <w:r>
        <w:rPr>
          <w:w w:val="100"/>
        </w:rPr>
        <w:t>VendorSpecificInfo</w:t>
      </w:r>
      <w:proofErr w:type="spellEnd"/>
    </w:p>
    <w:p w14:paraId="43A30F7E" w14:textId="77777777" w:rsidR="004A00DC" w:rsidRDefault="004A00DC" w:rsidP="004A00DC">
      <w:pPr>
        <w:pStyle w:val="Prim2"/>
        <w:rPr>
          <w:w w:val="100"/>
        </w:rPr>
      </w:pPr>
      <w:r>
        <w:rPr>
          <w:w w:val="100"/>
        </w:rPr>
        <w:t>)</w:t>
      </w:r>
    </w:p>
    <w:p w14:paraId="6196271E" w14:textId="77777777" w:rsidR="004A00DC" w:rsidRDefault="004A00DC" w:rsidP="004A00DC">
      <w:pPr>
        <w:pStyle w:val="T"/>
        <w:rPr>
          <w:w w:val="100"/>
        </w:rPr>
      </w:pPr>
      <w:r w:rsidRPr="00B610E7">
        <w:rPr>
          <w:b/>
          <w:bCs/>
          <w:i/>
          <w:iCs/>
          <w:w w:val="100"/>
          <w:highlight w:val="yellow"/>
        </w:rPr>
        <w:t xml:space="preserve">Insert the following entry to the unnumbered table in this </w:t>
      </w:r>
      <w:proofErr w:type="spellStart"/>
      <w:r w:rsidRPr="00B610E7">
        <w:rPr>
          <w:b/>
          <w:bCs/>
          <w:i/>
          <w:iCs/>
          <w:w w:val="100"/>
          <w:highlight w:val="yellow"/>
        </w:rPr>
        <w:t>subclause</w:t>
      </w:r>
      <w:proofErr w:type="spellEnd"/>
      <w:r w:rsidRPr="00B610E7">
        <w:rPr>
          <w:b/>
          <w:bCs/>
          <w:i/>
          <w:iCs/>
          <w:w w:val="100"/>
          <w:highlight w:val="yellow"/>
        </w:rPr>
        <w:t>:</w:t>
      </w:r>
    </w:p>
    <w:tbl>
      <w:tblPr>
        <w:tblW w:w="0" w:type="auto"/>
        <w:jc w:val="center"/>
        <w:tblLayout w:type="fixed"/>
        <w:tblCellMar>
          <w:top w:w="60" w:type="dxa"/>
          <w:left w:w="120" w:type="dxa"/>
          <w:bottom w:w="20" w:type="dxa"/>
          <w:right w:w="120" w:type="dxa"/>
        </w:tblCellMar>
        <w:tblLook w:val="0000" w:firstRow="0" w:lastRow="0" w:firstColumn="0" w:lastColumn="0" w:noHBand="0" w:noVBand="0"/>
      </w:tblPr>
      <w:tblGrid>
        <w:gridCol w:w="2160"/>
        <w:gridCol w:w="2160"/>
        <w:gridCol w:w="2160"/>
        <w:gridCol w:w="2160"/>
      </w:tblGrid>
      <w:tr w:rsidR="004A00DC" w14:paraId="436445B5" w14:textId="77777777" w:rsidTr="004A00DC">
        <w:trPr>
          <w:trHeight w:val="340"/>
          <w:jc w:val="center"/>
        </w:trPr>
        <w:tc>
          <w:tcPr>
            <w:tcW w:w="2160" w:type="dxa"/>
            <w:tcBorders>
              <w:top w:val="single" w:sz="10" w:space="0" w:color="000000"/>
              <w:left w:val="single" w:sz="10" w:space="0" w:color="000000"/>
              <w:bottom w:val="single" w:sz="10" w:space="0" w:color="000000"/>
              <w:right w:val="single" w:sz="2" w:space="0" w:color="000000"/>
            </w:tcBorders>
            <w:tcMar>
              <w:top w:w="100" w:type="dxa"/>
              <w:left w:w="120" w:type="dxa"/>
              <w:bottom w:w="60" w:type="dxa"/>
              <w:right w:w="120" w:type="dxa"/>
            </w:tcMar>
            <w:vAlign w:val="center"/>
          </w:tcPr>
          <w:p w14:paraId="58679BA3" w14:textId="77777777" w:rsidR="004A00DC" w:rsidRDefault="004A00DC" w:rsidP="004A00DC">
            <w:pPr>
              <w:pStyle w:val="CellHeading"/>
            </w:pPr>
            <w:r>
              <w:rPr>
                <w:w w:val="100"/>
              </w:rPr>
              <w:t>Name</w:t>
            </w:r>
          </w:p>
        </w:tc>
        <w:tc>
          <w:tcPr>
            <w:tcW w:w="2160" w:type="dxa"/>
            <w:tcBorders>
              <w:top w:val="single" w:sz="10" w:space="0" w:color="000000"/>
              <w:left w:val="single" w:sz="2" w:space="0" w:color="000000"/>
              <w:bottom w:val="single" w:sz="10" w:space="0" w:color="000000"/>
              <w:right w:val="single" w:sz="2" w:space="0" w:color="000000"/>
            </w:tcBorders>
            <w:tcMar>
              <w:top w:w="100" w:type="dxa"/>
              <w:left w:w="120" w:type="dxa"/>
              <w:bottom w:w="60" w:type="dxa"/>
              <w:right w:w="120" w:type="dxa"/>
            </w:tcMar>
            <w:vAlign w:val="center"/>
          </w:tcPr>
          <w:p w14:paraId="19CAB214" w14:textId="77777777" w:rsidR="004A00DC" w:rsidRDefault="004A00DC" w:rsidP="004A00DC">
            <w:pPr>
              <w:pStyle w:val="CellHeading"/>
            </w:pPr>
            <w:r>
              <w:rPr>
                <w:w w:val="100"/>
              </w:rPr>
              <w:t>Type</w:t>
            </w:r>
          </w:p>
        </w:tc>
        <w:tc>
          <w:tcPr>
            <w:tcW w:w="2160" w:type="dxa"/>
            <w:tcBorders>
              <w:top w:val="single" w:sz="10" w:space="0" w:color="000000"/>
              <w:left w:val="single" w:sz="2" w:space="0" w:color="000000"/>
              <w:bottom w:val="single" w:sz="10" w:space="0" w:color="000000"/>
              <w:right w:val="single" w:sz="2" w:space="0" w:color="000000"/>
            </w:tcBorders>
            <w:tcMar>
              <w:top w:w="100" w:type="dxa"/>
              <w:left w:w="120" w:type="dxa"/>
              <w:bottom w:w="60" w:type="dxa"/>
              <w:right w:w="120" w:type="dxa"/>
            </w:tcMar>
            <w:vAlign w:val="center"/>
          </w:tcPr>
          <w:p w14:paraId="101E7865" w14:textId="77777777" w:rsidR="004A00DC" w:rsidRDefault="004A00DC" w:rsidP="004A00DC">
            <w:pPr>
              <w:pStyle w:val="CellHeading"/>
            </w:pPr>
            <w:r>
              <w:rPr>
                <w:w w:val="100"/>
              </w:rPr>
              <w:t>Valid range</w:t>
            </w:r>
          </w:p>
        </w:tc>
        <w:tc>
          <w:tcPr>
            <w:tcW w:w="2160" w:type="dxa"/>
            <w:tcBorders>
              <w:top w:val="single" w:sz="10" w:space="0" w:color="000000"/>
              <w:left w:val="single" w:sz="2" w:space="0" w:color="000000"/>
              <w:bottom w:val="single" w:sz="10" w:space="0" w:color="000000"/>
              <w:right w:val="single" w:sz="10" w:space="0" w:color="000000"/>
            </w:tcBorders>
            <w:tcMar>
              <w:top w:w="100" w:type="dxa"/>
              <w:left w:w="120" w:type="dxa"/>
              <w:bottom w:w="60" w:type="dxa"/>
              <w:right w:w="120" w:type="dxa"/>
            </w:tcMar>
            <w:vAlign w:val="center"/>
          </w:tcPr>
          <w:p w14:paraId="7BFD66F8" w14:textId="77777777" w:rsidR="004A00DC" w:rsidRDefault="004A00DC" w:rsidP="004A00DC">
            <w:pPr>
              <w:pStyle w:val="CellHeading"/>
            </w:pPr>
            <w:r>
              <w:rPr>
                <w:w w:val="100"/>
              </w:rPr>
              <w:t>Description</w:t>
            </w:r>
          </w:p>
        </w:tc>
      </w:tr>
      <w:tr w:rsidR="004A00DC" w14:paraId="73732E22" w14:textId="77777777" w:rsidTr="004A00DC">
        <w:trPr>
          <w:trHeight w:val="2140"/>
          <w:jc w:val="center"/>
        </w:trPr>
        <w:tc>
          <w:tcPr>
            <w:tcW w:w="2160" w:type="dxa"/>
            <w:tcBorders>
              <w:top w:val="single" w:sz="10" w:space="0" w:color="000000"/>
              <w:left w:val="single" w:sz="10" w:space="0" w:color="000000"/>
              <w:bottom w:val="single" w:sz="10" w:space="0" w:color="000000"/>
              <w:right w:val="single" w:sz="2" w:space="0" w:color="000000"/>
            </w:tcBorders>
            <w:tcMar>
              <w:top w:w="100" w:type="dxa"/>
              <w:left w:w="120" w:type="dxa"/>
              <w:bottom w:w="60" w:type="dxa"/>
              <w:right w:w="120" w:type="dxa"/>
            </w:tcMar>
          </w:tcPr>
          <w:p w14:paraId="78D31647" w14:textId="77777777" w:rsidR="004A00DC" w:rsidRDefault="004A00DC" w:rsidP="004A00DC">
            <w:pPr>
              <w:pStyle w:val="TableText"/>
            </w:pPr>
            <w:r>
              <w:rPr>
                <w:w w:val="100"/>
              </w:rPr>
              <w:t>HE Capabilities</w:t>
            </w:r>
          </w:p>
        </w:tc>
        <w:tc>
          <w:tcPr>
            <w:tcW w:w="2160" w:type="dxa"/>
            <w:tcBorders>
              <w:top w:val="single" w:sz="10" w:space="0" w:color="000000"/>
              <w:left w:val="single" w:sz="2" w:space="0" w:color="000000"/>
              <w:bottom w:val="single" w:sz="10" w:space="0" w:color="000000"/>
              <w:right w:val="single" w:sz="2" w:space="0" w:color="000000"/>
            </w:tcBorders>
            <w:tcMar>
              <w:top w:w="100" w:type="dxa"/>
              <w:left w:w="120" w:type="dxa"/>
              <w:bottom w:w="60" w:type="dxa"/>
              <w:right w:w="120" w:type="dxa"/>
            </w:tcMar>
          </w:tcPr>
          <w:p w14:paraId="550AA6B7" w14:textId="77777777" w:rsidR="004A00DC" w:rsidRDefault="004A00DC" w:rsidP="004A00DC">
            <w:pPr>
              <w:pStyle w:val="TableText"/>
            </w:pPr>
            <w:r>
              <w:rPr>
                <w:w w:val="100"/>
              </w:rPr>
              <w:t>As defined in HE Capabilities element.(#1122)</w:t>
            </w:r>
          </w:p>
        </w:tc>
        <w:tc>
          <w:tcPr>
            <w:tcW w:w="2160" w:type="dxa"/>
            <w:tcBorders>
              <w:top w:val="single" w:sz="10" w:space="0" w:color="000000"/>
              <w:left w:val="single" w:sz="2" w:space="0" w:color="000000"/>
              <w:bottom w:val="single" w:sz="10" w:space="0" w:color="000000"/>
              <w:right w:val="single" w:sz="2" w:space="0" w:color="000000"/>
            </w:tcBorders>
            <w:tcMar>
              <w:top w:w="100" w:type="dxa"/>
              <w:left w:w="120" w:type="dxa"/>
              <w:bottom w:w="60" w:type="dxa"/>
              <w:right w:w="120" w:type="dxa"/>
            </w:tcMar>
          </w:tcPr>
          <w:p w14:paraId="14AA9D50" w14:textId="77777777" w:rsidR="004A00DC" w:rsidRDefault="004A00DC" w:rsidP="004A00DC">
            <w:pPr>
              <w:pStyle w:val="TableText"/>
            </w:pPr>
            <w:r>
              <w:rPr>
                <w:w w:val="100"/>
              </w:rPr>
              <w:t>As defined in 9.4.2.213 (HE Capabilities element)</w:t>
            </w:r>
          </w:p>
        </w:tc>
        <w:tc>
          <w:tcPr>
            <w:tcW w:w="2160" w:type="dxa"/>
            <w:tcBorders>
              <w:top w:val="single" w:sz="10" w:space="0" w:color="000000"/>
              <w:left w:val="single" w:sz="2" w:space="0" w:color="000000"/>
              <w:bottom w:val="single" w:sz="10" w:space="0" w:color="000000"/>
              <w:right w:val="single" w:sz="10" w:space="0" w:color="000000"/>
            </w:tcBorders>
            <w:tcMar>
              <w:top w:w="100" w:type="dxa"/>
              <w:left w:w="120" w:type="dxa"/>
              <w:bottom w:w="60" w:type="dxa"/>
              <w:right w:w="120" w:type="dxa"/>
            </w:tcMar>
          </w:tcPr>
          <w:p w14:paraId="7061CFF0" w14:textId="0338F2DA" w:rsidR="004A00DC" w:rsidRDefault="004A00DC" w:rsidP="00E1461C">
            <w:pPr>
              <w:pStyle w:val="TableText"/>
              <w:suppressAutoHyphens/>
            </w:pPr>
            <w:r>
              <w:rPr>
                <w:w w:val="100"/>
              </w:rPr>
              <w:t xml:space="preserve">Specifies the parameters within the HE Capabilities element that are supported by the </w:t>
            </w:r>
            <w:del w:id="180" w:author="inoue" w:date="2016-06-28T13:28:00Z">
              <w:r w:rsidDel="00E1461C">
                <w:rPr>
                  <w:w w:val="100"/>
                </w:rPr>
                <w:delText>MAC entity</w:delText>
              </w:r>
            </w:del>
            <w:ins w:id="181" w:author="inoue" w:date="2016-06-28T13:28:00Z">
              <w:r w:rsidR="00E1461C">
                <w:rPr>
                  <w:rFonts w:hint="eastAsia"/>
                  <w:w w:val="100"/>
                  <w:lang w:eastAsia="ja-JP"/>
                </w:rPr>
                <w:t>STA</w:t>
              </w:r>
            </w:ins>
            <w:r>
              <w:rPr>
                <w:w w:val="100"/>
              </w:rPr>
              <w:t xml:space="preserve">. The parameter is </w:t>
            </w:r>
            <w:del w:id="182" w:author="inoue" w:date="2016-06-28T13:28:00Z">
              <w:r w:rsidDel="00E1461C">
                <w:rPr>
                  <w:w w:val="100"/>
                </w:rPr>
                <w:delText xml:space="preserve">optionally </w:delText>
              </w:r>
            </w:del>
            <w:r>
              <w:rPr>
                <w:w w:val="100"/>
              </w:rPr>
              <w:t>present if dot11HighEfficiencyOptionImplemented is true; otherwise, this parameter is not present.</w:t>
            </w:r>
          </w:p>
        </w:tc>
      </w:tr>
    </w:tbl>
    <w:p w14:paraId="24BDC99C" w14:textId="77777777" w:rsidR="004A00DC" w:rsidRDefault="004A00DC" w:rsidP="004A00DC">
      <w:pPr>
        <w:pStyle w:val="T"/>
        <w:rPr>
          <w:w w:val="100"/>
        </w:rPr>
      </w:pPr>
    </w:p>
    <w:p w14:paraId="1FEC37DF" w14:textId="77777777" w:rsidR="004A00DC" w:rsidRDefault="004A00DC" w:rsidP="00104E10">
      <w:pPr>
        <w:pStyle w:val="H4"/>
        <w:numPr>
          <w:ilvl w:val="0"/>
          <w:numId w:val="13"/>
        </w:numPr>
        <w:rPr>
          <w:w w:val="100"/>
        </w:rPr>
      </w:pPr>
      <w:r>
        <w:rPr>
          <w:w w:val="100"/>
        </w:rPr>
        <w:t>MLME-</w:t>
      </w:r>
      <w:proofErr w:type="spellStart"/>
      <w:r>
        <w:rPr>
          <w:w w:val="100"/>
        </w:rPr>
        <w:t>REASSOCIATE.confirm</w:t>
      </w:r>
      <w:proofErr w:type="spellEnd"/>
    </w:p>
    <w:p w14:paraId="44282374" w14:textId="77777777" w:rsidR="004A00DC" w:rsidRDefault="004A00DC" w:rsidP="00104E10">
      <w:pPr>
        <w:pStyle w:val="H5"/>
        <w:numPr>
          <w:ilvl w:val="0"/>
          <w:numId w:val="14"/>
        </w:numPr>
        <w:rPr>
          <w:w w:val="100"/>
        </w:rPr>
      </w:pPr>
      <w:r>
        <w:rPr>
          <w:w w:val="100"/>
        </w:rPr>
        <w:t>Semantics of the service primitive</w:t>
      </w:r>
    </w:p>
    <w:p w14:paraId="52E4F0E1" w14:textId="77777777" w:rsidR="004A00DC" w:rsidRDefault="004A00DC" w:rsidP="004A00DC">
      <w:pPr>
        <w:pStyle w:val="T"/>
        <w:rPr>
          <w:b/>
          <w:bCs/>
          <w:i/>
          <w:iCs/>
          <w:w w:val="100"/>
        </w:rPr>
      </w:pPr>
      <w:r w:rsidRPr="00B610E7">
        <w:rPr>
          <w:b/>
          <w:bCs/>
          <w:i/>
          <w:iCs/>
          <w:w w:val="100"/>
          <w:highlight w:val="yellow"/>
        </w:rPr>
        <w:t>Change the primitive parameters as follows (note that not all existing parameters in the baseline are shown):</w:t>
      </w:r>
    </w:p>
    <w:p w14:paraId="33F9DC7A" w14:textId="77777777" w:rsidR="004A00DC" w:rsidRDefault="004A00DC" w:rsidP="004A00DC">
      <w:pPr>
        <w:pStyle w:val="T"/>
        <w:rPr>
          <w:w w:val="100"/>
        </w:rPr>
      </w:pPr>
      <w:r>
        <w:rPr>
          <w:w w:val="100"/>
        </w:rPr>
        <w:t>The primitive parameters are as follows:</w:t>
      </w:r>
    </w:p>
    <w:p w14:paraId="138C0E03" w14:textId="77777777" w:rsidR="004A00DC" w:rsidRDefault="004A00DC" w:rsidP="004A00DC">
      <w:pPr>
        <w:pStyle w:val="H"/>
        <w:rPr>
          <w:w w:val="100"/>
        </w:rPr>
      </w:pPr>
      <w:r>
        <w:rPr>
          <w:w w:val="100"/>
        </w:rPr>
        <w:t>MLME-</w:t>
      </w:r>
      <w:proofErr w:type="spellStart"/>
      <w:proofErr w:type="gramStart"/>
      <w:r>
        <w:rPr>
          <w:w w:val="100"/>
        </w:rPr>
        <w:t>REASSOCIATE.confirm</w:t>
      </w:r>
      <w:proofErr w:type="spellEnd"/>
      <w:r>
        <w:rPr>
          <w:w w:val="100"/>
        </w:rPr>
        <w:t>(</w:t>
      </w:r>
      <w:proofErr w:type="gramEnd"/>
    </w:p>
    <w:p w14:paraId="7F024CD2" w14:textId="77777777" w:rsidR="004A00DC" w:rsidRDefault="004A00DC" w:rsidP="004A00DC">
      <w:pPr>
        <w:pStyle w:val="Prim2"/>
        <w:rPr>
          <w:w w:val="100"/>
        </w:rPr>
      </w:pPr>
      <w:r>
        <w:rPr>
          <w:w w:val="100"/>
        </w:rPr>
        <w:t>...</w:t>
      </w:r>
    </w:p>
    <w:p w14:paraId="164A1C49" w14:textId="77777777" w:rsidR="004A00DC" w:rsidRDefault="004A00DC" w:rsidP="004A00DC">
      <w:pPr>
        <w:pStyle w:val="Prim2"/>
        <w:rPr>
          <w:ins w:id="183" w:author="inoue" w:date="2016-06-28T13:31:00Z"/>
          <w:w w:val="100"/>
          <w:u w:val="thick"/>
        </w:rPr>
      </w:pPr>
      <w:r>
        <w:rPr>
          <w:w w:val="100"/>
          <w:u w:val="thick"/>
        </w:rPr>
        <w:t>HE Capabilities,</w:t>
      </w:r>
    </w:p>
    <w:p w14:paraId="2B03775D" w14:textId="6B9AA91E" w:rsidR="00E1461C" w:rsidRDefault="00E1461C" w:rsidP="004A00DC">
      <w:pPr>
        <w:pStyle w:val="Prim2"/>
        <w:rPr>
          <w:w w:val="100"/>
          <w:u w:val="thick"/>
        </w:rPr>
      </w:pPr>
      <w:ins w:id="184" w:author="inoue" w:date="2016-06-28T13:31:00Z">
        <w:r>
          <w:rPr>
            <w:rFonts w:hint="eastAsia"/>
            <w:w w:val="100"/>
            <w:u w:val="thick"/>
          </w:rPr>
          <w:t>HE Operation,</w:t>
        </w:r>
      </w:ins>
    </w:p>
    <w:p w14:paraId="342BEA12" w14:textId="77777777" w:rsidR="004A00DC" w:rsidRDefault="004A00DC" w:rsidP="004A00DC">
      <w:pPr>
        <w:pStyle w:val="Prim2"/>
        <w:rPr>
          <w:w w:val="100"/>
        </w:rPr>
      </w:pPr>
      <w:proofErr w:type="spellStart"/>
      <w:r>
        <w:rPr>
          <w:w w:val="100"/>
        </w:rPr>
        <w:t>VendorSpecificInfo</w:t>
      </w:r>
      <w:proofErr w:type="spellEnd"/>
    </w:p>
    <w:p w14:paraId="13BF8E4E" w14:textId="77777777" w:rsidR="004A00DC" w:rsidRDefault="004A00DC" w:rsidP="004A00DC">
      <w:pPr>
        <w:pStyle w:val="Prim2"/>
        <w:rPr>
          <w:w w:val="100"/>
        </w:rPr>
      </w:pPr>
      <w:r>
        <w:rPr>
          <w:w w:val="100"/>
        </w:rPr>
        <w:t>)</w:t>
      </w:r>
    </w:p>
    <w:p w14:paraId="36C3110A" w14:textId="77777777" w:rsidR="004A00DC" w:rsidRDefault="004A00DC" w:rsidP="004A00DC">
      <w:pPr>
        <w:pStyle w:val="T"/>
        <w:rPr>
          <w:w w:val="100"/>
        </w:rPr>
      </w:pPr>
      <w:r w:rsidRPr="00B610E7">
        <w:rPr>
          <w:b/>
          <w:bCs/>
          <w:i/>
          <w:iCs/>
          <w:w w:val="100"/>
          <w:highlight w:val="yellow"/>
        </w:rPr>
        <w:t xml:space="preserve">Insert the following entry to the unnumbered table in this </w:t>
      </w:r>
      <w:proofErr w:type="spellStart"/>
      <w:r w:rsidRPr="00B610E7">
        <w:rPr>
          <w:b/>
          <w:bCs/>
          <w:i/>
          <w:iCs/>
          <w:w w:val="100"/>
          <w:highlight w:val="yellow"/>
        </w:rPr>
        <w:t>subclause</w:t>
      </w:r>
      <w:proofErr w:type="spellEnd"/>
      <w:r w:rsidRPr="00B610E7">
        <w:rPr>
          <w:b/>
          <w:bCs/>
          <w:i/>
          <w:iCs/>
          <w:w w:val="100"/>
          <w:highlight w:val="yellow"/>
        </w:rPr>
        <w:t>:</w:t>
      </w:r>
    </w:p>
    <w:tbl>
      <w:tblPr>
        <w:tblW w:w="0" w:type="auto"/>
        <w:jc w:val="center"/>
        <w:tblLayout w:type="fixed"/>
        <w:tblCellMar>
          <w:top w:w="60" w:type="dxa"/>
          <w:left w:w="120" w:type="dxa"/>
          <w:bottom w:w="20" w:type="dxa"/>
          <w:right w:w="120" w:type="dxa"/>
        </w:tblCellMar>
        <w:tblLook w:val="0000" w:firstRow="0" w:lastRow="0" w:firstColumn="0" w:lastColumn="0" w:noHBand="0" w:noVBand="0"/>
      </w:tblPr>
      <w:tblGrid>
        <w:gridCol w:w="2160"/>
        <w:gridCol w:w="2160"/>
        <w:gridCol w:w="2160"/>
        <w:gridCol w:w="2160"/>
      </w:tblGrid>
      <w:tr w:rsidR="004A00DC" w14:paraId="74CD6974" w14:textId="77777777" w:rsidTr="004A00DC">
        <w:trPr>
          <w:trHeight w:val="340"/>
          <w:jc w:val="center"/>
        </w:trPr>
        <w:tc>
          <w:tcPr>
            <w:tcW w:w="2160" w:type="dxa"/>
            <w:tcBorders>
              <w:top w:val="single" w:sz="10" w:space="0" w:color="000000"/>
              <w:left w:val="single" w:sz="10" w:space="0" w:color="000000"/>
              <w:bottom w:val="single" w:sz="10" w:space="0" w:color="000000"/>
              <w:right w:val="single" w:sz="2" w:space="0" w:color="000000"/>
            </w:tcBorders>
            <w:tcMar>
              <w:top w:w="100" w:type="dxa"/>
              <w:left w:w="120" w:type="dxa"/>
              <w:bottom w:w="60" w:type="dxa"/>
              <w:right w:w="120" w:type="dxa"/>
            </w:tcMar>
            <w:vAlign w:val="center"/>
          </w:tcPr>
          <w:p w14:paraId="74718A24" w14:textId="77777777" w:rsidR="004A00DC" w:rsidRDefault="004A00DC" w:rsidP="004A00DC">
            <w:pPr>
              <w:pStyle w:val="CellHeading"/>
            </w:pPr>
            <w:r>
              <w:rPr>
                <w:w w:val="100"/>
              </w:rPr>
              <w:t>Name</w:t>
            </w:r>
          </w:p>
        </w:tc>
        <w:tc>
          <w:tcPr>
            <w:tcW w:w="2160" w:type="dxa"/>
            <w:tcBorders>
              <w:top w:val="single" w:sz="10" w:space="0" w:color="000000"/>
              <w:left w:val="single" w:sz="2" w:space="0" w:color="000000"/>
              <w:bottom w:val="single" w:sz="10" w:space="0" w:color="000000"/>
              <w:right w:val="single" w:sz="2" w:space="0" w:color="000000"/>
            </w:tcBorders>
            <w:tcMar>
              <w:top w:w="100" w:type="dxa"/>
              <w:left w:w="120" w:type="dxa"/>
              <w:bottom w:w="60" w:type="dxa"/>
              <w:right w:w="120" w:type="dxa"/>
            </w:tcMar>
            <w:vAlign w:val="center"/>
          </w:tcPr>
          <w:p w14:paraId="42CD7B4B" w14:textId="77777777" w:rsidR="004A00DC" w:rsidRDefault="004A00DC" w:rsidP="004A00DC">
            <w:pPr>
              <w:pStyle w:val="CellHeading"/>
            </w:pPr>
            <w:r>
              <w:rPr>
                <w:w w:val="100"/>
              </w:rPr>
              <w:t>Type</w:t>
            </w:r>
          </w:p>
        </w:tc>
        <w:tc>
          <w:tcPr>
            <w:tcW w:w="2160" w:type="dxa"/>
            <w:tcBorders>
              <w:top w:val="single" w:sz="10" w:space="0" w:color="000000"/>
              <w:left w:val="single" w:sz="2" w:space="0" w:color="000000"/>
              <w:bottom w:val="single" w:sz="10" w:space="0" w:color="000000"/>
              <w:right w:val="single" w:sz="2" w:space="0" w:color="000000"/>
            </w:tcBorders>
            <w:tcMar>
              <w:top w:w="100" w:type="dxa"/>
              <w:left w:w="120" w:type="dxa"/>
              <w:bottom w:w="60" w:type="dxa"/>
              <w:right w:w="120" w:type="dxa"/>
            </w:tcMar>
            <w:vAlign w:val="center"/>
          </w:tcPr>
          <w:p w14:paraId="5FFFBB98" w14:textId="77777777" w:rsidR="004A00DC" w:rsidRDefault="004A00DC" w:rsidP="004A00DC">
            <w:pPr>
              <w:pStyle w:val="CellHeading"/>
            </w:pPr>
            <w:r>
              <w:rPr>
                <w:w w:val="100"/>
              </w:rPr>
              <w:t>Valid range</w:t>
            </w:r>
          </w:p>
        </w:tc>
        <w:tc>
          <w:tcPr>
            <w:tcW w:w="2160" w:type="dxa"/>
            <w:tcBorders>
              <w:top w:val="single" w:sz="10" w:space="0" w:color="000000"/>
              <w:left w:val="single" w:sz="2" w:space="0" w:color="000000"/>
              <w:bottom w:val="single" w:sz="10" w:space="0" w:color="000000"/>
              <w:right w:val="single" w:sz="10" w:space="0" w:color="000000"/>
            </w:tcBorders>
            <w:tcMar>
              <w:top w:w="100" w:type="dxa"/>
              <w:left w:w="120" w:type="dxa"/>
              <w:bottom w:w="60" w:type="dxa"/>
              <w:right w:w="120" w:type="dxa"/>
            </w:tcMar>
            <w:vAlign w:val="center"/>
          </w:tcPr>
          <w:p w14:paraId="70CC9DC4" w14:textId="77777777" w:rsidR="004A00DC" w:rsidRDefault="004A00DC" w:rsidP="004A00DC">
            <w:pPr>
              <w:pStyle w:val="CellHeading"/>
            </w:pPr>
            <w:r>
              <w:rPr>
                <w:w w:val="100"/>
              </w:rPr>
              <w:t>Description</w:t>
            </w:r>
          </w:p>
        </w:tc>
      </w:tr>
      <w:tr w:rsidR="004A00DC" w14:paraId="3666CD8C" w14:textId="77777777" w:rsidTr="004A00DC">
        <w:trPr>
          <w:trHeight w:val="2140"/>
          <w:jc w:val="center"/>
        </w:trPr>
        <w:tc>
          <w:tcPr>
            <w:tcW w:w="2160" w:type="dxa"/>
            <w:tcBorders>
              <w:top w:val="single" w:sz="10" w:space="0" w:color="000000"/>
              <w:left w:val="single" w:sz="10" w:space="0" w:color="000000"/>
              <w:bottom w:val="single" w:sz="10" w:space="0" w:color="000000"/>
              <w:right w:val="single" w:sz="2" w:space="0" w:color="000000"/>
            </w:tcBorders>
            <w:tcMar>
              <w:top w:w="100" w:type="dxa"/>
              <w:left w:w="120" w:type="dxa"/>
              <w:bottom w:w="60" w:type="dxa"/>
              <w:right w:w="120" w:type="dxa"/>
            </w:tcMar>
          </w:tcPr>
          <w:p w14:paraId="07536DB9" w14:textId="77777777" w:rsidR="004A00DC" w:rsidRDefault="004A00DC" w:rsidP="004A00DC">
            <w:pPr>
              <w:pStyle w:val="TableText"/>
            </w:pPr>
            <w:r>
              <w:rPr>
                <w:w w:val="100"/>
              </w:rPr>
              <w:lastRenderedPageBreak/>
              <w:t>HE Capabilities</w:t>
            </w:r>
          </w:p>
        </w:tc>
        <w:tc>
          <w:tcPr>
            <w:tcW w:w="2160" w:type="dxa"/>
            <w:tcBorders>
              <w:top w:val="single" w:sz="10" w:space="0" w:color="000000"/>
              <w:left w:val="single" w:sz="2" w:space="0" w:color="000000"/>
              <w:bottom w:val="single" w:sz="10" w:space="0" w:color="000000"/>
              <w:right w:val="single" w:sz="2" w:space="0" w:color="000000"/>
            </w:tcBorders>
            <w:tcMar>
              <w:top w:w="100" w:type="dxa"/>
              <w:left w:w="120" w:type="dxa"/>
              <w:bottom w:w="60" w:type="dxa"/>
              <w:right w:w="120" w:type="dxa"/>
            </w:tcMar>
          </w:tcPr>
          <w:p w14:paraId="26A4F8F2" w14:textId="77777777" w:rsidR="004A00DC" w:rsidRDefault="004A00DC" w:rsidP="004A00DC">
            <w:pPr>
              <w:pStyle w:val="TableText"/>
            </w:pPr>
            <w:r>
              <w:rPr>
                <w:w w:val="100"/>
              </w:rPr>
              <w:t>As defined in HE Capabilities element.(#1122)</w:t>
            </w:r>
          </w:p>
        </w:tc>
        <w:tc>
          <w:tcPr>
            <w:tcW w:w="2160" w:type="dxa"/>
            <w:tcBorders>
              <w:top w:val="single" w:sz="10" w:space="0" w:color="000000"/>
              <w:left w:val="single" w:sz="2" w:space="0" w:color="000000"/>
              <w:bottom w:val="single" w:sz="10" w:space="0" w:color="000000"/>
              <w:right w:val="single" w:sz="2" w:space="0" w:color="000000"/>
            </w:tcBorders>
            <w:tcMar>
              <w:top w:w="100" w:type="dxa"/>
              <w:left w:w="120" w:type="dxa"/>
              <w:bottom w:w="60" w:type="dxa"/>
              <w:right w:w="120" w:type="dxa"/>
            </w:tcMar>
          </w:tcPr>
          <w:p w14:paraId="21EF323C" w14:textId="77777777" w:rsidR="004A00DC" w:rsidRDefault="004A00DC" w:rsidP="004A00DC">
            <w:pPr>
              <w:pStyle w:val="TableText"/>
            </w:pPr>
            <w:r>
              <w:rPr>
                <w:w w:val="100"/>
              </w:rPr>
              <w:t>As defined in 9.4.2.213 (HE Capabilities element)</w:t>
            </w:r>
          </w:p>
        </w:tc>
        <w:tc>
          <w:tcPr>
            <w:tcW w:w="2160" w:type="dxa"/>
            <w:tcBorders>
              <w:top w:val="single" w:sz="10" w:space="0" w:color="000000"/>
              <w:left w:val="single" w:sz="2" w:space="0" w:color="000000"/>
              <w:bottom w:val="single" w:sz="10" w:space="0" w:color="000000"/>
              <w:right w:val="single" w:sz="10" w:space="0" w:color="000000"/>
            </w:tcBorders>
            <w:tcMar>
              <w:top w:w="100" w:type="dxa"/>
              <w:left w:w="120" w:type="dxa"/>
              <w:bottom w:w="60" w:type="dxa"/>
              <w:right w:w="120" w:type="dxa"/>
            </w:tcMar>
          </w:tcPr>
          <w:p w14:paraId="7066E4DC" w14:textId="0FE864BC" w:rsidR="004A00DC" w:rsidRDefault="004A00DC" w:rsidP="00E1461C">
            <w:pPr>
              <w:pStyle w:val="TableText"/>
              <w:suppressAutoHyphens/>
            </w:pPr>
            <w:r>
              <w:rPr>
                <w:w w:val="100"/>
              </w:rPr>
              <w:t xml:space="preserve">Specifies the parameters within the HE Capabilities element that are supported by the </w:t>
            </w:r>
            <w:del w:id="185" w:author="inoue" w:date="2016-06-28T13:30:00Z">
              <w:r w:rsidDel="00E1461C">
                <w:rPr>
                  <w:w w:val="100"/>
                </w:rPr>
                <w:delText>MAC entity</w:delText>
              </w:r>
            </w:del>
            <w:ins w:id="186" w:author="inoue" w:date="2016-06-28T13:30:00Z">
              <w:r w:rsidR="00E1461C">
                <w:rPr>
                  <w:rFonts w:hint="eastAsia"/>
                  <w:w w:val="100"/>
                  <w:lang w:eastAsia="ja-JP"/>
                </w:rPr>
                <w:t>AP</w:t>
              </w:r>
            </w:ins>
            <w:r>
              <w:rPr>
                <w:w w:val="100"/>
              </w:rPr>
              <w:t xml:space="preserve">. The parameter is </w:t>
            </w:r>
            <w:del w:id="187" w:author="inoue" w:date="2016-06-28T13:30:00Z">
              <w:r w:rsidDel="00E1461C">
                <w:rPr>
                  <w:w w:val="100"/>
                </w:rPr>
                <w:delText xml:space="preserve">optionally </w:delText>
              </w:r>
            </w:del>
            <w:r>
              <w:rPr>
                <w:w w:val="100"/>
              </w:rPr>
              <w:t>present if dot11HighEfficiencyOptionImplemented is true</w:t>
            </w:r>
            <w:ins w:id="188" w:author="inoue" w:date="2016-06-28T13:30:00Z">
              <w:r w:rsidR="00E1461C">
                <w:rPr>
                  <w:rFonts w:hint="eastAsia"/>
                  <w:w w:val="100"/>
                  <w:lang w:eastAsia="ja-JP"/>
                </w:rPr>
                <w:t xml:space="preserve"> and HE Capabilities element is present in the </w:t>
              </w:r>
            </w:ins>
            <w:proofErr w:type="spellStart"/>
            <w:ins w:id="189" w:author="inoue" w:date="2016-06-28T13:31:00Z">
              <w:r w:rsidR="00E1461C">
                <w:rPr>
                  <w:rFonts w:hint="eastAsia"/>
                  <w:w w:val="100"/>
                  <w:lang w:eastAsia="ja-JP"/>
                </w:rPr>
                <w:t>Rea</w:t>
              </w:r>
            </w:ins>
            <w:ins w:id="190" w:author="inoue" w:date="2016-06-28T13:30:00Z">
              <w:r w:rsidR="00E1461C">
                <w:rPr>
                  <w:rFonts w:hint="eastAsia"/>
                  <w:w w:val="100"/>
                  <w:lang w:eastAsia="ja-JP"/>
                </w:rPr>
                <w:t>ssociation</w:t>
              </w:r>
              <w:proofErr w:type="spellEnd"/>
              <w:r w:rsidR="00E1461C">
                <w:rPr>
                  <w:rFonts w:hint="eastAsia"/>
                  <w:w w:val="100"/>
                  <w:lang w:eastAsia="ja-JP"/>
                </w:rPr>
                <w:t xml:space="preserve"> Response frame received from the AP</w:t>
              </w:r>
            </w:ins>
            <w:r>
              <w:rPr>
                <w:w w:val="100"/>
              </w:rPr>
              <w:t>; otherwise, this parameter is not present.</w:t>
            </w:r>
          </w:p>
        </w:tc>
      </w:tr>
      <w:tr w:rsidR="00E1461C" w14:paraId="02CA67E0" w14:textId="77777777" w:rsidTr="004A00DC">
        <w:trPr>
          <w:trHeight w:val="2140"/>
          <w:jc w:val="center"/>
          <w:ins w:id="191" w:author="inoue" w:date="2016-06-28T13:31:00Z"/>
        </w:trPr>
        <w:tc>
          <w:tcPr>
            <w:tcW w:w="2160" w:type="dxa"/>
            <w:tcBorders>
              <w:top w:val="single" w:sz="10" w:space="0" w:color="000000"/>
              <w:left w:val="single" w:sz="10" w:space="0" w:color="000000"/>
              <w:bottom w:val="single" w:sz="10" w:space="0" w:color="000000"/>
              <w:right w:val="single" w:sz="2" w:space="0" w:color="000000"/>
            </w:tcBorders>
            <w:tcMar>
              <w:top w:w="100" w:type="dxa"/>
              <w:left w:w="120" w:type="dxa"/>
              <w:bottom w:w="60" w:type="dxa"/>
              <w:right w:w="120" w:type="dxa"/>
            </w:tcMar>
          </w:tcPr>
          <w:p w14:paraId="55C9E841" w14:textId="68ABE942" w:rsidR="00E1461C" w:rsidRDefault="00E1461C" w:rsidP="004A00DC">
            <w:pPr>
              <w:pStyle w:val="TableText"/>
              <w:rPr>
                <w:ins w:id="192" w:author="inoue" w:date="2016-06-28T13:31:00Z"/>
                <w:w w:val="100"/>
              </w:rPr>
            </w:pPr>
            <w:ins w:id="193" w:author="inoue" w:date="2016-06-28T13:32:00Z">
              <w:r>
                <w:rPr>
                  <w:rFonts w:hint="eastAsia"/>
                  <w:w w:val="100"/>
                  <w:lang w:eastAsia="ja-JP"/>
                </w:rPr>
                <w:t>HE Operation</w:t>
              </w:r>
            </w:ins>
          </w:p>
        </w:tc>
        <w:tc>
          <w:tcPr>
            <w:tcW w:w="2160" w:type="dxa"/>
            <w:tcBorders>
              <w:top w:val="single" w:sz="10" w:space="0" w:color="000000"/>
              <w:left w:val="single" w:sz="2" w:space="0" w:color="000000"/>
              <w:bottom w:val="single" w:sz="10" w:space="0" w:color="000000"/>
              <w:right w:val="single" w:sz="2" w:space="0" w:color="000000"/>
            </w:tcBorders>
            <w:tcMar>
              <w:top w:w="100" w:type="dxa"/>
              <w:left w:w="120" w:type="dxa"/>
              <w:bottom w:w="60" w:type="dxa"/>
              <w:right w:w="120" w:type="dxa"/>
            </w:tcMar>
          </w:tcPr>
          <w:p w14:paraId="3DDFE4FF" w14:textId="262070D5" w:rsidR="00E1461C" w:rsidRDefault="00E1461C" w:rsidP="004A00DC">
            <w:pPr>
              <w:pStyle w:val="TableText"/>
              <w:rPr>
                <w:ins w:id="194" w:author="inoue" w:date="2016-06-28T13:31:00Z"/>
                <w:w w:val="100"/>
              </w:rPr>
            </w:pPr>
            <w:ins w:id="195" w:author="inoue" w:date="2016-06-28T13:32:00Z">
              <w:r>
                <w:rPr>
                  <w:rFonts w:hint="eastAsia"/>
                  <w:w w:val="100"/>
                  <w:lang w:eastAsia="ja-JP"/>
                </w:rPr>
                <w:t>As defined in HE Operation element.</w:t>
              </w:r>
            </w:ins>
          </w:p>
        </w:tc>
        <w:tc>
          <w:tcPr>
            <w:tcW w:w="2160" w:type="dxa"/>
            <w:tcBorders>
              <w:top w:val="single" w:sz="10" w:space="0" w:color="000000"/>
              <w:left w:val="single" w:sz="2" w:space="0" w:color="000000"/>
              <w:bottom w:val="single" w:sz="10" w:space="0" w:color="000000"/>
              <w:right w:val="single" w:sz="2" w:space="0" w:color="000000"/>
            </w:tcBorders>
            <w:tcMar>
              <w:top w:w="100" w:type="dxa"/>
              <w:left w:w="120" w:type="dxa"/>
              <w:bottom w:w="60" w:type="dxa"/>
              <w:right w:w="120" w:type="dxa"/>
            </w:tcMar>
          </w:tcPr>
          <w:p w14:paraId="5160ED3E" w14:textId="4595530D" w:rsidR="00E1461C" w:rsidRDefault="00E1461C" w:rsidP="004A00DC">
            <w:pPr>
              <w:pStyle w:val="TableText"/>
              <w:rPr>
                <w:ins w:id="196" w:author="inoue" w:date="2016-06-28T13:31:00Z"/>
                <w:w w:val="100"/>
              </w:rPr>
            </w:pPr>
            <w:ins w:id="197" w:author="inoue" w:date="2016-06-28T13:32:00Z">
              <w:r>
                <w:rPr>
                  <w:rFonts w:hint="eastAsia"/>
                  <w:w w:val="100"/>
                  <w:lang w:eastAsia="ja-JP"/>
                </w:rPr>
                <w:t>As defined in 9.4.2.214 (HE Operation element)</w:t>
              </w:r>
            </w:ins>
          </w:p>
        </w:tc>
        <w:tc>
          <w:tcPr>
            <w:tcW w:w="2160" w:type="dxa"/>
            <w:tcBorders>
              <w:top w:val="single" w:sz="10" w:space="0" w:color="000000"/>
              <w:left w:val="single" w:sz="2" w:space="0" w:color="000000"/>
              <w:bottom w:val="single" w:sz="10" w:space="0" w:color="000000"/>
              <w:right w:val="single" w:sz="10" w:space="0" w:color="000000"/>
            </w:tcBorders>
            <w:tcMar>
              <w:top w:w="100" w:type="dxa"/>
              <w:left w:w="120" w:type="dxa"/>
              <w:bottom w:w="60" w:type="dxa"/>
              <w:right w:w="120" w:type="dxa"/>
            </w:tcMar>
          </w:tcPr>
          <w:p w14:paraId="0E7A3EDD" w14:textId="0C9FF1FE" w:rsidR="00E1461C" w:rsidRDefault="00E1461C" w:rsidP="00E1461C">
            <w:pPr>
              <w:pStyle w:val="TableText"/>
              <w:suppressAutoHyphens/>
              <w:rPr>
                <w:ins w:id="198" w:author="inoue" w:date="2016-06-28T13:31:00Z"/>
                <w:w w:val="100"/>
              </w:rPr>
            </w:pPr>
            <w:ins w:id="199" w:author="inoue" w:date="2016-06-28T13:32:00Z">
              <w:r>
                <w:rPr>
                  <w:w w:val="100"/>
                </w:rPr>
                <w:t xml:space="preserve">Specifies the parameters within the HE </w:t>
              </w:r>
              <w:r>
                <w:rPr>
                  <w:rFonts w:hint="eastAsia"/>
                  <w:w w:val="100"/>
                  <w:lang w:eastAsia="ja-JP"/>
                </w:rPr>
                <w:t>Operation</w:t>
              </w:r>
              <w:r>
                <w:rPr>
                  <w:w w:val="100"/>
                </w:rPr>
                <w:t xml:space="preserve"> element that are supported by the</w:t>
              </w:r>
              <w:r>
                <w:rPr>
                  <w:rFonts w:hint="eastAsia"/>
                  <w:w w:val="100"/>
                  <w:lang w:eastAsia="ja-JP"/>
                </w:rPr>
                <w:t xml:space="preserve"> AP</w:t>
              </w:r>
              <w:r>
                <w:rPr>
                  <w:w w:val="100"/>
                </w:rPr>
                <w:t>. The parameter is present if dot11HighEfficiencyOptionImplemented is true</w:t>
              </w:r>
              <w:r>
                <w:rPr>
                  <w:rFonts w:hint="eastAsia"/>
                  <w:w w:val="100"/>
                  <w:lang w:eastAsia="ja-JP"/>
                </w:rPr>
                <w:t xml:space="preserve"> and HE Operation element is present in the Association Response frame received from the AP</w:t>
              </w:r>
              <w:r>
                <w:rPr>
                  <w:w w:val="100"/>
                </w:rPr>
                <w:t>; otherwise, this parameter is not present.</w:t>
              </w:r>
            </w:ins>
          </w:p>
        </w:tc>
      </w:tr>
    </w:tbl>
    <w:p w14:paraId="20E856FE" w14:textId="77777777" w:rsidR="004A00DC" w:rsidRDefault="004A00DC" w:rsidP="004A00DC">
      <w:pPr>
        <w:pStyle w:val="T"/>
        <w:rPr>
          <w:ins w:id="200" w:author="inoue" w:date="2016-06-28T13:32:00Z"/>
          <w:w w:val="100"/>
          <w:lang w:eastAsia="ja-JP"/>
        </w:rPr>
      </w:pPr>
    </w:p>
    <w:p w14:paraId="78FA95C9" w14:textId="77777777" w:rsidR="00E1461C" w:rsidRDefault="00E1461C" w:rsidP="00104E10">
      <w:pPr>
        <w:pStyle w:val="H4"/>
        <w:numPr>
          <w:ilvl w:val="0"/>
          <w:numId w:val="18"/>
        </w:numPr>
        <w:rPr>
          <w:w w:val="100"/>
        </w:rPr>
      </w:pPr>
      <w:r>
        <w:rPr>
          <w:w w:val="100"/>
        </w:rPr>
        <w:t>MLME-</w:t>
      </w:r>
      <w:proofErr w:type="spellStart"/>
      <w:r>
        <w:rPr>
          <w:w w:val="100"/>
        </w:rPr>
        <w:t>REASSOCIATE.indication</w:t>
      </w:r>
      <w:proofErr w:type="spellEnd"/>
    </w:p>
    <w:p w14:paraId="7D22309B" w14:textId="77777777" w:rsidR="00E1461C" w:rsidRDefault="00E1461C" w:rsidP="00104E10">
      <w:pPr>
        <w:pStyle w:val="H5"/>
        <w:numPr>
          <w:ilvl w:val="0"/>
          <w:numId w:val="19"/>
        </w:numPr>
        <w:rPr>
          <w:w w:val="100"/>
        </w:rPr>
      </w:pPr>
      <w:r>
        <w:rPr>
          <w:w w:val="100"/>
        </w:rPr>
        <w:t>Semantics of the service primitive</w:t>
      </w:r>
    </w:p>
    <w:p w14:paraId="0040E296" w14:textId="77777777" w:rsidR="00AF2D94" w:rsidRPr="00AF2D94" w:rsidRDefault="00AF2D94" w:rsidP="00AF2D94">
      <w:pPr>
        <w:pStyle w:val="T"/>
        <w:rPr>
          <w:w w:val="100"/>
          <w:lang w:eastAsia="ja-JP"/>
        </w:rPr>
      </w:pPr>
      <w:r w:rsidRPr="00AF2D94">
        <w:rPr>
          <w:w w:val="100"/>
          <w:lang w:eastAsia="ja-JP"/>
        </w:rPr>
        <w:t>The primitive parameters are as follows:</w:t>
      </w:r>
    </w:p>
    <w:p w14:paraId="5B85D066" w14:textId="4691EF7D" w:rsidR="00E1461C" w:rsidRDefault="00AF2D94" w:rsidP="005A7E88">
      <w:pPr>
        <w:pStyle w:val="T"/>
        <w:ind w:leftChars="100" w:left="220"/>
        <w:rPr>
          <w:w w:val="100"/>
          <w:lang w:eastAsia="ja-JP"/>
        </w:rPr>
      </w:pPr>
      <w:r w:rsidRPr="00AF2D94">
        <w:rPr>
          <w:w w:val="100"/>
          <w:lang w:eastAsia="ja-JP"/>
        </w:rPr>
        <w:t>MLME-</w:t>
      </w:r>
      <w:proofErr w:type="spellStart"/>
      <w:proofErr w:type="gramStart"/>
      <w:r w:rsidRPr="00AF2D94">
        <w:rPr>
          <w:w w:val="100"/>
          <w:lang w:eastAsia="ja-JP"/>
        </w:rPr>
        <w:t>REASSOCIATE.</w:t>
      </w:r>
      <w:r>
        <w:rPr>
          <w:rFonts w:hint="eastAsia"/>
          <w:w w:val="100"/>
          <w:lang w:eastAsia="ja-JP"/>
        </w:rPr>
        <w:t>indication</w:t>
      </w:r>
      <w:proofErr w:type="spellEnd"/>
      <w:r>
        <w:rPr>
          <w:rFonts w:hint="eastAsia"/>
          <w:w w:val="100"/>
          <w:lang w:eastAsia="ja-JP"/>
        </w:rPr>
        <w:t>(</w:t>
      </w:r>
      <w:proofErr w:type="gramEnd"/>
    </w:p>
    <w:p w14:paraId="49DC990C" w14:textId="77777777" w:rsidR="00AF2D94" w:rsidRDefault="00AF2D94" w:rsidP="00AF2D94">
      <w:pPr>
        <w:pStyle w:val="Prim2"/>
        <w:rPr>
          <w:w w:val="100"/>
        </w:rPr>
      </w:pPr>
      <w:r>
        <w:rPr>
          <w:w w:val="100"/>
        </w:rPr>
        <w:t>...</w:t>
      </w:r>
    </w:p>
    <w:p w14:paraId="2EE82ACA" w14:textId="77777777" w:rsidR="00AF2D94" w:rsidRDefault="00AF2D94" w:rsidP="00AF2D94">
      <w:pPr>
        <w:pStyle w:val="Prim2"/>
        <w:rPr>
          <w:ins w:id="201" w:author="inoue" w:date="2016-06-28T13:40:00Z"/>
          <w:w w:val="100"/>
          <w:u w:val="thick"/>
        </w:rPr>
      </w:pPr>
      <w:ins w:id="202" w:author="inoue" w:date="2016-06-28T13:40:00Z">
        <w:r>
          <w:rPr>
            <w:w w:val="100"/>
            <w:u w:val="thick"/>
          </w:rPr>
          <w:t>HE Capabilities,</w:t>
        </w:r>
      </w:ins>
    </w:p>
    <w:p w14:paraId="1BBE6186" w14:textId="77777777" w:rsidR="00AF2D94" w:rsidRDefault="00AF2D94" w:rsidP="00AF2D94">
      <w:pPr>
        <w:pStyle w:val="Prim2"/>
        <w:rPr>
          <w:w w:val="100"/>
        </w:rPr>
      </w:pPr>
      <w:proofErr w:type="spellStart"/>
      <w:r>
        <w:rPr>
          <w:w w:val="100"/>
        </w:rPr>
        <w:t>VendorSpecificInfo</w:t>
      </w:r>
      <w:proofErr w:type="spellEnd"/>
    </w:p>
    <w:p w14:paraId="71B018DC" w14:textId="77777777" w:rsidR="00AF2D94" w:rsidRDefault="00AF2D94" w:rsidP="00AF2D94">
      <w:pPr>
        <w:pStyle w:val="Prim2"/>
        <w:rPr>
          <w:w w:val="100"/>
        </w:rPr>
      </w:pPr>
      <w:r>
        <w:rPr>
          <w:w w:val="100"/>
        </w:rPr>
        <w:t>)</w:t>
      </w:r>
    </w:p>
    <w:p w14:paraId="18D2D177" w14:textId="77777777" w:rsidR="00AF2D94" w:rsidRDefault="00AF2D94" w:rsidP="00AF2D94">
      <w:pPr>
        <w:pStyle w:val="T"/>
        <w:rPr>
          <w:ins w:id="203" w:author="inoue" w:date="2016-06-28T13:40:00Z"/>
          <w:w w:val="100"/>
        </w:rPr>
      </w:pPr>
      <w:ins w:id="204" w:author="inoue" w:date="2016-06-28T13:40:00Z">
        <w:r w:rsidRPr="00B610E7">
          <w:rPr>
            <w:b/>
            <w:bCs/>
            <w:i/>
            <w:iCs/>
            <w:w w:val="100"/>
            <w:highlight w:val="yellow"/>
          </w:rPr>
          <w:t xml:space="preserve">Insert the following entry to the unnumbered table in this </w:t>
        </w:r>
        <w:proofErr w:type="spellStart"/>
        <w:r w:rsidRPr="00B610E7">
          <w:rPr>
            <w:b/>
            <w:bCs/>
            <w:i/>
            <w:iCs/>
            <w:w w:val="100"/>
            <w:highlight w:val="yellow"/>
          </w:rPr>
          <w:t>subclause</w:t>
        </w:r>
        <w:proofErr w:type="spellEnd"/>
        <w:r w:rsidRPr="00B610E7">
          <w:rPr>
            <w:b/>
            <w:bCs/>
            <w:i/>
            <w:iCs/>
            <w:w w:val="100"/>
            <w:highlight w:val="yellow"/>
          </w:rPr>
          <w:t>:</w:t>
        </w:r>
      </w:ins>
    </w:p>
    <w:tbl>
      <w:tblPr>
        <w:tblW w:w="0" w:type="auto"/>
        <w:jc w:val="center"/>
        <w:tblLayout w:type="fixed"/>
        <w:tblCellMar>
          <w:top w:w="60" w:type="dxa"/>
          <w:left w:w="120" w:type="dxa"/>
          <w:bottom w:w="20" w:type="dxa"/>
          <w:right w:w="120" w:type="dxa"/>
        </w:tblCellMar>
        <w:tblLook w:val="0000" w:firstRow="0" w:lastRow="0" w:firstColumn="0" w:lastColumn="0" w:noHBand="0" w:noVBand="0"/>
      </w:tblPr>
      <w:tblGrid>
        <w:gridCol w:w="2160"/>
        <w:gridCol w:w="2160"/>
        <w:gridCol w:w="2160"/>
        <w:gridCol w:w="2160"/>
      </w:tblGrid>
      <w:tr w:rsidR="00AF2D94" w14:paraId="105D7DAF" w14:textId="77777777" w:rsidTr="001033D2">
        <w:trPr>
          <w:trHeight w:val="340"/>
          <w:jc w:val="center"/>
          <w:ins w:id="205" w:author="inoue" w:date="2016-06-28T13:42:00Z"/>
        </w:trPr>
        <w:tc>
          <w:tcPr>
            <w:tcW w:w="2160" w:type="dxa"/>
            <w:tcBorders>
              <w:top w:val="single" w:sz="10" w:space="0" w:color="000000"/>
              <w:left w:val="single" w:sz="10" w:space="0" w:color="000000"/>
              <w:bottom w:val="single" w:sz="10" w:space="0" w:color="000000"/>
              <w:right w:val="single" w:sz="2" w:space="0" w:color="000000"/>
            </w:tcBorders>
            <w:tcMar>
              <w:top w:w="100" w:type="dxa"/>
              <w:left w:w="120" w:type="dxa"/>
              <w:bottom w:w="60" w:type="dxa"/>
              <w:right w:w="120" w:type="dxa"/>
            </w:tcMar>
            <w:vAlign w:val="center"/>
          </w:tcPr>
          <w:p w14:paraId="23081417" w14:textId="77777777" w:rsidR="00AF2D94" w:rsidRDefault="00AF2D94" w:rsidP="001033D2">
            <w:pPr>
              <w:pStyle w:val="CellHeading"/>
              <w:rPr>
                <w:ins w:id="206" w:author="inoue" w:date="2016-06-28T13:42:00Z"/>
              </w:rPr>
            </w:pPr>
            <w:ins w:id="207" w:author="inoue" w:date="2016-06-28T13:42:00Z">
              <w:r>
                <w:rPr>
                  <w:w w:val="100"/>
                </w:rPr>
                <w:t>Name</w:t>
              </w:r>
            </w:ins>
          </w:p>
        </w:tc>
        <w:tc>
          <w:tcPr>
            <w:tcW w:w="2160" w:type="dxa"/>
            <w:tcBorders>
              <w:top w:val="single" w:sz="10" w:space="0" w:color="000000"/>
              <w:left w:val="single" w:sz="2" w:space="0" w:color="000000"/>
              <w:bottom w:val="single" w:sz="10" w:space="0" w:color="000000"/>
              <w:right w:val="single" w:sz="2" w:space="0" w:color="000000"/>
            </w:tcBorders>
            <w:tcMar>
              <w:top w:w="100" w:type="dxa"/>
              <w:left w:w="120" w:type="dxa"/>
              <w:bottom w:w="60" w:type="dxa"/>
              <w:right w:w="120" w:type="dxa"/>
            </w:tcMar>
            <w:vAlign w:val="center"/>
          </w:tcPr>
          <w:p w14:paraId="07F76D22" w14:textId="77777777" w:rsidR="00AF2D94" w:rsidRDefault="00AF2D94" w:rsidP="001033D2">
            <w:pPr>
              <w:pStyle w:val="CellHeading"/>
              <w:rPr>
                <w:ins w:id="208" w:author="inoue" w:date="2016-06-28T13:42:00Z"/>
              </w:rPr>
            </w:pPr>
            <w:ins w:id="209" w:author="inoue" w:date="2016-06-28T13:42:00Z">
              <w:r>
                <w:rPr>
                  <w:w w:val="100"/>
                </w:rPr>
                <w:t>Type</w:t>
              </w:r>
            </w:ins>
          </w:p>
        </w:tc>
        <w:tc>
          <w:tcPr>
            <w:tcW w:w="2160" w:type="dxa"/>
            <w:tcBorders>
              <w:top w:val="single" w:sz="10" w:space="0" w:color="000000"/>
              <w:left w:val="single" w:sz="2" w:space="0" w:color="000000"/>
              <w:bottom w:val="single" w:sz="10" w:space="0" w:color="000000"/>
              <w:right w:val="single" w:sz="2" w:space="0" w:color="000000"/>
            </w:tcBorders>
            <w:tcMar>
              <w:top w:w="100" w:type="dxa"/>
              <w:left w:w="120" w:type="dxa"/>
              <w:bottom w:w="60" w:type="dxa"/>
              <w:right w:w="120" w:type="dxa"/>
            </w:tcMar>
            <w:vAlign w:val="center"/>
          </w:tcPr>
          <w:p w14:paraId="3A225C5C" w14:textId="77777777" w:rsidR="00AF2D94" w:rsidRDefault="00AF2D94" w:rsidP="001033D2">
            <w:pPr>
              <w:pStyle w:val="CellHeading"/>
              <w:rPr>
                <w:ins w:id="210" w:author="inoue" w:date="2016-06-28T13:42:00Z"/>
              </w:rPr>
            </w:pPr>
            <w:ins w:id="211" w:author="inoue" w:date="2016-06-28T13:42:00Z">
              <w:r>
                <w:rPr>
                  <w:w w:val="100"/>
                </w:rPr>
                <w:t>Valid range</w:t>
              </w:r>
            </w:ins>
          </w:p>
        </w:tc>
        <w:tc>
          <w:tcPr>
            <w:tcW w:w="2160" w:type="dxa"/>
            <w:tcBorders>
              <w:top w:val="single" w:sz="10" w:space="0" w:color="000000"/>
              <w:left w:val="single" w:sz="2" w:space="0" w:color="000000"/>
              <w:bottom w:val="single" w:sz="10" w:space="0" w:color="000000"/>
              <w:right w:val="single" w:sz="10" w:space="0" w:color="000000"/>
            </w:tcBorders>
            <w:tcMar>
              <w:top w:w="100" w:type="dxa"/>
              <w:left w:w="120" w:type="dxa"/>
              <w:bottom w:w="60" w:type="dxa"/>
              <w:right w:w="120" w:type="dxa"/>
            </w:tcMar>
            <w:vAlign w:val="center"/>
          </w:tcPr>
          <w:p w14:paraId="533E194D" w14:textId="77777777" w:rsidR="00AF2D94" w:rsidRDefault="00AF2D94" w:rsidP="001033D2">
            <w:pPr>
              <w:pStyle w:val="CellHeading"/>
              <w:rPr>
                <w:ins w:id="212" w:author="inoue" w:date="2016-06-28T13:42:00Z"/>
              </w:rPr>
            </w:pPr>
            <w:ins w:id="213" w:author="inoue" w:date="2016-06-28T13:42:00Z">
              <w:r>
                <w:rPr>
                  <w:w w:val="100"/>
                </w:rPr>
                <w:t>Description</w:t>
              </w:r>
            </w:ins>
          </w:p>
        </w:tc>
      </w:tr>
      <w:tr w:rsidR="00AF2D94" w14:paraId="54815E44" w14:textId="77777777" w:rsidTr="001033D2">
        <w:trPr>
          <w:trHeight w:val="2140"/>
          <w:jc w:val="center"/>
          <w:ins w:id="214" w:author="inoue" w:date="2016-06-28T13:42:00Z"/>
        </w:trPr>
        <w:tc>
          <w:tcPr>
            <w:tcW w:w="2160" w:type="dxa"/>
            <w:tcBorders>
              <w:top w:val="single" w:sz="10" w:space="0" w:color="000000"/>
              <w:left w:val="single" w:sz="10" w:space="0" w:color="000000"/>
              <w:bottom w:val="single" w:sz="10" w:space="0" w:color="000000"/>
              <w:right w:val="single" w:sz="2" w:space="0" w:color="000000"/>
            </w:tcBorders>
            <w:tcMar>
              <w:top w:w="100" w:type="dxa"/>
              <w:left w:w="120" w:type="dxa"/>
              <w:bottom w:w="60" w:type="dxa"/>
              <w:right w:w="120" w:type="dxa"/>
            </w:tcMar>
          </w:tcPr>
          <w:p w14:paraId="6DAB6CD3" w14:textId="77777777" w:rsidR="00AF2D94" w:rsidRDefault="00AF2D94" w:rsidP="001033D2">
            <w:pPr>
              <w:pStyle w:val="TableText"/>
              <w:rPr>
                <w:ins w:id="215" w:author="inoue" w:date="2016-06-28T13:42:00Z"/>
              </w:rPr>
            </w:pPr>
            <w:ins w:id="216" w:author="inoue" w:date="2016-06-28T13:42:00Z">
              <w:r>
                <w:rPr>
                  <w:w w:val="100"/>
                </w:rPr>
                <w:t>HE Capabilities</w:t>
              </w:r>
            </w:ins>
          </w:p>
        </w:tc>
        <w:tc>
          <w:tcPr>
            <w:tcW w:w="2160" w:type="dxa"/>
            <w:tcBorders>
              <w:top w:val="single" w:sz="10" w:space="0" w:color="000000"/>
              <w:left w:val="single" w:sz="2" w:space="0" w:color="000000"/>
              <w:bottom w:val="single" w:sz="10" w:space="0" w:color="000000"/>
              <w:right w:val="single" w:sz="2" w:space="0" w:color="000000"/>
            </w:tcBorders>
            <w:tcMar>
              <w:top w:w="100" w:type="dxa"/>
              <w:left w:w="120" w:type="dxa"/>
              <w:bottom w:w="60" w:type="dxa"/>
              <w:right w:w="120" w:type="dxa"/>
            </w:tcMar>
          </w:tcPr>
          <w:p w14:paraId="647ADB14" w14:textId="77777777" w:rsidR="00AF2D94" w:rsidRDefault="00AF2D94" w:rsidP="001033D2">
            <w:pPr>
              <w:pStyle w:val="TableText"/>
              <w:rPr>
                <w:ins w:id="217" w:author="inoue" w:date="2016-06-28T13:42:00Z"/>
              </w:rPr>
            </w:pPr>
            <w:ins w:id="218" w:author="inoue" w:date="2016-06-28T13:42:00Z">
              <w:r>
                <w:rPr>
                  <w:w w:val="100"/>
                </w:rPr>
                <w:t>As defined in HE Capabilities element.(#1122)</w:t>
              </w:r>
            </w:ins>
          </w:p>
        </w:tc>
        <w:tc>
          <w:tcPr>
            <w:tcW w:w="2160" w:type="dxa"/>
            <w:tcBorders>
              <w:top w:val="single" w:sz="10" w:space="0" w:color="000000"/>
              <w:left w:val="single" w:sz="2" w:space="0" w:color="000000"/>
              <w:bottom w:val="single" w:sz="10" w:space="0" w:color="000000"/>
              <w:right w:val="single" w:sz="2" w:space="0" w:color="000000"/>
            </w:tcBorders>
            <w:tcMar>
              <w:top w:w="100" w:type="dxa"/>
              <w:left w:w="120" w:type="dxa"/>
              <w:bottom w:w="60" w:type="dxa"/>
              <w:right w:w="120" w:type="dxa"/>
            </w:tcMar>
          </w:tcPr>
          <w:p w14:paraId="583374FE" w14:textId="77777777" w:rsidR="00AF2D94" w:rsidRDefault="00AF2D94" w:rsidP="001033D2">
            <w:pPr>
              <w:pStyle w:val="TableText"/>
              <w:rPr>
                <w:ins w:id="219" w:author="inoue" w:date="2016-06-28T13:42:00Z"/>
              </w:rPr>
            </w:pPr>
            <w:ins w:id="220" w:author="inoue" w:date="2016-06-28T13:42:00Z">
              <w:r>
                <w:rPr>
                  <w:w w:val="100"/>
                </w:rPr>
                <w:t>As defined in 9.4.2.213 (HE Capabilities element)</w:t>
              </w:r>
            </w:ins>
          </w:p>
        </w:tc>
        <w:tc>
          <w:tcPr>
            <w:tcW w:w="2160" w:type="dxa"/>
            <w:tcBorders>
              <w:top w:val="single" w:sz="10" w:space="0" w:color="000000"/>
              <w:left w:val="single" w:sz="2" w:space="0" w:color="000000"/>
              <w:bottom w:val="single" w:sz="10" w:space="0" w:color="000000"/>
              <w:right w:val="single" w:sz="10" w:space="0" w:color="000000"/>
            </w:tcBorders>
            <w:tcMar>
              <w:top w:w="100" w:type="dxa"/>
              <w:left w:w="120" w:type="dxa"/>
              <w:bottom w:w="60" w:type="dxa"/>
              <w:right w:w="120" w:type="dxa"/>
            </w:tcMar>
          </w:tcPr>
          <w:p w14:paraId="491C0F3C" w14:textId="7ECAE5E7" w:rsidR="00AF2D94" w:rsidRDefault="00AF2D94" w:rsidP="001033D2">
            <w:pPr>
              <w:pStyle w:val="TableText"/>
              <w:suppressAutoHyphens/>
              <w:rPr>
                <w:ins w:id="221" w:author="inoue" w:date="2016-06-28T13:42:00Z"/>
              </w:rPr>
            </w:pPr>
            <w:ins w:id="222" w:author="inoue" w:date="2016-06-28T13:42:00Z">
              <w:r>
                <w:rPr>
                  <w:w w:val="100"/>
                </w:rPr>
                <w:t xml:space="preserve">Specifies the parameters within the HE Capabilities element that are supported by the </w:t>
              </w:r>
              <w:r>
                <w:rPr>
                  <w:rFonts w:hint="eastAsia"/>
                  <w:w w:val="100"/>
                  <w:lang w:eastAsia="ja-JP"/>
                </w:rPr>
                <w:t>STA</w:t>
              </w:r>
              <w:r>
                <w:rPr>
                  <w:w w:val="100"/>
                </w:rPr>
                <w:t>. The parameter is present if dot11HighEfficiencyOptionImplemented is true</w:t>
              </w:r>
              <w:r>
                <w:rPr>
                  <w:rFonts w:hint="eastAsia"/>
                  <w:w w:val="100"/>
                  <w:lang w:eastAsia="ja-JP"/>
                </w:rPr>
                <w:t xml:space="preserve"> and the HE Capabilities element is present in the </w:t>
              </w:r>
              <w:proofErr w:type="spellStart"/>
              <w:r>
                <w:rPr>
                  <w:rFonts w:hint="eastAsia"/>
                  <w:w w:val="100"/>
                  <w:lang w:eastAsia="ja-JP"/>
                </w:rPr>
                <w:t>Reassociation</w:t>
              </w:r>
              <w:proofErr w:type="spellEnd"/>
              <w:r>
                <w:rPr>
                  <w:rFonts w:hint="eastAsia"/>
                  <w:w w:val="100"/>
                  <w:lang w:eastAsia="ja-JP"/>
                </w:rPr>
                <w:t xml:space="preserve"> Request frame received from the STA</w:t>
              </w:r>
              <w:r>
                <w:rPr>
                  <w:w w:val="100"/>
                </w:rPr>
                <w:t>; otherwise, this parameter is not present.</w:t>
              </w:r>
            </w:ins>
          </w:p>
        </w:tc>
      </w:tr>
    </w:tbl>
    <w:p w14:paraId="5CD453CA" w14:textId="77777777" w:rsidR="00E1461C" w:rsidRDefault="00E1461C" w:rsidP="004A00DC">
      <w:pPr>
        <w:pStyle w:val="T"/>
        <w:rPr>
          <w:ins w:id="223" w:author="inoue" w:date="2016-06-28T13:43:00Z"/>
          <w:w w:val="100"/>
          <w:lang w:val="en-GB" w:eastAsia="ja-JP"/>
        </w:rPr>
      </w:pPr>
    </w:p>
    <w:p w14:paraId="2380D0DD" w14:textId="77777777" w:rsidR="00AF2D94" w:rsidRDefault="00AF2D94" w:rsidP="00104E10">
      <w:pPr>
        <w:pStyle w:val="H4"/>
        <w:numPr>
          <w:ilvl w:val="0"/>
          <w:numId w:val="20"/>
        </w:numPr>
        <w:rPr>
          <w:ins w:id="224" w:author="inoue" w:date="2016-06-28T13:43:00Z"/>
          <w:w w:val="100"/>
        </w:rPr>
      </w:pPr>
      <w:bookmarkStart w:id="225" w:name="RTF31363434323a2048342c312e"/>
      <w:ins w:id="226" w:author="inoue" w:date="2016-06-28T13:43:00Z">
        <w:r>
          <w:rPr>
            <w:w w:val="100"/>
          </w:rPr>
          <w:t>MLME-</w:t>
        </w:r>
        <w:proofErr w:type="spellStart"/>
        <w:r>
          <w:rPr>
            <w:w w:val="100"/>
          </w:rPr>
          <w:t>REASSOCIATE.response</w:t>
        </w:r>
        <w:bookmarkEnd w:id="225"/>
        <w:proofErr w:type="spellEnd"/>
      </w:ins>
    </w:p>
    <w:p w14:paraId="6D9EC610" w14:textId="77777777" w:rsidR="00AF2D94" w:rsidRDefault="00AF2D94" w:rsidP="00104E10">
      <w:pPr>
        <w:pStyle w:val="H5"/>
        <w:numPr>
          <w:ilvl w:val="0"/>
          <w:numId w:val="21"/>
        </w:numPr>
        <w:rPr>
          <w:ins w:id="227" w:author="inoue" w:date="2016-06-28T13:43:00Z"/>
          <w:w w:val="100"/>
        </w:rPr>
      </w:pPr>
      <w:ins w:id="228" w:author="inoue" w:date="2016-06-28T13:43:00Z">
        <w:r>
          <w:rPr>
            <w:w w:val="100"/>
          </w:rPr>
          <w:t>Semantics of the service primitive</w:t>
        </w:r>
      </w:ins>
    </w:p>
    <w:p w14:paraId="495124DD" w14:textId="281D9B5E" w:rsidR="00AF2D94" w:rsidRPr="00AF2D94" w:rsidRDefault="00AF2D94" w:rsidP="004A00DC">
      <w:pPr>
        <w:pStyle w:val="T"/>
        <w:rPr>
          <w:ins w:id="229" w:author="inoue" w:date="2016-06-28T13:40:00Z"/>
          <w:b/>
          <w:i/>
          <w:w w:val="100"/>
          <w:lang w:eastAsia="ja-JP"/>
        </w:rPr>
      </w:pPr>
      <w:ins w:id="230" w:author="inoue" w:date="2016-06-28T13:46:00Z">
        <w:r w:rsidRPr="00B610E7">
          <w:rPr>
            <w:b/>
            <w:i/>
            <w:w w:val="100"/>
            <w:highlight w:val="yellow"/>
            <w:lang w:eastAsia="ja-JP"/>
          </w:rPr>
          <w:t>Change the primitive parameters as follows (note that not all existing parameters in the baseline are shown):</w:t>
        </w:r>
      </w:ins>
    </w:p>
    <w:p w14:paraId="258C150F" w14:textId="77777777" w:rsidR="00AF2D94" w:rsidRDefault="00AF2D94" w:rsidP="00AF2D94">
      <w:pPr>
        <w:pStyle w:val="T"/>
        <w:rPr>
          <w:w w:val="100"/>
        </w:rPr>
      </w:pPr>
      <w:r>
        <w:rPr>
          <w:w w:val="100"/>
        </w:rPr>
        <w:t>The primitive parameters are as follows:</w:t>
      </w:r>
    </w:p>
    <w:p w14:paraId="0A109A26" w14:textId="1D6C3CDD" w:rsidR="00AF2D94" w:rsidRDefault="00AF2D94" w:rsidP="00AF2D94">
      <w:pPr>
        <w:pStyle w:val="H"/>
        <w:rPr>
          <w:w w:val="100"/>
        </w:rPr>
      </w:pPr>
      <w:r>
        <w:rPr>
          <w:w w:val="100"/>
        </w:rPr>
        <w:t>MLME-</w:t>
      </w:r>
      <w:proofErr w:type="spellStart"/>
      <w:proofErr w:type="gramStart"/>
      <w:r>
        <w:rPr>
          <w:w w:val="100"/>
        </w:rPr>
        <w:t>REASSOCIATE.</w:t>
      </w:r>
      <w:r>
        <w:rPr>
          <w:rFonts w:hint="eastAsia"/>
          <w:w w:val="100"/>
        </w:rPr>
        <w:t>response</w:t>
      </w:r>
      <w:proofErr w:type="spellEnd"/>
      <w:r>
        <w:rPr>
          <w:w w:val="100"/>
        </w:rPr>
        <w:t>(</w:t>
      </w:r>
      <w:proofErr w:type="gramEnd"/>
    </w:p>
    <w:p w14:paraId="39F65209" w14:textId="77777777" w:rsidR="00AF2D94" w:rsidRDefault="00AF2D94" w:rsidP="00AF2D94">
      <w:pPr>
        <w:pStyle w:val="Prim2"/>
        <w:rPr>
          <w:ins w:id="231" w:author="inoue" w:date="2016-06-28T13:47:00Z"/>
          <w:w w:val="100"/>
        </w:rPr>
      </w:pPr>
      <w:ins w:id="232" w:author="inoue" w:date="2016-06-28T13:47:00Z">
        <w:r>
          <w:rPr>
            <w:w w:val="100"/>
          </w:rPr>
          <w:t>...</w:t>
        </w:r>
      </w:ins>
    </w:p>
    <w:p w14:paraId="39B5FFE2" w14:textId="77777777" w:rsidR="00AF2D94" w:rsidRDefault="00AF2D94" w:rsidP="00AF2D94">
      <w:pPr>
        <w:pStyle w:val="Prim2"/>
        <w:rPr>
          <w:ins w:id="233" w:author="inoue" w:date="2016-06-28T13:47:00Z"/>
          <w:w w:val="100"/>
          <w:u w:val="thick"/>
        </w:rPr>
      </w:pPr>
      <w:ins w:id="234" w:author="inoue" w:date="2016-06-28T13:47:00Z">
        <w:r>
          <w:rPr>
            <w:w w:val="100"/>
            <w:u w:val="thick"/>
          </w:rPr>
          <w:t>HE Capabilities,</w:t>
        </w:r>
      </w:ins>
    </w:p>
    <w:p w14:paraId="16264810" w14:textId="77777777" w:rsidR="00AF2D94" w:rsidRDefault="00AF2D94" w:rsidP="00AF2D94">
      <w:pPr>
        <w:pStyle w:val="Prim2"/>
        <w:rPr>
          <w:ins w:id="235" w:author="inoue" w:date="2016-06-28T13:47:00Z"/>
          <w:w w:val="100"/>
          <w:u w:val="thick"/>
        </w:rPr>
      </w:pPr>
      <w:ins w:id="236" w:author="inoue" w:date="2016-06-28T13:47:00Z">
        <w:r>
          <w:rPr>
            <w:rFonts w:hint="eastAsia"/>
            <w:w w:val="100"/>
            <w:u w:val="thick"/>
          </w:rPr>
          <w:t>HE Operation,</w:t>
        </w:r>
      </w:ins>
    </w:p>
    <w:p w14:paraId="55A741D0" w14:textId="77777777" w:rsidR="00AF2D94" w:rsidRDefault="00AF2D94" w:rsidP="00AF2D94">
      <w:pPr>
        <w:pStyle w:val="Prim2"/>
        <w:rPr>
          <w:w w:val="100"/>
        </w:rPr>
      </w:pPr>
      <w:proofErr w:type="spellStart"/>
      <w:r>
        <w:rPr>
          <w:w w:val="100"/>
        </w:rPr>
        <w:t>VendorSpecificInfo</w:t>
      </w:r>
      <w:proofErr w:type="spellEnd"/>
    </w:p>
    <w:p w14:paraId="0C94A4A7" w14:textId="77777777" w:rsidR="00AF2D94" w:rsidRDefault="00AF2D94" w:rsidP="00AF2D94">
      <w:pPr>
        <w:pStyle w:val="Prim2"/>
        <w:rPr>
          <w:w w:val="100"/>
        </w:rPr>
      </w:pPr>
      <w:r>
        <w:rPr>
          <w:w w:val="100"/>
        </w:rPr>
        <w:t>)</w:t>
      </w:r>
    </w:p>
    <w:tbl>
      <w:tblPr>
        <w:tblW w:w="0" w:type="auto"/>
        <w:jc w:val="center"/>
        <w:tblLayout w:type="fixed"/>
        <w:tblCellMar>
          <w:top w:w="60" w:type="dxa"/>
          <w:left w:w="120" w:type="dxa"/>
          <w:bottom w:w="20" w:type="dxa"/>
          <w:right w:w="120" w:type="dxa"/>
        </w:tblCellMar>
        <w:tblLook w:val="0000" w:firstRow="0" w:lastRow="0" w:firstColumn="0" w:lastColumn="0" w:noHBand="0" w:noVBand="0"/>
      </w:tblPr>
      <w:tblGrid>
        <w:gridCol w:w="2160"/>
        <w:gridCol w:w="2160"/>
        <w:gridCol w:w="2160"/>
        <w:gridCol w:w="2160"/>
      </w:tblGrid>
      <w:tr w:rsidR="00AF2D94" w14:paraId="3ECA2C78" w14:textId="77777777" w:rsidTr="001033D2">
        <w:trPr>
          <w:trHeight w:val="340"/>
          <w:jc w:val="center"/>
          <w:ins w:id="237" w:author="inoue" w:date="2016-06-28T13:48:00Z"/>
        </w:trPr>
        <w:tc>
          <w:tcPr>
            <w:tcW w:w="2160" w:type="dxa"/>
            <w:tcBorders>
              <w:top w:val="single" w:sz="10" w:space="0" w:color="000000"/>
              <w:left w:val="single" w:sz="10" w:space="0" w:color="000000"/>
              <w:bottom w:val="single" w:sz="10" w:space="0" w:color="000000"/>
              <w:right w:val="single" w:sz="2" w:space="0" w:color="000000"/>
            </w:tcBorders>
            <w:tcMar>
              <w:top w:w="100" w:type="dxa"/>
              <w:left w:w="120" w:type="dxa"/>
              <w:bottom w:w="60" w:type="dxa"/>
              <w:right w:w="120" w:type="dxa"/>
            </w:tcMar>
            <w:vAlign w:val="center"/>
          </w:tcPr>
          <w:p w14:paraId="236AE289" w14:textId="77777777" w:rsidR="00AF2D94" w:rsidRDefault="00AF2D94" w:rsidP="001033D2">
            <w:pPr>
              <w:pStyle w:val="CellHeading"/>
              <w:rPr>
                <w:ins w:id="238" w:author="inoue" w:date="2016-06-28T13:48:00Z"/>
              </w:rPr>
            </w:pPr>
            <w:ins w:id="239" w:author="inoue" w:date="2016-06-28T13:48:00Z">
              <w:r>
                <w:rPr>
                  <w:w w:val="100"/>
                </w:rPr>
                <w:t>Name</w:t>
              </w:r>
            </w:ins>
          </w:p>
        </w:tc>
        <w:tc>
          <w:tcPr>
            <w:tcW w:w="2160" w:type="dxa"/>
            <w:tcBorders>
              <w:top w:val="single" w:sz="10" w:space="0" w:color="000000"/>
              <w:left w:val="single" w:sz="2" w:space="0" w:color="000000"/>
              <w:bottom w:val="single" w:sz="10" w:space="0" w:color="000000"/>
              <w:right w:val="single" w:sz="2" w:space="0" w:color="000000"/>
            </w:tcBorders>
            <w:tcMar>
              <w:top w:w="100" w:type="dxa"/>
              <w:left w:w="120" w:type="dxa"/>
              <w:bottom w:w="60" w:type="dxa"/>
              <w:right w:w="120" w:type="dxa"/>
            </w:tcMar>
            <w:vAlign w:val="center"/>
          </w:tcPr>
          <w:p w14:paraId="5681667A" w14:textId="77777777" w:rsidR="00AF2D94" w:rsidRDefault="00AF2D94" w:rsidP="001033D2">
            <w:pPr>
              <w:pStyle w:val="CellHeading"/>
              <w:rPr>
                <w:ins w:id="240" w:author="inoue" w:date="2016-06-28T13:48:00Z"/>
              </w:rPr>
            </w:pPr>
            <w:ins w:id="241" w:author="inoue" w:date="2016-06-28T13:48:00Z">
              <w:r>
                <w:rPr>
                  <w:w w:val="100"/>
                </w:rPr>
                <w:t>Type</w:t>
              </w:r>
            </w:ins>
          </w:p>
        </w:tc>
        <w:tc>
          <w:tcPr>
            <w:tcW w:w="2160" w:type="dxa"/>
            <w:tcBorders>
              <w:top w:val="single" w:sz="10" w:space="0" w:color="000000"/>
              <w:left w:val="single" w:sz="2" w:space="0" w:color="000000"/>
              <w:bottom w:val="single" w:sz="10" w:space="0" w:color="000000"/>
              <w:right w:val="single" w:sz="2" w:space="0" w:color="000000"/>
            </w:tcBorders>
            <w:tcMar>
              <w:top w:w="100" w:type="dxa"/>
              <w:left w:w="120" w:type="dxa"/>
              <w:bottom w:w="60" w:type="dxa"/>
              <w:right w:w="120" w:type="dxa"/>
            </w:tcMar>
            <w:vAlign w:val="center"/>
          </w:tcPr>
          <w:p w14:paraId="3D4545D0" w14:textId="77777777" w:rsidR="00AF2D94" w:rsidRDefault="00AF2D94" w:rsidP="001033D2">
            <w:pPr>
              <w:pStyle w:val="CellHeading"/>
              <w:rPr>
                <w:ins w:id="242" w:author="inoue" w:date="2016-06-28T13:48:00Z"/>
              </w:rPr>
            </w:pPr>
            <w:ins w:id="243" w:author="inoue" w:date="2016-06-28T13:48:00Z">
              <w:r>
                <w:rPr>
                  <w:w w:val="100"/>
                </w:rPr>
                <w:t>Valid range</w:t>
              </w:r>
            </w:ins>
          </w:p>
        </w:tc>
        <w:tc>
          <w:tcPr>
            <w:tcW w:w="2160" w:type="dxa"/>
            <w:tcBorders>
              <w:top w:val="single" w:sz="10" w:space="0" w:color="000000"/>
              <w:left w:val="single" w:sz="2" w:space="0" w:color="000000"/>
              <w:bottom w:val="single" w:sz="10" w:space="0" w:color="000000"/>
              <w:right w:val="single" w:sz="10" w:space="0" w:color="000000"/>
            </w:tcBorders>
            <w:tcMar>
              <w:top w:w="100" w:type="dxa"/>
              <w:left w:w="120" w:type="dxa"/>
              <w:bottom w:w="60" w:type="dxa"/>
              <w:right w:w="120" w:type="dxa"/>
            </w:tcMar>
            <w:vAlign w:val="center"/>
          </w:tcPr>
          <w:p w14:paraId="25942131" w14:textId="77777777" w:rsidR="00AF2D94" w:rsidRDefault="00AF2D94" w:rsidP="001033D2">
            <w:pPr>
              <w:pStyle w:val="CellHeading"/>
              <w:rPr>
                <w:ins w:id="244" w:author="inoue" w:date="2016-06-28T13:48:00Z"/>
              </w:rPr>
            </w:pPr>
            <w:ins w:id="245" w:author="inoue" w:date="2016-06-28T13:48:00Z">
              <w:r>
                <w:rPr>
                  <w:w w:val="100"/>
                </w:rPr>
                <w:t>Description</w:t>
              </w:r>
            </w:ins>
          </w:p>
        </w:tc>
      </w:tr>
      <w:tr w:rsidR="00AF2D94" w14:paraId="1CABFE8C" w14:textId="77777777" w:rsidTr="001033D2">
        <w:trPr>
          <w:trHeight w:val="2140"/>
          <w:jc w:val="center"/>
          <w:ins w:id="246" w:author="inoue" w:date="2016-06-28T13:48:00Z"/>
        </w:trPr>
        <w:tc>
          <w:tcPr>
            <w:tcW w:w="2160" w:type="dxa"/>
            <w:tcBorders>
              <w:top w:val="single" w:sz="10" w:space="0" w:color="000000"/>
              <w:left w:val="single" w:sz="10" w:space="0" w:color="000000"/>
              <w:bottom w:val="single" w:sz="10" w:space="0" w:color="000000"/>
              <w:right w:val="single" w:sz="2" w:space="0" w:color="000000"/>
            </w:tcBorders>
            <w:tcMar>
              <w:top w:w="100" w:type="dxa"/>
              <w:left w:w="120" w:type="dxa"/>
              <w:bottom w:w="60" w:type="dxa"/>
              <w:right w:w="120" w:type="dxa"/>
            </w:tcMar>
          </w:tcPr>
          <w:p w14:paraId="6D18BEFF" w14:textId="77777777" w:rsidR="00AF2D94" w:rsidRDefault="00AF2D94" w:rsidP="001033D2">
            <w:pPr>
              <w:pStyle w:val="TableText"/>
              <w:rPr>
                <w:ins w:id="247" w:author="inoue" w:date="2016-06-28T13:48:00Z"/>
              </w:rPr>
            </w:pPr>
            <w:ins w:id="248" w:author="inoue" w:date="2016-06-28T13:48:00Z">
              <w:r>
                <w:rPr>
                  <w:w w:val="100"/>
                </w:rPr>
                <w:t>HE Capabilities</w:t>
              </w:r>
            </w:ins>
          </w:p>
        </w:tc>
        <w:tc>
          <w:tcPr>
            <w:tcW w:w="2160" w:type="dxa"/>
            <w:tcBorders>
              <w:top w:val="single" w:sz="10" w:space="0" w:color="000000"/>
              <w:left w:val="single" w:sz="2" w:space="0" w:color="000000"/>
              <w:bottom w:val="single" w:sz="10" w:space="0" w:color="000000"/>
              <w:right w:val="single" w:sz="2" w:space="0" w:color="000000"/>
            </w:tcBorders>
            <w:tcMar>
              <w:top w:w="100" w:type="dxa"/>
              <w:left w:w="120" w:type="dxa"/>
              <w:bottom w:w="60" w:type="dxa"/>
              <w:right w:w="120" w:type="dxa"/>
            </w:tcMar>
          </w:tcPr>
          <w:p w14:paraId="696440CF" w14:textId="77777777" w:rsidR="00AF2D94" w:rsidRDefault="00AF2D94" w:rsidP="001033D2">
            <w:pPr>
              <w:pStyle w:val="TableText"/>
              <w:rPr>
                <w:ins w:id="249" w:author="inoue" w:date="2016-06-28T13:48:00Z"/>
              </w:rPr>
            </w:pPr>
            <w:ins w:id="250" w:author="inoue" w:date="2016-06-28T13:48:00Z">
              <w:r>
                <w:rPr>
                  <w:w w:val="100"/>
                </w:rPr>
                <w:t>As defined in HE Capabilities element.(#1122)</w:t>
              </w:r>
            </w:ins>
          </w:p>
        </w:tc>
        <w:tc>
          <w:tcPr>
            <w:tcW w:w="2160" w:type="dxa"/>
            <w:tcBorders>
              <w:top w:val="single" w:sz="10" w:space="0" w:color="000000"/>
              <w:left w:val="single" w:sz="2" w:space="0" w:color="000000"/>
              <w:bottom w:val="single" w:sz="10" w:space="0" w:color="000000"/>
              <w:right w:val="single" w:sz="2" w:space="0" w:color="000000"/>
            </w:tcBorders>
            <w:tcMar>
              <w:top w:w="100" w:type="dxa"/>
              <w:left w:w="120" w:type="dxa"/>
              <w:bottom w:w="60" w:type="dxa"/>
              <w:right w:w="120" w:type="dxa"/>
            </w:tcMar>
          </w:tcPr>
          <w:p w14:paraId="46172EEC" w14:textId="77777777" w:rsidR="00AF2D94" w:rsidRDefault="00AF2D94" w:rsidP="001033D2">
            <w:pPr>
              <w:pStyle w:val="TableText"/>
              <w:rPr>
                <w:ins w:id="251" w:author="inoue" w:date="2016-06-28T13:48:00Z"/>
              </w:rPr>
            </w:pPr>
            <w:ins w:id="252" w:author="inoue" w:date="2016-06-28T13:48:00Z">
              <w:r>
                <w:rPr>
                  <w:w w:val="100"/>
                </w:rPr>
                <w:t>As defined in 9.4.2.213 (HE Capabilities element)</w:t>
              </w:r>
            </w:ins>
          </w:p>
        </w:tc>
        <w:tc>
          <w:tcPr>
            <w:tcW w:w="2160" w:type="dxa"/>
            <w:tcBorders>
              <w:top w:val="single" w:sz="10" w:space="0" w:color="000000"/>
              <w:left w:val="single" w:sz="2" w:space="0" w:color="000000"/>
              <w:bottom w:val="single" w:sz="10" w:space="0" w:color="000000"/>
              <w:right w:val="single" w:sz="10" w:space="0" w:color="000000"/>
            </w:tcBorders>
            <w:tcMar>
              <w:top w:w="100" w:type="dxa"/>
              <w:left w:w="120" w:type="dxa"/>
              <w:bottom w:w="60" w:type="dxa"/>
              <w:right w:w="120" w:type="dxa"/>
            </w:tcMar>
          </w:tcPr>
          <w:p w14:paraId="026FF8E4" w14:textId="5842F028" w:rsidR="00AF2D94" w:rsidRDefault="00AF2D94" w:rsidP="00977706">
            <w:pPr>
              <w:pStyle w:val="TableText"/>
              <w:suppressAutoHyphens/>
              <w:rPr>
                <w:ins w:id="253" w:author="inoue" w:date="2016-06-28T13:48:00Z"/>
              </w:rPr>
            </w:pPr>
            <w:ins w:id="254" w:author="inoue" w:date="2016-06-28T13:48:00Z">
              <w:r>
                <w:rPr>
                  <w:w w:val="100"/>
                </w:rPr>
                <w:t xml:space="preserve">Specifies the parameters within the HE Capabilities element that are supported by the </w:t>
              </w:r>
              <w:r>
                <w:rPr>
                  <w:rFonts w:hint="eastAsia"/>
                  <w:w w:val="100"/>
                  <w:lang w:eastAsia="ja-JP"/>
                </w:rPr>
                <w:t>AP</w:t>
              </w:r>
              <w:r>
                <w:rPr>
                  <w:w w:val="100"/>
                </w:rPr>
                <w:t>. The parameter is present if dot11HighEfficiencyOptionImplemented is true</w:t>
              </w:r>
            </w:ins>
            <w:ins w:id="255" w:author="inoue" w:date="2016-06-28T13:49:00Z">
              <w:r w:rsidR="00977706">
                <w:rPr>
                  <w:rFonts w:hint="eastAsia"/>
                  <w:w w:val="100"/>
                  <w:lang w:eastAsia="ja-JP"/>
                </w:rPr>
                <w:t xml:space="preserve"> </w:t>
              </w:r>
              <w:proofErr w:type="gramStart"/>
              <w:r w:rsidR="00977706">
                <w:rPr>
                  <w:rFonts w:hint="eastAsia"/>
                  <w:w w:val="100"/>
                  <w:lang w:eastAsia="ja-JP"/>
                </w:rPr>
                <w:t xml:space="preserve">and </w:t>
              </w:r>
            </w:ins>
            <w:ins w:id="256" w:author="inoue" w:date="2016-06-28T13:48:00Z">
              <w:r>
                <w:rPr>
                  <w:w w:val="100"/>
                </w:rPr>
                <w:t>;</w:t>
              </w:r>
              <w:proofErr w:type="gramEnd"/>
              <w:r>
                <w:rPr>
                  <w:w w:val="100"/>
                </w:rPr>
                <w:t xml:space="preserve"> otherwise, this parameter is not present.</w:t>
              </w:r>
            </w:ins>
          </w:p>
        </w:tc>
      </w:tr>
      <w:tr w:rsidR="00AF2D94" w14:paraId="78EC110A" w14:textId="77777777" w:rsidTr="001033D2">
        <w:trPr>
          <w:trHeight w:val="2140"/>
          <w:jc w:val="center"/>
          <w:ins w:id="257" w:author="inoue" w:date="2016-06-28T13:48:00Z"/>
        </w:trPr>
        <w:tc>
          <w:tcPr>
            <w:tcW w:w="2160" w:type="dxa"/>
            <w:tcBorders>
              <w:top w:val="single" w:sz="10" w:space="0" w:color="000000"/>
              <w:left w:val="single" w:sz="10" w:space="0" w:color="000000"/>
              <w:bottom w:val="single" w:sz="10" w:space="0" w:color="000000"/>
              <w:right w:val="single" w:sz="2" w:space="0" w:color="000000"/>
            </w:tcBorders>
            <w:tcMar>
              <w:top w:w="100" w:type="dxa"/>
              <w:left w:w="120" w:type="dxa"/>
              <w:bottom w:w="60" w:type="dxa"/>
              <w:right w:w="120" w:type="dxa"/>
            </w:tcMar>
          </w:tcPr>
          <w:p w14:paraId="0D5111CA" w14:textId="77777777" w:rsidR="00AF2D94" w:rsidRDefault="00AF2D94" w:rsidP="001033D2">
            <w:pPr>
              <w:pStyle w:val="TableText"/>
              <w:rPr>
                <w:ins w:id="258" w:author="inoue" w:date="2016-06-28T13:48:00Z"/>
                <w:w w:val="100"/>
              </w:rPr>
            </w:pPr>
            <w:ins w:id="259" w:author="inoue" w:date="2016-06-28T13:48:00Z">
              <w:r>
                <w:rPr>
                  <w:rFonts w:hint="eastAsia"/>
                  <w:w w:val="100"/>
                  <w:lang w:eastAsia="ja-JP"/>
                </w:rPr>
                <w:t>HE Operation</w:t>
              </w:r>
            </w:ins>
          </w:p>
        </w:tc>
        <w:tc>
          <w:tcPr>
            <w:tcW w:w="2160" w:type="dxa"/>
            <w:tcBorders>
              <w:top w:val="single" w:sz="10" w:space="0" w:color="000000"/>
              <w:left w:val="single" w:sz="2" w:space="0" w:color="000000"/>
              <w:bottom w:val="single" w:sz="10" w:space="0" w:color="000000"/>
              <w:right w:val="single" w:sz="2" w:space="0" w:color="000000"/>
            </w:tcBorders>
            <w:tcMar>
              <w:top w:w="100" w:type="dxa"/>
              <w:left w:w="120" w:type="dxa"/>
              <w:bottom w:w="60" w:type="dxa"/>
              <w:right w:w="120" w:type="dxa"/>
            </w:tcMar>
          </w:tcPr>
          <w:p w14:paraId="7A241D17" w14:textId="77777777" w:rsidR="00AF2D94" w:rsidRDefault="00AF2D94" w:rsidP="001033D2">
            <w:pPr>
              <w:pStyle w:val="TableText"/>
              <w:rPr>
                <w:ins w:id="260" w:author="inoue" w:date="2016-06-28T13:48:00Z"/>
                <w:w w:val="100"/>
              </w:rPr>
            </w:pPr>
            <w:ins w:id="261" w:author="inoue" w:date="2016-06-28T13:48:00Z">
              <w:r>
                <w:rPr>
                  <w:rFonts w:hint="eastAsia"/>
                  <w:w w:val="100"/>
                  <w:lang w:eastAsia="ja-JP"/>
                </w:rPr>
                <w:t>As defined in HE Operation element.</w:t>
              </w:r>
            </w:ins>
          </w:p>
        </w:tc>
        <w:tc>
          <w:tcPr>
            <w:tcW w:w="2160" w:type="dxa"/>
            <w:tcBorders>
              <w:top w:val="single" w:sz="10" w:space="0" w:color="000000"/>
              <w:left w:val="single" w:sz="2" w:space="0" w:color="000000"/>
              <w:bottom w:val="single" w:sz="10" w:space="0" w:color="000000"/>
              <w:right w:val="single" w:sz="2" w:space="0" w:color="000000"/>
            </w:tcBorders>
            <w:tcMar>
              <w:top w:w="100" w:type="dxa"/>
              <w:left w:w="120" w:type="dxa"/>
              <w:bottom w:w="60" w:type="dxa"/>
              <w:right w:w="120" w:type="dxa"/>
            </w:tcMar>
          </w:tcPr>
          <w:p w14:paraId="567CE9B9" w14:textId="77777777" w:rsidR="00AF2D94" w:rsidRDefault="00AF2D94" w:rsidP="001033D2">
            <w:pPr>
              <w:pStyle w:val="TableText"/>
              <w:rPr>
                <w:ins w:id="262" w:author="inoue" w:date="2016-06-28T13:48:00Z"/>
                <w:w w:val="100"/>
              </w:rPr>
            </w:pPr>
            <w:ins w:id="263" w:author="inoue" w:date="2016-06-28T13:48:00Z">
              <w:r>
                <w:rPr>
                  <w:rFonts w:hint="eastAsia"/>
                  <w:w w:val="100"/>
                  <w:lang w:eastAsia="ja-JP"/>
                </w:rPr>
                <w:t>As defined in 9.4.2.214 (HE Operation element)</w:t>
              </w:r>
            </w:ins>
          </w:p>
        </w:tc>
        <w:tc>
          <w:tcPr>
            <w:tcW w:w="2160" w:type="dxa"/>
            <w:tcBorders>
              <w:top w:val="single" w:sz="10" w:space="0" w:color="000000"/>
              <w:left w:val="single" w:sz="2" w:space="0" w:color="000000"/>
              <w:bottom w:val="single" w:sz="10" w:space="0" w:color="000000"/>
              <w:right w:val="single" w:sz="10" w:space="0" w:color="000000"/>
            </w:tcBorders>
            <w:tcMar>
              <w:top w:w="100" w:type="dxa"/>
              <w:left w:w="120" w:type="dxa"/>
              <w:bottom w:w="60" w:type="dxa"/>
              <w:right w:w="120" w:type="dxa"/>
            </w:tcMar>
          </w:tcPr>
          <w:p w14:paraId="111F4D7B" w14:textId="3A2317F6" w:rsidR="00AF2D94" w:rsidRDefault="00AF2D94" w:rsidP="00977706">
            <w:pPr>
              <w:pStyle w:val="TableText"/>
              <w:suppressAutoHyphens/>
              <w:rPr>
                <w:ins w:id="264" w:author="inoue" w:date="2016-06-28T13:48:00Z"/>
                <w:w w:val="100"/>
              </w:rPr>
            </w:pPr>
            <w:ins w:id="265" w:author="inoue" w:date="2016-06-28T13:48:00Z">
              <w:r>
                <w:rPr>
                  <w:w w:val="100"/>
                </w:rPr>
                <w:t xml:space="preserve">Specifies the parameters within the HE </w:t>
              </w:r>
              <w:r>
                <w:rPr>
                  <w:rFonts w:hint="eastAsia"/>
                  <w:w w:val="100"/>
                  <w:lang w:eastAsia="ja-JP"/>
                </w:rPr>
                <w:t>Operation</w:t>
              </w:r>
              <w:r>
                <w:rPr>
                  <w:w w:val="100"/>
                </w:rPr>
                <w:t xml:space="preserve"> element that are supported by the</w:t>
              </w:r>
              <w:r>
                <w:rPr>
                  <w:rFonts w:hint="eastAsia"/>
                  <w:w w:val="100"/>
                  <w:lang w:eastAsia="ja-JP"/>
                </w:rPr>
                <w:t xml:space="preserve"> AP</w:t>
              </w:r>
              <w:r>
                <w:rPr>
                  <w:w w:val="100"/>
                </w:rPr>
                <w:t>. The parameter is present if dot11HighEfficiencyOptionImplemented is true; otherwise, this parameter is not present.</w:t>
              </w:r>
            </w:ins>
          </w:p>
        </w:tc>
      </w:tr>
    </w:tbl>
    <w:p w14:paraId="731C2973" w14:textId="77777777" w:rsidR="00AF2D94" w:rsidRPr="00AF2D94" w:rsidRDefault="00AF2D94" w:rsidP="004A00DC">
      <w:pPr>
        <w:pStyle w:val="T"/>
        <w:rPr>
          <w:ins w:id="266" w:author="inoue" w:date="2016-06-28T13:47:00Z"/>
          <w:w w:val="100"/>
          <w:lang w:val="en-GB" w:eastAsia="ja-JP"/>
        </w:rPr>
      </w:pPr>
    </w:p>
    <w:p w14:paraId="5C990B8A" w14:textId="77777777" w:rsidR="00045115" w:rsidRDefault="00045115" w:rsidP="00104E10">
      <w:pPr>
        <w:pStyle w:val="H4"/>
        <w:numPr>
          <w:ilvl w:val="0"/>
          <w:numId w:val="26"/>
        </w:numPr>
        <w:rPr>
          <w:w w:val="100"/>
        </w:rPr>
      </w:pPr>
      <w:bookmarkStart w:id="267" w:name="RTF37323435383a2048342c312e"/>
      <w:r>
        <w:rPr>
          <w:w w:val="100"/>
        </w:rPr>
        <w:t>Association Request frame format</w:t>
      </w:r>
      <w:bookmarkEnd w:id="267"/>
    </w:p>
    <w:p w14:paraId="765C8266" w14:textId="1B949E24" w:rsidR="00045115" w:rsidRDefault="008A18CF" w:rsidP="00045115">
      <w:pPr>
        <w:pStyle w:val="EditiingInstruction"/>
        <w:rPr>
          <w:w w:val="100"/>
          <w:sz w:val="24"/>
          <w:szCs w:val="24"/>
          <w:lang w:val="en-GB"/>
        </w:rPr>
      </w:pPr>
      <w:r>
        <w:rPr>
          <w:w w:val="100"/>
          <w:highlight w:val="yellow"/>
        </w:rPr>
        <w:t>Insert the following new row</w:t>
      </w:r>
      <w:r w:rsidR="00045115" w:rsidRPr="00B610E7">
        <w:rPr>
          <w:w w:val="100"/>
          <w:highlight w:val="yellow"/>
        </w:rPr>
        <w:t xml:space="preserve"> (header row shown for convenience) into </w:t>
      </w:r>
      <w:r w:rsidR="00045115" w:rsidRPr="00B610E7">
        <w:rPr>
          <w:w w:val="100"/>
          <w:highlight w:val="yellow"/>
        </w:rPr>
        <w:fldChar w:fldCharType="begin"/>
      </w:r>
      <w:r w:rsidR="00045115" w:rsidRPr="00B610E7">
        <w:rPr>
          <w:w w:val="100"/>
          <w:highlight w:val="yellow"/>
        </w:rPr>
        <w:instrText xml:space="preserve"> REF RTF33393630313a205461626c65 \h</w:instrText>
      </w:r>
      <w:r w:rsidR="00B610E7">
        <w:rPr>
          <w:w w:val="100"/>
          <w:highlight w:val="yellow"/>
        </w:rPr>
        <w:instrText xml:space="preserve"> \* MERGEFORMAT </w:instrText>
      </w:r>
      <w:r w:rsidR="00045115" w:rsidRPr="00B610E7">
        <w:rPr>
          <w:w w:val="100"/>
          <w:highlight w:val="yellow"/>
        </w:rPr>
      </w:r>
      <w:r w:rsidR="00045115" w:rsidRPr="00B610E7">
        <w:rPr>
          <w:w w:val="100"/>
          <w:highlight w:val="yellow"/>
        </w:rPr>
        <w:fldChar w:fldCharType="separate"/>
      </w:r>
      <w:r w:rsidR="00045115" w:rsidRPr="00B610E7">
        <w:rPr>
          <w:w w:val="100"/>
          <w:highlight w:val="yellow"/>
        </w:rPr>
        <w:t>Table 9-29 (Association Request frame body)</w:t>
      </w:r>
      <w:r w:rsidR="00045115" w:rsidRPr="00B610E7">
        <w:rPr>
          <w:w w:val="100"/>
          <w:highlight w:val="yellow"/>
        </w:rPr>
        <w:fldChar w:fldCharType="end"/>
      </w:r>
      <w:r w:rsidR="00045115">
        <w:rPr>
          <w:w w:val="100"/>
        </w:rPr>
        <w:t>:</w:t>
      </w:r>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1660"/>
        <w:gridCol w:w="1660"/>
        <w:gridCol w:w="5300"/>
      </w:tblGrid>
      <w:tr w:rsidR="00045115" w14:paraId="5E20201F" w14:textId="77777777" w:rsidTr="003C7617">
        <w:trPr>
          <w:jc w:val="center"/>
        </w:trPr>
        <w:tc>
          <w:tcPr>
            <w:tcW w:w="8620" w:type="dxa"/>
            <w:gridSpan w:val="3"/>
            <w:tcBorders>
              <w:top w:val="nil"/>
              <w:left w:val="nil"/>
              <w:bottom w:val="nil"/>
              <w:right w:val="nil"/>
            </w:tcBorders>
            <w:tcMar>
              <w:top w:w="120" w:type="dxa"/>
              <w:left w:w="120" w:type="dxa"/>
              <w:bottom w:w="60" w:type="dxa"/>
              <w:right w:w="120" w:type="dxa"/>
            </w:tcMar>
            <w:vAlign w:val="center"/>
          </w:tcPr>
          <w:p w14:paraId="56037804" w14:textId="77777777" w:rsidR="00045115" w:rsidRDefault="00045115" w:rsidP="00104E10">
            <w:pPr>
              <w:pStyle w:val="TableTitle"/>
              <w:numPr>
                <w:ilvl w:val="0"/>
                <w:numId w:val="27"/>
              </w:numPr>
            </w:pPr>
            <w:bookmarkStart w:id="268" w:name="RTF33393630313a205461626c65"/>
            <w:r>
              <w:rPr>
                <w:w w:val="100"/>
              </w:rPr>
              <w:t>Association Request frame body</w:t>
            </w:r>
            <w:r>
              <w:rPr>
                <w:w w:val="100"/>
              </w:rPr>
              <w:fldChar w:fldCharType="begin"/>
            </w:r>
            <w:r>
              <w:rPr>
                <w:w w:val="100"/>
              </w:rPr>
              <w:instrText xml:space="preserve"> FILENAME </w:instrText>
            </w:r>
            <w:r>
              <w:rPr>
                <w:w w:val="100"/>
              </w:rPr>
              <w:fldChar w:fldCharType="separate"/>
            </w:r>
            <w:r>
              <w:rPr>
                <w:w w:val="100"/>
              </w:rPr>
              <w:t> </w:t>
            </w:r>
            <w:r>
              <w:rPr>
                <w:w w:val="100"/>
              </w:rPr>
              <w:fldChar w:fldCharType="end"/>
            </w:r>
            <w:bookmarkEnd w:id="268"/>
          </w:p>
        </w:tc>
      </w:tr>
      <w:tr w:rsidR="00045115" w14:paraId="26929483" w14:textId="77777777" w:rsidTr="003C7617">
        <w:trPr>
          <w:trHeight w:val="440"/>
          <w:jc w:val="center"/>
        </w:trPr>
        <w:tc>
          <w:tcPr>
            <w:tcW w:w="1660" w:type="dxa"/>
            <w:tcBorders>
              <w:top w:val="single" w:sz="10" w:space="0" w:color="000000"/>
              <w:left w:val="single" w:sz="10" w:space="0" w:color="000000"/>
              <w:bottom w:val="single" w:sz="10" w:space="0" w:color="000000"/>
              <w:right w:val="single" w:sz="2" w:space="0" w:color="000000"/>
            </w:tcBorders>
            <w:tcMar>
              <w:top w:w="160" w:type="dxa"/>
              <w:left w:w="120" w:type="dxa"/>
              <w:bottom w:w="100" w:type="dxa"/>
              <w:right w:w="120" w:type="dxa"/>
            </w:tcMar>
          </w:tcPr>
          <w:p w14:paraId="117D29F8" w14:textId="77777777" w:rsidR="00045115" w:rsidRDefault="00045115" w:rsidP="003C7617">
            <w:pPr>
              <w:pStyle w:val="TableText"/>
              <w:rPr>
                <w:b/>
                <w:bCs/>
              </w:rPr>
            </w:pPr>
            <w:r>
              <w:rPr>
                <w:b/>
                <w:bCs/>
                <w:w w:val="100"/>
              </w:rPr>
              <w:t>Order</w:t>
            </w:r>
          </w:p>
        </w:tc>
        <w:tc>
          <w:tcPr>
            <w:tcW w:w="166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tcPr>
          <w:p w14:paraId="09BFC75E" w14:textId="77777777" w:rsidR="00045115" w:rsidRDefault="00045115" w:rsidP="003C7617">
            <w:pPr>
              <w:pStyle w:val="TableText"/>
              <w:rPr>
                <w:b/>
                <w:bCs/>
              </w:rPr>
            </w:pPr>
            <w:r>
              <w:rPr>
                <w:b/>
                <w:bCs/>
                <w:w w:val="100"/>
              </w:rPr>
              <w:t>Information</w:t>
            </w:r>
          </w:p>
        </w:tc>
        <w:tc>
          <w:tcPr>
            <w:tcW w:w="5300" w:type="dxa"/>
            <w:tcBorders>
              <w:top w:val="single" w:sz="10" w:space="0" w:color="000000"/>
              <w:left w:val="single" w:sz="2" w:space="0" w:color="000000"/>
              <w:bottom w:val="single" w:sz="10" w:space="0" w:color="000000"/>
              <w:right w:val="single" w:sz="10" w:space="0" w:color="000000"/>
            </w:tcBorders>
            <w:tcMar>
              <w:top w:w="160" w:type="dxa"/>
              <w:left w:w="120" w:type="dxa"/>
              <w:bottom w:w="100" w:type="dxa"/>
              <w:right w:w="120" w:type="dxa"/>
            </w:tcMar>
          </w:tcPr>
          <w:p w14:paraId="1D502470" w14:textId="77777777" w:rsidR="00045115" w:rsidRDefault="00045115" w:rsidP="003C7617">
            <w:pPr>
              <w:pStyle w:val="TableText"/>
              <w:rPr>
                <w:b/>
                <w:bCs/>
              </w:rPr>
            </w:pPr>
            <w:r>
              <w:rPr>
                <w:b/>
                <w:bCs/>
                <w:w w:val="100"/>
              </w:rPr>
              <w:t>Notes</w:t>
            </w:r>
          </w:p>
        </w:tc>
      </w:tr>
      <w:tr w:rsidR="00045115" w14:paraId="20ADB264" w14:textId="77777777" w:rsidTr="003C7617">
        <w:trPr>
          <w:trHeight w:val="640"/>
          <w:jc w:val="center"/>
        </w:trPr>
        <w:tc>
          <w:tcPr>
            <w:tcW w:w="1660" w:type="dxa"/>
            <w:tcBorders>
              <w:top w:val="single" w:sz="10" w:space="0" w:color="000000"/>
              <w:left w:val="single" w:sz="10" w:space="0" w:color="000000"/>
              <w:bottom w:val="single" w:sz="2" w:space="0" w:color="000000"/>
              <w:right w:val="single" w:sz="2" w:space="0" w:color="000000"/>
            </w:tcBorders>
            <w:tcMar>
              <w:top w:w="160" w:type="dxa"/>
              <w:left w:w="120" w:type="dxa"/>
              <w:bottom w:w="100" w:type="dxa"/>
              <w:right w:w="120" w:type="dxa"/>
            </w:tcMar>
          </w:tcPr>
          <w:p w14:paraId="6058256D" w14:textId="77777777" w:rsidR="00045115" w:rsidRDefault="00045115" w:rsidP="003C7617">
            <w:pPr>
              <w:pStyle w:val="TableText"/>
            </w:pPr>
            <w:r>
              <w:rPr>
                <w:w w:val="100"/>
              </w:rPr>
              <w:t>TBD</w:t>
            </w:r>
          </w:p>
        </w:tc>
        <w:tc>
          <w:tcPr>
            <w:tcW w:w="1660" w:type="dxa"/>
            <w:tcBorders>
              <w:top w:val="single" w:sz="10"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30A0BD83" w14:textId="77777777" w:rsidR="00045115" w:rsidRDefault="00045115" w:rsidP="003C7617">
            <w:pPr>
              <w:pStyle w:val="TableText"/>
            </w:pPr>
            <w:r>
              <w:rPr>
                <w:w w:val="100"/>
              </w:rPr>
              <w:t>HE Capabilities</w:t>
            </w:r>
          </w:p>
        </w:tc>
        <w:tc>
          <w:tcPr>
            <w:tcW w:w="5300" w:type="dxa"/>
            <w:tcBorders>
              <w:top w:val="single" w:sz="10"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2193082F" w14:textId="129EC5B9" w:rsidR="00045115" w:rsidRDefault="00045115" w:rsidP="003C7617">
            <w:pPr>
              <w:pStyle w:val="TableText"/>
            </w:pPr>
            <w:r>
              <w:rPr>
                <w:w w:val="100"/>
              </w:rPr>
              <w:t xml:space="preserve">The HE Capabilities element is present when </w:t>
            </w:r>
            <w:proofErr w:type="gramStart"/>
            <w:r>
              <w:rPr>
                <w:w w:val="100"/>
              </w:rPr>
              <w:t>dot11H</w:t>
            </w:r>
            <w:ins w:id="269" w:author="inoue" w:date="2016-07-28T06:00:00Z">
              <w:r w:rsidR="00823D13">
                <w:rPr>
                  <w:rFonts w:hint="eastAsia"/>
                  <w:w w:val="100"/>
                  <w:lang w:eastAsia="ja-JP"/>
                </w:rPr>
                <w:t>igh</w:t>
              </w:r>
            </w:ins>
            <w:r>
              <w:rPr>
                <w:w w:val="100"/>
              </w:rPr>
              <w:t>E</w:t>
            </w:r>
            <w:ins w:id="270" w:author="inoue" w:date="2016-07-28T06:00:00Z">
              <w:r w:rsidR="00823D13">
                <w:rPr>
                  <w:rFonts w:hint="eastAsia"/>
                  <w:w w:val="100"/>
                  <w:lang w:eastAsia="ja-JP"/>
                </w:rPr>
                <w:t>fficiency</w:t>
              </w:r>
            </w:ins>
            <w:r>
              <w:rPr>
                <w:w w:val="100"/>
              </w:rPr>
              <w:t>OptionImplemented(</w:t>
            </w:r>
            <w:proofErr w:type="gramEnd"/>
            <w:r>
              <w:rPr>
                <w:w w:val="100"/>
              </w:rPr>
              <w:t>#1313) is true; otherwise it is not present.</w:t>
            </w:r>
          </w:p>
        </w:tc>
      </w:tr>
      <w:tr w:rsidR="00045115" w14:paraId="1380EF1E" w14:textId="77777777" w:rsidTr="003C7617">
        <w:trPr>
          <w:trHeight w:val="640"/>
          <w:jc w:val="center"/>
        </w:trPr>
        <w:tc>
          <w:tcPr>
            <w:tcW w:w="1660" w:type="dxa"/>
            <w:tcBorders>
              <w:top w:val="single" w:sz="2" w:space="0" w:color="000000"/>
              <w:left w:val="single" w:sz="10" w:space="0" w:color="000000"/>
              <w:bottom w:val="single" w:sz="10" w:space="0" w:color="000000"/>
              <w:right w:val="single" w:sz="2" w:space="0" w:color="000000"/>
            </w:tcBorders>
            <w:tcMar>
              <w:top w:w="160" w:type="dxa"/>
              <w:left w:w="120" w:type="dxa"/>
              <w:bottom w:w="100" w:type="dxa"/>
              <w:right w:w="120" w:type="dxa"/>
            </w:tcMar>
          </w:tcPr>
          <w:p w14:paraId="42A16C76" w14:textId="6D61971B" w:rsidR="00045115" w:rsidRDefault="00045115" w:rsidP="003C7617">
            <w:pPr>
              <w:pStyle w:val="TableText"/>
            </w:pPr>
            <w:del w:id="271" w:author="inoue" w:date="2016-07-01T16:36:00Z">
              <w:r w:rsidDel="00045115">
                <w:rPr>
                  <w:w w:val="100"/>
                </w:rPr>
                <w:delText>TBD</w:delText>
              </w:r>
            </w:del>
          </w:p>
        </w:tc>
        <w:tc>
          <w:tcPr>
            <w:tcW w:w="1660" w:type="dxa"/>
            <w:tcBorders>
              <w:top w:val="single" w:sz="2" w:space="0" w:color="000000"/>
              <w:left w:val="single" w:sz="2" w:space="0" w:color="000000"/>
              <w:bottom w:val="single" w:sz="10" w:space="0" w:color="000000"/>
              <w:right w:val="single" w:sz="2" w:space="0" w:color="000000"/>
            </w:tcBorders>
            <w:tcMar>
              <w:top w:w="160" w:type="dxa"/>
              <w:left w:w="120" w:type="dxa"/>
              <w:bottom w:w="100" w:type="dxa"/>
              <w:right w:w="120" w:type="dxa"/>
            </w:tcMar>
          </w:tcPr>
          <w:p w14:paraId="45CAC54E" w14:textId="56E369E0" w:rsidR="00045115" w:rsidRDefault="00045115" w:rsidP="003C7617">
            <w:pPr>
              <w:pStyle w:val="TableText"/>
            </w:pPr>
            <w:del w:id="272" w:author="inoue" w:date="2016-07-01T16:36:00Z">
              <w:r w:rsidDel="00045115">
                <w:rPr>
                  <w:w w:val="100"/>
                </w:rPr>
                <w:delText>HE Operation</w:delText>
              </w:r>
            </w:del>
          </w:p>
        </w:tc>
        <w:tc>
          <w:tcPr>
            <w:tcW w:w="5300" w:type="dxa"/>
            <w:tcBorders>
              <w:top w:val="single" w:sz="2" w:space="0" w:color="000000"/>
              <w:left w:val="single" w:sz="2" w:space="0" w:color="000000"/>
              <w:bottom w:val="single" w:sz="10" w:space="0" w:color="000000"/>
              <w:right w:val="single" w:sz="10" w:space="0" w:color="000000"/>
            </w:tcBorders>
            <w:tcMar>
              <w:top w:w="160" w:type="dxa"/>
              <w:left w:w="120" w:type="dxa"/>
              <w:bottom w:w="100" w:type="dxa"/>
              <w:right w:w="120" w:type="dxa"/>
            </w:tcMar>
          </w:tcPr>
          <w:p w14:paraId="0F002465" w14:textId="7A5CD850" w:rsidR="00045115" w:rsidRDefault="00045115" w:rsidP="003C7617">
            <w:pPr>
              <w:pStyle w:val="TableText"/>
            </w:pPr>
            <w:del w:id="273" w:author="inoue" w:date="2016-07-01T16:36:00Z">
              <w:r w:rsidDel="00045115">
                <w:rPr>
                  <w:w w:val="100"/>
                </w:rPr>
                <w:delText>The HE Operation element is present when dot11HEOptionImplemented(#1313) is true; otherwise it is not present.</w:delText>
              </w:r>
            </w:del>
          </w:p>
        </w:tc>
      </w:tr>
    </w:tbl>
    <w:p w14:paraId="5461FCC2" w14:textId="77777777" w:rsidR="00045115" w:rsidRDefault="00045115" w:rsidP="00045115">
      <w:pPr>
        <w:pStyle w:val="EditiingInstruction"/>
        <w:rPr>
          <w:w w:val="100"/>
          <w:sz w:val="24"/>
          <w:szCs w:val="24"/>
          <w:lang w:val="en-GB"/>
        </w:rPr>
      </w:pPr>
    </w:p>
    <w:p w14:paraId="5D8FAA87" w14:textId="77777777" w:rsidR="00045115" w:rsidRDefault="00045115" w:rsidP="00104E10">
      <w:pPr>
        <w:pStyle w:val="H4"/>
        <w:numPr>
          <w:ilvl w:val="0"/>
          <w:numId w:val="28"/>
        </w:numPr>
        <w:rPr>
          <w:w w:val="100"/>
        </w:rPr>
      </w:pPr>
      <w:bookmarkStart w:id="274" w:name="RTF32353133313a2048342c312e"/>
      <w:proofErr w:type="spellStart"/>
      <w:r>
        <w:rPr>
          <w:w w:val="100"/>
        </w:rPr>
        <w:t>Reassociation</w:t>
      </w:r>
      <w:proofErr w:type="spellEnd"/>
      <w:r>
        <w:rPr>
          <w:w w:val="100"/>
        </w:rPr>
        <w:t xml:space="preserve"> Request frame format</w:t>
      </w:r>
      <w:bookmarkEnd w:id="274"/>
    </w:p>
    <w:p w14:paraId="6B8DDED2" w14:textId="2E5911C1" w:rsidR="00045115" w:rsidRDefault="008A18CF" w:rsidP="00045115">
      <w:pPr>
        <w:pStyle w:val="EditiingInstruction"/>
        <w:rPr>
          <w:w w:val="100"/>
          <w:sz w:val="24"/>
          <w:szCs w:val="24"/>
          <w:lang w:val="en-GB"/>
        </w:rPr>
      </w:pPr>
      <w:r>
        <w:rPr>
          <w:w w:val="100"/>
          <w:highlight w:val="yellow"/>
        </w:rPr>
        <w:t>Insert the following new row</w:t>
      </w:r>
      <w:r w:rsidR="00045115" w:rsidRPr="00B610E7">
        <w:rPr>
          <w:w w:val="100"/>
          <w:highlight w:val="yellow"/>
        </w:rPr>
        <w:t xml:space="preserve"> (header row shown for convenience) into </w:t>
      </w:r>
      <w:r w:rsidR="00045115" w:rsidRPr="00B610E7">
        <w:rPr>
          <w:w w:val="100"/>
          <w:highlight w:val="yellow"/>
        </w:rPr>
        <w:fldChar w:fldCharType="begin"/>
      </w:r>
      <w:r w:rsidR="00045115" w:rsidRPr="00B610E7">
        <w:rPr>
          <w:w w:val="100"/>
          <w:highlight w:val="yellow"/>
        </w:rPr>
        <w:instrText xml:space="preserve"> REF  RTF36373939323a205461626c65 \h</w:instrText>
      </w:r>
      <w:r w:rsidR="00B610E7">
        <w:rPr>
          <w:w w:val="100"/>
          <w:highlight w:val="yellow"/>
        </w:rPr>
        <w:instrText xml:space="preserve"> \* MERGEFORMAT </w:instrText>
      </w:r>
      <w:r w:rsidR="00045115" w:rsidRPr="00B610E7">
        <w:rPr>
          <w:w w:val="100"/>
          <w:highlight w:val="yellow"/>
        </w:rPr>
      </w:r>
      <w:r w:rsidR="00045115" w:rsidRPr="00B610E7">
        <w:rPr>
          <w:w w:val="100"/>
          <w:highlight w:val="yellow"/>
        </w:rPr>
        <w:fldChar w:fldCharType="separate"/>
      </w:r>
      <w:r w:rsidR="00045115" w:rsidRPr="00B610E7">
        <w:rPr>
          <w:w w:val="100"/>
          <w:highlight w:val="yellow"/>
        </w:rPr>
        <w:t>Table 9-31 (</w:t>
      </w:r>
      <w:proofErr w:type="spellStart"/>
      <w:r w:rsidR="00045115" w:rsidRPr="00B610E7">
        <w:rPr>
          <w:w w:val="100"/>
          <w:highlight w:val="yellow"/>
        </w:rPr>
        <w:t>Reassociation</w:t>
      </w:r>
      <w:proofErr w:type="spellEnd"/>
      <w:r w:rsidR="00045115" w:rsidRPr="00B610E7">
        <w:rPr>
          <w:w w:val="100"/>
          <w:highlight w:val="yellow"/>
        </w:rPr>
        <w:t xml:space="preserve"> Request frame body)</w:t>
      </w:r>
      <w:r w:rsidR="00045115" w:rsidRPr="00B610E7">
        <w:rPr>
          <w:w w:val="100"/>
          <w:highlight w:val="yellow"/>
        </w:rPr>
        <w:fldChar w:fldCharType="end"/>
      </w:r>
      <w:r w:rsidR="00045115">
        <w:rPr>
          <w:w w:val="100"/>
        </w:rPr>
        <w:t>:</w:t>
      </w:r>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1660"/>
        <w:gridCol w:w="1660"/>
        <w:gridCol w:w="5300"/>
      </w:tblGrid>
      <w:tr w:rsidR="00045115" w14:paraId="659CF6BA" w14:textId="77777777" w:rsidTr="003C7617">
        <w:trPr>
          <w:jc w:val="center"/>
        </w:trPr>
        <w:tc>
          <w:tcPr>
            <w:tcW w:w="8620" w:type="dxa"/>
            <w:gridSpan w:val="3"/>
            <w:tcBorders>
              <w:top w:val="nil"/>
              <w:left w:val="nil"/>
              <w:bottom w:val="nil"/>
              <w:right w:val="nil"/>
            </w:tcBorders>
            <w:tcMar>
              <w:top w:w="120" w:type="dxa"/>
              <w:left w:w="120" w:type="dxa"/>
              <w:bottom w:w="60" w:type="dxa"/>
              <w:right w:w="120" w:type="dxa"/>
            </w:tcMar>
            <w:vAlign w:val="center"/>
          </w:tcPr>
          <w:p w14:paraId="3CAA2011" w14:textId="77777777" w:rsidR="00045115" w:rsidRDefault="00045115" w:rsidP="00104E10">
            <w:pPr>
              <w:pStyle w:val="TableTitle"/>
              <w:numPr>
                <w:ilvl w:val="0"/>
                <w:numId w:val="29"/>
              </w:numPr>
            </w:pPr>
            <w:bookmarkStart w:id="275" w:name="RTF36373939323a205461626c65"/>
            <w:proofErr w:type="spellStart"/>
            <w:r>
              <w:rPr>
                <w:w w:val="100"/>
              </w:rPr>
              <w:t>Reassociation</w:t>
            </w:r>
            <w:proofErr w:type="spellEnd"/>
            <w:r>
              <w:rPr>
                <w:w w:val="100"/>
              </w:rPr>
              <w:t xml:space="preserve"> Request frame body</w:t>
            </w:r>
            <w:r>
              <w:rPr>
                <w:w w:val="100"/>
              </w:rPr>
              <w:fldChar w:fldCharType="begin"/>
            </w:r>
            <w:r>
              <w:rPr>
                <w:w w:val="100"/>
              </w:rPr>
              <w:instrText xml:space="preserve"> FILENAME </w:instrText>
            </w:r>
            <w:r>
              <w:rPr>
                <w:w w:val="100"/>
              </w:rPr>
              <w:fldChar w:fldCharType="separate"/>
            </w:r>
            <w:r>
              <w:rPr>
                <w:w w:val="100"/>
              </w:rPr>
              <w:t> </w:t>
            </w:r>
            <w:r>
              <w:rPr>
                <w:w w:val="100"/>
              </w:rPr>
              <w:fldChar w:fldCharType="end"/>
            </w:r>
            <w:bookmarkEnd w:id="275"/>
          </w:p>
        </w:tc>
      </w:tr>
      <w:tr w:rsidR="00045115" w14:paraId="1D4634B1" w14:textId="77777777" w:rsidTr="003C7617">
        <w:trPr>
          <w:trHeight w:val="440"/>
          <w:jc w:val="center"/>
        </w:trPr>
        <w:tc>
          <w:tcPr>
            <w:tcW w:w="1660" w:type="dxa"/>
            <w:tcBorders>
              <w:top w:val="single" w:sz="10" w:space="0" w:color="000000"/>
              <w:left w:val="single" w:sz="10" w:space="0" w:color="000000"/>
              <w:bottom w:val="single" w:sz="10" w:space="0" w:color="000000"/>
              <w:right w:val="single" w:sz="2" w:space="0" w:color="000000"/>
            </w:tcBorders>
            <w:tcMar>
              <w:top w:w="160" w:type="dxa"/>
              <w:left w:w="120" w:type="dxa"/>
              <w:bottom w:w="100" w:type="dxa"/>
              <w:right w:w="120" w:type="dxa"/>
            </w:tcMar>
          </w:tcPr>
          <w:p w14:paraId="51B23382" w14:textId="77777777" w:rsidR="00045115" w:rsidRDefault="00045115" w:rsidP="003C7617">
            <w:pPr>
              <w:pStyle w:val="TableText"/>
              <w:rPr>
                <w:b/>
                <w:bCs/>
              </w:rPr>
            </w:pPr>
            <w:r>
              <w:rPr>
                <w:b/>
                <w:bCs/>
                <w:w w:val="100"/>
              </w:rPr>
              <w:t>Order</w:t>
            </w:r>
          </w:p>
        </w:tc>
        <w:tc>
          <w:tcPr>
            <w:tcW w:w="166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tcPr>
          <w:p w14:paraId="3C6ED852" w14:textId="77777777" w:rsidR="00045115" w:rsidRDefault="00045115" w:rsidP="003C7617">
            <w:pPr>
              <w:pStyle w:val="TableText"/>
              <w:rPr>
                <w:b/>
                <w:bCs/>
              </w:rPr>
            </w:pPr>
            <w:r>
              <w:rPr>
                <w:b/>
                <w:bCs/>
                <w:w w:val="100"/>
              </w:rPr>
              <w:t>Information</w:t>
            </w:r>
          </w:p>
        </w:tc>
        <w:tc>
          <w:tcPr>
            <w:tcW w:w="5300" w:type="dxa"/>
            <w:tcBorders>
              <w:top w:val="single" w:sz="10" w:space="0" w:color="000000"/>
              <w:left w:val="single" w:sz="2" w:space="0" w:color="000000"/>
              <w:bottom w:val="single" w:sz="10" w:space="0" w:color="000000"/>
              <w:right w:val="single" w:sz="10" w:space="0" w:color="000000"/>
            </w:tcBorders>
            <w:tcMar>
              <w:top w:w="160" w:type="dxa"/>
              <w:left w:w="120" w:type="dxa"/>
              <w:bottom w:w="100" w:type="dxa"/>
              <w:right w:w="120" w:type="dxa"/>
            </w:tcMar>
          </w:tcPr>
          <w:p w14:paraId="036D9051" w14:textId="77777777" w:rsidR="00045115" w:rsidRDefault="00045115" w:rsidP="003C7617">
            <w:pPr>
              <w:pStyle w:val="TableText"/>
              <w:rPr>
                <w:b/>
                <w:bCs/>
              </w:rPr>
            </w:pPr>
            <w:r>
              <w:rPr>
                <w:b/>
                <w:bCs/>
                <w:w w:val="100"/>
              </w:rPr>
              <w:t>Notes</w:t>
            </w:r>
          </w:p>
        </w:tc>
      </w:tr>
      <w:tr w:rsidR="00045115" w14:paraId="7C3BCE2E" w14:textId="77777777" w:rsidTr="003C7617">
        <w:trPr>
          <w:trHeight w:val="640"/>
          <w:jc w:val="center"/>
        </w:trPr>
        <w:tc>
          <w:tcPr>
            <w:tcW w:w="1660" w:type="dxa"/>
            <w:tcBorders>
              <w:top w:val="single" w:sz="10" w:space="0" w:color="000000"/>
              <w:left w:val="single" w:sz="10" w:space="0" w:color="000000"/>
              <w:bottom w:val="single" w:sz="2" w:space="0" w:color="000000"/>
              <w:right w:val="single" w:sz="2" w:space="0" w:color="000000"/>
            </w:tcBorders>
            <w:tcMar>
              <w:top w:w="160" w:type="dxa"/>
              <w:left w:w="120" w:type="dxa"/>
              <w:bottom w:w="100" w:type="dxa"/>
              <w:right w:w="120" w:type="dxa"/>
            </w:tcMar>
          </w:tcPr>
          <w:p w14:paraId="296025CC" w14:textId="77777777" w:rsidR="00045115" w:rsidRDefault="00045115" w:rsidP="003C7617">
            <w:pPr>
              <w:pStyle w:val="TableText"/>
            </w:pPr>
            <w:r>
              <w:rPr>
                <w:w w:val="100"/>
              </w:rPr>
              <w:t>TBD</w:t>
            </w:r>
          </w:p>
        </w:tc>
        <w:tc>
          <w:tcPr>
            <w:tcW w:w="1660" w:type="dxa"/>
            <w:tcBorders>
              <w:top w:val="single" w:sz="10"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6896BF20" w14:textId="77777777" w:rsidR="00045115" w:rsidRDefault="00045115" w:rsidP="003C7617">
            <w:pPr>
              <w:pStyle w:val="TableText"/>
            </w:pPr>
            <w:r>
              <w:rPr>
                <w:w w:val="100"/>
              </w:rPr>
              <w:t>HE Capabilities</w:t>
            </w:r>
          </w:p>
        </w:tc>
        <w:tc>
          <w:tcPr>
            <w:tcW w:w="5300" w:type="dxa"/>
            <w:tcBorders>
              <w:top w:val="single" w:sz="10"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7A2F1B6B" w14:textId="7AB0C14E" w:rsidR="00045115" w:rsidRDefault="00045115" w:rsidP="003C7617">
            <w:pPr>
              <w:pStyle w:val="TableText"/>
            </w:pPr>
            <w:r>
              <w:rPr>
                <w:w w:val="100"/>
              </w:rPr>
              <w:t xml:space="preserve">The HE Capabilities element is present when </w:t>
            </w:r>
            <w:proofErr w:type="gramStart"/>
            <w:r>
              <w:rPr>
                <w:w w:val="100"/>
              </w:rPr>
              <w:t>dot11H</w:t>
            </w:r>
            <w:ins w:id="276" w:author="inoue" w:date="2016-07-28T06:00:00Z">
              <w:r w:rsidR="00823D13">
                <w:rPr>
                  <w:rFonts w:hint="eastAsia"/>
                  <w:w w:val="100"/>
                  <w:lang w:eastAsia="ja-JP"/>
                </w:rPr>
                <w:t>igh</w:t>
              </w:r>
            </w:ins>
            <w:r>
              <w:rPr>
                <w:w w:val="100"/>
              </w:rPr>
              <w:t>E</w:t>
            </w:r>
            <w:ins w:id="277" w:author="inoue" w:date="2016-07-28T06:00:00Z">
              <w:r w:rsidR="00823D13">
                <w:rPr>
                  <w:rFonts w:hint="eastAsia"/>
                  <w:w w:val="100"/>
                  <w:lang w:eastAsia="ja-JP"/>
                </w:rPr>
                <w:t>fficiency</w:t>
              </w:r>
            </w:ins>
            <w:r>
              <w:rPr>
                <w:w w:val="100"/>
              </w:rPr>
              <w:t>OptionImplemented(</w:t>
            </w:r>
            <w:proofErr w:type="gramEnd"/>
            <w:r>
              <w:rPr>
                <w:w w:val="100"/>
              </w:rPr>
              <w:t>#1313) is true; otherwise it is not present.</w:t>
            </w:r>
          </w:p>
        </w:tc>
      </w:tr>
      <w:tr w:rsidR="00045115" w14:paraId="7BA30898" w14:textId="77777777" w:rsidTr="003C7617">
        <w:trPr>
          <w:trHeight w:val="640"/>
          <w:jc w:val="center"/>
        </w:trPr>
        <w:tc>
          <w:tcPr>
            <w:tcW w:w="1660" w:type="dxa"/>
            <w:tcBorders>
              <w:top w:val="single" w:sz="2" w:space="0" w:color="000000"/>
              <w:left w:val="single" w:sz="10" w:space="0" w:color="000000"/>
              <w:bottom w:val="single" w:sz="10" w:space="0" w:color="000000"/>
              <w:right w:val="single" w:sz="2" w:space="0" w:color="000000"/>
            </w:tcBorders>
            <w:tcMar>
              <w:top w:w="160" w:type="dxa"/>
              <w:left w:w="120" w:type="dxa"/>
              <w:bottom w:w="100" w:type="dxa"/>
              <w:right w:w="120" w:type="dxa"/>
            </w:tcMar>
          </w:tcPr>
          <w:p w14:paraId="1D61B3B9" w14:textId="423322F3" w:rsidR="00045115" w:rsidRDefault="00045115" w:rsidP="003C7617">
            <w:pPr>
              <w:pStyle w:val="TableText"/>
            </w:pPr>
            <w:del w:id="278" w:author="inoue" w:date="2016-07-01T16:37:00Z">
              <w:r w:rsidDel="00045115">
                <w:rPr>
                  <w:w w:val="100"/>
                </w:rPr>
                <w:delText>TBD</w:delText>
              </w:r>
            </w:del>
          </w:p>
        </w:tc>
        <w:tc>
          <w:tcPr>
            <w:tcW w:w="1660" w:type="dxa"/>
            <w:tcBorders>
              <w:top w:val="single" w:sz="2" w:space="0" w:color="000000"/>
              <w:left w:val="single" w:sz="2" w:space="0" w:color="000000"/>
              <w:bottom w:val="single" w:sz="10" w:space="0" w:color="000000"/>
              <w:right w:val="single" w:sz="2" w:space="0" w:color="000000"/>
            </w:tcBorders>
            <w:tcMar>
              <w:top w:w="160" w:type="dxa"/>
              <w:left w:w="120" w:type="dxa"/>
              <w:bottom w:w="100" w:type="dxa"/>
              <w:right w:w="120" w:type="dxa"/>
            </w:tcMar>
          </w:tcPr>
          <w:p w14:paraId="4838812B" w14:textId="5E56C792" w:rsidR="00045115" w:rsidRDefault="00045115" w:rsidP="003C7617">
            <w:pPr>
              <w:pStyle w:val="TableText"/>
            </w:pPr>
            <w:del w:id="279" w:author="inoue" w:date="2016-07-01T16:37:00Z">
              <w:r w:rsidDel="00045115">
                <w:rPr>
                  <w:w w:val="100"/>
                </w:rPr>
                <w:delText>HE Operation</w:delText>
              </w:r>
            </w:del>
          </w:p>
        </w:tc>
        <w:tc>
          <w:tcPr>
            <w:tcW w:w="5300" w:type="dxa"/>
            <w:tcBorders>
              <w:top w:val="single" w:sz="2" w:space="0" w:color="000000"/>
              <w:left w:val="single" w:sz="2" w:space="0" w:color="000000"/>
              <w:bottom w:val="single" w:sz="10" w:space="0" w:color="000000"/>
              <w:right w:val="single" w:sz="10" w:space="0" w:color="000000"/>
            </w:tcBorders>
            <w:tcMar>
              <w:top w:w="160" w:type="dxa"/>
              <w:left w:w="120" w:type="dxa"/>
              <w:bottom w:w="100" w:type="dxa"/>
              <w:right w:w="120" w:type="dxa"/>
            </w:tcMar>
          </w:tcPr>
          <w:p w14:paraId="3AC03AF8" w14:textId="6B98C1FC" w:rsidR="00045115" w:rsidRDefault="00045115" w:rsidP="003C7617">
            <w:pPr>
              <w:pStyle w:val="TableText"/>
            </w:pPr>
            <w:del w:id="280" w:author="inoue" w:date="2016-07-01T16:37:00Z">
              <w:r w:rsidDel="00045115">
                <w:rPr>
                  <w:w w:val="100"/>
                </w:rPr>
                <w:delText>The HE Operation element is present when dot11HEOptionImplemented(#1313) is true; otherwise it is not present.</w:delText>
              </w:r>
            </w:del>
          </w:p>
        </w:tc>
      </w:tr>
    </w:tbl>
    <w:p w14:paraId="388D9A84" w14:textId="77777777" w:rsidR="00045115" w:rsidRDefault="00045115" w:rsidP="00045115">
      <w:pPr>
        <w:pStyle w:val="EditiingInstruction"/>
        <w:rPr>
          <w:w w:val="100"/>
          <w:sz w:val="24"/>
          <w:szCs w:val="24"/>
          <w:lang w:val="en-GB"/>
        </w:rPr>
      </w:pPr>
    </w:p>
    <w:p w14:paraId="331F9D97" w14:textId="77777777" w:rsidR="00045115" w:rsidRDefault="00045115" w:rsidP="00104E10">
      <w:pPr>
        <w:pStyle w:val="H4"/>
        <w:numPr>
          <w:ilvl w:val="0"/>
          <w:numId w:val="30"/>
        </w:numPr>
        <w:rPr>
          <w:w w:val="100"/>
        </w:rPr>
      </w:pPr>
      <w:bookmarkStart w:id="281" w:name="RTF31393638303a2048342c312e"/>
      <w:r>
        <w:rPr>
          <w:w w:val="100"/>
        </w:rPr>
        <w:t>Probe Request frame format</w:t>
      </w:r>
      <w:bookmarkEnd w:id="281"/>
    </w:p>
    <w:p w14:paraId="5EED705D" w14:textId="494C98AB" w:rsidR="00045115" w:rsidRDefault="00045115" w:rsidP="00045115">
      <w:pPr>
        <w:pStyle w:val="EditiingInstruction"/>
        <w:rPr>
          <w:w w:val="100"/>
          <w:sz w:val="24"/>
          <w:szCs w:val="24"/>
          <w:lang w:val="en-GB"/>
        </w:rPr>
      </w:pPr>
      <w:r w:rsidRPr="00B610E7">
        <w:rPr>
          <w:w w:val="100"/>
          <w:highlight w:val="yellow"/>
        </w:rPr>
        <w:t xml:space="preserve">Insert the following new rows (header row shown for convenience) into </w:t>
      </w:r>
      <w:r w:rsidRPr="00B610E7">
        <w:rPr>
          <w:w w:val="100"/>
          <w:highlight w:val="yellow"/>
        </w:rPr>
        <w:fldChar w:fldCharType="begin"/>
      </w:r>
      <w:r w:rsidRPr="00B610E7">
        <w:rPr>
          <w:w w:val="100"/>
          <w:highlight w:val="yellow"/>
        </w:rPr>
        <w:instrText xml:space="preserve"> REF  RTF36333834363a205461626c65 \h</w:instrText>
      </w:r>
      <w:r w:rsidR="00B610E7">
        <w:rPr>
          <w:w w:val="100"/>
          <w:highlight w:val="yellow"/>
        </w:rPr>
        <w:instrText xml:space="preserve"> \* MERGEFORMAT </w:instrText>
      </w:r>
      <w:r w:rsidRPr="00B610E7">
        <w:rPr>
          <w:w w:val="100"/>
          <w:highlight w:val="yellow"/>
        </w:rPr>
      </w:r>
      <w:r w:rsidRPr="00B610E7">
        <w:rPr>
          <w:w w:val="100"/>
          <w:highlight w:val="yellow"/>
        </w:rPr>
        <w:fldChar w:fldCharType="separate"/>
      </w:r>
      <w:r w:rsidRPr="00B610E7">
        <w:rPr>
          <w:w w:val="100"/>
          <w:highlight w:val="yellow"/>
        </w:rPr>
        <w:t>Table 9-33 (Probe Request frame body)</w:t>
      </w:r>
      <w:r w:rsidRPr="00B610E7">
        <w:rPr>
          <w:w w:val="100"/>
          <w:highlight w:val="yellow"/>
        </w:rPr>
        <w:fldChar w:fldCharType="end"/>
      </w:r>
      <w:r w:rsidRPr="00B610E7">
        <w:rPr>
          <w:w w:val="100"/>
          <w:highlight w:val="yellow"/>
        </w:rPr>
        <w:t>:</w:t>
      </w:r>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1660"/>
        <w:gridCol w:w="1660"/>
        <w:gridCol w:w="5300"/>
      </w:tblGrid>
      <w:tr w:rsidR="00045115" w14:paraId="5162A5D7" w14:textId="77777777" w:rsidTr="003C7617">
        <w:trPr>
          <w:jc w:val="center"/>
        </w:trPr>
        <w:tc>
          <w:tcPr>
            <w:tcW w:w="8620" w:type="dxa"/>
            <w:gridSpan w:val="3"/>
            <w:tcBorders>
              <w:top w:val="nil"/>
              <w:left w:val="nil"/>
              <w:bottom w:val="nil"/>
              <w:right w:val="nil"/>
            </w:tcBorders>
            <w:tcMar>
              <w:top w:w="120" w:type="dxa"/>
              <w:left w:w="120" w:type="dxa"/>
              <w:bottom w:w="60" w:type="dxa"/>
              <w:right w:w="120" w:type="dxa"/>
            </w:tcMar>
            <w:vAlign w:val="center"/>
          </w:tcPr>
          <w:p w14:paraId="55FC76B3" w14:textId="77777777" w:rsidR="00045115" w:rsidRDefault="00045115" w:rsidP="00104E10">
            <w:pPr>
              <w:pStyle w:val="TableTitle"/>
              <w:numPr>
                <w:ilvl w:val="0"/>
                <w:numId w:val="31"/>
              </w:numPr>
            </w:pPr>
            <w:bookmarkStart w:id="282" w:name="RTF36333834363a205461626c65"/>
            <w:r>
              <w:rPr>
                <w:w w:val="100"/>
              </w:rPr>
              <w:t>Probe Request frame body</w:t>
            </w:r>
            <w:r>
              <w:rPr>
                <w:w w:val="100"/>
              </w:rPr>
              <w:fldChar w:fldCharType="begin"/>
            </w:r>
            <w:r>
              <w:rPr>
                <w:w w:val="100"/>
              </w:rPr>
              <w:instrText xml:space="preserve"> FILENAME </w:instrText>
            </w:r>
            <w:r>
              <w:rPr>
                <w:w w:val="100"/>
              </w:rPr>
              <w:fldChar w:fldCharType="separate"/>
            </w:r>
            <w:r>
              <w:rPr>
                <w:w w:val="100"/>
              </w:rPr>
              <w:t> </w:t>
            </w:r>
            <w:r>
              <w:rPr>
                <w:w w:val="100"/>
              </w:rPr>
              <w:fldChar w:fldCharType="end"/>
            </w:r>
            <w:bookmarkEnd w:id="282"/>
          </w:p>
        </w:tc>
      </w:tr>
      <w:tr w:rsidR="00045115" w14:paraId="2495DCC8" w14:textId="77777777" w:rsidTr="003C7617">
        <w:trPr>
          <w:trHeight w:val="440"/>
          <w:jc w:val="center"/>
        </w:trPr>
        <w:tc>
          <w:tcPr>
            <w:tcW w:w="1660" w:type="dxa"/>
            <w:tcBorders>
              <w:top w:val="single" w:sz="10" w:space="0" w:color="000000"/>
              <w:left w:val="single" w:sz="10" w:space="0" w:color="000000"/>
              <w:bottom w:val="single" w:sz="10" w:space="0" w:color="000000"/>
              <w:right w:val="single" w:sz="2" w:space="0" w:color="000000"/>
            </w:tcBorders>
            <w:tcMar>
              <w:top w:w="160" w:type="dxa"/>
              <w:left w:w="120" w:type="dxa"/>
              <w:bottom w:w="100" w:type="dxa"/>
              <w:right w:w="120" w:type="dxa"/>
            </w:tcMar>
          </w:tcPr>
          <w:p w14:paraId="508109C3" w14:textId="77777777" w:rsidR="00045115" w:rsidRDefault="00045115" w:rsidP="003C7617">
            <w:pPr>
              <w:pStyle w:val="TableText"/>
              <w:rPr>
                <w:b/>
                <w:bCs/>
              </w:rPr>
            </w:pPr>
            <w:r>
              <w:rPr>
                <w:b/>
                <w:bCs/>
                <w:w w:val="100"/>
              </w:rPr>
              <w:t>Order</w:t>
            </w:r>
          </w:p>
        </w:tc>
        <w:tc>
          <w:tcPr>
            <w:tcW w:w="166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tcPr>
          <w:p w14:paraId="016063D2" w14:textId="77777777" w:rsidR="00045115" w:rsidRDefault="00045115" w:rsidP="003C7617">
            <w:pPr>
              <w:pStyle w:val="TableText"/>
              <w:rPr>
                <w:b/>
                <w:bCs/>
              </w:rPr>
            </w:pPr>
            <w:r>
              <w:rPr>
                <w:b/>
                <w:bCs/>
                <w:w w:val="100"/>
              </w:rPr>
              <w:t>Information</w:t>
            </w:r>
          </w:p>
        </w:tc>
        <w:tc>
          <w:tcPr>
            <w:tcW w:w="5300" w:type="dxa"/>
            <w:tcBorders>
              <w:top w:val="single" w:sz="10" w:space="0" w:color="000000"/>
              <w:left w:val="single" w:sz="2" w:space="0" w:color="000000"/>
              <w:bottom w:val="single" w:sz="10" w:space="0" w:color="000000"/>
              <w:right w:val="single" w:sz="10" w:space="0" w:color="000000"/>
            </w:tcBorders>
            <w:tcMar>
              <w:top w:w="160" w:type="dxa"/>
              <w:left w:w="120" w:type="dxa"/>
              <w:bottom w:w="100" w:type="dxa"/>
              <w:right w:w="120" w:type="dxa"/>
            </w:tcMar>
          </w:tcPr>
          <w:p w14:paraId="69E22AEE" w14:textId="77777777" w:rsidR="00045115" w:rsidRDefault="00045115" w:rsidP="003C7617">
            <w:pPr>
              <w:pStyle w:val="TableText"/>
              <w:rPr>
                <w:b/>
                <w:bCs/>
              </w:rPr>
            </w:pPr>
            <w:r>
              <w:rPr>
                <w:b/>
                <w:bCs/>
                <w:w w:val="100"/>
              </w:rPr>
              <w:t>Notes</w:t>
            </w:r>
          </w:p>
        </w:tc>
      </w:tr>
      <w:tr w:rsidR="00045115" w14:paraId="269C8049" w14:textId="77777777" w:rsidTr="003C7617">
        <w:trPr>
          <w:trHeight w:val="640"/>
          <w:jc w:val="center"/>
        </w:trPr>
        <w:tc>
          <w:tcPr>
            <w:tcW w:w="1660" w:type="dxa"/>
            <w:tcBorders>
              <w:top w:val="single" w:sz="10" w:space="0" w:color="000000"/>
              <w:left w:val="single" w:sz="10" w:space="0" w:color="000000"/>
              <w:bottom w:val="single" w:sz="2" w:space="0" w:color="000000"/>
              <w:right w:val="single" w:sz="2" w:space="0" w:color="000000"/>
            </w:tcBorders>
            <w:tcMar>
              <w:top w:w="160" w:type="dxa"/>
              <w:left w:w="120" w:type="dxa"/>
              <w:bottom w:w="100" w:type="dxa"/>
              <w:right w:w="120" w:type="dxa"/>
            </w:tcMar>
          </w:tcPr>
          <w:p w14:paraId="2443AE50" w14:textId="77777777" w:rsidR="00045115" w:rsidRDefault="00045115" w:rsidP="003C7617">
            <w:pPr>
              <w:pStyle w:val="TableText"/>
            </w:pPr>
            <w:r>
              <w:rPr>
                <w:w w:val="100"/>
              </w:rPr>
              <w:t>TBD</w:t>
            </w:r>
          </w:p>
        </w:tc>
        <w:tc>
          <w:tcPr>
            <w:tcW w:w="1660" w:type="dxa"/>
            <w:tcBorders>
              <w:top w:val="single" w:sz="10" w:space="0" w:color="000000"/>
              <w:left w:val="single" w:sz="2" w:space="0" w:color="000000"/>
              <w:bottom w:val="single" w:sz="2" w:space="0" w:color="000000"/>
              <w:right w:val="single" w:sz="2" w:space="0" w:color="000000"/>
            </w:tcBorders>
            <w:tcMar>
              <w:top w:w="160" w:type="dxa"/>
              <w:left w:w="120" w:type="dxa"/>
              <w:bottom w:w="100" w:type="dxa"/>
              <w:right w:w="120" w:type="dxa"/>
            </w:tcMar>
          </w:tcPr>
          <w:p w14:paraId="5382FBBE" w14:textId="77777777" w:rsidR="00045115" w:rsidRDefault="00045115" w:rsidP="003C7617">
            <w:pPr>
              <w:pStyle w:val="TableText"/>
            </w:pPr>
            <w:r>
              <w:rPr>
                <w:w w:val="100"/>
              </w:rPr>
              <w:t>HE Capabilities</w:t>
            </w:r>
          </w:p>
        </w:tc>
        <w:tc>
          <w:tcPr>
            <w:tcW w:w="5300" w:type="dxa"/>
            <w:tcBorders>
              <w:top w:val="single" w:sz="10" w:space="0" w:color="000000"/>
              <w:left w:val="single" w:sz="2" w:space="0" w:color="000000"/>
              <w:bottom w:val="single" w:sz="2" w:space="0" w:color="000000"/>
              <w:right w:val="single" w:sz="10" w:space="0" w:color="000000"/>
            </w:tcBorders>
            <w:tcMar>
              <w:top w:w="160" w:type="dxa"/>
              <w:left w:w="120" w:type="dxa"/>
              <w:bottom w:w="100" w:type="dxa"/>
              <w:right w:w="120" w:type="dxa"/>
            </w:tcMar>
          </w:tcPr>
          <w:p w14:paraId="63008934" w14:textId="67D673EB" w:rsidR="00045115" w:rsidRDefault="00045115" w:rsidP="003C7617">
            <w:pPr>
              <w:pStyle w:val="TableText"/>
            </w:pPr>
            <w:r>
              <w:rPr>
                <w:w w:val="100"/>
              </w:rPr>
              <w:t xml:space="preserve">The HE Capabilities element is present when </w:t>
            </w:r>
            <w:proofErr w:type="gramStart"/>
            <w:r>
              <w:rPr>
                <w:w w:val="100"/>
              </w:rPr>
              <w:t>dot11H</w:t>
            </w:r>
            <w:r w:rsidR="008D5D71">
              <w:rPr>
                <w:rFonts w:hint="eastAsia"/>
                <w:w w:val="100"/>
                <w:lang w:eastAsia="ja-JP"/>
              </w:rPr>
              <w:t>igh</w:t>
            </w:r>
            <w:r>
              <w:rPr>
                <w:w w:val="100"/>
              </w:rPr>
              <w:t>E</w:t>
            </w:r>
            <w:r w:rsidR="008D5D71">
              <w:rPr>
                <w:rFonts w:hint="eastAsia"/>
                <w:w w:val="100"/>
                <w:lang w:eastAsia="ja-JP"/>
              </w:rPr>
              <w:t>fficiency</w:t>
            </w:r>
            <w:r w:rsidR="008D5D71">
              <w:rPr>
                <w:w w:val="100"/>
              </w:rPr>
              <w:t>OptionImplemented</w:t>
            </w:r>
            <w:r w:rsidR="008D5D71">
              <w:rPr>
                <w:rFonts w:hint="eastAsia"/>
                <w:w w:val="100"/>
                <w:lang w:eastAsia="ja-JP"/>
              </w:rPr>
              <w:t xml:space="preserve"> </w:t>
            </w:r>
            <w:r>
              <w:rPr>
                <w:w w:val="100"/>
              </w:rPr>
              <w:t xml:space="preserve"> is</w:t>
            </w:r>
            <w:proofErr w:type="gramEnd"/>
            <w:r>
              <w:rPr>
                <w:w w:val="100"/>
              </w:rPr>
              <w:t xml:space="preserve"> true; otherwise it is not present.</w:t>
            </w:r>
          </w:p>
        </w:tc>
      </w:tr>
      <w:tr w:rsidR="00045115" w14:paraId="7C8E176E" w14:textId="77777777" w:rsidTr="003C7617">
        <w:trPr>
          <w:trHeight w:val="640"/>
          <w:jc w:val="center"/>
        </w:trPr>
        <w:tc>
          <w:tcPr>
            <w:tcW w:w="1660" w:type="dxa"/>
            <w:tcBorders>
              <w:top w:val="single" w:sz="2" w:space="0" w:color="000000"/>
              <w:left w:val="single" w:sz="10" w:space="0" w:color="000000"/>
              <w:bottom w:val="single" w:sz="10" w:space="0" w:color="000000"/>
              <w:right w:val="single" w:sz="2" w:space="0" w:color="000000"/>
            </w:tcBorders>
            <w:tcMar>
              <w:top w:w="160" w:type="dxa"/>
              <w:left w:w="120" w:type="dxa"/>
              <w:bottom w:w="100" w:type="dxa"/>
              <w:right w:w="120" w:type="dxa"/>
            </w:tcMar>
          </w:tcPr>
          <w:p w14:paraId="5CF235AD" w14:textId="7418395E" w:rsidR="00045115" w:rsidRDefault="008D5D71" w:rsidP="003C7617">
            <w:pPr>
              <w:pStyle w:val="TableText"/>
              <w:rPr>
                <w:lang w:eastAsia="ja-JP"/>
              </w:rPr>
            </w:pPr>
            <w:r>
              <w:rPr>
                <w:rFonts w:hint="eastAsia"/>
                <w:lang w:eastAsia="ja-JP"/>
              </w:rPr>
              <w:t>TBD</w:t>
            </w:r>
          </w:p>
        </w:tc>
        <w:tc>
          <w:tcPr>
            <w:tcW w:w="1660" w:type="dxa"/>
            <w:tcBorders>
              <w:top w:val="single" w:sz="2" w:space="0" w:color="000000"/>
              <w:left w:val="single" w:sz="2" w:space="0" w:color="000000"/>
              <w:bottom w:val="single" w:sz="10" w:space="0" w:color="000000"/>
              <w:right w:val="single" w:sz="2" w:space="0" w:color="000000"/>
            </w:tcBorders>
            <w:tcMar>
              <w:top w:w="160" w:type="dxa"/>
              <w:left w:w="120" w:type="dxa"/>
              <w:bottom w:w="100" w:type="dxa"/>
              <w:right w:w="120" w:type="dxa"/>
            </w:tcMar>
          </w:tcPr>
          <w:p w14:paraId="530220C9" w14:textId="6BD2B59F" w:rsidR="00045115" w:rsidRDefault="008D5D71" w:rsidP="003C7617">
            <w:pPr>
              <w:pStyle w:val="TableText"/>
              <w:rPr>
                <w:lang w:eastAsia="ja-JP"/>
              </w:rPr>
            </w:pPr>
            <w:r>
              <w:rPr>
                <w:rFonts w:hint="eastAsia"/>
                <w:lang w:eastAsia="ja-JP"/>
              </w:rPr>
              <w:t>HE Operation</w:t>
            </w:r>
          </w:p>
        </w:tc>
        <w:tc>
          <w:tcPr>
            <w:tcW w:w="5300" w:type="dxa"/>
            <w:tcBorders>
              <w:top w:val="single" w:sz="2" w:space="0" w:color="000000"/>
              <w:left w:val="single" w:sz="2" w:space="0" w:color="000000"/>
              <w:bottom w:val="single" w:sz="10" w:space="0" w:color="000000"/>
              <w:right w:val="single" w:sz="10" w:space="0" w:color="000000"/>
            </w:tcBorders>
            <w:tcMar>
              <w:top w:w="160" w:type="dxa"/>
              <w:left w:w="120" w:type="dxa"/>
              <w:bottom w:w="100" w:type="dxa"/>
              <w:right w:w="120" w:type="dxa"/>
            </w:tcMar>
          </w:tcPr>
          <w:p w14:paraId="13B0B14A" w14:textId="54D26030" w:rsidR="00045115" w:rsidRDefault="008D5D71" w:rsidP="003C7617">
            <w:pPr>
              <w:pStyle w:val="TableText"/>
              <w:rPr>
                <w:lang w:eastAsia="ja-JP"/>
              </w:rPr>
            </w:pPr>
            <w:r>
              <w:rPr>
                <w:rFonts w:hint="eastAsia"/>
                <w:lang w:eastAsia="ja-JP"/>
              </w:rPr>
              <w:t>The HE Operation element is present when dot11HighEfficiencyOptionImplemented is true; otherwise it is not present.</w:t>
            </w:r>
          </w:p>
        </w:tc>
      </w:tr>
    </w:tbl>
    <w:p w14:paraId="7225D5F6" w14:textId="77777777" w:rsidR="00045115" w:rsidRDefault="00045115" w:rsidP="00045115">
      <w:pPr>
        <w:pStyle w:val="EditiingInstruction"/>
        <w:rPr>
          <w:w w:val="100"/>
          <w:sz w:val="24"/>
          <w:szCs w:val="24"/>
          <w:lang w:val="en-GB"/>
        </w:rPr>
      </w:pPr>
    </w:p>
    <w:p w14:paraId="616F6791" w14:textId="77777777" w:rsidR="00AF2D94" w:rsidRPr="00045115" w:rsidRDefault="00AF2D94" w:rsidP="004A00DC">
      <w:pPr>
        <w:pStyle w:val="T"/>
        <w:rPr>
          <w:w w:val="100"/>
          <w:lang w:val="en-GB" w:eastAsia="ja-JP"/>
        </w:rPr>
      </w:pPr>
    </w:p>
    <w:p w14:paraId="5C199BD0" w14:textId="77777777" w:rsidR="004A00DC" w:rsidRDefault="004A00DC" w:rsidP="002322C4">
      <w:pPr>
        <w:pStyle w:val="BodyText"/>
        <w:rPr>
          <w:rFonts w:eastAsiaTheme="minorEastAsia"/>
          <w:lang w:eastAsia="ja-JP"/>
        </w:rPr>
      </w:pPr>
    </w:p>
    <w:p w14:paraId="1DF32EE9" w14:textId="6316DEF3" w:rsidR="00D86ED9" w:rsidRDefault="00D86ED9">
      <w:pPr>
        <w:rPr>
          <w:rFonts w:eastAsiaTheme="minorEastAsia"/>
          <w:lang w:eastAsia="ja-JP"/>
        </w:rPr>
      </w:pPr>
      <w:r>
        <w:rPr>
          <w:rFonts w:eastAsiaTheme="minorEastAsia"/>
          <w:lang w:eastAsia="ja-JP"/>
        </w:rPr>
        <w:br w:type="page"/>
      </w:r>
    </w:p>
    <w:p w14:paraId="4CDB3C92" w14:textId="63D291A7" w:rsidR="0065332F" w:rsidRDefault="0065332F" w:rsidP="0065332F">
      <w:pPr>
        <w:pStyle w:val="BodyText"/>
        <w:rPr>
          <w:rFonts w:asciiTheme="majorHAnsi" w:eastAsiaTheme="minorEastAsia" w:hAnsiTheme="majorHAnsi"/>
          <w:b/>
          <w:sz w:val="28"/>
          <w:lang w:eastAsia="ja-JP"/>
        </w:rPr>
      </w:pPr>
      <w:r>
        <w:rPr>
          <w:rFonts w:asciiTheme="majorHAnsi" w:eastAsiaTheme="minorEastAsia" w:hAnsiTheme="majorHAnsi" w:hint="eastAsia"/>
          <w:b/>
          <w:sz w:val="28"/>
          <w:lang w:eastAsia="ja-JP"/>
        </w:rPr>
        <w:lastRenderedPageBreak/>
        <w:t xml:space="preserve">CIDs </w:t>
      </w:r>
      <w:r w:rsidR="004D5C23">
        <w:rPr>
          <w:rFonts w:asciiTheme="majorHAnsi" w:eastAsiaTheme="minorEastAsia" w:hAnsiTheme="majorHAnsi" w:hint="eastAsia"/>
          <w:b/>
          <w:sz w:val="28"/>
          <w:lang w:eastAsia="ja-JP"/>
        </w:rPr>
        <w:t xml:space="preserve">1125, </w:t>
      </w:r>
      <w:r w:rsidR="00503D5F">
        <w:rPr>
          <w:rFonts w:asciiTheme="majorHAnsi" w:eastAsiaTheme="minorEastAsia" w:hAnsiTheme="majorHAnsi" w:hint="eastAsia"/>
          <w:b/>
          <w:sz w:val="28"/>
          <w:lang w:eastAsia="ja-JP"/>
        </w:rPr>
        <w:t xml:space="preserve">1230, </w:t>
      </w:r>
      <w:r w:rsidR="004D5C23">
        <w:rPr>
          <w:rFonts w:asciiTheme="majorHAnsi" w:eastAsiaTheme="minorEastAsia" w:hAnsiTheme="majorHAnsi" w:hint="eastAsia"/>
          <w:b/>
          <w:sz w:val="28"/>
          <w:lang w:eastAsia="ja-JP"/>
        </w:rPr>
        <w:t>1241</w:t>
      </w:r>
      <w:r>
        <w:rPr>
          <w:rFonts w:asciiTheme="majorHAnsi" w:eastAsiaTheme="minorEastAsia" w:hAnsiTheme="majorHAnsi" w:hint="eastAsia"/>
          <w:b/>
          <w:sz w:val="28"/>
          <w:lang w:eastAsia="ja-JP"/>
        </w:rPr>
        <w:t xml:space="preserve">, and </w:t>
      </w:r>
      <w:r w:rsidR="004D5C23">
        <w:rPr>
          <w:rFonts w:asciiTheme="majorHAnsi" w:eastAsiaTheme="minorEastAsia" w:hAnsiTheme="majorHAnsi" w:hint="eastAsia"/>
          <w:b/>
          <w:sz w:val="28"/>
          <w:lang w:eastAsia="ja-JP"/>
        </w:rPr>
        <w:t>1596</w:t>
      </w:r>
      <w:r>
        <w:rPr>
          <w:rFonts w:asciiTheme="majorHAnsi" w:eastAsiaTheme="minorEastAsia" w:hAnsiTheme="majorHAnsi" w:hint="eastAsia"/>
          <w:b/>
          <w:sz w:val="28"/>
          <w:lang w:eastAsia="ja-JP"/>
        </w:rPr>
        <w:t>:</w:t>
      </w:r>
    </w:p>
    <w:tbl>
      <w:tblPr>
        <w:tblW w:w="9477" w:type="dxa"/>
        <w:tblInd w:w="-2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9"/>
        <w:gridCol w:w="871"/>
        <w:gridCol w:w="992"/>
        <w:gridCol w:w="2248"/>
        <w:gridCol w:w="2409"/>
        <w:gridCol w:w="2268"/>
      </w:tblGrid>
      <w:tr w:rsidR="00A264C7" w14:paraId="7C667E2C" w14:textId="77777777" w:rsidTr="00A264C7">
        <w:trPr>
          <w:trHeight w:val="386"/>
        </w:trPr>
        <w:tc>
          <w:tcPr>
            <w:tcW w:w="689" w:type="dxa"/>
            <w:shd w:val="clear" w:color="auto" w:fill="auto"/>
            <w:hideMark/>
          </w:tcPr>
          <w:p w14:paraId="11AF992A" w14:textId="77777777" w:rsidR="00A264C7" w:rsidRDefault="00A264C7" w:rsidP="004A00DC">
            <w:pPr>
              <w:rPr>
                <w:rFonts w:ascii="Arial" w:hAnsi="Arial" w:cs="Arial"/>
                <w:b/>
                <w:bCs/>
                <w:sz w:val="20"/>
                <w:lang w:val="en-US"/>
              </w:rPr>
            </w:pPr>
            <w:r>
              <w:rPr>
                <w:rFonts w:ascii="Arial" w:hAnsi="Arial" w:cs="Arial"/>
                <w:b/>
                <w:bCs/>
                <w:sz w:val="20"/>
              </w:rPr>
              <w:t>CID</w:t>
            </w:r>
          </w:p>
        </w:tc>
        <w:tc>
          <w:tcPr>
            <w:tcW w:w="871" w:type="dxa"/>
            <w:shd w:val="clear" w:color="auto" w:fill="auto"/>
            <w:hideMark/>
          </w:tcPr>
          <w:p w14:paraId="71357DDA" w14:textId="77777777" w:rsidR="00A264C7" w:rsidRDefault="00A264C7" w:rsidP="004A00DC">
            <w:pPr>
              <w:rPr>
                <w:rFonts w:ascii="Arial" w:hAnsi="Arial" w:cs="Arial"/>
                <w:b/>
                <w:bCs/>
                <w:sz w:val="20"/>
              </w:rPr>
            </w:pPr>
            <w:r>
              <w:rPr>
                <w:rFonts w:ascii="Arial" w:hAnsi="Arial" w:cs="Arial"/>
                <w:b/>
                <w:bCs/>
                <w:sz w:val="20"/>
              </w:rPr>
              <w:t>PP.LL</w:t>
            </w:r>
          </w:p>
        </w:tc>
        <w:tc>
          <w:tcPr>
            <w:tcW w:w="992" w:type="dxa"/>
          </w:tcPr>
          <w:p w14:paraId="2C2A1779" w14:textId="77777777" w:rsidR="00A264C7" w:rsidRPr="00370EA5" w:rsidRDefault="00A264C7" w:rsidP="004A00DC">
            <w:pPr>
              <w:rPr>
                <w:rFonts w:ascii="Arial" w:eastAsiaTheme="minorEastAsia" w:hAnsi="Arial" w:cs="Arial"/>
                <w:b/>
                <w:bCs/>
                <w:sz w:val="20"/>
                <w:lang w:eastAsia="ja-JP"/>
              </w:rPr>
            </w:pPr>
            <w:r>
              <w:rPr>
                <w:rFonts w:ascii="Arial" w:eastAsiaTheme="minorEastAsia" w:hAnsi="Arial" w:cs="Arial" w:hint="eastAsia"/>
                <w:b/>
                <w:bCs/>
                <w:sz w:val="20"/>
                <w:lang w:eastAsia="ja-JP"/>
              </w:rPr>
              <w:t>Clause</w:t>
            </w:r>
          </w:p>
        </w:tc>
        <w:tc>
          <w:tcPr>
            <w:tcW w:w="2248" w:type="dxa"/>
            <w:shd w:val="clear" w:color="auto" w:fill="auto"/>
            <w:hideMark/>
          </w:tcPr>
          <w:p w14:paraId="65D3396C" w14:textId="77777777" w:rsidR="00A264C7" w:rsidRDefault="00A264C7" w:rsidP="004A00DC">
            <w:pPr>
              <w:rPr>
                <w:rFonts w:ascii="Arial" w:hAnsi="Arial" w:cs="Arial"/>
                <w:b/>
                <w:bCs/>
                <w:sz w:val="20"/>
              </w:rPr>
            </w:pPr>
            <w:r>
              <w:rPr>
                <w:rFonts w:ascii="Arial" w:hAnsi="Arial" w:cs="Arial"/>
                <w:b/>
                <w:bCs/>
                <w:sz w:val="20"/>
              </w:rPr>
              <w:t>Comment</w:t>
            </w:r>
          </w:p>
        </w:tc>
        <w:tc>
          <w:tcPr>
            <w:tcW w:w="2409" w:type="dxa"/>
            <w:shd w:val="clear" w:color="auto" w:fill="auto"/>
            <w:hideMark/>
          </w:tcPr>
          <w:p w14:paraId="734ED479" w14:textId="77777777" w:rsidR="00A264C7" w:rsidRDefault="00A264C7" w:rsidP="004A00DC">
            <w:pPr>
              <w:rPr>
                <w:rFonts w:ascii="Arial" w:hAnsi="Arial" w:cs="Arial"/>
                <w:b/>
                <w:bCs/>
                <w:sz w:val="20"/>
              </w:rPr>
            </w:pPr>
            <w:r>
              <w:rPr>
                <w:rFonts w:ascii="Arial" w:hAnsi="Arial" w:cs="Arial"/>
                <w:b/>
                <w:bCs/>
                <w:sz w:val="20"/>
              </w:rPr>
              <w:t>Proposed Change</w:t>
            </w:r>
          </w:p>
        </w:tc>
        <w:tc>
          <w:tcPr>
            <w:tcW w:w="2268" w:type="dxa"/>
            <w:shd w:val="clear" w:color="auto" w:fill="auto"/>
            <w:hideMark/>
          </w:tcPr>
          <w:p w14:paraId="323A29E8" w14:textId="77777777" w:rsidR="00A264C7" w:rsidRDefault="00A264C7" w:rsidP="004A00DC">
            <w:pPr>
              <w:rPr>
                <w:rFonts w:ascii="Arial" w:hAnsi="Arial" w:cs="Arial"/>
                <w:b/>
                <w:bCs/>
                <w:sz w:val="20"/>
              </w:rPr>
            </w:pPr>
            <w:r>
              <w:rPr>
                <w:rFonts w:ascii="Arial" w:hAnsi="Arial" w:cs="Arial"/>
                <w:b/>
                <w:bCs/>
                <w:sz w:val="20"/>
              </w:rPr>
              <w:t>Resolution</w:t>
            </w:r>
          </w:p>
        </w:tc>
      </w:tr>
      <w:tr w:rsidR="00A264C7" w14:paraId="2939C06E" w14:textId="77777777" w:rsidTr="00A264C7">
        <w:trPr>
          <w:trHeight w:val="935"/>
        </w:trPr>
        <w:tc>
          <w:tcPr>
            <w:tcW w:w="689" w:type="dxa"/>
            <w:shd w:val="clear" w:color="auto" w:fill="auto"/>
          </w:tcPr>
          <w:p w14:paraId="13F914E2" w14:textId="77777777" w:rsidR="00A264C7" w:rsidRDefault="00A264C7" w:rsidP="004A00DC">
            <w:pPr>
              <w:jc w:val="right"/>
              <w:rPr>
                <w:rFonts w:ascii="Arial" w:eastAsiaTheme="minorEastAsia" w:hAnsi="Arial" w:cs="Arial"/>
                <w:sz w:val="20"/>
                <w:lang w:eastAsia="ja-JP"/>
              </w:rPr>
            </w:pPr>
            <w:r>
              <w:rPr>
                <w:rFonts w:ascii="Arial" w:eastAsiaTheme="minorEastAsia" w:hAnsi="Arial" w:cs="Arial" w:hint="eastAsia"/>
                <w:sz w:val="20"/>
                <w:lang w:eastAsia="ja-JP"/>
              </w:rPr>
              <w:t>1125</w:t>
            </w:r>
          </w:p>
        </w:tc>
        <w:tc>
          <w:tcPr>
            <w:tcW w:w="871" w:type="dxa"/>
            <w:shd w:val="clear" w:color="auto" w:fill="auto"/>
          </w:tcPr>
          <w:p w14:paraId="64FF0862" w14:textId="77777777" w:rsidR="00A264C7" w:rsidRPr="00B24066" w:rsidRDefault="00A264C7" w:rsidP="004A00DC">
            <w:pPr>
              <w:jc w:val="right"/>
              <w:rPr>
                <w:rFonts w:ascii="Arial" w:eastAsiaTheme="minorEastAsia" w:hAnsi="Arial" w:cs="Arial"/>
                <w:sz w:val="20"/>
                <w:lang w:eastAsia="ja-JP"/>
              </w:rPr>
            </w:pPr>
            <w:r>
              <w:rPr>
                <w:rFonts w:ascii="Arial" w:eastAsiaTheme="minorEastAsia" w:hAnsi="Arial" w:cs="Arial" w:hint="eastAsia"/>
                <w:sz w:val="20"/>
                <w:lang w:eastAsia="ja-JP"/>
              </w:rPr>
              <w:t>9.60</w:t>
            </w:r>
          </w:p>
        </w:tc>
        <w:tc>
          <w:tcPr>
            <w:tcW w:w="992" w:type="dxa"/>
          </w:tcPr>
          <w:p w14:paraId="26F171BE" w14:textId="77777777" w:rsidR="00A264C7" w:rsidRPr="00B24066" w:rsidRDefault="00A264C7" w:rsidP="004A00DC">
            <w:pPr>
              <w:rPr>
                <w:rFonts w:ascii="Arial" w:eastAsiaTheme="minorEastAsia" w:hAnsi="Arial" w:cs="Arial"/>
                <w:sz w:val="20"/>
                <w:lang w:eastAsia="ja-JP"/>
              </w:rPr>
            </w:pPr>
            <w:r>
              <w:rPr>
                <w:rFonts w:ascii="Arial" w:eastAsiaTheme="minorEastAsia" w:hAnsi="Arial" w:cs="Arial" w:hint="eastAsia"/>
                <w:sz w:val="20"/>
                <w:lang w:eastAsia="ja-JP"/>
              </w:rPr>
              <w:t>6.3.11.2.2</w:t>
            </w:r>
          </w:p>
        </w:tc>
        <w:tc>
          <w:tcPr>
            <w:tcW w:w="2248" w:type="dxa"/>
            <w:shd w:val="clear" w:color="auto" w:fill="auto"/>
          </w:tcPr>
          <w:p w14:paraId="17A54D35" w14:textId="77777777" w:rsidR="00A264C7" w:rsidRDefault="00A264C7" w:rsidP="004A00DC">
            <w:pPr>
              <w:rPr>
                <w:rFonts w:ascii="Arial" w:hAnsi="Arial" w:cs="Arial"/>
                <w:sz w:val="20"/>
              </w:rPr>
            </w:pPr>
            <w:r w:rsidRPr="00B24066">
              <w:rPr>
                <w:rFonts w:ascii="Arial" w:hAnsi="Arial" w:cs="Arial"/>
                <w:sz w:val="20"/>
              </w:rPr>
              <w:t>What is "</w:t>
            </w:r>
            <w:proofErr w:type="spellStart"/>
            <w:r w:rsidRPr="00B24066">
              <w:rPr>
                <w:rFonts w:ascii="Arial" w:hAnsi="Arial" w:cs="Arial"/>
                <w:sz w:val="20"/>
              </w:rPr>
              <w:t>BSSType</w:t>
            </w:r>
            <w:proofErr w:type="spellEnd"/>
            <w:r w:rsidRPr="00B24066">
              <w:rPr>
                <w:rFonts w:ascii="Arial" w:hAnsi="Arial" w:cs="Arial"/>
                <w:sz w:val="20"/>
              </w:rPr>
              <w:t xml:space="preserve"> = INFRASTRUCRURE"?</w:t>
            </w:r>
          </w:p>
        </w:tc>
        <w:tc>
          <w:tcPr>
            <w:tcW w:w="2409" w:type="dxa"/>
            <w:shd w:val="clear" w:color="auto" w:fill="auto"/>
          </w:tcPr>
          <w:p w14:paraId="3B8FB329" w14:textId="77777777" w:rsidR="00A264C7" w:rsidRDefault="00A264C7" w:rsidP="004A00DC">
            <w:pPr>
              <w:rPr>
                <w:rFonts w:ascii="Arial" w:hAnsi="Arial" w:cs="Arial"/>
                <w:sz w:val="20"/>
              </w:rPr>
            </w:pPr>
            <w:r w:rsidRPr="00B24066">
              <w:rPr>
                <w:rFonts w:ascii="Arial" w:hAnsi="Arial" w:cs="Arial"/>
                <w:sz w:val="20"/>
              </w:rPr>
              <w:t>Define "</w:t>
            </w:r>
            <w:proofErr w:type="spellStart"/>
            <w:r w:rsidRPr="00B24066">
              <w:rPr>
                <w:rFonts w:ascii="Arial" w:hAnsi="Arial" w:cs="Arial"/>
                <w:sz w:val="20"/>
              </w:rPr>
              <w:t>BSSType</w:t>
            </w:r>
            <w:proofErr w:type="spellEnd"/>
            <w:r w:rsidRPr="00B24066">
              <w:rPr>
                <w:rFonts w:ascii="Arial" w:hAnsi="Arial" w:cs="Arial"/>
                <w:sz w:val="20"/>
              </w:rPr>
              <w:t xml:space="preserve"> = INFRASTRUCTURE".</w:t>
            </w:r>
          </w:p>
        </w:tc>
        <w:tc>
          <w:tcPr>
            <w:tcW w:w="2268" w:type="dxa"/>
            <w:shd w:val="clear" w:color="auto" w:fill="auto"/>
          </w:tcPr>
          <w:p w14:paraId="7AC2FCDD" w14:textId="6A4DEC48" w:rsidR="00A264C7" w:rsidRDefault="00A264C7" w:rsidP="004A00DC">
            <w:pPr>
              <w:rPr>
                <w:rFonts w:ascii="Arial" w:eastAsiaTheme="minorEastAsia" w:hAnsi="Arial" w:cs="Arial"/>
                <w:sz w:val="20"/>
                <w:lang w:eastAsia="ja-JP"/>
              </w:rPr>
            </w:pPr>
            <w:r>
              <w:rPr>
                <w:rFonts w:ascii="Arial" w:eastAsiaTheme="minorEastAsia" w:hAnsi="Arial" w:cs="Arial" w:hint="eastAsia"/>
                <w:sz w:val="20"/>
                <w:lang w:eastAsia="ja-JP"/>
              </w:rPr>
              <w:t>Reject</w:t>
            </w:r>
          </w:p>
          <w:p w14:paraId="2C0B6B18" w14:textId="77777777" w:rsidR="00A264C7" w:rsidRDefault="00A264C7" w:rsidP="004A00DC">
            <w:pPr>
              <w:rPr>
                <w:rFonts w:ascii="Arial" w:eastAsiaTheme="minorEastAsia" w:hAnsi="Arial" w:cs="Arial"/>
                <w:sz w:val="20"/>
                <w:lang w:eastAsia="ja-JP"/>
              </w:rPr>
            </w:pPr>
          </w:p>
          <w:p w14:paraId="12D8FB9F" w14:textId="3EE0CB4D" w:rsidR="00A264C7" w:rsidRPr="00597CD3" w:rsidRDefault="00A264C7" w:rsidP="004A00DC">
            <w:pPr>
              <w:rPr>
                <w:rFonts w:ascii="Arial" w:eastAsiaTheme="minorEastAsia" w:hAnsi="Arial" w:cs="Arial"/>
                <w:sz w:val="20"/>
                <w:lang w:eastAsia="ja-JP"/>
              </w:rPr>
            </w:pPr>
            <w:r>
              <w:rPr>
                <w:rFonts w:ascii="Arial" w:eastAsiaTheme="minorEastAsia" w:hAnsi="Arial" w:cs="Arial" w:hint="eastAsia"/>
                <w:sz w:val="20"/>
                <w:lang w:eastAsia="ja-JP"/>
              </w:rPr>
              <w:t xml:space="preserve">The value of INFRASTRUCTURE for the </w:t>
            </w:r>
            <w:proofErr w:type="spellStart"/>
            <w:r>
              <w:rPr>
                <w:rFonts w:ascii="Arial" w:eastAsiaTheme="minorEastAsia" w:hAnsi="Arial" w:cs="Arial" w:hint="eastAsia"/>
                <w:sz w:val="20"/>
                <w:lang w:eastAsia="ja-JP"/>
              </w:rPr>
              <w:t>BSSType</w:t>
            </w:r>
            <w:proofErr w:type="spellEnd"/>
            <w:r>
              <w:rPr>
                <w:rFonts w:ascii="Arial" w:eastAsiaTheme="minorEastAsia" w:hAnsi="Arial" w:cs="Arial" w:hint="eastAsia"/>
                <w:sz w:val="20"/>
                <w:lang w:eastAsia="ja-JP"/>
              </w:rPr>
              <w:t xml:space="preserve"> has already been defined in the base standard.</w:t>
            </w:r>
          </w:p>
        </w:tc>
      </w:tr>
      <w:tr w:rsidR="00A264C7" w14:paraId="627D1F17" w14:textId="77777777" w:rsidTr="00A264C7">
        <w:trPr>
          <w:trHeight w:val="935"/>
        </w:trPr>
        <w:tc>
          <w:tcPr>
            <w:tcW w:w="689" w:type="dxa"/>
            <w:shd w:val="clear" w:color="auto" w:fill="auto"/>
          </w:tcPr>
          <w:p w14:paraId="06F1B4DF" w14:textId="77777777" w:rsidR="00A264C7" w:rsidRDefault="00A264C7" w:rsidP="001033D2">
            <w:pPr>
              <w:jc w:val="right"/>
              <w:rPr>
                <w:rFonts w:ascii="Arial" w:eastAsiaTheme="minorEastAsia" w:hAnsi="Arial" w:cs="Arial"/>
                <w:sz w:val="20"/>
                <w:lang w:eastAsia="ja-JP"/>
              </w:rPr>
            </w:pPr>
            <w:r>
              <w:rPr>
                <w:rFonts w:ascii="Arial" w:eastAsiaTheme="minorEastAsia" w:hAnsi="Arial" w:cs="Arial" w:hint="eastAsia"/>
                <w:sz w:val="20"/>
                <w:lang w:eastAsia="ja-JP"/>
              </w:rPr>
              <w:t>1230</w:t>
            </w:r>
          </w:p>
        </w:tc>
        <w:tc>
          <w:tcPr>
            <w:tcW w:w="871" w:type="dxa"/>
            <w:shd w:val="clear" w:color="auto" w:fill="auto"/>
          </w:tcPr>
          <w:p w14:paraId="05DEFD00" w14:textId="77777777" w:rsidR="00A264C7" w:rsidRDefault="00A264C7" w:rsidP="001033D2">
            <w:pPr>
              <w:jc w:val="right"/>
              <w:rPr>
                <w:rFonts w:ascii="Arial" w:eastAsiaTheme="minorEastAsia" w:hAnsi="Arial" w:cs="Arial"/>
                <w:sz w:val="20"/>
                <w:lang w:eastAsia="ja-JP"/>
              </w:rPr>
            </w:pPr>
            <w:r>
              <w:rPr>
                <w:rFonts w:ascii="Arial" w:eastAsiaTheme="minorEastAsia" w:hAnsi="Arial" w:cs="Arial" w:hint="eastAsia"/>
                <w:sz w:val="20"/>
                <w:lang w:eastAsia="ja-JP"/>
              </w:rPr>
              <w:t>9.48</w:t>
            </w:r>
          </w:p>
        </w:tc>
        <w:tc>
          <w:tcPr>
            <w:tcW w:w="992" w:type="dxa"/>
          </w:tcPr>
          <w:p w14:paraId="569C8D7E" w14:textId="77777777" w:rsidR="00A264C7" w:rsidRDefault="00A264C7" w:rsidP="001033D2">
            <w:pPr>
              <w:rPr>
                <w:rFonts w:ascii="Arial" w:eastAsiaTheme="minorEastAsia" w:hAnsi="Arial" w:cs="Arial"/>
                <w:sz w:val="20"/>
                <w:lang w:eastAsia="ja-JP"/>
              </w:rPr>
            </w:pPr>
            <w:r>
              <w:rPr>
                <w:rFonts w:ascii="Arial" w:eastAsiaTheme="minorEastAsia" w:hAnsi="Arial" w:cs="Arial" w:hint="eastAsia"/>
                <w:sz w:val="20"/>
                <w:lang w:eastAsia="ja-JP"/>
              </w:rPr>
              <w:t>6.3.11</w:t>
            </w:r>
          </w:p>
        </w:tc>
        <w:tc>
          <w:tcPr>
            <w:tcW w:w="2248" w:type="dxa"/>
            <w:shd w:val="clear" w:color="auto" w:fill="auto"/>
          </w:tcPr>
          <w:p w14:paraId="4EECF6DA" w14:textId="77777777" w:rsidR="00A264C7" w:rsidRPr="0018035A" w:rsidRDefault="00A264C7" w:rsidP="001033D2">
            <w:pPr>
              <w:rPr>
                <w:rFonts w:ascii="Arial" w:hAnsi="Arial" w:cs="Arial"/>
                <w:sz w:val="20"/>
              </w:rPr>
            </w:pPr>
            <w:r w:rsidRPr="0018035A">
              <w:rPr>
                <w:rFonts w:ascii="Arial" w:hAnsi="Arial" w:cs="Arial"/>
                <w:sz w:val="20"/>
              </w:rPr>
              <w:t>The HE Capabilities element is not optional in the Beacon for HE capable STAs, so it must be provided in the MLME-START</w:t>
            </w:r>
          </w:p>
        </w:tc>
        <w:tc>
          <w:tcPr>
            <w:tcW w:w="2409" w:type="dxa"/>
            <w:shd w:val="clear" w:color="auto" w:fill="auto"/>
          </w:tcPr>
          <w:p w14:paraId="73C6DCD0" w14:textId="77777777" w:rsidR="00A264C7" w:rsidRPr="0018035A" w:rsidRDefault="00A264C7" w:rsidP="001033D2">
            <w:pPr>
              <w:rPr>
                <w:rFonts w:ascii="Arial" w:hAnsi="Arial" w:cs="Arial"/>
                <w:sz w:val="20"/>
              </w:rPr>
            </w:pPr>
            <w:r w:rsidRPr="0018035A">
              <w:rPr>
                <w:rFonts w:ascii="Arial" w:hAnsi="Arial" w:cs="Arial"/>
                <w:sz w:val="20"/>
              </w:rPr>
              <w:t>Delete "optionally".</w:t>
            </w:r>
          </w:p>
        </w:tc>
        <w:tc>
          <w:tcPr>
            <w:tcW w:w="2268" w:type="dxa"/>
            <w:shd w:val="clear" w:color="auto" w:fill="auto"/>
          </w:tcPr>
          <w:p w14:paraId="2F120CAD" w14:textId="77777777" w:rsidR="00A264C7" w:rsidRPr="000857DD" w:rsidRDefault="00A264C7" w:rsidP="001033D2">
            <w:pPr>
              <w:rPr>
                <w:rFonts w:ascii="Arial" w:eastAsiaTheme="minorEastAsia" w:hAnsi="Arial" w:cs="Arial"/>
                <w:sz w:val="20"/>
                <w:lang w:eastAsia="ja-JP"/>
              </w:rPr>
            </w:pPr>
            <w:r>
              <w:rPr>
                <w:rFonts w:ascii="Arial" w:eastAsiaTheme="minorEastAsia" w:hAnsi="Arial" w:cs="Arial" w:hint="eastAsia"/>
                <w:sz w:val="20"/>
                <w:lang w:eastAsia="ja-JP"/>
              </w:rPr>
              <w:t>Accepted.</w:t>
            </w:r>
          </w:p>
        </w:tc>
      </w:tr>
      <w:tr w:rsidR="00A264C7" w14:paraId="0D1C4401" w14:textId="77777777" w:rsidTr="00A264C7">
        <w:trPr>
          <w:trHeight w:val="935"/>
        </w:trPr>
        <w:tc>
          <w:tcPr>
            <w:tcW w:w="689" w:type="dxa"/>
            <w:shd w:val="clear" w:color="auto" w:fill="auto"/>
          </w:tcPr>
          <w:p w14:paraId="7C141450" w14:textId="77777777" w:rsidR="00A264C7" w:rsidRDefault="00A264C7" w:rsidP="004A00DC">
            <w:pPr>
              <w:jc w:val="right"/>
              <w:rPr>
                <w:rFonts w:ascii="Arial" w:eastAsiaTheme="minorEastAsia" w:hAnsi="Arial" w:cs="Arial"/>
                <w:sz w:val="20"/>
                <w:lang w:eastAsia="ja-JP"/>
              </w:rPr>
            </w:pPr>
            <w:r>
              <w:rPr>
                <w:rFonts w:ascii="Arial" w:eastAsiaTheme="minorEastAsia" w:hAnsi="Arial" w:cs="Arial" w:hint="eastAsia"/>
                <w:sz w:val="20"/>
                <w:lang w:eastAsia="ja-JP"/>
              </w:rPr>
              <w:t>1241</w:t>
            </w:r>
          </w:p>
        </w:tc>
        <w:tc>
          <w:tcPr>
            <w:tcW w:w="871" w:type="dxa"/>
            <w:shd w:val="clear" w:color="auto" w:fill="auto"/>
          </w:tcPr>
          <w:p w14:paraId="520A2D6B" w14:textId="77777777" w:rsidR="00A264C7" w:rsidRDefault="00A264C7" w:rsidP="004A00DC">
            <w:pPr>
              <w:jc w:val="right"/>
              <w:rPr>
                <w:rFonts w:ascii="Arial" w:eastAsiaTheme="minorEastAsia" w:hAnsi="Arial" w:cs="Arial"/>
                <w:sz w:val="20"/>
                <w:lang w:eastAsia="ja-JP"/>
              </w:rPr>
            </w:pPr>
            <w:r>
              <w:rPr>
                <w:rFonts w:ascii="Arial" w:eastAsiaTheme="minorEastAsia" w:hAnsi="Arial" w:cs="Arial" w:hint="eastAsia"/>
                <w:sz w:val="20"/>
                <w:lang w:eastAsia="ja-JP"/>
              </w:rPr>
              <w:t>9.60</w:t>
            </w:r>
          </w:p>
        </w:tc>
        <w:tc>
          <w:tcPr>
            <w:tcW w:w="992" w:type="dxa"/>
          </w:tcPr>
          <w:p w14:paraId="6B7D32F1" w14:textId="77777777" w:rsidR="00A264C7" w:rsidRDefault="00A264C7" w:rsidP="004A00DC">
            <w:pPr>
              <w:rPr>
                <w:rFonts w:ascii="Arial" w:eastAsiaTheme="minorEastAsia" w:hAnsi="Arial" w:cs="Arial"/>
                <w:sz w:val="20"/>
                <w:lang w:eastAsia="ja-JP"/>
              </w:rPr>
            </w:pPr>
            <w:r>
              <w:rPr>
                <w:rFonts w:ascii="Arial" w:eastAsiaTheme="minorEastAsia" w:hAnsi="Arial" w:cs="Arial" w:hint="eastAsia"/>
                <w:sz w:val="20"/>
                <w:lang w:eastAsia="ja-JP"/>
              </w:rPr>
              <w:t>6.3.11.2.2</w:t>
            </w:r>
          </w:p>
        </w:tc>
        <w:tc>
          <w:tcPr>
            <w:tcW w:w="2248" w:type="dxa"/>
            <w:shd w:val="clear" w:color="auto" w:fill="auto"/>
          </w:tcPr>
          <w:p w14:paraId="3D1835EC" w14:textId="77777777" w:rsidR="00A264C7" w:rsidRPr="00B24066" w:rsidRDefault="00A264C7" w:rsidP="004A00DC">
            <w:pPr>
              <w:rPr>
                <w:rFonts w:ascii="Arial" w:hAnsi="Arial" w:cs="Arial"/>
                <w:sz w:val="20"/>
              </w:rPr>
            </w:pPr>
            <w:r w:rsidRPr="0018035A">
              <w:rPr>
                <w:rFonts w:ascii="Arial" w:hAnsi="Arial" w:cs="Arial"/>
                <w:sz w:val="20"/>
              </w:rPr>
              <w:t xml:space="preserve">Why is the HE Operation restricted to infrastructure?  Why can't an IBSS or PBSS or MBSS use </w:t>
            </w:r>
            <w:proofErr w:type="gramStart"/>
            <w:r w:rsidRPr="0018035A">
              <w:rPr>
                <w:rFonts w:ascii="Arial" w:hAnsi="Arial" w:cs="Arial"/>
                <w:sz w:val="20"/>
              </w:rPr>
              <w:t>HE</w:t>
            </w:r>
            <w:proofErr w:type="gramEnd"/>
            <w:r w:rsidRPr="0018035A">
              <w:rPr>
                <w:rFonts w:ascii="Arial" w:hAnsi="Arial" w:cs="Arial"/>
                <w:sz w:val="20"/>
              </w:rPr>
              <w:t>?</w:t>
            </w:r>
          </w:p>
        </w:tc>
        <w:tc>
          <w:tcPr>
            <w:tcW w:w="2409" w:type="dxa"/>
            <w:shd w:val="clear" w:color="auto" w:fill="auto"/>
          </w:tcPr>
          <w:p w14:paraId="64D967A3" w14:textId="77777777" w:rsidR="00A264C7" w:rsidRPr="00B24066" w:rsidRDefault="00A264C7" w:rsidP="004A00DC">
            <w:pPr>
              <w:rPr>
                <w:rFonts w:ascii="Arial" w:hAnsi="Arial" w:cs="Arial"/>
                <w:sz w:val="20"/>
              </w:rPr>
            </w:pPr>
            <w:r w:rsidRPr="0018035A">
              <w:rPr>
                <w:rFonts w:ascii="Arial" w:hAnsi="Arial" w:cs="Arial"/>
                <w:sz w:val="20"/>
              </w:rPr>
              <w:t>Remove this restriction.  Instead put restrictions on other features elsewhere (e.g. an IBSS STA may not use OFDMA or MU-MIMO features).  Also add blurb in 6.3.11.2.4</w:t>
            </w:r>
          </w:p>
        </w:tc>
        <w:tc>
          <w:tcPr>
            <w:tcW w:w="2268" w:type="dxa"/>
            <w:shd w:val="clear" w:color="auto" w:fill="auto"/>
          </w:tcPr>
          <w:p w14:paraId="6F40B9C9" w14:textId="77777777" w:rsidR="00A264C7" w:rsidRDefault="00A264C7" w:rsidP="004A00DC">
            <w:pPr>
              <w:rPr>
                <w:ins w:id="283" w:author="inoue" w:date="2016-07-11T11:17:00Z"/>
                <w:rFonts w:ascii="Arial" w:eastAsiaTheme="minorEastAsia" w:hAnsi="Arial" w:cs="Arial"/>
                <w:sz w:val="20"/>
                <w:lang w:eastAsia="ja-JP"/>
              </w:rPr>
            </w:pPr>
            <w:r>
              <w:rPr>
                <w:rFonts w:ascii="Arial" w:eastAsiaTheme="minorEastAsia" w:hAnsi="Arial" w:cs="Arial" w:hint="eastAsia"/>
                <w:sz w:val="20"/>
                <w:lang w:eastAsia="ja-JP"/>
              </w:rPr>
              <w:t>Revised</w:t>
            </w:r>
          </w:p>
          <w:p w14:paraId="2A474BD9" w14:textId="77777777" w:rsidR="00A264C7" w:rsidRDefault="00A264C7" w:rsidP="004A00DC">
            <w:pPr>
              <w:rPr>
                <w:ins w:id="284" w:author="inoue" w:date="2016-07-11T11:17:00Z"/>
                <w:rFonts w:ascii="Arial" w:eastAsiaTheme="minorEastAsia" w:hAnsi="Arial" w:cs="Arial"/>
                <w:sz w:val="20"/>
                <w:lang w:eastAsia="ja-JP"/>
              </w:rPr>
            </w:pPr>
          </w:p>
          <w:p w14:paraId="0369CE4E" w14:textId="3D574798" w:rsidR="00A264C7" w:rsidRPr="007B633C" w:rsidRDefault="00A264C7" w:rsidP="003C7617">
            <w:pPr>
              <w:rPr>
                <w:rFonts w:ascii="Arial" w:eastAsiaTheme="minorEastAsia" w:hAnsi="Arial" w:cs="Arial"/>
                <w:sz w:val="20"/>
                <w:lang w:eastAsia="ja-JP"/>
              </w:rPr>
            </w:pPr>
            <w:ins w:id="285" w:author="inoue" w:date="2016-07-11T11:19:00Z">
              <w:r>
                <w:rPr>
                  <w:rFonts w:ascii="Arial" w:eastAsiaTheme="minorEastAsia" w:hAnsi="Arial" w:cs="Arial" w:hint="eastAsia"/>
                  <w:sz w:val="20"/>
                  <w:lang w:eastAsia="ja-JP"/>
                </w:rPr>
                <w:t xml:space="preserve">Agreed in principle. </w:t>
              </w:r>
            </w:ins>
            <w:ins w:id="286" w:author="inoue" w:date="2016-07-11T11:17:00Z">
              <w:r>
                <w:rPr>
                  <w:rFonts w:ascii="Arial" w:eastAsiaTheme="minorEastAsia" w:hAnsi="Arial" w:cs="Arial" w:hint="eastAsia"/>
                  <w:sz w:val="20"/>
                  <w:lang w:eastAsia="ja-JP"/>
                </w:rPr>
                <w:t xml:space="preserve">Current text of </w:t>
              </w:r>
              <w:proofErr w:type="spellStart"/>
              <w:r>
                <w:rPr>
                  <w:rFonts w:ascii="Arial" w:eastAsiaTheme="minorEastAsia" w:hAnsi="Arial" w:cs="Arial" w:hint="eastAsia"/>
                  <w:sz w:val="20"/>
                  <w:lang w:eastAsia="ja-JP"/>
                </w:rPr>
                <w:t>BSSType</w:t>
              </w:r>
              <w:proofErr w:type="spellEnd"/>
              <w:r>
                <w:rPr>
                  <w:rFonts w:ascii="Arial" w:eastAsiaTheme="minorEastAsia" w:hAnsi="Arial" w:cs="Arial" w:hint="eastAsia"/>
                  <w:sz w:val="20"/>
                  <w:lang w:eastAsia="ja-JP"/>
                </w:rPr>
                <w:t>=INFRASTRUCTURE is</w:t>
              </w:r>
            </w:ins>
            <w:ins w:id="287" w:author="inoue" w:date="2016-07-11T11:18:00Z">
              <w:r>
                <w:rPr>
                  <w:rFonts w:ascii="Arial" w:eastAsiaTheme="minorEastAsia" w:hAnsi="Arial" w:cs="Arial" w:hint="eastAsia"/>
                  <w:sz w:val="20"/>
                  <w:lang w:eastAsia="ja-JP"/>
                </w:rPr>
                <w:t xml:space="preserve"> </w:t>
              </w:r>
            </w:ins>
            <w:ins w:id="288" w:author="inoue" w:date="2016-07-11T11:17:00Z">
              <w:r>
                <w:rPr>
                  <w:rFonts w:ascii="Arial" w:eastAsiaTheme="minorEastAsia" w:hAnsi="Arial" w:cs="Arial" w:hint="eastAsia"/>
                  <w:sz w:val="20"/>
                  <w:lang w:eastAsia="ja-JP"/>
                </w:rPr>
                <w:t>restrictive</w:t>
              </w:r>
            </w:ins>
            <w:ins w:id="289" w:author="inoue" w:date="2016-07-11T11:18:00Z">
              <w:r>
                <w:rPr>
                  <w:rFonts w:ascii="Arial" w:eastAsiaTheme="minorEastAsia" w:hAnsi="Arial" w:cs="Arial" w:hint="eastAsia"/>
                  <w:sz w:val="20"/>
                  <w:lang w:eastAsia="ja-JP"/>
                </w:rPr>
                <w:t xml:space="preserve">. We need more discussion to decide whether HE features will be available in </w:t>
              </w:r>
              <w:proofErr w:type="spellStart"/>
              <w:r>
                <w:rPr>
                  <w:rFonts w:ascii="Arial" w:eastAsiaTheme="minorEastAsia" w:hAnsi="Arial" w:cs="Arial" w:hint="eastAsia"/>
                  <w:sz w:val="20"/>
                  <w:lang w:eastAsia="ja-JP"/>
                </w:rPr>
                <w:t>BSSes</w:t>
              </w:r>
              <w:proofErr w:type="spellEnd"/>
              <w:r>
                <w:rPr>
                  <w:rFonts w:ascii="Arial" w:eastAsiaTheme="minorEastAsia" w:hAnsi="Arial" w:cs="Arial" w:hint="eastAsia"/>
                  <w:sz w:val="20"/>
                  <w:lang w:eastAsia="ja-JP"/>
                </w:rPr>
                <w:t xml:space="preserve"> other than</w:t>
              </w:r>
            </w:ins>
            <w:ins w:id="290" w:author="inoue" w:date="2016-07-11T11:19:00Z">
              <w:r>
                <w:rPr>
                  <w:rFonts w:ascii="Arial" w:eastAsiaTheme="minorEastAsia" w:hAnsi="Arial" w:cs="Arial" w:hint="eastAsia"/>
                  <w:sz w:val="20"/>
                  <w:lang w:eastAsia="ja-JP"/>
                </w:rPr>
                <w:t xml:space="preserve"> </w:t>
              </w:r>
              <w:proofErr w:type="gramStart"/>
              <w:r>
                <w:rPr>
                  <w:rFonts w:ascii="Arial" w:eastAsiaTheme="minorEastAsia" w:hAnsi="Arial" w:cs="Arial" w:hint="eastAsia"/>
                  <w:sz w:val="20"/>
                  <w:lang w:eastAsia="ja-JP"/>
                </w:rPr>
                <w:t xml:space="preserve">the </w:t>
              </w:r>
            </w:ins>
            <w:ins w:id="291" w:author="inoue" w:date="2016-07-11T11:18:00Z">
              <w:r>
                <w:rPr>
                  <w:rFonts w:ascii="Arial" w:eastAsiaTheme="minorEastAsia" w:hAnsi="Arial" w:cs="Arial" w:hint="eastAsia"/>
                  <w:sz w:val="20"/>
                  <w:lang w:eastAsia="ja-JP"/>
                </w:rPr>
                <w:t xml:space="preserve"> </w:t>
              </w:r>
            </w:ins>
            <w:ins w:id="292" w:author="inoue" w:date="2016-07-11T11:19:00Z">
              <w:r>
                <w:rPr>
                  <w:rFonts w:ascii="Arial" w:eastAsiaTheme="minorEastAsia" w:hAnsi="Arial" w:cs="Arial" w:hint="eastAsia"/>
                  <w:sz w:val="20"/>
                  <w:lang w:eastAsia="ja-JP"/>
                </w:rPr>
                <w:t>infrastructure</w:t>
              </w:r>
              <w:proofErr w:type="gramEnd"/>
              <w:r>
                <w:rPr>
                  <w:rFonts w:ascii="Arial" w:eastAsiaTheme="minorEastAsia" w:hAnsi="Arial" w:cs="Arial" w:hint="eastAsia"/>
                  <w:sz w:val="20"/>
                  <w:lang w:eastAsia="ja-JP"/>
                </w:rPr>
                <w:t xml:space="preserve"> BSS.</w:t>
              </w:r>
            </w:ins>
          </w:p>
        </w:tc>
      </w:tr>
      <w:tr w:rsidR="00A264C7" w14:paraId="48A0740D" w14:textId="77777777" w:rsidTr="00A264C7">
        <w:trPr>
          <w:trHeight w:val="935"/>
        </w:trPr>
        <w:tc>
          <w:tcPr>
            <w:tcW w:w="689" w:type="dxa"/>
            <w:shd w:val="clear" w:color="auto" w:fill="auto"/>
          </w:tcPr>
          <w:p w14:paraId="3CCA3DC3" w14:textId="77777777" w:rsidR="00A264C7" w:rsidRPr="00B8208E" w:rsidRDefault="00A264C7" w:rsidP="004A00DC">
            <w:pPr>
              <w:jc w:val="right"/>
              <w:rPr>
                <w:rFonts w:ascii="Arial" w:eastAsiaTheme="minorEastAsia" w:hAnsi="Arial" w:cs="Arial"/>
                <w:sz w:val="20"/>
                <w:lang w:eastAsia="ja-JP"/>
              </w:rPr>
            </w:pPr>
            <w:r>
              <w:rPr>
                <w:rFonts w:ascii="Arial" w:eastAsiaTheme="minorEastAsia" w:hAnsi="Arial" w:cs="Arial" w:hint="eastAsia"/>
                <w:sz w:val="20"/>
                <w:lang w:eastAsia="ja-JP"/>
              </w:rPr>
              <w:t>1596</w:t>
            </w:r>
          </w:p>
        </w:tc>
        <w:tc>
          <w:tcPr>
            <w:tcW w:w="871" w:type="dxa"/>
            <w:shd w:val="clear" w:color="auto" w:fill="auto"/>
          </w:tcPr>
          <w:p w14:paraId="4455FABD" w14:textId="77777777" w:rsidR="00A264C7" w:rsidRPr="00785DA5" w:rsidRDefault="00A264C7" w:rsidP="004A00DC">
            <w:pPr>
              <w:jc w:val="right"/>
              <w:rPr>
                <w:rFonts w:ascii="Arial" w:eastAsiaTheme="minorEastAsia" w:hAnsi="Arial" w:cs="Arial"/>
                <w:sz w:val="20"/>
                <w:lang w:eastAsia="ja-JP"/>
              </w:rPr>
            </w:pPr>
            <w:r>
              <w:rPr>
                <w:rFonts w:ascii="Arial" w:eastAsiaTheme="minorEastAsia" w:hAnsi="Arial" w:cs="Arial" w:hint="eastAsia"/>
                <w:sz w:val="20"/>
                <w:lang w:eastAsia="ja-JP"/>
              </w:rPr>
              <w:t>9.60</w:t>
            </w:r>
          </w:p>
        </w:tc>
        <w:tc>
          <w:tcPr>
            <w:tcW w:w="992" w:type="dxa"/>
          </w:tcPr>
          <w:p w14:paraId="3180F249" w14:textId="77777777" w:rsidR="00A264C7" w:rsidRPr="00785DA5" w:rsidRDefault="00A264C7" w:rsidP="004A00DC">
            <w:pPr>
              <w:rPr>
                <w:rFonts w:ascii="Arial" w:eastAsiaTheme="minorEastAsia" w:hAnsi="Arial" w:cs="Arial"/>
                <w:sz w:val="20"/>
                <w:lang w:eastAsia="ja-JP"/>
              </w:rPr>
            </w:pPr>
            <w:r>
              <w:rPr>
                <w:rFonts w:ascii="Arial" w:eastAsiaTheme="minorEastAsia" w:hAnsi="Arial" w:cs="Arial" w:hint="eastAsia"/>
                <w:sz w:val="20"/>
                <w:lang w:eastAsia="ja-JP"/>
              </w:rPr>
              <w:t>6.3.11.2.2</w:t>
            </w:r>
          </w:p>
        </w:tc>
        <w:tc>
          <w:tcPr>
            <w:tcW w:w="2248" w:type="dxa"/>
            <w:shd w:val="clear" w:color="auto" w:fill="auto"/>
          </w:tcPr>
          <w:p w14:paraId="3ADBBB41" w14:textId="77777777" w:rsidR="00A264C7" w:rsidRPr="0030326D" w:rsidRDefault="00A264C7" w:rsidP="004A00DC">
            <w:pPr>
              <w:rPr>
                <w:rFonts w:ascii="Arial" w:hAnsi="Arial" w:cs="Arial"/>
                <w:sz w:val="20"/>
              </w:rPr>
            </w:pPr>
            <w:r w:rsidRPr="00785DA5">
              <w:rPr>
                <w:rFonts w:ascii="Arial" w:hAnsi="Arial" w:cs="Arial"/>
                <w:sz w:val="20"/>
              </w:rPr>
              <w:t>HE Operation is restricted to infrastructure here but other parts talk about HE in the context of IBSS</w:t>
            </w:r>
          </w:p>
        </w:tc>
        <w:tc>
          <w:tcPr>
            <w:tcW w:w="2409" w:type="dxa"/>
            <w:shd w:val="clear" w:color="auto" w:fill="auto"/>
          </w:tcPr>
          <w:p w14:paraId="1AAB7333" w14:textId="77777777" w:rsidR="00A264C7" w:rsidRPr="0030326D" w:rsidRDefault="00A264C7" w:rsidP="004A00DC">
            <w:pPr>
              <w:rPr>
                <w:rFonts w:ascii="Arial" w:hAnsi="Arial" w:cs="Arial"/>
                <w:sz w:val="20"/>
              </w:rPr>
            </w:pPr>
            <w:r w:rsidRPr="00785DA5">
              <w:rPr>
                <w:rFonts w:ascii="Arial" w:hAnsi="Arial" w:cs="Arial"/>
                <w:sz w:val="20"/>
              </w:rPr>
              <w:t xml:space="preserve">Decide whether HE can be used in </w:t>
            </w:r>
            <w:proofErr w:type="spellStart"/>
            <w:r w:rsidRPr="00785DA5">
              <w:rPr>
                <w:rFonts w:ascii="Arial" w:hAnsi="Arial" w:cs="Arial"/>
                <w:sz w:val="20"/>
              </w:rPr>
              <w:t>BSSes</w:t>
            </w:r>
            <w:proofErr w:type="spellEnd"/>
            <w:r w:rsidRPr="00785DA5">
              <w:rPr>
                <w:rFonts w:ascii="Arial" w:hAnsi="Arial" w:cs="Arial"/>
                <w:sz w:val="20"/>
              </w:rPr>
              <w:t xml:space="preserve"> other than infrastructure </w:t>
            </w:r>
            <w:proofErr w:type="spellStart"/>
            <w:r w:rsidRPr="00785DA5">
              <w:rPr>
                <w:rFonts w:ascii="Arial" w:hAnsi="Arial" w:cs="Arial"/>
                <w:sz w:val="20"/>
              </w:rPr>
              <w:t>BSSes</w:t>
            </w:r>
            <w:proofErr w:type="spellEnd"/>
          </w:p>
        </w:tc>
        <w:tc>
          <w:tcPr>
            <w:tcW w:w="2268" w:type="dxa"/>
            <w:shd w:val="clear" w:color="auto" w:fill="auto"/>
          </w:tcPr>
          <w:p w14:paraId="5134A000" w14:textId="77777777" w:rsidR="00A264C7" w:rsidRDefault="00A264C7" w:rsidP="004A00DC">
            <w:pPr>
              <w:rPr>
                <w:ins w:id="293" w:author="inoue" w:date="2016-07-11T11:19:00Z"/>
                <w:rFonts w:ascii="Arial" w:eastAsiaTheme="minorEastAsia" w:hAnsi="Arial" w:cs="Arial"/>
                <w:sz w:val="20"/>
                <w:lang w:eastAsia="ja-JP"/>
              </w:rPr>
            </w:pPr>
            <w:r>
              <w:rPr>
                <w:rFonts w:ascii="Arial" w:eastAsiaTheme="minorEastAsia" w:hAnsi="Arial" w:cs="Arial" w:hint="eastAsia"/>
                <w:sz w:val="20"/>
                <w:lang w:eastAsia="ja-JP"/>
              </w:rPr>
              <w:t>Revised</w:t>
            </w:r>
          </w:p>
          <w:p w14:paraId="575C524A" w14:textId="77777777" w:rsidR="00A264C7" w:rsidRDefault="00A264C7" w:rsidP="004A00DC">
            <w:pPr>
              <w:rPr>
                <w:ins w:id="294" w:author="inoue" w:date="2016-07-11T11:19:00Z"/>
                <w:rFonts w:ascii="Arial" w:eastAsiaTheme="minorEastAsia" w:hAnsi="Arial" w:cs="Arial"/>
                <w:sz w:val="20"/>
                <w:lang w:eastAsia="ja-JP"/>
              </w:rPr>
            </w:pPr>
          </w:p>
          <w:p w14:paraId="3E6F230D" w14:textId="6EBA9A4A" w:rsidR="00A264C7" w:rsidRPr="007B633C" w:rsidRDefault="00A264C7" w:rsidP="004A00DC">
            <w:pPr>
              <w:rPr>
                <w:rFonts w:ascii="Arial" w:eastAsiaTheme="minorEastAsia" w:hAnsi="Arial" w:cs="Arial"/>
                <w:sz w:val="20"/>
                <w:lang w:eastAsia="ja-JP"/>
              </w:rPr>
            </w:pPr>
            <w:ins w:id="295" w:author="inoue" w:date="2016-07-11T11:19:00Z">
              <w:r>
                <w:rPr>
                  <w:rFonts w:ascii="Arial" w:eastAsiaTheme="minorEastAsia" w:hAnsi="Arial" w:cs="Arial" w:hint="eastAsia"/>
                  <w:sz w:val="20"/>
                  <w:lang w:eastAsia="ja-JP"/>
                </w:rPr>
                <w:t xml:space="preserve">Agreed in principle. Current text of </w:t>
              </w:r>
              <w:proofErr w:type="spellStart"/>
              <w:r>
                <w:rPr>
                  <w:rFonts w:ascii="Arial" w:eastAsiaTheme="minorEastAsia" w:hAnsi="Arial" w:cs="Arial" w:hint="eastAsia"/>
                  <w:sz w:val="20"/>
                  <w:lang w:eastAsia="ja-JP"/>
                </w:rPr>
                <w:t>BSSType</w:t>
              </w:r>
              <w:proofErr w:type="spellEnd"/>
              <w:r>
                <w:rPr>
                  <w:rFonts w:ascii="Arial" w:eastAsiaTheme="minorEastAsia" w:hAnsi="Arial" w:cs="Arial" w:hint="eastAsia"/>
                  <w:sz w:val="20"/>
                  <w:lang w:eastAsia="ja-JP"/>
                </w:rPr>
                <w:t xml:space="preserve">=INFRASTRUCTURE is restrictive. We need more discussion to decide whether HE features will be available in </w:t>
              </w:r>
              <w:proofErr w:type="spellStart"/>
              <w:r>
                <w:rPr>
                  <w:rFonts w:ascii="Arial" w:eastAsiaTheme="minorEastAsia" w:hAnsi="Arial" w:cs="Arial" w:hint="eastAsia"/>
                  <w:sz w:val="20"/>
                  <w:lang w:eastAsia="ja-JP"/>
                </w:rPr>
                <w:t>BSSes</w:t>
              </w:r>
              <w:proofErr w:type="spellEnd"/>
              <w:r>
                <w:rPr>
                  <w:rFonts w:ascii="Arial" w:eastAsiaTheme="minorEastAsia" w:hAnsi="Arial" w:cs="Arial" w:hint="eastAsia"/>
                  <w:sz w:val="20"/>
                  <w:lang w:eastAsia="ja-JP"/>
                </w:rPr>
                <w:t xml:space="preserve"> other than </w:t>
              </w:r>
              <w:proofErr w:type="gramStart"/>
              <w:r>
                <w:rPr>
                  <w:rFonts w:ascii="Arial" w:eastAsiaTheme="minorEastAsia" w:hAnsi="Arial" w:cs="Arial" w:hint="eastAsia"/>
                  <w:sz w:val="20"/>
                  <w:lang w:eastAsia="ja-JP"/>
                </w:rPr>
                <w:t>the  infrastructure</w:t>
              </w:r>
              <w:proofErr w:type="gramEnd"/>
              <w:r>
                <w:rPr>
                  <w:rFonts w:ascii="Arial" w:eastAsiaTheme="minorEastAsia" w:hAnsi="Arial" w:cs="Arial" w:hint="eastAsia"/>
                  <w:sz w:val="20"/>
                  <w:lang w:eastAsia="ja-JP"/>
                </w:rPr>
                <w:t xml:space="preserve"> BSS.</w:t>
              </w:r>
            </w:ins>
          </w:p>
        </w:tc>
      </w:tr>
    </w:tbl>
    <w:p w14:paraId="6F2416B0" w14:textId="77777777" w:rsidR="0065332F" w:rsidRDefault="0065332F" w:rsidP="0065332F">
      <w:pPr>
        <w:pStyle w:val="BodyText"/>
        <w:rPr>
          <w:rFonts w:asciiTheme="majorHAnsi" w:eastAsiaTheme="minorEastAsia" w:hAnsiTheme="majorHAnsi"/>
          <w:b/>
          <w:sz w:val="28"/>
          <w:lang w:eastAsia="ja-JP"/>
        </w:rPr>
      </w:pPr>
    </w:p>
    <w:p w14:paraId="172BB3D0" w14:textId="37D61102" w:rsidR="00FB784A" w:rsidRDefault="00D86ED9" w:rsidP="0065332F">
      <w:pPr>
        <w:pStyle w:val="BodyText"/>
        <w:rPr>
          <w:rFonts w:asciiTheme="majorHAnsi" w:eastAsiaTheme="minorEastAsia" w:hAnsiTheme="majorHAnsi"/>
          <w:b/>
          <w:sz w:val="28"/>
          <w:lang w:eastAsia="ja-JP"/>
        </w:rPr>
      </w:pPr>
      <w:r>
        <w:rPr>
          <w:rFonts w:asciiTheme="majorHAnsi" w:eastAsiaTheme="minorEastAsia" w:hAnsiTheme="majorHAnsi" w:hint="eastAsia"/>
          <w:b/>
          <w:sz w:val="28"/>
          <w:lang w:eastAsia="ja-JP"/>
        </w:rPr>
        <w:t>Discussion</w:t>
      </w:r>
    </w:p>
    <w:p w14:paraId="616D43FC" w14:textId="7A9676C3" w:rsidR="00D86ED9" w:rsidRPr="007B633C" w:rsidRDefault="0078443A" w:rsidP="0065332F">
      <w:pPr>
        <w:pStyle w:val="BodyText"/>
        <w:rPr>
          <w:rFonts w:asciiTheme="minorHAnsi" w:eastAsiaTheme="minorEastAsia" w:hAnsiTheme="minorHAnsi" w:cstheme="minorHAnsi"/>
          <w:szCs w:val="24"/>
          <w:lang w:eastAsia="ja-JP"/>
        </w:rPr>
      </w:pPr>
      <w:r w:rsidRPr="007B633C">
        <w:rPr>
          <w:rFonts w:asciiTheme="minorHAnsi" w:eastAsiaTheme="minorEastAsia" w:hAnsiTheme="minorHAnsi" w:cstheme="minorHAnsi" w:hint="eastAsia"/>
          <w:szCs w:val="24"/>
          <w:lang w:eastAsia="ja-JP"/>
        </w:rPr>
        <w:t>These three comments discuss about the primitive parameter of the MLME-</w:t>
      </w:r>
      <w:proofErr w:type="spellStart"/>
      <w:r w:rsidRPr="007B633C">
        <w:rPr>
          <w:rFonts w:asciiTheme="minorHAnsi" w:eastAsiaTheme="minorEastAsia" w:hAnsiTheme="minorHAnsi" w:cstheme="minorHAnsi" w:hint="eastAsia"/>
          <w:szCs w:val="24"/>
          <w:lang w:eastAsia="ja-JP"/>
        </w:rPr>
        <w:t>START.request</w:t>
      </w:r>
      <w:proofErr w:type="spellEnd"/>
      <w:r w:rsidRPr="007B633C">
        <w:rPr>
          <w:rFonts w:asciiTheme="minorHAnsi" w:eastAsiaTheme="minorEastAsia" w:hAnsiTheme="minorHAnsi" w:cstheme="minorHAnsi" w:hint="eastAsia"/>
          <w:szCs w:val="24"/>
          <w:lang w:eastAsia="ja-JP"/>
        </w:rPr>
        <w:t>.</w:t>
      </w:r>
    </w:p>
    <w:p w14:paraId="795705A8" w14:textId="77777777" w:rsidR="0078443A" w:rsidRPr="007B633C" w:rsidRDefault="0078443A" w:rsidP="0065332F">
      <w:pPr>
        <w:pStyle w:val="BodyText"/>
        <w:rPr>
          <w:rFonts w:asciiTheme="minorHAnsi" w:eastAsiaTheme="minorEastAsia" w:hAnsiTheme="minorHAnsi" w:cstheme="minorHAnsi"/>
          <w:szCs w:val="24"/>
          <w:lang w:eastAsia="ja-JP"/>
        </w:rPr>
      </w:pPr>
    </w:p>
    <w:p w14:paraId="4308B653" w14:textId="2CAB2109" w:rsidR="0078443A" w:rsidRPr="007B633C" w:rsidRDefault="0078443A" w:rsidP="0065332F">
      <w:pPr>
        <w:pStyle w:val="BodyText"/>
        <w:rPr>
          <w:rFonts w:asciiTheme="minorHAnsi" w:eastAsiaTheme="minorEastAsia" w:hAnsiTheme="minorHAnsi" w:cstheme="minorHAnsi"/>
          <w:szCs w:val="24"/>
          <w:lang w:eastAsia="ja-JP"/>
        </w:rPr>
      </w:pPr>
      <w:r w:rsidRPr="007B633C">
        <w:rPr>
          <w:rFonts w:asciiTheme="minorHAnsi" w:eastAsiaTheme="minorEastAsia" w:hAnsiTheme="minorHAnsi" w:cstheme="minorHAnsi" w:hint="eastAsia"/>
          <w:szCs w:val="24"/>
          <w:lang w:eastAsia="ja-JP"/>
        </w:rPr>
        <w:t xml:space="preserve">CID 1125: The base standard has already specified the value of INFRASTRUCTURE for the </w:t>
      </w:r>
      <w:proofErr w:type="spellStart"/>
      <w:r w:rsidRPr="007B633C">
        <w:rPr>
          <w:rFonts w:asciiTheme="minorHAnsi" w:eastAsiaTheme="minorEastAsia" w:hAnsiTheme="minorHAnsi" w:cstheme="minorHAnsi" w:hint="eastAsia"/>
          <w:szCs w:val="24"/>
          <w:lang w:eastAsia="ja-JP"/>
        </w:rPr>
        <w:t>BSSType</w:t>
      </w:r>
      <w:proofErr w:type="spellEnd"/>
      <w:r w:rsidRPr="007B633C">
        <w:rPr>
          <w:rFonts w:asciiTheme="minorHAnsi" w:eastAsiaTheme="minorEastAsia" w:hAnsiTheme="minorHAnsi" w:cstheme="minorHAnsi" w:hint="eastAsia"/>
          <w:szCs w:val="24"/>
          <w:lang w:eastAsia="ja-JP"/>
        </w:rPr>
        <w:t xml:space="preserve"> parameter.</w:t>
      </w:r>
    </w:p>
    <w:p w14:paraId="2E667BE1" w14:textId="77777777" w:rsidR="0078443A" w:rsidRPr="007B633C" w:rsidRDefault="0078443A" w:rsidP="0065332F">
      <w:pPr>
        <w:pStyle w:val="BodyText"/>
        <w:rPr>
          <w:rFonts w:asciiTheme="minorHAnsi" w:eastAsiaTheme="minorEastAsia" w:hAnsiTheme="minorHAnsi" w:cstheme="minorHAnsi"/>
          <w:szCs w:val="24"/>
          <w:lang w:eastAsia="ja-JP"/>
        </w:rPr>
      </w:pPr>
    </w:p>
    <w:p w14:paraId="40C895AC" w14:textId="5F0CD65E" w:rsidR="0078443A" w:rsidRPr="007B633C" w:rsidRDefault="0078443A" w:rsidP="0065332F">
      <w:pPr>
        <w:pStyle w:val="BodyText"/>
        <w:rPr>
          <w:rFonts w:asciiTheme="minorHAnsi" w:eastAsiaTheme="minorEastAsia" w:hAnsiTheme="minorHAnsi" w:cstheme="minorHAnsi"/>
          <w:szCs w:val="24"/>
          <w:lang w:eastAsia="ja-JP"/>
        </w:rPr>
      </w:pPr>
      <w:r w:rsidRPr="007B633C">
        <w:rPr>
          <w:rFonts w:asciiTheme="minorHAnsi" w:eastAsiaTheme="minorEastAsia" w:hAnsiTheme="minorHAnsi" w:cstheme="minorHAnsi" w:hint="eastAsia"/>
          <w:szCs w:val="24"/>
          <w:lang w:eastAsia="ja-JP"/>
        </w:rPr>
        <w:t>CIDs 1241 and 1596:</w:t>
      </w:r>
      <w:r w:rsidR="007B633C" w:rsidRPr="007B633C">
        <w:rPr>
          <w:rFonts w:asciiTheme="minorHAnsi" w:eastAsiaTheme="minorEastAsia" w:hAnsiTheme="minorHAnsi" w:cstheme="minorHAnsi" w:hint="eastAsia"/>
          <w:szCs w:val="24"/>
          <w:lang w:eastAsia="ja-JP"/>
        </w:rPr>
        <w:t xml:space="preserve"> These comments</w:t>
      </w:r>
      <w:r w:rsidR="007B633C">
        <w:rPr>
          <w:rFonts w:asciiTheme="minorHAnsi" w:eastAsiaTheme="minorEastAsia" w:hAnsiTheme="minorHAnsi" w:cstheme="minorHAnsi" w:hint="eastAsia"/>
          <w:szCs w:val="24"/>
          <w:lang w:eastAsia="ja-JP"/>
        </w:rPr>
        <w:t xml:space="preserve"> ask for clarification whether HE Operation is allowed in IBSS, MBSS and PBSS. HE Operation contains BSS COLOR information for spatial reuse operation which ma</w:t>
      </w:r>
      <w:r w:rsidR="006E367A">
        <w:rPr>
          <w:rFonts w:asciiTheme="minorHAnsi" w:eastAsiaTheme="minorEastAsia" w:hAnsiTheme="minorHAnsi" w:cstheme="minorHAnsi" w:hint="eastAsia"/>
          <w:szCs w:val="24"/>
          <w:lang w:eastAsia="ja-JP"/>
        </w:rPr>
        <w:t xml:space="preserve">y be used in IBSS and MBSS. The </w:t>
      </w:r>
      <w:r w:rsidR="007B633C">
        <w:rPr>
          <w:rFonts w:asciiTheme="minorHAnsi" w:eastAsiaTheme="minorEastAsia" w:hAnsiTheme="minorHAnsi" w:cstheme="minorHAnsi" w:hint="eastAsia"/>
          <w:szCs w:val="24"/>
          <w:lang w:eastAsia="ja-JP"/>
        </w:rPr>
        <w:t xml:space="preserve">802.11ac VHT Operation is not restricted to </w:t>
      </w:r>
      <w:r w:rsidR="007B633C">
        <w:rPr>
          <w:rFonts w:asciiTheme="minorHAnsi" w:eastAsiaTheme="minorEastAsia" w:hAnsiTheme="minorHAnsi" w:cstheme="minorHAnsi"/>
          <w:szCs w:val="24"/>
          <w:lang w:eastAsia="ja-JP"/>
        </w:rPr>
        <w:t>infrastructure</w:t>
      </w:r>
      <w:r w:rsidR="006E367A">
        <w:rPr>
          <w:rFonts w:asciiTheme="minorHAnsi" w:eastAsiaTheme="minorEastAsia" w:hAnsiTheme="minorHAnsi" w:cstheme="minorHAnsi" w:hint="eastAsia"/>
          <w:szCs w:val="24"/>
          <w:lang w:eastAsia="ja-JP"/>
        </w:rPr>
        <w:t xml:space="preserve"> BSS. TGax has not discussed about this issue. Therefore, </w:t>
      </w:r>
      <w:r w:rsidR="007B633C">
        <w:rPr>
          <w:rFonts w:asciiTheme="minorHAnsi" w:eastAsiaTheme="minorEastAsia" w:hAnsiTheme="minorHAnsi" w:cstheme="minorHAnsi" w:hint="eastAsia"/>
          <w:szCs w:val="24"/>
          <w:lang w:eastAsia="ja-JP"/>
        </w:rPr>
        <w:t>these comments shall be accepted in principle</w:t>
      </w:r>
      <w:r w:rsidR="006E367A">
        <w:rPr>
          <w:rFonts w:asciiTheme="minorHAnsi" w:eastAsiaTheme="minorEastAsia" w:hAnsiTheme="minorHAnsi" w:cstheme="minorHAnsi" w:hint="eastAsia"/>
          <w:szCs w:val="24"/>
          <w:lang w:eastAsia="ja-JP"/>
        </w:rPr>
        <w:t xml:space="preserve"> and restriction of </w:t>
      </w:r>
      <w:r w:rsidR="006E367A">
        <w:rPr>
          <w:rFonts w:asciiTheme="minorHAnsi" w:eastAsiaTheme="minorEastAsia" w:hAnsiTheme="minorHAnsi" w:cstheme="minorHAnsi"/>
          <w:szCs w:val="24"/>
          <w:lang w:eastAsia="ja-JP"/>
        </w:rPr>
        <w:t>“</w:t>
      </w:r>
      <w:proofErr w:type="spellStart"/>
      <w:r w:rsidR="006E367A">
        <w:rPr>
          <w:rFonts w:asciiTheme="minorHAnsi" w:eastAsiaTheme="minorEastAsia" w:hAnsiTheme="minorHAnsi" w:cstheme="minorHAnsi" w:hint="eastAsia"/>
          <w:szCs w:val="24"/>
          <w:lang w:eastAsia="ja-JP"/>
        </w:rPr>
        <w:t>BSSType</w:t>
      </w:r>
      <w:proofErr w:type="spellEnd"/>
      <w:r w:rsidR="006E367A">
        <w:rPr>
          <w:rFonts w:asciiTheme="minorHAnsi" w:eastAsiaTheme="minorEastAsia" w:hAnsiTheme="minorHAnsi" w:cstheme="minorHAnsi" w:hint="eastAsia"/>
          <w:szCs w:val="24"/>
          <w:lang w:eastAsia="ja-JP"/>
        </w:rPr>
        <w:t>=INFRASTRUCTURE</w:t>
      </w:r>
      <w:r w:rsidR="006E367A">
        <w:rPr>
          <w:rFonts w:asciiTheme="minorHAnsi" w:eastAsiaTheme="minorEastAsia" w:hAnsiTheme="minorHAnsi" w:cstheme="minorHAnsi"/>
          <w:szCs w:val="24"/>
          <w:lang w:eastAsia="ja-JP"/>
        </w:rPr>
        <w:t>”</w:t>
      </w:r>
      <w:r w:rsidR="006E367A">
        <w:rPr>
          <w:rFonts w:asciiTheme="minorHAnsi" w:eastAsiaTheme="minorEastAsia" w:hAnsiTheme="minorHAnsi" w:cstheme="minorHAnsi" w:hint="eastAsia"/>
          <w:szCs w:val="24"/>
          <w:lang w:eastAsia="ja-JP"/>
        </w:rPr>
        <w:t xml:space="preserve"> is removed for now</w:t>
      </w:r>
      <w:r w:rsidR="0084242B">
        <w:rPr>
          <w:rFonts w:asciiTheme="minorHAnsi" w:eastAsiaTheme="minorEastAsia" w:hAnsiTheme="minorHAnsi" w:cstheme="minorHAnsi" w:hint="eastAsia"/>
          <w:szCs w:val="24"/>
          <w:lang w:eastAsia="ja-JP"/>
        </w:rPr>
        <w:t>.</w:t>
      </w:r>
      <w:r w:rsidR="006E367A">
        <w:rPr>
          <w:rFonts w:asciiTheme="minorHAnsi" w:eastAsiaTheme="minorEastAsia" w:hAnsiTheme="minorHAnsi" w:cstheme="minorHAnsi" w:hint="eastAsia"/>
          <w:szCs w:val="24"/>
          <w:lang w:eastAsia="ja-JP"/>
        </w:rPr>
        <w:t xml:space="preserve"> Need more discussion to make decision on this.</w:t>
      </w:r>
    </w:p>
    <w:p w14:paraId="6979496A" w14:textId="5FAB1817" w:rsidR="00D86ED9" w:rsidRDefault="00D86ED9" w:rsidP="00D86ED9">
      <w:pPr>
        <w:rPr>
          <w:rFonts w:asciiTheme="majorHAnsi" w:eastAsiaTheme="minorEastAsia" w:hAnsiTheme="majorHAnsi"/>
          <w:b/>
          <w:sz w:val="28"/>
          <w:lang w:eastAsia="ja-JP"/>
        </w:rPr>
      </w:pPr>
    </w:p>
    <w:p w14:paraId="7545C5ED" w14:textId="77777777" w:rsidR="00E94624" w:rsidRDefault="00E94624" w:rsidP="00D86ED9">
      <w:pPr>
        <w:rPr>
          <w:rFonts w:asciiTheme="majorHAnsi" w:eastAsiaTheme="minorEastAsia" w:hAnsiTheme="majorHAnsi"/>
          <w:b/>
          <w:sz w:val="28"/>
          <w:lang w:eastAsia="ja-JP"/>
        </w:rPr>
      </w:pPr>
    </w:p>
    <w:p w14:paraId="6D025473" w14:textId="1C42B0DA" w:rsidR="00D86ED9" w:rsidRDefault="0078443A" w:rsidP="00D86ED9">
      <w:pPr>
        <w:pStyle w:val="4"/>
        <w:numPr>
          <w:ilvl w:val="0"/>
          <w:numId w:val="0"/>
        </w:numPr>
        <w:rPr>
          <w:lang w:eastAsia="ja-JP"/>
        </w:rPr>
      </w:pPr>
      <w:r>
        <w:rPr>
          <w:rFonts w:hint="eastAsia"/>
          <w:lang w:eastAsia="ja-JP"/>
        </w:rPr>
        <w:t>6</w:t>
      </w:r>
      <w:r w:rsidR="00D86ED9">
        <w:t>.3.1</w:t>
      </w:r>
      <w:r>
        <w:rPr>
          <w:rFonts w:hint="eastAsia"/>
          <w:lang w:eastAsia="ja-JP"/>
        </w:rPr>
        <w:t>1</w:t>
      </w:r>
      <w:r w:rsidR="00D86ED9">
        <w:t xml:space="preserve">.2 </w:t>
      </w:r>
      <w:r>
        <w:rPr>
          <w:rFonts w:hint="eastAsia"/>
          <w:lang w:eastAsia="ja-JP"/>
        </w:rPr>
        <w:t>MLME-</w:t>
      </w:r>
      <w:proofErr w:type="spellStart"/>
      <w:r>
        <w:rPr>
          <w:rFonts w:hint="eastAsia"/>
          <w:lang w:eastAsia="ja-JP"/>
        </w:rPr>
        <w:t>START.request</w:t>
      </w:r>
      <w:proofErr w:type="spellEnd"/>
    </w:p>
    <w:p w14:paraId="6D630AF2" w14:textId="15F1A162" w:rsidR="00D86ED9" w:rsidRPr="00B610E7" w:rsidRDefault="00D86ED9" w:rsidP="00D86ED9">
      <w:pPr>
        <w:jc w:val="both"/>
        <w:rPr>
          <w:rFonts w:eastAsiaTheme="minorEastAsia"/>
          <w:b/>
          <w:i/>
          <w:color w:val="000000"/>
          <w:sz w:val="20"/>
          <w:highlight w:val="yellow"/>
          <w:lang w:val="en-US" w:eastAsia="ja-JP"/>
        </w:rPr>
      </w:pPr>
      <w:r w:rsidRPr="00C6462C">
        <w:rPr>
          <w:rFonts w:eastAsia="Times New Roman"/>
          <w:b/>
          <w:color w:val="000000"/>
          <w:sz w:val="20"/>
          <w:highlight w:val="yellow"/>
          <w:lang w:val="en-US"/>
        </w:rPr>
        <w:t>TGax Editor:</w:t>
      </w:r>
      <w:r>
        <w:rPr>
          <w:rFonts w:eastAsia="Times New Roman"/>
          <w:b/>
          <w:i/>
          <w:color w:val="000000"/>
          <w:sz w:val="20"/>
          <w:highlight w:val="yellow"/>
          <w:lang w:val="en-US"/>
        </w:rPr>
        <w:t xml:space="preserve"> </w:t>
      </w:r>
      <w:r w:rsidR="00B610E7">
        <w:rPr>
          <w:rFonts w:asciiTheme="minorEastAsia" w:eastAsiaTheme="minorEastAsia" w:hAnsiTheme="minorEastAsia" w:hint="eastAsia"/>
          <w:b/>
          <w:i/>
          <w:color w:val="000000"/>
          <w:sz w:val="20"/>
          <w:highlight w:val="yellow"/>
          <w:lang w:val="en-US" w:eastAsia="ja-JP"/>
        </w:rPr>
        <w:t>Change</w:t>
      </w:r>
      <w:r w:rsidR="00B610E7">
        <w:rPr>
          <w:rFonts w:eastAsiaTheme="minorEastAsia" w:hint="eastAsia"/>
          <w:b/>
          <w:i/>
          <w:color w:val="000000"/>
          <w:sz w:val="20"/>
          <w:highlight w:val="yellow"/>
          <w:lang w:val="en-US" w:eastAsia="ja-JP"/>
        </w:rPr>
        <w:t xml:space="preserve"> </w:t>
      </w:r>
      <w:r>
        <w:rPr>
          <w:rFonts w:eastAsia="Times New Roman"/>
          <w:b/>
          <w:i/>
          <w:color w:val="000000"/>
          <w:sz w:val="20"/>
          <w:highlight w:val="yellow"/>
          <w:lang w:val="en-US"/>
        </w:rPr>
        <w:t xml:space="preserve">the </w:t>
      </w:r>
      <w:r w:rsidR="00B610E7">
        <w:rPr>
          <w:rFonts w:eastAsiaTheme="minorEastAsia" w:hint="eastAsia"/>
          <w:b/>
          <w:i/>
          <w:color w:val="000000"/>
          <w:sz w:val="20"/>
          <w:highlight w:val="yellow"/>
          <w:lang w:val="en-US" w:eastAsia="ja-JP"/>
        </w:rPr>
        <w:t>Description of primitive parameter for MLME-</w:t>
      </w:r>
      <w:proofErr w:type="spellStart"/>
      <w:proofErr w:type="gramStart"/>
      <w:r w:rsidR="00B610E7">
        <w:rPr>
          <w:rFonts w:eastAsiaTheme="minorEastAsia" w:hint="eastAsia"/>
          <w:b/>
          <w:i/>
          <w:color w:val="000000"/>
          <w:sz w:val="20"/>
          <w:highlight w:val="yellow"/>
          <w:lang w:val="en-US" w:eastAsia="ja-JP"/>
        </w:rPr>
        <w:t>START.request</w:t>
      </w:r>
      <w:proofErr w:type="spellEnd"/>
      <w:r w:rsidR="00B610E7">
        <w:rPr>
          <w:rFonts w:eastAsiaTheme="minorEastAsia" w:hint="eastAsia"/>
          <w:b/>
          <w:i/>
          <w:color w:val="000000"/>
          <w:sz w:val="20"/>
          <w:highlight w:val="yellow"/>
          <w:lang w:val="en-US" w:eastAsia="ja-JP"/>
        </w:rPr>
        <w:t xml:space="preserve"> </w:t>
      </w:r>
      <w:r w:rsidRPr="00C6462C">
        <w:rPr>
          <w:rFonts w:eastAsia="Times New Roman"/>
          <w:b/>
          <w:i/>
          <w:color w:val="000000"/>
          <w:sz w:val="20"/>
          <w:highlight w:val="yellow"/>
          <w:lang w:val="en-US"/>
        </w:rPr>
        <w:t xml:space="preserve"> (</w:t>
      </w:r>
      <w:proofErr w:type="gramEnd"/>
      <w:r w:rsidRPr="00C6462C">
        <w:rPr>
          <w:rFonts w:eastAsia="Times New Roman"/>
          <w:b/>
          <w:i/>
          <w:color w:val="000000"/>
          <w:sz w:val="20"/>
          <w:highlight w:val="yellow"/>
          <w:lang w:val="en-US"/>
        </w:rPr>
        <w:t>#CID</w:t>
      </w:r>
      <w:r w:rsidR="00B610E7">
        <w:rPr>
          <w:rFonts w:eastAsiaTheme="minorEastAsia" w:hint="eastAsia"/>
          <w:b/>
          <w:i/>
          <w:color w:val="000000"/>
          <w:sz w:val="20"/>
          <w:highlight w:val="yellow"/>
          <w:lang w:val="en-US" w:eastAsia="ja-JP"/>
        </w:rPr>
        <w:t>s</w:t>
      </w:r>
      <w:r w:rsidRPr="00C6462C">
        <w:rPr>
          <w:rFonts w:eastAsia="Times New Roman"/>
          <w:b/>
          <w:i/>
          <w:color w:val="000000"/>
          <w:sz w:val="20"/>
          <w:highlight w:val="yellow"/>
          <w:lang w:val="en-US"/>
        </w:rPr>
        <w:t>:</w:t>
      </w:r>
      <w:r w:rsidR="00B610E7">
        <w:rPr>
          <w:rFonts w:eastAsiaTheme="minorEastAsia" w:hint="eastAsia"/>
          <w:b/>
          <w:i/>
          <w:color w:val="000000"/>
          <w:sz w:val="20"/>
          <w:highlight w:val="yellow"/>
          <w:lang w:val="en-US" w:eastAsia="ja-JP"/>
        </w:rPr>
        <w:t xml:space="preserve"> </w:t>
      </w:r>
      <w:r w:rsidR="00B610E7">
        <w:rPr>
          <w:rFonts w:eastAsia="Times New Roman"/>
          <w:b/>
          <w:i/>
          <w:color w:val="000000"/>
          <w:sz w:val="20"/>
          <w:highlight w:val="yellow"/>
          <w:lang w:val="en-US"/>
        </w:rPr>
        <w:t>1</w:t>
      </w:r>
      <w:r w:rsidR="00B610E7">
        <w:rPr>
          <w:rFonts w:eastAsiaTheme="minorEastAsia" w:hint="eastAsia"/>
          <w:b/>
          <w:i/>
          <w:color w:val="000000"/>
          <w:sz w:val="20"/>
          <w:highlight w:val="yellow"/>
          <w:lang w:val="en-US" w:eastAsia="ja-JP"/>
        </w:rPr>
        <w:t>230, 1241 and 1596)</w:t>
      </w:r>
    </w:p>
    <w:p w14:paraId="46F50193" w14:textId="77777777" w:rsidR="00D86ED9" w:rsidRDefault="00D86ED9" w:rsidP="00D86ED9">
      <w:pPr>
        <w:pStyle w:val="BodyText"/>
        <w:rPr>
          <w:rFonts w:eastAsiaTheme="minorEastAsia"/>
          <w:lang w:eastAsia="ja-JP"/>
        </w:rPr>
      </w:pPr>
    </w:p>
    <w:p w14:paraId="1961405B" w14:textId="77777777" w:rsidR="00597CD3" w:rsidRDefault="00597CD3" w:rsidP="00104E10">
      <w:pPr>
        <w:pStyle w:val="H5"/>
        <w:numPr>
          <w:ilvl w:val="0"/>
          <w:numId w:val="15"/>
        </w:numPr>
        <w:rPr>
          <w:w w:val="100"/>
        </w:rPr>
      </w:pPr>
      <w:r>
        <w:rPr>
          <w:w w:val="100"/>
        </w:rPr>
        <w:t>Semantics of the service primitive</w:t>
      </w:r>
    </w:p>
    <w:p w14:paraId="42EE91AA" w14:textId="77777777" w:rsidR="00597CD3" w:rsidRDefault="00597CD3" w:rsidP="00597CD3">
      <w:pPr>
        <w:pStyle w:val="T"/>
        <w:rPr>
          <w:b/>
          <w:bCs/>
          <w:i/>
          <w:iCs/>
          <w:w w:val="100"/>
        </w:rPr>
      </w:pPr>
      <w:r w:rsidRPr="00B610E7">
        <w:rPr>
          <w:b/>
          <w:bCs/>
          <w:i/>
          <w:iCs/>
          <w:w w:val="100"/>
        </w:rPr>
        <w:t>Change the primitive parameters as follows (note that not all existing parameters in the baseline are shown):</w:t>
      </w:r>
    </w:p>
    <w:p w14:paraId="5556FFD9" w14:textId="77777777" w:rsidR="00597CD3" w:rsidRDefault="00597CD3" w:rsidP="00597CD3">
      <w:pPr>
        <w:pStyle w:val="H"/>
        <w:rPr>
          <w:w w:val="100"/>
        </w:rPr>
      </w:pPr>
      <w:r>
        <w:rPr>
          <w:w w:val="100"/>
        </w:rPr>
        <w:t>MLME-</w:t>
      </w:r>
      <w:proofErr w:type="spellStart"/>
      <w:proofErr w:type="gramStart"/>
      <w:r>
        <w:rPr>
          <w:w w:val="100"/>
        </w:rPr>
        <w:t>START.request</w:t>
      </w:r>
      <w:proofErr w:type="spellEnd"/>
      <w:r>
        <w:rPr>
          <w:w w:val="100"/>
        </w:rPr>
        <w:t>(</w:t>
      </w:r>
      <w:proofErr w:type="gramEnd"/>
    </w:p>
    <w:p w14:paraId="05A2008D" w14:textId="77777777" w:rsidR="00597CD3" w:rsidRDefault="00597CD3" w:rsidP="00597CD3">
      <w:pPr>
        <w:pStyle w:val="Prim2"/>
        <w:rPr>
          <w:w w:val="100"/>
          <w:u w:val="thick"/>
        </w:rPr>
      </w:pPr>
      <w:r>
        <w:rPr>
          <w:w w:val="100"/>
        </w:rPr>
        <w:t>...</w:t>
      </w:r>
      <w:r>
        <w:rPr>
          <w:w w:val="100"/>
          <w:u w:val="thick"/>
        </w:rPr>
        <w:t>,</w:t>
      </w:r>
    </w:p>
    <w:p w14:paraId="32FBD719" w14:textId="77777777" w:rsidR="00597CD3" w:rsidRDefault="00597CD3" w:rsidP="00597CD3">
      <w:pPr>
        <w:pStyle w:val="Prim2"/>
        <w:rPr>
          <w:w w:val="100"/>
          <w:u w:val="thick"/>
        </w:rPr>
      </w:pPr>
      <w:r>
        <w:rPr>
          <w:w w:val="100"/>
          <w:u w:val="thick"/>
        </w:rPr>
        <w:t>HE Capabilities,</w:t>
      </w:r>
    </w:p>
    <w:p w14:paraId="0277A491" w14:textId="77777777" w:rsidR="00597CD3" w:rsidRDefault="00597CD3" w:rsidP="00597CD3">
      <w:pPr>
        <w:pStyle w:val="Prim2"/>
        <w:rPr>
          <w:w w:val="100"/>
          <w:u w:val="thick"/>
        </w:rPr>
      </w:pPr>
      <w:r>
        <w:rPr>
          <w:w w:val="100"/>
          <w:u w:val="thick"/>
        </w:rPr>
        <w:t>HE Operation,</w:t>
      </w:r>
    </w:p>
    <w:p w14:paraId="42F0F0EB" w14:textId="77777777" w:rsidR="00597CD3" w:rsidRDefault="00597CD3" w:rsidP="00597CD3">
      <w:pPr>
        <w:pStyle w:val="Prim2"/>
        <w:rPr>
          <w:w w:val="100"/>
        </w:rPr>
      </w:pPr>
      <w:proofErr w:type="spellStart"/>
      <w:r>
        <w:rPr>
          <w:w w:val="100"/>
        </w:rPr>
        <w:t>VendorSpecificInfo</w:t>
      </w:r>
      <w:proofErr w:type="spellEnd"/>
    </w:p>
    <w:p w14:paraId="30574197" w14:textId="77777777" w:rsidR="00597CD3" w:rsidRDefault="00597CD3" w:rsidP="00597CD3">
      <w:pPr>
        <w:pStyle w:val="Prim2"/>
        <w:rPr>
          <w:w w:val="100"/>
        </w:rPr>
      </w:pPr>
      <w:r>
        <w:rPr>
          <w:w w:val="100"/>
        </w:rPr>
        <w:t>)</w:t>
      </w:r>
    </w:p>
    <w:p w14:paraId="1E7BFCA6" w14:textId="77777777" w:rsidR="00597CD3" w:rsidRDefault="00597CD3" w:rsidP="00597CD3">
      <w:pPr>
        <w:pStyle w:val="T"/>
        <w:rPr>
          <w:w w:val="100"/>
        </w:rPr>
      </w:pPr>
      <w:r w:rsidRPr="00B610E7">
        <w:rPr>
          <w:b/>
          <w:bCs/>
          <w:i/>
          <w:iCs/>
          <w:w w:val="100"/>
          <w:highlight w:val="yellow"/>
        </w:rPr>
        <w:t xml:space="preserve">Insert the following entry to the unnumbered table in this </w:t>
      </w:r>
      <w:proofErr w:type="spellStart"/>
      <w:r w:rsidRPr="00B610E7">
        <w:rPr>
          <w:b/>
          <w:bCs/>
          <w:i/>
          <w:iCs/>
          <w:w w:val="100"/>
          <w:highlight w:val="yellow"/>
        </w:rPr>
        <w:t>subclause</w:t>
      </w:r>
      <w:proofErr w:type="spellEnd"/>
      <w:r w:rsidRPr="00B610E7">
        <w:rPr>
          <w:b/>
          <w:bCs/>
          <w:i/>
          <w:iCs/>
          <w:w w:val="100"/>
          <w:highlight w:val="yellow"/>
        </w:rPr>
        <w:t>:</w:t>
      </w:r>
    </w:p>
    <w:tbl>
      <w:tblPr>
        <w:tblW w:w="0" w:type="auto"/>
        <w:jc w:val="center"/>
        <w:tblLayout w:type="fixed"/>
        <w:tblCellMar>
          <w:top w:w="60" w:type="dxa"/>
          <w:left w:w="120" w:type="dxa"/>
          <w:bottom w:w="20" w:type="dxa"/>
          <w:right w:w="120" w:type="dxa"/>
        </w:tblCellMar>
        <w:tblLook w:val="0000" w:firstRow="0" w:lastRow="0" w:firstColumn="0" w:lastColumn="0" w:noHBand="0" w:noVBand="0"/>
      </w:tblPr>
      <w:tblGrid>
        <w:gridCol w:w="2160"/>
        <w:gridCol w:w="2160"/>
        <w:gridCol w:w="2160"/>
        <w:gridCol w:w="2160"/>
      </w:tblGrid>
      <w:tr w:rsidR="00597CD3" w14:paraId="6C6C4391" w14:textId="77777777" w:rsidTr="006245E5">
        <w:trPr>
          <w:trHeight w:val="340"/>
          <w:jc w:val="center"/>
        </w:trPr>
        <w:tc>
          <w:tcPr>
            <w:tcW w:w="2160" w:type="dxa"/>
            <w:tcBorders>
              <w:top w:val="single" w:sz="10" w:space="0" w:color="000000"/>
              <w:left w:val="single" w:sz="10" w:space="0" w:color="000000"/>
              <w:bottom w:val="single" w:sz="10" w:space="0" w:color="000000"/>
              <w:right w:val="single" w:sz="2" w:space="0" w:color="000000"/>
            </w:tcBorders>
            <w:tcMar>
              <w:top w:w="100" w:type="dxa"/>
              <w:left w:w="120" w:type="dxa"/>
              <w:bottom w:w="60" w:type="dxa"/>
              <w:right w:w="120" w:type="dxa"/>
            </w:tcMar>
            <w:vAlign w:val="center"/>
          </w:tcPr>
          <w:p w14:paraId="15982807" w14:textId="77777777" w:rsidR="00597CD3" w:rsidRDefault="00597CD3" w:rsidP="006245E5">
            <w:pPr>
              <w:pStyle w:val="CellHeading"/>
            </w:pPr>
            <w:r>
              <w:rPr>
                <w:w w:val="100"/>
              </w:rPr>
              <w:t>Name</w:t>
            </w:r>
          </w:p>
        </w:tc>
        <w:tc>
          <w:tcPr>
            <w:tcW w:w="2160" w:type="dxa"/>
            <w:tcBorders>
              <w:top w:val="single" w:sz="10" w:space="0" w:color="000000"/>
              <w:left w:val="single" w:sz="2" w:space="0" w:color="000000"/>
              <w:bottom w:val="single" w:sz="10" w:space="0" w:color="000000"/>
              <w:right w:val="single" w:sz="2" w:space="0" w:color="000000"/>
            </w:tcBorders>
            <w:tcMar>
              <w:top w:w="100" w:type="dxa"/>
              <w:left w:w="120" w:type="dxa"/>
              <w:bottom w:w="60" w:type="dxa"/>
              <w:right w:w="120" w:type="dxa"/>
            </w:tcMar>
            <w:vAlign w:val="center"/>
          </w:tcPr>
          <w:p w14:paraId="09443F1B" w14:textId="77777777" w:rsidR="00597CD3" w:rsidRDefault="00597CD3" w:rsidP="006245E5">
            <w:pPr>
              <w:pStyle w:val="CellHeading"/>
            </w:pPr>
            <w:r>
              <w:rPr>
                <w:w w:val="100"/>
              </w:rPr>
              <w:t>Type</w:t>
            </w:r>
          </w:p>
        </w:tc>
        <w:tc>
          <w:tcPr>
            <w:tcW w:w="2160" w:type="dxa"/>
            <w:tcBorders>
              <w:top w:val="single" w:sz="10" w:space="0" w:color="000000"/>
              <w:left w:val="single" w:sz="2" w:space="0" w:color="000000"/>
              <w:bottom w:val="single" w:sz="10" w:space="0" w:color="000000"/>
              <w:right w:val="single" w:sz="2" w:space="0" w:color="000000"/>
            </w:tcBorders>
            <w:tcMar>
              <w:top w:w="100" w:type="dxa"/>
              <w:left w:w="120" w:type="dxa"/>
              <w:bottom w:w="60" w:type="dxa"/>
              <w:right w:w="120" w:type="dxa"/>
            </w:tcMar>
            <w:vAlign w:val="center"/>
          </w:tcPr>
          <w:p w14:paraId="1A35A8E1" w14:textId="77777777" w:rsidR="00597CD3" w:rsidRDefault="00597CD3" w:rsidP="006245E5">
            <w:pPr>
              <w:pStyle w:val="CellHeading"/>
            </w:pPr>
            <w:r>
              <w:rPr>
                <w:w w:val="100"/>
              </w:rPr>
              <w:t>Valid range</w:t>
            </w:r>
          </w:p>
        </w:tc>
        <w:tc>
          <w:tcPr>
            <w:tcW w:w="2160" w:type="dxa"/>
            <w:tcBorders>
              <w:top w:val="single" w:sz="10" w:space="0" w:color="000000"/>
              <w:left w:val="single" w:sz="2" w:space="0" w:color="000000"/>
              <w:bottom w:val="single" w:sz="10" w:space="0" w:color="000000"/>
              <w:right w:val="single" w:sz="10" w:space="0" w:color="000000"/>
            </w:tcBorders>
            <w:tcMar>
              <w:top w:w="100" w:type="dxa"/>
              <w:left w:w="120" w:type="dxa"/>
              <w:bottom w:w="60" w:type="dxa"/>
              <w:right w:w="120" w:type="dxa"/>
            </w:tcMar>
            <w:vAlign w:val="center"/>
          </w:tcPr>
          <w:p w14:paraId="179C90D0" w14:textId="77777777" w:rsidR="00597CD3" w:rsidRDefault="00597CD3" w:rsidP="006245E5">
            <w:pPr>
              <w:pStyle w:val="CellHeading"/>
            </w:pPr>
            <w:r>
              <w:rPr>
                <w:w w:val="100"/>
              </w:rPr>
              <w:t>Description</w:t>
            </w:r>
          </w:p>
        </w:tc>
      </w:tr>
      <w:tr w:rsidR="00597CD3" w14:paraId="304E75A1" w14:textId="77777777" w:rsidTr="006245E5">
        <w:trPr>
          <w:trHeight w:val="2140"/>
          <w:jc w:val="center"/>
        </w:trPr>
        <w:tc>
          <w:tcPr>
            <w:tcW w:w="2160" w:type="dxa"/>
            <w:tcBorders>
              <w:top w:val="single" w:sz="10" w:space="0" w:color="000000"/>
              <w:left w:val="single" w:sz="10" w:space="0" w:color="000000"/>
              <w:bottom w:val="single" w:sz="2" w:space="0" w:color="000000"/>
              <w:right w:val="single" w:sz="2" w:space="0" w:color="000000"/>
            </w:tcBorders>
            <w:tcMar>
              <w:top w:w="100" w:type="dxa"/>
              <w:left w:w="120" w:type="dxa"/>
              <w:bottom w:w="60" w:type="dxa"/>
              <w:right w:w="120" w:type="dxa"/>
            </w:tcMar>
          </w:tcPr>
          <w:p w14:paraId="106900DF" w14:textId="77777777" w:rsidR="00597CD3" w:rsidRDefault="00597CD3" w:rsidP="006245E5">
            <w:pPr>
              <w:pStyle w:val="TableText"/>
            </w:pPr>
            <w:r>
              <w:rPr>
                <w:w w:val="100"/>
              </w:rPr>
              <w:t>HE Capabilities</w:t>
            </w:r>
          </w:p>
        </w:tc>
        <w:tc>
          <w:tcPr>
            <w:tcW w:w="2160" w:type="dxa"/>
            <w:tcBorders>
              <w:top w:val="single" w:sz="10" w:space="0" w:color="000000"/>
              <w:left w:val="single" w:sz="2" w:space="0" w:color="000000"/>
              <w:bottom w:val="single" w:sz="2" w:space="0" w:color="000000"/>
              <w:right w:val="single" w:sz="2" w:space="0" w:color="000000"/>
            </w:tcBorders>
            <w:tcMar>
              <w:top w:w="100" w:type="dxa"/>
              <w:left w:w="120" w:type="dxa"/>
              <w:bottom w:w="60" w:type="dxa"/>
              <w:right w:w="120" w:type="dxa"/>
            </w:tcMar>
          </w:tcPr>
          <w:p w14:paraId="275333C5" w14:textId="77777777" w:rsidR="00597CD3" w:rsidRDefault="00597CD3" w:rsidP="006245E5">
            <w:pPr>
              <w:pStyle w:val="TableText"/>
            </w:pPr>
            <w:r>
              <w:rPr>
                <w:w w:val="100"/>
              </w:rPr>
              <w:t>As defined in HE Capabilities element.(#1122)</w:t>
            </w:r>
          </w:p>
        </w:tc>
        <w:tc>
          <w:tcPr>
            <w:tcW w:w="2160" w:type="dxa"/>
            <w:tcBorders>
              <w:top w:val="single" w:sz="10" w:space="0" w:color="000000"/>
              <w:left w:val="single" w:sz="2" w:space="0" w:color="000000"/>
              <w:bottom w:val="single" w:sz="2" w:space="0" w:color="000000"/>
              <w:right w:val="single" w:sz="2" w:space="0" w:color="000000"/>
            </w:tcBorders>
            <w:tcMar>
              <w:top w:w="100" w:type="dxa"/>
              <w:left w:w="120" w:type="dxa"/>
              <w:bottom w:w="60" w:type="dxa"/>
              <w:right w:w="120" w:type="dxa"/>
            </w:tcMar>
          </w:tcPr>
          <w:p w14:paraId="3DF5CE5B" w14:textId="77777777" w:rsidR="00597CD3" w:rsidRDefault="00597CD3" w:rsidP="006245E5">
            <w:pPr>
              <w:pStyle w:val="TableText"/>
            </w:pPr>
            <w:r>
              <w:rPr>
                <w:w w:val="100"/>
              </w:rPr>
              <w:t>As defined in 9.4.2.213 (HE Capabilities element)</w:t>
            </w:r>
          </w:p>
        </w:tc>
        <w:tc>
          <w:tcPr>
            <w:tcW w:w="2160" w:type="dxa"/>
            <w:tcBorders>
              <w:top w:val="single" w:sz="10" w:space="0" w:color="000000"/>
              <w:left w:val="single" w:sz="2" w:space="0" w:color="000000"/>
              <w:bottom w:val="single" w:sz="2" w:space="0" w:color="000000"/>
              <w:right w:val="single" w:sz="10" w:space="0" w:color="000000"/>
            </w:tcBorders>
            <w:tcMar>
              <w:top w:w="100" w:type="dxa"/>
              <w:left w:w="120" w:type="dxa"/>
              <w:bottom w:w="60" w:type="dxa"/>
              <w:right w:w="120" w:type="dxa"/>
            </w:tcMar>
          </w:tcPr>
          <w:p w14:paraId="19FA3EF8" w14:textId="61A5A1B6" w:rsidR="00597CD3" w:rsidRDefault="00597CD3" w:rsidP="00503D5F">
            <w:pPr>
              <w:pStyle w:val="TableText"/>
              <w:suppressAutoHyphens/>
            </w:pPr>
            <w:r>
              <w:rPr>
                <w:w w:val="100"/>
              </w:rPr>
              <w:t xml:space="preserve">Specifies the parameters within the HE Capabilities element that are supported by the MAC entity. The parameter is </w:t>
            </w:r>
            <w:del w:id="296" w:author="inoue" w:date="2016-06-28T14:40:00Z">
              <w:r w:rsidDel="00503D5F">
                <w:rPr>
                  <w:w w:val="100"/>
                </w:rPr>
                <w:delText xml:space="preserve">optionally </w:delText>
              </w:r>
            </w:del>
            <w:r>
              <w:rPr>
                <w:w w:val="100"/>
              </w:rPr>
              <w:t>present if dot11HighEfficiencyOptionImplemented is true; otherwise, this parameter is not present.</w:t>
            </w:r>
          </w:p>
        </w:tc>
      </w:tr>
      <w:tr w:rsidR="00597CD3" w14:paraId="0E8E57A0" w14:textId="77777777" w:rsidTr="006245E5">
        <w:trPr>
          <w:trHeight w:val="2140"/>
          <w:jc w:val="center"/>
        </w:trPr>
        <w:tc>
          <w:tcPr>
            <w:tcW w:w="2160" w:type="dxa"/>
            <w:tcBorders>
              <w:top w:val="single" w:sz="2" w:space="0" w:color="000000"/>
              <w:left w:val="single" w:sz="10" w:space="0" w:color="000000"/>
              <w:bottom w:val="single" w:sz="10" w:space="0" w:color="000000"/>
              <w:right w:val="single" w:sz="2" w:space="0" w:color="000000"/>
            </w:tcBorders>
            <w:tcMar>
              <w:top w:w="100" w:type="dxa"/>
              <w:left w:w="120" w:type="dxa"/>
              <w:bottom w:w="60" w:type="dxa"/>
              <w:right w:w="120" w:type="dxa"/>
            </w:tcMar>
          </w:tcPr>
          <w:p w14:paraId="4D036A8B" w14:textId="77777777" w:rsidR="00597CD3" w:rsidRDefault="00597CD3" w:rsidP="006245E5">
            <w:pPr>
              <w:pStyle w:val="TableText"/>
            </w:pPr>
            <w:r>
              <w:rPr>
                <w:w w:val="100"/>
              </w:rPr>
              <w:t>HE Operation</w:t>
            </w:r>
          </w:p>
        </w:tc>
        <w:tc>
          <w:tcPr>
            <w:tcW w:w="2160" w:type="dxa"/>
            <w:tcBorders>
              <w:top w:val="single" w:sz="2" w:space="0" w:color="000000"/>
              <w:left w:val="single" w:sz="2" w:space="0" w:color="000000"/>
              <w:bottom w:val="single" w:sz="10" w:space="0" w:color="000000"/>
              <w:right w:val="single" w:sz="2" w:space="0" w:color="000000"/>
            </w:tcBorders>
            <w:tcMar>
              <w:top w:w="100" w:type="dxa"/>
              <w:left w:w="120" w:type="dxa"/>
              <w:bottom w:w="60" w:type="dxa"/>
              <w:right w:w="120" w:type="dxa"/>
            </w:tcMar>
          </w:tcPr>
          <w:p w14:paraId="171B3429" w14:textId="77777777" w:rsidR="00597CD3" w:rsidRDefault="00597CD3" w:rsidP="006245E5">
            <w:pPr>
              <w:pStyle w:val="TableText"/>
            </w:pPr>
            <w:r>
              <w:rPr>
                <w:w w:val="100"/>
              </w:rPr>
              <w:t>As defined in HE Operation element.(#1122)</w:t>
            </w:r>
          </w:p>
        </w:tc>
        <w:tc>
          <w:tcPr>
            <w:tcW w:w="2160" w:type="dxa"/>
            <w:tcBorders>
              <w:top w:val="single" w:sz="2" w:space="0" w:color="000000"/>
              <w:left w:val="single" w:sz="2" w:space="0" w:color="000000"/>
              <w:bottom w:val="single" w:sz="10" w:space="0" w:color="000000"/>
              <w:right w:val="single" w:sz="2" w:space="0" w:color="000000"/>
            </w:tcBorders>
            <w:tcMar>
              <w:top w:w="100" w:type="dxa"/>
              <w:left w:w="120" w:type="dxa"/>
              <w:bottom w:w="60" w:type="dxa"/>
              <w:right w:w="120" w:type="dxa"/>
            </w:tcMar>
          </w:tcPr>
          <w:p w14:paraId="09ACBE52" w14:textId="77777777" w:rsidR="00597CD3" w:rsidRDefault="00597CD3" w:rsidP="006245E5">
            <w:pPr>
              <w:pStyle w:val="TableText"/>
            </w:pPr>
            <w:r>
              <w:rPr>
                <w:w w:val="100"/>
              </w:rPr>
              <w:t>As defined in 9.4.2.214 (HE Operation element)</w:t>
            </w:r>
          </w:p>
        </w:tc>
        <w:tc>
          <w:tcPr>
            <w:tcW w:w="2160" w:type="dxa"/>
            <w:tcBorders>
              <w:top w:val="single" w:sz="2" w:space="0" w:color="000000"/>
              <w:left w:val="single" w:sz="2" w:space="0" w:color="000000"/>
              <w:bottom w:val="single" w:sz="10" w:space="0" w:color="000000"/>
              <w:right w:val="single" w:sz="10" w:space="0" w:color="000000"/>
            </w:tcBorders>
            <w:tcMar>
              <w:top w:w="100" w:type="dxa"/>
              <w:left w:w="120" w:type="dxa"/>
              <w:bottom w:w="60" w:type="dxa"/>
              <w:right w:w="120" w:type="dxa"/>
            </w:tcMar>
          </w:tcPr>
          <w:p w14:paraId="430E16D2" w14:textId="726E18E4" w:rsidR="00597CD3" w:rsidRDefault="00597CD3" w:rsidP="002D14C6">
            <w:pPr>
              <w:pStyle w:val="TableText"/>
              <w:suppressAutoHyphens/>
            </w:pPr>
            <w:r>
              <w:rPr>
                <w:w w:val="100"/>
              </w:rPr>
              <w:t xml:space="preserve">The additional HE capabilities to be advertised for the BSS. The parameter is present if </w:t>
            </w:r>
            <w:del w:id="297" w:author="inoue" w:date="2016-06-28T14:40:00Z">
              <w:r w:rsidDel="002D14C6">
                <w:rPr>
                  <w:w w:val="100"/>
                </w:rPr>
                <w:delText xml:space="preserve">BSSType = INFRASTRUCTURE and </w:delText>
              </w:r>
            </w:del>
            <w:r>
              <w:rPr>
                <w:w w:val="100"/>
              </w:rPr>
              <w:t>dot11HighEfficiencyOptionImplemented is true; otherwise, this parameter is not present.</w:t>
            </w:r>
          </w:p>
        </w:tc>
      </w:tr>
    </w:tbl>
    <w:p w14:paraId="7582795C" w14:textId="77777777" w:rsidR="00597CD3" w:rsidRPr="00597CD3" w:rsidRDefault="00597CD3" w:rsidP="00D86ED9">
      <w:pPr>
        <w:pStyle w:val="BodyText"/>
        <w:rPr>
          <w:rFonts w:eastAsiaTheme="minorEastAsia"/>
          <w:lang w:eastAsia="ja-JP"/>
        </w:rPr>
      </w:pPr>
    </w:p>
    <w:p w14:paraId="404A467C" w14:textId="77777777" w:rsidR="00D86ED9" w:rsidRDefault="00D86ED9" w:rsidP="00D86ED9">
      <w:pPr>
        <w:rPr>
          <w:rFonts w:eastAsiaTheme="minorEastAsia"/>
          <w:lang w:eastAsia="ja-JP"/>
        </w:rPr>
      </w:pPr>
      <w:r>
        <w:rPr>
          <w:rFonts w:eastAsiaTheme="minorEastAsia"/>
          <w:lang w:eastAsia="ja-JP"/>
        </w:rPr>
        <w:br w:type="page"/>
      </w:r>
    </w:p>
    <w:p w14:paraId="1F58FC14" w14:textId="77777777" w:rsidR="00FB784A" w:rsidRDefault="00FB784A" w:rsidP="00FB784A">
      <w:pPr>
        <w:pStyle w:val="BodyText"/>
        <w:rPr>
          <w:rFonts w:asciiTheme="majorHAnsi" w:eastAsiaTheme="minorEastAsia" w:hAnsiTheme="majorHAnsi"/>
          <w:b/>
          <w:sz w:val="28"/>
          <w:lang w:eastAsia="ja-JP"/>
        </w:rPr>
      </w:pPr>
      <w:r>
        <w:rPr>
          <w:rFonts w:asciiTheme="majorHAnsi" w:eastAsiaTheme="minorEastAsia" w:hAnsiTheme="majorHAnsi" w:hint="eastAsia"/>
          <w:b/>
          <w:sz w:val="28"/>
          <w:lang w:eastAsia="ja-JP"/>
        </w:rPr>
        <w:lastRenderedPageBreak/>
        <w:t>CID 1869:</w:t>
      </w:r>
    </w:p>
    <w:tbl>
      <w:tblPr>
        <w:tblW w:w="9619" w:type="dxa"/>
        <w:tblInd w:w="-2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9"/>
        <w:gridCol w:w="871"/>
        <w:gridCol w:w="992"/>
        <w:gridCol w:w="2531"/>
        <w:gridCol w:w="2410"/>
        <w:gridCol w:w="2126"/>
      </w:tblGrid>
      <w:tr w:rsidR="00A264C7" w14:paraId="587C3E3B" w14:textId="77777777" w:rsidTr="00A264C7">
        <w:trPr>
          <w:trHeight w:val="386"/>
        </w:trPr>
        <w:tc>
          <w:tcPr>
            <w:tcW w:w="689" w:type="dxa"/>
            <w:shd w:val="clear" w:color="auto" w:fill="auto"/>
            <w:hideMark/>
          </w:tcPr>
          <w:p w14:paraId="33CB57D8" w14:textId="77777777" w:rsidR="00A264C7" w:rsidRDefault="00A264C7" w:rsidP="004A00DC">
            <w:pPr>
              <w:rPr>
                <w:rFonts w:ascii="Arial" w:hAnsi="Arial" w:cs="Arial"/>
                <w:b/>
                <w:bCs/>
                <w:sz w:val="20"/>
                <w:lang w:val="en-US"/>
              </w:rPr>
            </w:pPr>
            <w:r>
              <w:rPr>
                <w:rFonts w:ascii="Arial" w:hAnsi="Arial" w:cs="Arial"/>
                <w:b/>
                <w:bCs/>
                <w:sz w:val="20"/>
              </w:rPr>
              <w:t>CID</w:t>
            </w:r>
          </w:p>
        </w:tc>
        <w:tc>
          <w:tcPr>
            <w:tcW w:w="871" w:type="dxa"/>
            <w:shd w:val="clear" w:color="auto" w:fill="auto"/>
            <w:hideMark/>
          </w:tcPr>
          <w:p w14:paraId="61A1A76D" w14:textId="77777777" w:rsidR="00A264C7" w:rsidRDefault="00A264C7" w:rsidP="004A00DC">
            <w:pPr>
              <w:rPr>
                <w:rFonts w:ascii="Arial" w:hAnsi="Arial" w:cs="Arial"/>
                <w:b/>
                <w:bCs/>
                <w:sz w:val="20"/>
              </w:rPr>
            </w:pPr>
            <w:r>
              <w:rPr>
                <w:rFonts w:ascii="Arial" w:hAnsi="Arial" w:cs="Arial"/>
                <w:b/>
                <w:bCs/>
                <w:sz w:val="20"/>
              </w:rPr>
              <w:t>PP.LL</w:t>
            </w:r>
          </w:p>
        </w:tc>
        <w:tc>
          <w:tcPr>
            <w:tcW w:w="992" w:type="dxa"/>
          </w:tcPr>
          <w:p w14:paraId="11A0D93E" w14:textId="77777777" w:rsidR="00A264C7" w:rsidRPr="00370EA5" w:rsidRDefault="00A264C7" w:rsidP="004A00DC">
            <w:pPr>
              <w:rPr>
                <w:rFonts w:ascii="Arial" w:eastAsiaTheme="minorEastAsia" w:hAnsi="Arial" w:cs="Arial"/>
                <w:b/>
                <w:bCs/>
                <w:sz w:val="20"/>
                <w:lang w:eastAsia="ja-JP"/>
              </w:rPr>
            </w:pPr>
            <w:r>
              <w:rPr>
                <w:rFonts w:ascii="Arial" w:eastAsiaTheme="minorEastAsia" w:hAnsi="Arial" w:cs="Arial" w:hint="eastAsia"/>
                <w:b/>
                <w:bCs/>
                <w:sz w:val="20"/>
                <w:lang w:eastAsia="ja-JP"/>
              </w:rPr>
              <w:t>Clause</w:t>
            </w:r>
          </w:p>
        </w:tc>
        <w:tc>
          <w:tcPr>
            <w:tcW w:w="2531" w:type="dxa"/>
            <w:shd w:val="clear" w:color="auto" w:fill="auto"/>
            <w:hideMark/>
          </w:tcPr>
          <w:p w14:paraId="62BACE6D" w14:textId="77777777" w:rsidR="00A264C7" w:rsidRDefault="00A264C7" w:rsidP="004A00DC">
            <w:pPr>
              <w:rPr>
                <w:rFonts w:ascii="Arial" w:hAnsi="Arial" w:cs="Arial"/>
                <w:b/>
                <w:bCs/>
                <w:sz w:val="20"/>
              </w:rPr>
            </w:pPr>
            <w:r>
              <w:rPr>
                <w:rFonts w:ascii="Arial" w:hAnsi="Arial" w:cs="Arial"/>
                <w:b/>
                <w:bCs/>
                <w:sz w:val="20"/>
              </w:rPr>
              <w:t>Comment</w:t>
            </w:r>
          </w:p>
        </w:tc>
        <w:tc>
          <w:tcPr>
            <w:tcW w:w="2410" w:type="dxa"/>
            <w:shd w:val="clear" w:color="auto" w:fill="auto"/>
            <w:hideMark/>
          </w:tcPr>
          <w:p w14:paraId="338E2090" w14:textId="77777777" w:rsidR="00A264C7" w:rsidRDefault="00A264C7" w:rsidP="004A00DC">
            <w:pPr>
              <w:rPr>
                <w:rFonts w:ascii="Arial" w:hAnsi="Arial" w:cs="Arial"/>
                <w:b/>
                <w:bCs/>
                <w:sz w:val="20"/>
              </w:rPr>
            </w:pPr>
            <w:r>
              <w:rPr>
                <w:rFonts w:ascii="Arial" w:hAnsi="Arial" w:cs="Arial"/>
                <w:b/>
                <w:bCs/>
                <w:sz w:val="20"/>
              </w:rPr>
              <w:t>Proposed Change</w:t>
            </w:r>
          </w:p>
        </w:tc>
        <w:tc>
          <w:tcPr>
            <w:tcW w:w="2126" w:type="dxa"/>
            <w:shd w:val="clear" w:color="auto" w:fill="auto"/>
            <w:hideMark/>
          </w:tcPr>
          <w:p w14:paraId="6E83FC8A" w14:textId="77777777" w:rsidR="00A264C7" w:rsidRDefault="00A264C7" w:rsidP="004A00DC">
            <w:pPr>
              <w:rPr>
                <w:rFonts w:ascii="Arial" w:hAnsi="Arial" w:cs="Arial"/>
                <w:b/>
                <w:bCs/>
                <w:sz w:val="20"/>
              </w:rPr>
            </w:pPr>
            <w:r>
              <w:rPr>
                <w:rFonts w:ascii="Arial" w:hAnsi="Arial" w:cs="Arial"/>
                <w:b/>
                <w:bCs/>
                <w:sz w:val="20"/>
              </w:rPr>
              <w:t>Resolution</w:t>
            </w:r>
          </w:p>
        </w:tc>
      </w:tr>
      <w:tr w:rsidR="00A264C7" w14:paraId="55385EEB" w14:textId="77777777" w:rsidTr="00A264C7">
        <w:trPr>
          <w:trHeight w:val="935"/>
        </w:trPr>
        <w:tc>
          <w:tcPr>
            <w:tcW w:w="689" w:type="dxa"/>
            <w:shd w:val="clear" w:color="auto" w:fill="auto"/>
          </w:tcPr>
          <w:p w14:paraId="316C4044" w14:textId="77777777" w:rsidR="00A264C7" w:rsidRDefault="00A264C7" w:rsidP="004A00DC">
            <w:pPr>
              <w:jc w:val="right"/>
              <w:rPr>
                <w:rFonts w:ascii="Arial" w:eastAsiaTheme="minorEastAsia" w:hAnsi="Arial" w:cs="Arial"/>
                <w:sz w:val="20"/>
                <w:lang w:eastAsia="ja-JP"/>
              </w:rPr>
            </w:pPr>
            <w:r>
              <w:rPr>
                <w:rFonts w:ascii="Arial" w:eastAsiaTheme="minorEastAsia" w:hAnsi="Arial" w:cs="Arial" w:hint="eastAsia"/>
                <w:sz w:val="20"/>
                <w:lang w:eastAsia="ja-JP"/>
              </w:rPr>
              <w:t>1869</w:t>
            </w:r>
          </w:p>
        </w:tc>
        <w:tc>
          <w:tcPr>
            <w:tcW w:w="871" w:type="dxa"/>
            <w:shd w:val="clear" w:color="auto" w:fill="auto"/>
          </w:tcPr>
          <w:p w14:paraId="54D643B7" w14:textId="77777777" w:rsidR="00A264C7" w:rsidRDefault="00A264C7" w:rsidP="004A00DC">
            <w:pPr>
              <w:jc w:val="right"/>
              <w:rPr>
                <w:rFonts w:ascii="Arial" w:eastAsiaTheme="minorEastAsia" w:hAnsi="Arial" w:cs="Arial"/>
                <w:sz w:val="20"/>
                <w:lang w:eastAsia="ja-JP"/>
              </w:rPr>
            </w:pPr>
            <w:r>
              <w:rPr>
                <w:rFonts w:ascii="Arial" w:eastAsiaTheme="minorEastAsia" w:hAnsi="Arial" w:cs="Arial" w:hint="eastAsia"/>
                <w:sz w:val="20"/>
                <w:lang w:eastAsia="ja-JP"/>
              </w:rPr>
              <w:t>10.01</w:t>
            </w:r>
          </w:p>
        </w:tc>
        <w:tc>
          <w:tcPr>
            <w:tcW w:w="992" w:type="dxa"/>
          </w:tcPr>
          <w:p w14:paraId="3AF0984D" w14:textId="77777777" w:rsidR="00A264C7" w:rsidRDefault="00A264C7" w:rsidP="004A00DC">
            <w:pPr>
              <w:rPr>
                <w:rFonts w:ascii="Arial" w:eastAsiaTheme="minorEastAsia" w:hAnsi="Arial" w:cs="Arial"/>
                <w:sz w:val="20"/>
                <w:lang w:eastAsia="ja-JP"/>
              </w:rPr>
            </w:pPr>
            <w:r>
              <w:rPr>
                <w:rFonts w:ascii="Arial" w:eastAsiaTheme="minorEastAsia" w:hAnsi="Arial" w:cs="Arial" w:hint="eastAsia"/>
                <w:sz w:val="20"/>
                <w:lang w:eastAsia="ja-JP"/>
              </w:rPr>
              <w:t>6.3.28</w:t>
            </w:r>
          </w:p>
        </w:tc>
        <w:tc>
          <w:tcPr>
            <w:tcW w:w="2531" w:type="dxa"/>
            <w:shd w:val="clear" w:color="auto" w:fill="auto"/>
          </w:tcPr>
          <w:p w14:paraId="3B0F8D20" w14:textId="77777777" w:rsidR="00A264C7" w:rsidRPr="00B24066" w:rsidRDefault="00A264C7" w:rsidP="004A00DC">
            <w:pPr>
              <w:rPr>
                <w:rFonts w:ascii="Arial" w:hAnsi="Arial" w:cs="Arial"/>
                <w:sz w:val="20"/>
              </w:rPr>
            </w:pPr>
            <w:r w:rsidRPr="00B24066">
              <w:rPr>
                <w:rFonts w:ascii="Arial" w:hAnsi="Arial" w:cs="Arial"/>
                <w:sz w:val="20"/>
              </w:rPr>
              <w:t xml:space="preserve">MLME-HL-SYNC primitives should include the RU information </w:t>
            </w:r>
            <w:proofErr w:type="spellStart"/>
            <w:r w:rsidRPr="00B24066">
              <w:rPr>
                <w:rFonts w:ascii="Arial" w:hAnsi="Arial" w:cs="Arial"/>
                <w:sz w:val="20"/>
              </w:rPr>
              <w:t>aw</w:t>
            </w:r>
            <w:proofErr w:type="spellEnd"/>
            <w:r w:rsidRPr="00B24066">
              <w:rPr>
                <w:rFonts w:ascii="Arial" w:hAnsi="Arial" w:cs="Arial"/>
                <w:sz w:val="20"/>
              </w:rPr>
              <w:t xml:space="preserve"> well as MAC address of STA.</w:t>
            </w:r>
          </w:p>
        </w:tc>
        <w:tc>
          <w:tcPr>
            <w:tcW w:w="2410" w:type="dxa"/>
            <w:shd w:val="clear" w:color="auto" w:fill="auto"/>
          </w:tcPr>
          <w:p w14:paraId="5EA5E595" w14:textId="77777777" w:rsidR="00A264C7" w:rsidRPr="00B24066" w:rsidRDefault="00A264C7" w:rsidP="004A00DC">
            <w:pPr>
              <w:rPr>
                <w:rFonts w:ascii="Arial" w:hAnsi="Arial" w:cs="Arial"/>
                <w:sz w:val="20"/>
              </w:rPr>
            </w:pPr>
            <w:r w:rsidRPr="00B24066">
              <w:rPr>
                <w:rFonts w:ascii="Arial" w:hAnsi="Arial" w:cs="Arial"/>
                <w:sz w:val="20"/>
              </w:rPr>
              <w:t>Define extensive primitive format of MLME-HL-SYNC which are able to contain the RU information.</w:t>
            </w:r>
          </w:p>
        </w:tc>
        <w:tc>
          <w:tcPr>
            <w:tcW w:w="2126" w:type="dxa"/>
            <w:shd w:val="clear" w:color="auto" w:fill="auto"/>
          </w:tcPr>
          <w:p w14:paraId="31FE81BC" w14:textId="77777777" w:rsidR="00A264C7" w:rsidRDefault="00A264C7" w:rsidP="004A00DC">
            <w:pPr>
              <w:rPr>
                <w:rFonts w:ascii="Arial" w:eastAsiaTheme="minorEastAsia" w:hAnsi="Arial" w:cs="Arial"/>
                <w:sz w:val="20"/>
                <w:lang w:eastAsia="ja-JP"/>
              </w:rPr>
            </w:pPr>
            <w:r>
              <w:rPr>
                <w:rFonts w:ascii="Arial" w:eastAsiaTheme="minorEastAsia" w:hAnsi="Arial" w:cs="Arial" w:hint="eastAsia"/>
                <w:sz w:val="20"/>
                <w:lang w:eastAsia="ja-JP"/>
              </w:rPr>
              <w:t>Revised.</w:t>
            </w:r>
          </w:p>
          <w:p w14:paraId="20D88864" w14:textId="77777777" w:rsidR="00A264C7" w:rsidRDefault="00A264C7" w:rsidP="004A00DC">
            <w:pPr>
              <w:rPr>
                <w:rFonts w:ascii="Arial" w:eastAsiaTheme="minorEastAsia" w:hAnsi="Arial" w:cs="Arial"/>
                <w:sz w:val="20"/>
                <w:lang w:eastAsia="ja-JP"/>
              </w:rPr>
            </w:pPr>
          </w:p>
          <w:p w14:paraId="1D65609E" w14:textId="53169B2A" w:rsidR="00A264C7" w:rsidRPr="002B7F95" w:rsidRDefault="00A264C7" w:rsidP="004A00DC">
            <w:pPr>
              <w:rPr>
                <w:rFonts w:ascii="Arial" w:eastAsiaTheme="minorEastAsia" w:hAnsi="Arial" w:cs="Arial"/>
                <w:sz w:val="20"/>
                <w:lang w:eastAsia="ja-JP"/>
              </w:rPr>
            </w:pPr>
            <w:r>
              <w:rPr>
                <w:rFonts w:ascii="Arial" w:eastAsiaTheme="minorEastAsia" w:hAnsi="Arial" w:cs="Arial" w:hint="eastAsia"/>
                <w:sz w:val="20"/>
                <w:lang w:eastAsia="ja-JP"/>
              </w:rPr>
              <w:t>This comment was considered in the resolution of CID 2420.</w:t>
            </w:r>
          </w:p>
        </w:tc>
      </w:tr>
    </w:tbl>
    <w:p w14:paraId="49FFC88F" w14:textId="0D811C7C" w:rsidR="00FB784A" w:rsidRDefault="00D86ED9" w:rsidP="0065332F">
      <w:pPr>
        <w:pStyle w:val="BodyText"/>
        <w:rPr>
          <w:rFonts w:asciiTheme="majorHAnsi" w:eastAsiaTheme="minorEastAsia" w:hAnsiTheme="majorHAnsi"/>
          <w:b/>
          <w:sz w:val="28"/>
          <w:lang w:eastAsia="ja-JP"/>
        </w:rPr>
      </w:pPr>
      <w:r>
        <w:rPr>
          <w:rFonts w:asciiTheme="majorHAnsi" w:eastAsiaTheme="minorEastAsia" w:hAnsiTheme="majorHAnsi" w:hint="eastAsia"/>
          <w:b/>
          <w:sz w:val="28"/>
          <w:lang w:eastAsia="ja-JP"/>
        </w:rPr>
        <w:t>Discussion</w:t>
      </w:r>
    </w:p>
    <w:p w14:paraId="15556DB2" w14:textId="6BCFB63B" w:rsidR="00E43DC0" w:rsidRDefault="00E43DC0" w:rsidP="0065332F">
      <w:pPr>
        <w:pStyle w:val="BodyText"/>
        <w:rPr>
          <w:rFonts w:asciiTheme="minorHAnsi" w:eastAsiaTheme="minorEastAsia" w:hAnsiTheme="minorHAnsi" w:cstheme="minorHAnsi"/>
          <w:szCs w:val="24"/>
          <w:lang w:eastAsia="ja-JP"/>
        </w:rPr>
      </w:pPr>
      <w:r w:rsidRPr="00E43DC0">
        <w:rPr>
          <w:rFonts w:asciiTheme="minorHAnsi" w:eastAsiaTheme="minorEastAsia" w:hAnsiTheme="minorHAnsi" w:cstheme="minorHAnsi" w:hint="eastAsia"/>
          <w:szCs w:val="24"/>
          <w:lang w:eastAsia="ja-JP"/>
        </w:rPr>
        <w:t>This</w:t>
      </w:r>
      <w:r>
        <w:rPr>
          <w:rFonts w:asciiTheme="minorHAnsi" w:eastAsiaTheme="minorEastAsia" w:hAnsiTheme="minorHAnsi" w:cstheme="minorHAnsi" w:hint="eastAsia"/>
          <w:szCs w:val="24"/>
          <w:lang w:eastAsia="ja-JP"/>
        </w:rPr>
        <w:t xml:space="preserve"> comment is considered in the resolution of CID 2420.</w:t>
      </w:r>
      <w:r w:rsidR="00D32041">
        <w:rPr>
          <w:rFonts w:asciiTheme="minorHAnsi" w:eastAsiaTheme="minorEastAsia" w:hAnsiTheme="minorHAnsi" w:cstheme="minorHAnsi" w:hint="eastAsia"/>
          <w:szCs w:val="24"/>
          <w:lang w:eastAsia="ja-JP"/>
        </w:rPr>
        <w:t xml:space="preserve"> </w:t>
      </w:r>
      <w:r>
        <w:rPr>
          <w:rFonts w:asciiTheme="minorHAnsi" w:eastAsiaTheme="minorEastAsia" w:hAnsiTheme="minorHAnsi" w:cstheme="minorHAnsi" w:hint="eastAsia"/>
          <w:szCs w:val="24"/>
          <w:lang w:eastAsia="ja-JP"/>
        </w:rPr>
        <w:t>However, further proposal will be needed to fully address this issue.</w:t>
      </w:r>
    </w:p>
    <w:p w14:paraId="780BE3D4" w14:textId="701AD305" w:rsidR="00D86ED9" w:rsidRDefault="00D86ED9" w:rsidP="00D86ED9">
      <w:pPr>
        <w:rPr>
          <w:rFonts w:asciiTheme="majorHAnsi" w:eastAsiaTheme="minorEastAsia" w:hAnsiTheme="majorHAnsi"/>
          <w:b/>
          <w:sz w:val="28"/>
          <w:lang w:eastAsia="ja-JP"/>
        </w:rPr>
      </w:pPr>
    </w:p>
    <w:p w14:paraId="39BD3321" w14:textId="13F11154" w:rsidR="004D5C23" w:rsidRDefault="004D5C23" w:rsidP="004D5C23">
      <w:pPr>
        <w:pStyle w:val="BodyText"/>
        <w:rPr>
          <w:rFonts w:asciiTheme="majorHAnsi" w:eastAsiaTheme="minorEastAsia" w:hAnsiTheme="majorHAnsi"/>
          <w:b/>
          <w:sz w:val="28"/>
          <w:lang w:eastAsia="ja-JP"/>
        </w:rPr>
      </w:pPr>
      <w:r>
        <w:rPr>
          <w:rFonts w:asciiTheme="majorHAnsi" w:eastAsiaTheme="minorEastAsia" w:hAnsiTheme="majorHAnsi" w:hint="eastAsia"/>
          <w:b/>
          <w:sz w:val="28"/>
          <w:lang w:eastAsia="ja-JP"/>
        </w:rPr>
        <w:t>CID 2420:</w:t>
      </w:r>
    </w:p>
    <w:tbl>
      <w:tblPr>
        <w:tblW w:w="9619" w:type="dxa"/>
        <w:tblInd w:w="-2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9"/>
        <w:gridCol w:w="871"/>
        <w:gridCol w:w="1114"/>
        <w:gridCol w:w="2409"/>
        <w:gridCol w:w="2410"/>
        <w:gridCol w:w="2126"/>
      </w:tblGrid>
      <w:tr w:rsidR="00A264C7" w14:paraId="78D8E2F1" w14:textId="77777777" w:rsidTr="00A264C7">
        <w:trPr>
          <w:trHeight w:val="386"/>
        </w:trPr>
        <w:tc>
          <w:tcPr>
            <w:tcW w:w="689" w:type="dxa"/>
            <w:shd w:val="clear" w:color="auto" w:fill="auto"/>
            <w:hideMark/>
          </w:tcPr>
          <w:p w14:paraId="2A5F4604" w14:textId="77777777" w:rsidR="00A264C7" w:rsidRDefault="00A264C7" w:rsidP="004A00DC">
            <w:pPr>
              <w:rPr>
                <w:rFonts w:ascii="Arial" w:hAnsi="Arial" w:cs="Arial"/>
                <w:b/>
                <w:bCs/>
                <w:sz w:val="20"/>
                <w:lang w:val="en-US"/>
              </w:rPr>
            </w:pPr>
            <w:r>
              <w:rPr>
                <w:rFonts w:ascii="Arial" w:hAnsi="Arial" w:cs="Arial"/>
                <w:b/>
                <w:bCs/>
                <w:sz w:val="20"/>
              </w:rPr>
              <w:t>CID</w:t>
            </w:r>
          </w:p>
        </w:tc>
        <w:tc>
          <w:tcPr>
            <w:tcW w:w="871" w:type="dxa"/>
            <w:shd w:val="clear" w:color="auto" w:fill="auto"/>
            <w:hideMark/>
          </w:tcPr>
          <w:p w14:paraId="41F65E06" w14:textId="77777777" w:rsidR="00A264C7" w:rsidRDefault="00A264C7" w:rsidP="004A00DC">
            <w:pPr>
              <w:rPr>
                <w:rFonts w:ascii="Arial" w:hAnsi="Arial" w:cs="Arial"/>
                <w:b/>
                <w:bCs/>
                <w:sz w:val="20"/>
              </w:rPr>
            </w:pPr>
            <w:r>
              <w:rPr>
                <w:rFonts w:ascii="Arial" w:hAnsi="Arial" w:cs="Arial"/>
                <w:b/>
                <w:bCs/>
                <w:sz w:val="20"/>
              </w:rPr>
              <w:t>PP.LL</w:t>
            </w:r>
          </w:p>
        </w:tc>
        <w:tc>
          <w:tcPr>
            <w:tcW w:w="1114" w:type="dxa"/>
          </w:tcPr>
          <w:p w14:paraId="2381E712" w14:textId="77777777" w:rsidR="00A264C7" w:rsidRPr="00370EA5" w:rsidRDefault="00A264C7" w:rsidP="004A00DC">
            <w:pPr>
              <w:rPr>
                <w:rFonts w:ascii="Arial" w:eastAsiaTheme="minorEastAsia" w:hAnsi="Arial" w:cs="Arial"/>
                <w:b/>
                <w:bCs/>
                <w:sz w:val="20"/>
                <w:lang w:eastAsia="ja-JP"/>
              </w:rPr>
            </w:pPr>
            <w:r>
              <w:rPr>
                <w:rFonts w:ascii="Arial" w:eastAsiaTheme="minorEastAsia" w:hAnsi="Arial" w:cs="Arial" w:hint="eastAsia"/>
                <w:b/>
                <w:bCs/>
                <w:sz w:val="20"/>
                <w:lang w:eastAsia="ja-JP"/>
              </w:rPr>
              <w:t>Clause</w:t>
            </w:r>
          </w:p>
        </w:tc>
        <w:tc>
          <w:tcPr>
            <w:tcW w:w="2409" w:type="dxa"/>
            <w:shd w:val="clear" w:color="auto" w:fill="auto"/>
            <w:hideMark/>
          </w:tcPr>
          <w:p w14:paraId="498A5DAD" w14:textId="77777777" w:rsidR="00A264C7" w:rsidRDefault="00A264C7" w:rsidP="004A00DC">
            <w:pPr>
              <w:rPr>
                <w:rFonts w:ascii="Arial" w:hAnsi="Arial" w:cs="Arial"/>
                <w:b/>
                <w:bCs/>
                <w:sz w:val="20"/>
              </w:rPr>
            </w:pPr>
            <w:r>
              <w:rPr>
                <w:rFonts w:ascii="Arial" w:hAnsi="Arial" w:cs="Arial"/>
                <w:b/>
                <w:bCs/>
                <w:sz w:val="20"/>
              </w:rPr>
              <w:t>Comment</w:t>
            </w:r>
          </w:p>
        </w:tc>
        <w:tc>
          <w:tcPr>
            <w:tcW w:w="2410" w:type="dxa"/>
            <w:shd w:val="clear" w:color="auto" w:fill="auto"/>
            <w:hideMark/>
          </w:tcPr>
          <w:p w14:paraId="5C38A244" w14:textId="77777777" w:rsidR="00A264C7" w:rsidRDefault="00A264C7" w:rsidP="004A00DC">
            <w:pPr>
              <w:rPr>
                <w:rFonts w:ascii="Arial" w:hAnsi="Arial" w:cs="Arial"/>
                <w:b/>
                <w:bCs/>
                <w:sz w:val="20"/>
              </w:rPr>
            </w:pPr>
            <w:r>
              <w:rPr>
                <w:rFonts w:ascii="Arial" w:hAnsi="Arial" w:cs="Arial"/>
                <w:b/>
                <w:bCs/>
                <w:sz w:val="20"/>
              </w:rPr>
              <w:t>Proposed Change</w:t>
            </w:r>
          </w:p>
        </w:tc>
        <w:tc>
          <w:tcPr>
            <w:tcW w:w="2126" w:type="dxa"/>
            <w:shd w:val="clear" w:color="auto" w:fill="auto"/>
            <w:hideMark/>
          </w:tcPr>
          <w:p w14:paraId="03B6048A" w14:textId="77777777" w:rsidR="00A264C7" w:rsidRDefault="00A264C7" w:rsidP="004A00DC">
            <w:pPr>
              <w:rPr>
                <w:rFonts w:ascii="Arial" w:hAnsi="Arial" w:cs="Arial"/>
                <w:b/>
                <w:bCs/>
                <w:sz w:val="20"/>
              </w:rPr>
            </w:pPr>
            <w:r>
              <w:rPr>
                <w:rFonts w:ascii="Arial" w:hAnsi="Arial" w:cs="Arial"/>
                <w:b/>
                <w:bCs/>
                <w:sz w:val="20"/>
              </w:rPr>
              <w:t>Resolution</w:t>
            </w:r>
          </w:p>
        </w:tc>
      </w:tr>
      <w:tr w:rsidR="00A264C7" w14:paraId="6A79790E" w14:textId="77777777" w:rsidTr="00A264C7">
        <w:trPr>
          <w:trHeight w:val="935"/>
        </w:trPr>
        <w:tc>
          <w:tcPr>
            <w:tcW w:w="689" w:type="dxa"/>
            <w:shd w:val="clear" w:color="auto" w:fill="auto"/>
          </w:tcPr>
          <w:p w14:paraId="7C5B6E78" w14:textId="77777777" w:rsidR="00A264C7" w:rsidRDefault="00A264C7" w:rsidP="004A00DC">
            <w:pPr>
              <w:jc w:val="right"/>
              <w:rPr>
                <w:rFonts w:ascii="Arial" w:eastAsiaTheme="minorEastAsia" w:hAnsi="Arial" w:cs="Arial"/>
                <w:sz w:val="20"/>
                <w:lang w:eastAsia="ja-JP"/>
              </w:rPr>
            </w:pPr>
            <w:r>
              <w:rPr>
                <w:rFonts w:ascii="Arial" w:eastAsiaTheme="minorEastAsia" w:hAnsi="Arial" w:cs="Arial" w:hint="eastAsia"/>
                <w:sz w:val="20"/>
                <w:lang w:eastAsia="ja-JP"/>
              </w:rPr>
              <w:t>2420</w:t>
            </w:r>
          </w:p>
        </w:tc>
        <w:tc>
          <w:tcPr>
            <w:tcW w:w="871" w:type="dxa"/>
            <w:shd w:val="clear" w:color="auto" w:fill="auto"/>
          </w:tcPr>
          <w:p w14:paraId="41D99172" w14:textId="77777777" w:rsidR="00A264C7" w:rsidRDefault="00A264C7" w:rsidP="004A00DC">
            <w:pPr>
              <w:jc w:val="right"/>
              <w:rPr>
                <w:rFonts w:ascii="Arial" w:eastAsiaTheme="minorEastAsia" w:hAnsi="Arial" w:cs="Arial"/>
                <w:sz w:val="20"/>
                <w:lang w:eastAsia="ja-JP"/>
              </w:rPr>
            </w:pPr>
            <w:r>
              <w:rPr>
                <w:rFonts w:ascii="Arial" w:eastAsiaTheme="minorEastAsia" w:hAnsi="Arial" w:cs="Arial" w:hint="eastAsia"/>
                <w:sz w:val="20"/>
                <w:lang w:eastAsia="ja-JP"/>
              </w:rPr>
              <w:t>10.01</w:t>
            </w:r>
          </w:p>
        </w:tc>
        <w:tc>
          <w:tcPr>
            <w:tcW w:w="1114" w:type="dxa"/>
          </w:tcPr>
          <w:p w14:paraId="52ADA578" w14:textId="77777777" w:rsidR="00A264C7" w:rsidRDefault="00A264C7" w:rsidP="004A00DC">
            <w:pPr>
              <w:rPr>
                <w:rFonts w:ascii="Arial" w:eastAsiaTheme="minorEastAsia" w:hAnsi="Arial" w:cs="Arial"/>
                <w:sz w:val="20"/>
                <w:lang w:eastAsia="ja-JP"/>
              </w:rPr>
            </w:pPr>
            <w:r>
              <w:rPr>
                <w:rFonts w:ascii="Arial" w:eastAsiaTheme="minorEastAsia" w:hAnsi="Arial" w:cs="Arial" w:hint="eastAsia"/>
                <w:sz w:val="20"/>
                <w:lang w:eastAsia="ja-JP"/>
              </w:rPr>
              <w:t>8.3.5.3.2</w:t>
            </w:r>
          </w:p>
        </w:tc>
        <w:tc>
          <w:tcPr>
            <w:tcW w:w="2409" w:type="dxa"/>
            <w:shd w:val="clear" w:color="auto" w:fill="auto"/>
          </w:tcPr>
          <w:p w14:paraId="6AB1CB60" w14:textId="77777777" w:rsidR="00A264C7" w:rsidRPr="0018035A" w:rsidRDefault="00A264C7" w:rsidP="004A00DC">
            <w:pPr>
              <w:rPr>
                <w:rFonts w:ascii="Arial" w:hAnsi="Arial" w:cs="Arial"/>
                <w:sz w:val="20"/>
              </w:rPr>
            </w:pPr>
            <w:r w:rsidRPr="0018035A">
              <w:rPr>
                <w:rFonts w:ascii="Arial" w:hAnsi="Arial" w:cs="Arial"/>
                <w:sz w:val="20"/>
              </w:rPr>
              <w:t>For supporting the reception of the frames simultaneously transmitted from the multiple STA (i.e., UL MU transmission), PHY-</w:t>
            </w:r>
            <w:proofErr w:type="spellStart"/>
            <w:r w:rsidRPr="0018035A">
              <w:rPr>
                <w:rFonts w:ascii="Arial" w:hAnsi="Arial" w:cs="Arial"/>
                <w:sz w:val="20"/>
              </w:rPr>
              <w:t>DATA.indication</w:t>
            </w:r>
            <w:proofErr w:type="spellEnd"/>
            <w:r w:rsidRPr="0018035A">
              <w:rPr>
                <w:rFonts w:ascii="Arial" w:hAnsi="Arial" w:cs="Arial"/>
                <w:sz w:val="20"/>
              </w:rPr>
              <w:t xml:space="preserve"> primitives shall return the USER_INDEX parameter in additional to DATA parameter.</w:t>
            </w:r>
          </w:p>
          <w:p w14:paraId="41D41976" w14:textId="77777777" w:rsidR="00A264C7" w:rsidRPr="0018035A" w:rsidRDefault="00A264C7" w:rsidP="004A00DC">
            <w:pPr>
              <w:rPr>
                <w:rFonts w:ascii="Arial" w:hAnsi="Arial" w:cs="Arial"/>
                <w:sz w:val="20"/>
              </w:rPr>
            </w:pPr>
            <w:r w:rsidRPr="0018035A">
              <w:rPr>
                <w:rFonts w:ascii="Arial" w:hAnsi="Arial" w:cs="Arial"/>
                <w:sz w:val="20"/>
              </w:rPr>
              <w:t>Add the following USER_INDEX parameter into the PHY-</w:t>
            </w:r>
            <w:proofErr w:type="spellStart"/>
            <w:r w:rsidRPr="0018035A">
              <w:rPr>
                <w:rFonts w:ascii="Arial" w:hAnsi="Arial" w:cs="Arial"/>
                <w:sz w:val="20"/>
              </w:rPr>
              <w:t>DATA.indication</w:t>
            </w:r>
            <w:proofErr w:type="spellEnd"/>
            <w:r w:rsidRPr="0018035A">
              <w:rPr>
                <w:rFonts w:ascii="Arial" w:hAnsi="Arial" w:cs="Arial"/>
                <w:sz w:val="20"/>
              </w:rPr>
              <w:t xml:space="preserve"> primitive.</w:t>
            </w:r>
          </w:p>
          <w:p w14:paraId="00E199D0" w14:textId="77777777" w:rsidR="00A264C7" w:rsidRPr="0018035A" w:rsidRDefault="00A264C7" w:rsidP="004A00DC">
            <w:pPr>
              <w:rPr>
                <w:rFonts w:ascii="Arial" w:hAnsi="Arial" w:cs="Arial"/>
                <w:sz w:val="20"/>
              </w:rPr>
            </w:pPr>
            <w:r w:rsidRPr="0018035A">
              <w:rPr>
                <w:rFonts w:ascii="Arial" w:hAnsi="Arial" w:cs="Arial"/>
                <w:sz w:val="20"/>
              </w:rPr>
              <w:t xml:space="preserve">"The USER_INDEX parameter (typically identified as u for a HE STA) is present for an HE trigger-based PPDU and indicates the index of the user in the RXVECTOR from which the accompanying DATA octet is </w:t>
            </w:r>
            <w:proofErr w:type="spellStart"/>
            <w:r w:rsidRPr="0018035A">
              <w:rPr>
                <w:rFonts w:ascii="Arial" w:hAnsi="Arial" w:cs="Arial"/>
                <w:sz w:val="20"/>
              </w:rPr>
              <w:t>recevied</w:t>
            </w:r>
            <w:proofErr w:type="spellEnd"/>
            <w:r w:rsidRPr="0018035A">
              <w:rPr>
                <w:rFonts w:ascii="Arial" w:hAnsi="Arial" w:cs="Arial"/>
                <w:sz w:val="20"/>
              </w:rPr>
              <w:t>; otherwise, this parameter is not present."</w:t>
            </w:r>
          </w:p>
        </w:tc>
        <w:tc>
          <w:tcPr>
            <w:tcW w:w="2410" w:type="dxa"/>
            <w:shd w:val="clear" w:color="auto" w:fill="auto"/>
          </w:tcPr>
          <w:p w14:paraId="69D68126" w14:textId="77777777" w:rsidR="00A264C7" w:rsidRPr="0018035A" w:rsidRDefault="00A264C7" w:rsidP="004A00DC">
            <w:pPr>
              <w:rPr>
                <w:rFonts w:ascii="Arial" w:hAnsi="Arial" w:cs="Arial"/>
                <w:sz w:val="20"/>
              </w:rPr>
            </w:pPr>
            <w:r w:rsidRPr="0018035A">
              <w:rPr>
                <w:rFonts w:ascii="Arial" w:hAnsi="Arial" w:cs="Arial"/>
                <w:sz w:val="20"/>
              </w:rPr>
              <w:t>As per comment</w:t>
            </w:r>
          </w:p>
        </w:tc>
        <w:tc>
          <w:tcPr>
            <w:tcW w:w="2126" w:type="dxa"/>
            <w:shd w:val="clear" w:color="auto" w:fill="auto"/>
          </w:tcPr>
          <w:p w14:paraId="4F5D4F91" w14:textId="77777777" w:rsidR="00A264C7" w:rsidRDefault="00A264C7" w:rsidP="004A00DC">
            <w:pPr>
              <w:rPr>
                <w:rFonts w:ascii="Arial" w:eastAsiaTheme="minorEastAsia" w:hAnsi="Arial" w:cs="Arial"/>
                <w:sz w:val="20"/>
                <w:lang w:eastAsia="ja-JP"/>
              </w:rPr>
            </w:pPr>
            <w:r>
              <w:rPr>
                <w:rFonts w:ascii="Arial" w:eastAsiaTheme="minorEastAsia" w:hAnsi="Arial" w:cs="Arial" w:hint="eastAsia"/>
                <w:sz w:val="20"/>
                <w:lang w:eastAsia="ja-JP"/>
              </w:rPr>
              <w:t>Revised.</w:t>
            </w:r>
          </w:p>
          <w:p w14:paraId="4A7DAAF2" w14:textId="77777777" w:rsidR="00A264C7" w:rsidRDefault="00A264C7" w:rsidP="004A00DC">
            <w:pPr>
              <w:rPr>
                <w:rFonts w:ascii="Arial" w:eastAsiaTheme="minorEastAsia" w:hAnsi="Arial" w:cs="Arial"/>
                <w:sz w:val="20"/>
                <w:lang w:eastAsia="ja-JP"/>
              </w:rPr>
            </w:pPr>
          </w:p>
          <w:p w14:paraId="19D98C9D" w14:textId="5A7741D7" w:rsidR="00A264C7" w:rsidRDefault="00A264C7" w:rsidP="004A00DC">
            <w:pPr>
              <w:rPr>
                <w:rFonts w:ascii="Arial" w:eastAsiaTheme="minorEastAsia" w:hAnsi="Arial" w:cs="Arial"/>
                <w:sz w:val="20"/>
                <w:lang w:eastAsia="ja-JP"/>
              </w:rPr>
            </w:pPr>
            <w:r>
              <w:rPr>
                <w:rFonts w:ascii="Arial" w:eastAsiaTheme="minorEastAsia" w:hAnsi="Arial" w:cs="Arial" w:hint="eastAsia"/>
                <w:sz w:val="20"/>
                <w:lang w:eastAsia="ja-JP"/>
              </w:rPr>
              <w:t>Agreed in principle. The USER_INDEX was added to the primitive parameter for the PHY-</w:t>
            </w:r>
            <w:proofErr w:type="spellStart"/>
            <w:r>
              <w:rPr>
                <w:rFonts w:ascii="Arial" w:eastAsiaTheme="minorEastAsia" w:hAnsi="Arial" w:cs="Arial" w:hint="eastAsia"/>
                <w:sz w:val="20"/>
                <w:lang w:eastAsia="ja-JP"/>
              </w:rPr>
              <w:t>DATA.indication</w:t>
            </w:r>
            <w:proofErr w:type="spellEnd"/>
            <w:r>
              <w:rPr>
                <w:rFonts w:ascii="Arial" w:eastAsiaTheme="minorEastAsia" w:hAnsi="Arial" w:cs="Arial" w:hint="eastAsia"/>
                <w:sz w:val="20"/>
                <w:lang w:eastAsia="ja-JP"/>
              </w:rPr>
              <w:t>. Proposed text is presented.</w:t>
            </w:r>
          </w:p>
          <w:p w14:paraId="65257EAC" w14:textId="17775FED" w:rsidR="00A264C7" w:rsidRPr="008C7C8E" w:rsidRDefault="00A264C7" w:rsidP="004A00DC">
            <w:pPr>
              <w:rPr>
                <w:rFonts w:ascii="Arial" w:eastAsiaTheme="minorEastAsia" w:hAnsi="Arial" w:cs="Arial"/>
                <w:sz w:val="20"/>
                <w:lang w:eastAsia="ja-JP"/>
              </w:rPr>
            </w:pPr>
          </w:p>
        </w:tc>
      </w:tr>
    </w:tbl>
    <w:p w14:paraId="19AE1A0A" w14:textId="77777777" w:rsidR="00D32041" w:rsidRDefault="00D32041" w:rsidP="0065332F">
      <w:pPr>
        <w:pStyle w:val="BodyText"/>
        <w:rPr>
          <w:rFonts w:asciiTheme="majorHAnsi" w:eastAsiaTheme="minorEastAsia" w:hAnsiTheme="majorHAnsi"/>
          <w:b/>
          <w:sz w:val="28"/>
          <w:lang w:eastAsia="ja-JP"/>
        </w:rPr>
      </w:pPr>
    </w:p>
    <w:p w14:paraId="6A2BFA74" w14:textId="5183F983" w:rsidR="004D5C23" w:rsidRDefault="00D86ED9" w:rsidP="0065332F">
      <w:pPr>
        <w:pStyle w:val="BodyText"/>
        <w:rPr>
          <w:rFonts w:asciiTheme="majorHAnsi" w:eastAsiaTheme="minorEastAsia" w:hAnsiTheme="majorHAnsi"/>
          <w:b/>
          <w:sz w:val="28"/>
          <w:lang w:eastAsia="ja-JP"/>
        </w:rPr>
      </w:pPr>
      <w:r>
        <w:rPr>
          <w:rFonts w:asciiTheme="majorHAnsi" w:eastAsiaTheme="minorEastAsia" w:hAnsiTheme="majorHAnsi" w:hint="eastAsia"/>
          <w:b/>
          <w:sz w:val="28"/>
          <w:lang w:eastAsia="ja-JP"/>
        </w:rPr>
        <w:t>Discussion</w:t>
      </w:r>
    </w:p>
    <w:p w14:paraId="4E41E892" w14:textId="0DAA2723" w:rsidR="00D86ED9" w:rsidRPr="00D86ED9" w:rsidRDefault="00D32041" w:rsidP="0065332F">
      <w:pPr>
        <w:pStyle w:val="BodyText"/>
        <w:rPr>
          <w:rFonts w:asciiTheme="minorHAnsi" w:eastAsiaTheme="minorEastAsia" w:hAnsiTheme="minorHAnsi" w:cstheme="minorHAnsi"/>
          <w:sz w:val="24"/>
          <w:szCs w:val="24"/>
          <w:lang w:eastAsia="ja-JP"/>
        </w:rPr>
      </w:pPr>
      <w:r>
        <w:rPr>
          <w:rFonts w:ascii="Arial" w:eastAsiaTheme="minorEastAsia" w:hAnsi="Arial" w:cs="Arial" w:hint="eastAsia"/>
          <w:sz w:val="20"/>
          <w:lang w:eastAsia="ja-JP"/>
        </w:rPr>
        <w:t>The USER_INDEX was added to the primitive parameter for the PHY-</w:t>
      </w:r>
      <w:proofErr w:type="spellStart"/>
      <w:r>
        <w:rPr>
          <w:rFonts w:ascii="Arial" w:eastAsiaTheme="minorEastAsia" w:hAnsi="Arial" w:cs="Arial" w:hint="eastAsia"/>
          <w:sz w:val="20"/>
          <w:lang w:eastAsia="ja-JP"/>
        </w:rPr>
        <w:t>DATA.indication</w:t>
      </w:r>
      <w:proofErr w:type="spellEnd"/>
      <w:r>
        <w:rPr>
          <w:rFonts w:ascii="Arial" w:eastAsiaTheme="minorEastAsia" w:hAnsi="Arial" w:cs="Arial" w:hint="eastAsia"/>
          <w:sz w:val="20"/>
          <w:lang w:eastAsia="ja-JP"/>
        </w:rPr>
        <w:t>. Proposed text is presented.</w:t>
      </w:r>
    </w:p>
    <w:p w14:paraId="50987FF1" w14:textId="10EE7E09" w:rsidR="00D86ED9" w:rsidRDefault="00D86ED9" w:rsidP="00D86ED9">
      <w:pPr>
        <w:rPr>
          <w:rFonts w:asciiTheme="majorHAnsi" w:eastAsiaTheme="minorEastAsia" w:hAnsiTheme="majorHAnsi"/>
          <w:b/>
          <w:sz w:val="28"/>
          <w:lang w:eastAsia="ja-JP"/>
        </w:rPr>
      </w:pPr>
    </w:p>
    <w:p w14:paraId="6FA6ACE8" w14:textId="77777777" w:rsidR="00D32041" w:rsidRDefault="00D32041" w:rsidP="00D86ED9">
      <w:pPr>
        <w:rPr>
          <w:rFonts w:asciiTheme="majorHAnsi" w:eastAsiaTheme="minorEastAsia" w:hAnsiTheme="majorHAnsi"/>
          <w:b/>
          <w:sz w:val="28"/>
          <w:lang w:eastAsia="ja-JP"/>
        </w:rPr>
      </w:pPr>
    </w:p>
    <w:p w14:paraId="05712B54" w14:textId="612B0BC1" w:rsidR="00D86ED9" w:rsidRDefault="00D86ED9" w:rsidP="00D86ED9">
      <w:pPr>
        <w:pStyle w:val="4"/>
        <w:numPr>
          <w:ilvl w:val="0"/>
          <w:numId w:val="0"/>
        </w:numPr>
        <w:rPr>
          <w:lang w:eastAsia="ja-JP"/>
        </w:rPr>
      </w:pPr>
      <w:r>
        <w:rPr>
          <w:rFonts w:hint="eastAsia"/>
          <w:lang w:eastAsia="ja-JP"/>
        </w:rPr>
        <w:lastRenderedPageBreak/>
        <w:t>8</w:t>
      </w:r>
      <w:r>
        <w:t>.3.</w:t>
      </w:r>
      <w:r>
        <w:rPr>
          <w:rFonts w:hint="eastAsia"/>
          <w:lang w:eastAsia="ja-JP"/>
        </w:rPr>
        <w:t>5</w:t>
      </w:r>
      <w:r>
        <w:t xml:space="preserve"> </w:t>
      </w:r>
      <w:r w:rsidR="002D14C6">
        <w:rPr>
          <w:rFonts w:hint="eastAsia"/>
          <w:lang w:eastAsia="ja-JP"/>
        </w:rPr>
        <w:t>PHY SAP detailed service specification</w:t>
      </w:r>
    </w:p>
    <w:p w14:paraId="690E9137" w14:textId="77777777" w:rsidR="00D848B9" w:rsidRPr="00D848B9" w:rsidRDefault="00D848B9" w:rsidP="00D848B9">
      <w:pPr>
        <w:pStyle w:val="H4"/>
        <w:numPr>
          <w:ilvl w:val="0"/>
          <w:numId w:val="55"/>
        </w:numPr>
        <w:rPr>
          <w:w w:val="100"/>
          <w:sz w:val="24"/>
        </w:rPr>
      </w:pPr>
      <w:r w:rsidRPr="00D848B9">
        <w:rPr>
          <w:w w:val="100"/>
          <w:sz w:val="24"/>
        </w:rPr>
        <w:t>PHY-</w:t>
      </w:r>
      <w:proofErr w:type="spellStart"/>
      <w:r w:rsidRPr="00D848B9">
        <w:rPr>
          <w:w w:val="100"/>
          <w:sz w:val="24"/>
        </w:rPr>
        <w:t>DATA.request</w:t>
      </w:r>
      <w:proofErr w:type="spellEnd"/>
      <w:r w:rsidRPr="00D848B9">
        <w:rPr>
          <w:w w:val="100"/>
          <w:sz w:val="24"/>
        </w:rPr>
        <w:t xml:space="preserve"> </w:t>
      </w:r>
    </w:p>
    <w:p w14:paraId="2FD846E1" w14:textId="715F8855" w:rsidR="00D848B9" w:rsidRPr="00D848B9" w:rsidRDefault="00D848B9" w:rsidP="00D848B9">
      <w:pPr>
        <w:pStyle w:val="af"/>
        <w:ind w:left="0"/>
        <w:jc w:val="both"/>
        <w:rPr>
          <w:rFonts w:eastAsiaTheme="minorEastAsia"/>
          <w:b/>
          <w:i/>
          <w:color w:val="000000"/>
          <w:sz w:val="20"/>
          <w:highlight w:val="yellow"/>
          <w:lang w:val="en-US" w:eastAsia="ja-JP"/>
        </w:rPr>
      </w:pPr>
      <w:r w:rsidRPr="00D848B9">
        <w:rPr>
          <w:rFonts w:eastAsia="Times New Roman"/>
          <w:b/>
          <w:color w:val="000000"/>
          <w:sz w:val="20"/>
          <w:highlight w:val="yellow"/>
          <w:lang w:val="en-US"/>
        </w:rPr>
        <w:t>TGax Editor:</w:t>
      </w:r>
      <w:r w:rsidRPr="00D848B9">
        <w:rPr>
          <w:rFonts w:eastAsia="Times New Roman"/>
          <w:b/>
          <w:i/>
          <w:color w:val="000000"/>
          <w:sz w:val="20"/>
          <w:highlight w:val="yellow"/>
          <w:lang w:val="en-US"/>
        </w:rPr>
        <w:t xml:space="preserve"> </w:t>
      </w:r>
      <w:r>
        <w:rPr>
          <w:rFonts w:eastAsiaTheme="minorEastAsia" w:hint="eastAsia"/>
          <w:b/>
          <w:i/>
          <w:color w:val="000000"/>
          <w:sz w:val="20"/>
          <w:highlight w:val="yellow"/>
          <w:lang w:val="en-US" w:eastAsia="ja-JP"/>
        </w:rPr>
        <w:t>Change</w:t>
      </w:r>
      <w:r w:rsidRPr="00D848B9">
        <w:rPr>
          <w:rFonts w:eastAsiaTheme="minorEastAsia" w:hint="eastAsia"/>
          <w:b/>
          <w:i/>
          <w:color w:val="000000"/>
          <w:sz w:val="20"/>
          <w:highlight w:val="yellow"/>
          <w:lang w:val="en-US" w:eastAsia="ja-JP"/>
        </w:rPr>
        <w:t xml:space="preserve"> the following sentence </w:t>
      </w:r>
      <w:r>
        <w:rPr>
          <w:rFonts w:eastAsiaTheme="minorEastAsia" w:hint="eastAsia"/>
          <w:b/>
          <w:i/>
          <w:color w:val="000000"/>
          <w:sz w:val="20"/>
          <w:highlight w:val="yellow"/>
          <w:lang w:val="en-US" w:eastAsia="ja-JP"/>
        </w:rPr>
        <w:t>for description of USER_INDEX parameter of PHY-</w:t>
      </w:r>
      <w:proofErr w:type="spellStart"/>
      <w:r>
        <w:rPr>
          <w:rFonts w:eastAsiaTheme="minorEastAsia" w:hint="eastAsia"/>
          <w:b/>
          <w:i/>
          <w:color w:val="000000"/>
          <w:sz w:val="20"/>
          <w:highlight w:val="yellow"/>
          <w:lang w:val="en-US" w:eastAsia="ja-JP"/>
        </w:rPr>
        <w:t>DATA.request</w:t>
      </w:r>
      <w:proofErr w:type="spellEnd"/>
      <w:r>
        <w:rPr>
          <w:rFonts w:eastAsiaTheme="minorEastAsia" w:hint="eastAsia"/>
          <w:b/>
          <w:i/>
          <w:color w:val="000000"/>
          <w:sz w:val="20"/>
          <w:highlight w:val="yellow"/>
          <w:lang w:val="en-US" w:eastAsia="ja-JP"/>
        </w:rPr>
        <w:t xml:space="preserve"> primitive</w:t>
      </w:r>
      <w:r w:rsidRPr="00D848B9">
        <w:rPr>
          <w:rFonts w:eastAsiaTheme="minorEastAsia" w:hint="eastAsia"/>
          <w:b/>
          <w:i/>
          <w:color w:val="000000"/>
          <w:sz w:val="20"/>
          <w:highlight w:val="yellow"/>
          <w:lang w:val="en-US" w:eastAsia="ja-JP"/>
        </w:rPr>
        <w:t>.</w:t>
      </w:r>
    </w:p>
    <w:p w14:paraId="4458DC4F" w14:textId="52AADCFB" w:rsidR="00D848B9" w:rsidRDefault="00D848B9" w:rsidP="00D848B9">
      <w:pPr>
        <w:pStyle w:val="T"/>
        <w:rPr>
          <w:w w:val="100"/>
        </w:rPr>
      </w:pPr>
      <w:r>
        <w:rPr>
          <w:w w:val="100"/>
        </w:rPr>
        <w:t xml:space="preserve">The USER_INDEX parameter (typically identified as </w:t>
      </w:r>
      <w:r>
        <w:rPr>
          <w:i/>
          <w:iCs/>
          <w:w w:val="100"/>
        </w:rPr>
        <w:t>u</w:t>
      </w:r>
      <w:r>
        <w:rPr>
          <w:w w:val="100"/>
        </w:rPr>
        <w:t xml:space="preserve"> for a VHT STA</w:t>
      </w:r>
      <w:ins w:id="298" w:author="inoue" w:date="2016-07-27T04:30:00Z">
        <w:r>
          <w:rPr>
            <w:rFonts w:hint="eastAsia"/>
            <w:w w:val="100"/>
            <w:lang w:eastAsia="ja-JP"/>
          </w:rPr>
          <w:t xml:space="preserve"> or an HE STA</w:t>
        </w:r>
      </w:ins>
      <w:r>
        <w:rPr>
          <w:w w:val="100"/>
        </w:rPr>
        <w:t>; see NOTE 1 at the end of Table 21-1 (TXVECTOR and RXVECTOR parameters (11ac))</w:t>
      </w:r>
      <w:ins w:id="299" w:author="inoue" w:date="2016-07-27T04:31:00Z">
        <w:r>
          <w:rPr>
            <w:rFonts w:hint="eastAsia"/>
            <w:w w:val="100"/>
            <w:lang w:eastAsia="ja-JP"/>
          </w:rPr>
          <w:t xml:space="preserve"> </w:t>
        </w:r>
      </w:ins>
      <w:ins w:id="300" w:author="inoue" w:date="2016-07-27T04:33:00Z">
        <w:r>
          <w:rPr>
            <w:rFonts w:hint="eastAsia"/>
            <w:w w:val="100"/>
            <w:lang w:eastAsia="ja-JP"/>
          </w:rPr>
          <w:t>and NOTE at the end of</w:t>
        </w:r>
      </w:ins>
      <w:ins w:id="301" w:author="inoue" w:date="2016-07-27T04:31:00Z">
        <w:r>
          <w:rPr>
            <w:rFonts w:hint="eastAsia"/>
            <w:w w:val="100"/>
            <w:lang w:eastAsia="ja-JP"/>
          </w:rPr>
          <w:t xml:space="preserve"> Table 26-1</w:t>
        </w:r>
      </w:ins>
      <w:ins w:id="302" w:author="inoue" w:date="2016-07-27T04:32:00Z">
        <w:r>
          <w:rPr>
            <w:rFonts w:hint="eastAsia"/>
            <w:w w:val="100"/>
            <w:lang w:eastAsia="ja-JP"/>
          </w:rPr>
          <w:t xml:space="preserve"> (TXVECTOR and RXVECTOR parameters (11ax), respectively</w:t>
        </w:r>
      </w:ins>
      <w:r>
        <w:rPr>
          <w:w w:val="100"/>
        </w:rPr>
        <w:t>) is present for a VHT MU PPDU and indicates the index of the user in the TXVECTOR to which the accompanying DATA octet applies; otherwise, this parameter is not present.</w:t>
      </w:r>
      <w:r>
        <w:rPr>
          <w:vanish/>
          <w:w w:val="100"/>
        </w:rPr>
        <w:t>(11ac)</w:t>
      </w:r>
    </w:p>
    <w:p w14:paraId="7590D5D3" w14:textId="77777777" w:rsidR="00D848B9" w:rsidRPr="00D848B9" w:rsidRDefault="00D848B9" w:rsidP="00D848B9">
      <w:pPr>
        <w:pStyle w:val="BodyText"/>
        <w:rPr>
          <w:rFonts w:eastAsiaTheme="minorEastAsia"/>
          <w:lang w:val="en-US" w:eastAsia="ja-JP"/>
        </w:rPr>
      </w:pPr>
    </w:p>
    <w:p w14:paraId="51FF0A02" w14:textId="38B620D7" w:rsidR="002D14C6" w:rsidRDefault="002D14C6" w:rsidP="002D14C6">
      <w:pPr>
        <w:pStyle w:val="4"/>
        <w:numPr>
          <w:ilvl w:val="0"/>
          <w:numId w:val="0"/>
        </w:numPr>
        <w:rPr>
          <w:lang w:eastAsia="ja-JP"/>
        </w:rPr>
      </w:pPr>
      <w:r>
        <w:rPr>
          <w:rFonts w:hint="eastAsia"/>
          <w:lang w:eastAsia="ja-JP"/>
        </w:rPr>
        <w:t>8</w:t>
      </w:r>
      <w:r>
        <w:t>.3.</w:t>
      </w:r>
      <w:r>
        <w:rPr>
          <w:rFonts w:hint="eastAsia"/>
          <w:lang w:eastAsia="ja-JP"/>
        </w:rPr>
        <w:t>5</w:t>
      </w:r>
      <w:r>
        <w:t xml:space="preserve">.3 </w:t>
      </w:r>
      <w:r>
        <w:rPr>
          <w:rFonts w:hint="eastAsia"/>
          <w:lang w:eastAsia="ja-JP"/>
        </w:rPr>
        <w:t>PHY-</w:t>
      </w:r>
      <w:proofErr w:type="spellStart"/>
      <w:r>
        <w:rPr>
          <w:rFonts w:hint="eastAsia"/>
          <w:lang w:eastAsia="ja-JP"/>
        </w:rPr>
        <w:t>DATA.indication</w:t>
      </w:r>
      <w:proofErr w:type="spellEnd"/>
    </w:p>
    <w:p w14:paraId="6C5E9F2D" w14:textId="49556B1E" w:rsidR="002D14C6" w:rsidRPr="002D14C6" w:rsidRDefault="002D14C6" w:rsidP="002D14C6">
      <w:pPr>
        <w:jc w:val="both"/>
        <w:rPr>
          <w:rFonts w:eastAsiaTheme="minorEastAsia"/>
          <w:b/>
          <w:i/>
          <w:color w:val="000000"/>
          <w:sz w:val="20"/>
          <w:highlight w:val="yellow"/>
          <w:lang w:val="en-US" w:eastAsia="ja-JP"/>
        </w:rPr>
      </w:pPr>
      <w:r w:rsidRPr="00C6462C">
        <w:rPr>
          <w:rFonts w:eastAsia="Times New Roman"/>
          <w:b/>
          <w:color w:val="000000"/>
          <w:sz w:val="20"/>
          <w:highlight w:val="yellow"/>
          <w:lang w:val="en-US"/>
        </w:rPr>
        <w:t>TGax Editor:</w:t>
      </w:r>
      <w:r>
        <w:rPr>
          <w:rFonts w:eastAsia="Times New Roman"/>
          <w:b/>
          <w:i/>
          <w:color w:val="000000"/>
          <w:sz w:val="20"/>
          <w:highlight w:val="yellow"/>
          <w:lang w:val="en-US"/>
        </w:rPr>
        <w:t xml:space="preserve"> </w:t>
      </w:r>
      <w:r>
        <w:rPr>
          <w:rFonts w:asciiTheme="minorEastAsia" w:eastAsiaTheme="minorEastAsia" w:hAnsiTheme="minorEastAsia" w:hint="eastAsia"/>
          <w:b/>
          <w:i/>
          <w:color w:val="000000"/>
          <w:sz w:val="20"/>
          <w:highlight w:val="yellow"/>
          <w:lang w:val="en-US" w:eastAsia="ja-JP"/>
        </w:rPr>
        <w:t>Change the primitive parameter</w:t>
      </w:r>
      <w:r w:rsidRPr="00C6462C">
        <w:rPr>
          <w:rFonts w:eastAsia="Times New Roman"/>
          <w:b/>
          <w:i/>
          <w:color w:val="000000"/>
          <w:sz w:val="20"/>
          <w:highlight w:val="yellow"/>
          <w:lang w:val="en-US"/>
        </w:rPr>
        <w:t xml:space="preserve"> </w:t>
      </w:r>
      <w:r>
        <w:rPr>
          <w:rFonts w:eastAsia="Times New Roman"/>
          <w:b/>
          <w:i/>
          <w:color w:val="000000"/>
          <w:sz w:val="20"/>
          <w:highlight w:val="yellow"/>
          <w:lang w:val="en-US"/>
        </w:rPr>
        <w:t>as the</w:t>
      </w:r>
      <w:r w:rsidRPr="00C6462C">
        <w:rPr>
          <w:rFonts w:eastAsia="Times New Roman"/>
          <w:b/>
          <w:i/>
          <w:color w:val="000000"/>
          <w:sz w:val="20"/>
          <w:highlight w:val="yellow"/>
          <w:lang w:val="en-US"/>
        </w:rPr>
        <w:t xml:space="preserve"> resolution to CID</w:t>
      </w:r>
      <w:r>
        <w:rPr>
          <w:rFonts w:eastAsiaTheme="minorEastAsia" w:hint="eastAsia"/>
          <w:b/>
          <w:i/>
          <w:color w:val="000000"/>
          <w:sz w:val="20"/>
          <w:highlight w:val="yellow"/>
          <w:lang w:val="en-US" w:eastAsia="ja-JP"/>
        </w:rPr>
        <w:t xml:space="preserve"> 2420.</w:t>
      </w:r>
    </w:p>
    <w:p w14:paraId="26205059" w14:textId="77777777" w:rsidR="002D14C6" w:rsidRPr="002D14C6" w:rsidRDefault="002D14C6" w:rsidP="002D14C6">
      <w:pPr>
        <w:pStyle w:val="BodyText"/>
        <w:rPr>
          <w:rFonts w:eastAsiaTheme="minorEastAsia"/>
          <w:lang w:val="en-US" w:eastAsia="ja-JP"/>
        </w:rPr>
      </w:pPr>
    </w:p>
    <w:p w14:paraId="3FAE15C2" w14:textId="7BDC429D" w:rsidR="002D14C6" w:rsidRDefault="002D14C6" w:rsidP="002D14C6">
      <w:pPr>
        <w:pStyle w:val="4"/>
        <w:numPr>
          <w:ilvl w:val="0"/>
          <w:numId w:val="0"/>
        </w:numPr>
        <w:rPr>
          <w:lang w:eastAsia="ja-JP"/>
        </w:rPr>
      </w:pPr>
      <w:r>
        <w:rPr>
          <w:rFonts w:hint="eastAsia"/>
          <w:lang w:eastAsia="ja-JP"/>
        </w:rPr>
        <w:t>8</w:t>
      </w:r>
      <w:r>
        <w:t>.3.</w:t>
      </w:r>
      <w:r>
        <w:rPr>
          <w:rFonts w:hint="eastAsia"/>
          <w:lang w:eastAsia="ja-JP"/>
        </w:rPr>
        <w:t>5</w:t>
      </w:r>
      <w:r>
        <w:t>.3</w:t>
      </w:r>
      <w:r>
        <w:rPr>
          <w:rFonts w:hint="eastAsia"/>
          <w:lang w:eastAsia="ja-JP"/>
        </w:rPr>
        <w:t>.2</w:t>
      </w:r>
      <w:r>
        <w:t xml:space="preserve"> </w:t>
      </w:r>
      <w:r>
        <w:rPr>
          <w:rFonts w:hint="eastAsia"/>
          <w:lang w:eastAsia="ja-JP"/>
        </w:rPr>
        <w:t>Semantics of the service primitive</w:t>
      </w:r>
    </w:p>
    <w:p w14:paraId="7327A696" w14:textId="77777777" w:rsidR="002D14C6" w:rsidRDefault="002D14C6" w:rsidP="002D14C6">
      <w:pPr>
        <w:widowControl w:val="0"/>
        <w:autoSpaceDE w:val="0"/>
        <w:autoSpaceDN w:val="0"/>
        <w:adjustRightInd w:val="0"/>
        <w:rPr>
          <w:rFonts w:ascii="TimesNewRomanPSMT" w:hAnsi="TimesNewRomanPSMT" w:cs="TimesNewRomanPSMT"/>
          <w:sz w:val="20"/>
          <w:lang w:val="en-US"/>
        </w:rPr>
      </w:pPr>
      <w:r>
        <w:rPr>
          <w:rFonts w:ascii="TimesNewRomanPSMT" w:hAnsi="TimesNewRomanPSMT" w:cs="TimesNewRomanPSMT"/>
          <w:sz w:val="20"/>
          <w:lang w:val="en-US"/>
        </w:rPr>
        <w:t>The primitive provides the following parameter:</w:t>
      </w:r>
    </w:p>
    <w:p w14:paraId="532EB8A9" w14:textId="77777777" w:rsidR="002D14C6" w:rsidRDefault="002D14C6" w:rsidP="005A7E88">
      <w:pPr>
        <w:widowControl w:val="0"/>
        <w:autoSpaceDE w:val="0"/>
        <w:autoSpaceDN w:val="0"/>
        <w:adjustRightInd w:val="0"/>
        <w:ind w:leftChars="100" w:left="220"/>
        <w:rPr>
          <w:rFonts w:ascii="TimesNewRomanPSMT" w:hAnsi="TimesNewRomanPSMT" w:cs="TimesNewRomanPSMT"/>
          <w:sz w:val="20"/>
          <w:lang w:val="en-US"/>
        </w:rPr>
      </w:pPr>
      <w:r>
        <w:rPr>
          <w:rFonts w:ascii="TimesNewRomanPSMT" w:hAnsi="TimesNewRomanPSMT" w:cs="TimesNewRomanPSMT"/>
          <w:sz w:val="20"/>
          <w:lang w:val="en-US"/>
        </w:rPr>
        <w:t>PHY-</w:t>
      </w:r>
      <w:proofErr w:type="spellStart"/>
      <w:proofErr w:type="gramStart"/>
      <w:r>
        <w:rPr>
          <w:rFonts w:ascii="TimesNewRomanPSMT" w:hAnsi="TimesNewRomanPSMT" w:cs="TimesNewRomanPSMT"/>
          <w:sz w:val="20"/>
          <w:lang w:val="en-US"/>
        </w:rPr>
        <w:t>DATA.indication</w:t>
      </w:r>
      <w:proofErr w:type="spellEnd"/>
      <w:r>
        <w:rPr>
          <w:rFonts w:ascii="TimesNewRomanPSMT" w:hAnsi="TimesNewRomanPSMT" w:cs="TimesNewRomanPSMT"/>
          <w:sz w:val="20"/>
          <w:lang w:val="en-US"/>
        </w:rPr>
        <w:t>(</w:t>
      </w:r>
      <w:proofErr w:type="gramEnd"/>
    </w:p>
    <w:p w14:paraId="426F0216" w14:textId="1812B0EE" w:rsidR="002D14C6" w:rsidRDefault="002D14C6" w:rsidP="005A7E88">
      <w:pPr>
        <w:widowControl w:val="0"/>
        <w:autoSpaceDE w:val="0"/>
        <w:autoSpaceDN w:val="0"/>
        <w:adjustRightInd w:val="0"/>
        <w:ind w:left="2160" w:firstLine="720"/>
        <w:rPr>
          <w:ins w:id="303" w:author="inoue" w:date="2016-06-28T14:51:00Z"/>
          <w:rFonts w:ascii="TimesNewRomanPSMT" w:eastAsiaTheme="minorEastAsia" w:hAnsi="TimesNewRomanPSMT" w:cs="TimesNewRomanPSMT"/>
          <w:sz w:val="20"/>
          <w:lang w:val="en-US" w:eastAsia="ja-JP"/>
        </w:rPr>
      </w:pPr>
      <w:r>
        <w:rPr>
          <w:rFonts w:ascii="TimesNewRomanPSMT" w:hAnsi="TimesNewRomanPSMT" w:cs="TimesNewRomanPSMT"/>
          <w:sz w:val="20"/>
          <w:lang w:val="en-US"/>
        </w:rPr>
        <w:t>DATA</w:t>
      </w:r>
    </w:p>
    <w:p w14:paraId="57413DA4" w14:textId="11FD0559" w:rsidR="005A7E88" w:rsidRPr="00D32041" w:rsidRDefault="005A7E88" w:rsidP="005A7E88">
      <w:pPr>
        <w:widowControl w:val="0"/>
        <w:autoSpaceDE w:val="0"/>
        <w:autoSpaceDN w:val="0"/>
        <w:adjustRightInd w:val="0"/>
        <w:ind w:left="2160" w:firstLine="720"/>
        <w:rPr>
          <w:rFonts w:ascii="TimesNewRomanPSMT" w:eastAsiaTheme="minorEastAsia" w:hAnsi="TimesNewRomanPSMT" w:cs="TimesNewRomanPSMT"/>
          <w:sz w:val="20"/>
          <w:lang w:val="en-US" w:eastAsia="ja-JP"/>
        </w:rPr>
      </w:pPr>
      <w:ins w:id="304" w:author="inoue" w:date="2016-06-28T14:51:00Z">
        <w:r>
          <w:rPr>
            <w:rFonts w:ascii="TimesNewRomanPSMT" w:eastAsiaTheme="minorEastAsia" w:hAnsi="TimesNewRomanPSMT" w:cs="TimesNewRomanPSMT" w:hint="eastAsia"/>
            <w:sz w:val="20"/>
            <w:lang w:val="en-US" w:eastAsia="ja-JP"/>
          </w:rPr>
          <w:t>USER_INDEX</w:t>
        </w:r>
      </w:ins>
    </w:p>
    <w:p w14:paraId="0EF2BEBB" w14:textId="37AFE5E7" w:rsidR="002D14C6" w:rsidRPr="002D14C6" w:rsidRDefault="002D14C6" w:rsidP="005A7E88">
      <w:pPr>
        <w:pStyle w:val="BodyText"/>
        <w:ind w:left="2160" w:firstLine="720"/>
        <w:rPr>
          <w:rFonts w:eastAsiaTheme="minorEastAsia"/>
          <w:lang w:eastAsia="ja-JP"/>
        </w:rPr>
      </w:pPr>
      <w:r>
        <w:rPr>
          <w:rFonts w:ascii="TimesNewRomanPSMT" w:hAnsi="TimesNewRomanPSMT" w:cs="TimesNewRomanPSMT"/>
          <w:sz w:val="20"/>
          <w:lang w:val="en-US"/>
        </w:rPr>
        <w:t>)</w:t>
      </w:r>
    </w:p>
    <w:p w14:paraId="6197E2C5" w14:textId="77777777" w:rsidR="00D86ED9" w:rsidRDefault="00D86ED9" w:rsidP="00D86ED9">
      <w:pPr>
        <w:pStyle w:val="BodyText"/>
        <w:rPr>
          <w:rFonts w:eastAsiaTheme="minorEastAsia"/>
          <w:lang w:eastAsia="ja-JP"/>
        </w:rPr>
      </w:pPr>
    </w:p>
    <w:p w14:paraId="08222819" w14:textId="77777777" w:rsidR="00D32041" w:rsidRPr="00D32041" w:rsidRDefault="00D32041" w:rsidP="00D86ED9">
      <w:pPr>
        <w:pStyle w:val="BodyText"/>
        <w:rPr>
          <w:rFonts w:eastAsiaTheme="minorEastAsia"/>
          <w:lang w:eastAsia="ja-JP"/>
        </w:rPr>
      </w:pPr>
    </w:p>
    <w:p w14:paraId="4BC737BB" w14:textId="38500917" w:rsidR="00D86ED9" w:rsidRDefault="00D32041" w:rsidP="00D32041">
      <w:pPr>
        <w:jc w:val="both"/>
        <w:rPr>
          <w:rFonts w:eastAsiaTheme="minorEastAsia"/>
          <w:b/>
          <w:i/>
          <w:color w:val="000000"/>
          <w:sz w:val="20"/>
          <w:highlight w:val="yellow"/>
          <w:lang w:val="en-US" w:eastAsia="ja-JP"/>
        </w:rPr>
      </w:pPr>
      <w:r w:rsidRPr="00C6462C">
        <w:rPr>
          <w:rFonts w:eastAsia="Times New Roman"/>
          <w:b/>
          <w:color w:val="000000"/>
          <w:sz w:val="20"/>
          <w:highlight w:val="yellow"/>
          <w:lang w:val="en-US"/>
        </w:rPr>
        <w:t>TGax Editor:</w:t>
      </w:r>
      <w:r>
        <w:rPr>
          <w:rFonts w:eastAsia="Times New Roman"/>
          <w:b/>
          <w:i/>
          <w:color w:val="000000"/>
          <w:sz w:val="20"/>
          <w:highlight w:val="yellow"/>
          <w:lang w:val="en-US"/>
        </w:rPr>
        <w:t xml:space="preserve"> </w:t>
      </w:r>
      <w:r>
        <w:rPr>
          <w:rFonts w:eastAsiaTheme="minorEastAsia" w:hint="eastAsia"/>
          <w:b/>
          <w:i/>
          <w:color w:val="000000"/>
          <w:sz w:val="20"/>
          <w:highlight w:val="yellow"/>
          <w:lang w:val="en-US" w:eastAsia="ja-JP"/>
        </w:rPr>
        <w:t>Add the following sentence at the end of 8.3.5.3.2</w:t>
      </w:r>
      <w:r w:rsidRPr="00C6462C">
        <w:rPr>
          <w:rFonts w:eastAsia="Times New Roman"/>
          <w:b/>
          <w:i/>
          <w:color w:val="000000"/>
          <w:sz w:val="20"/>
          <w:highlight w:val="yellow"/>
          <w:lang w:val="en-US"/>
        </w:rPr>
        <w:t xml:space="preserve"> </w:t>
      </w:r>
      <w:r>
        <w:rPr>
          <w:rFonts w:eastAsia="Times New Roman"/>
          <w:b/>
          <w:i/>
          <w:color w:val="000000"/>
          <w:sz w:val="20"/>
          <w:highlight w:val="yellow"/>
          <w:lang w:val="en-US"/>
        </w:rPr>
        <w:t>as the</w:t>
      </w:r>
      <w:r w:rsidRPr="00C6462C">
        <w:rPr>
          <w:rFonts w:eastAsia="Times New Roman"/>
          <w:b/>
          <w:i/>
          <w:color w:val="000000"/>
          <w:sz w:val="20"/>
          <w:highlight w:val="yellow"/>
          <w:lang w:val="en-US"/>
        </w:rPr>
        <w:t xml:space="preserve"> resolution to CID</w:t>
      </w:r>
      <w:r>
        <w:rPr>
          <w:rFonts w:eastAsiaTheme="minorEastAsia" w:hint="eastAsia"/>
          <w:b/>
          <w:i/>
          <w:color w:val="000000"/>
          <w:sz w:val="20"/>
          <w:highlight w:val="yellow"/>
          <w:lang w:val="en-US" w:eastAsia="ja-JP"/>
        </w:rPr>
        <w:t xml:space="preserve"> 2420.</w:t>
      </w:r>
    </w:p>
    <w:p w14:paraId="6E7D1CFC" w14:textId="77777777" w:rsidR="00D32041" w:rsidRPr="00D32041" w:rsidRDefault="00D32041" w:rsidP="00D32041">
      <w:pPr>
        <w:jc w:val="both"/>
        <w:rPr>
          <w:rFonts w:eastAsiaTheme="minorEastAsia"/>
          <w:color w:val="000000"/>
          <w:sz w:val="20"/>
          <w:highlight w:val="yellow"/>
          <w:lang w:val="en-US" w:eastAsia="ja-JP"/>
        </w:rPr>
      </w:pPr>
    </w:p>
    <w:p w14:paraId="149918D2" w14:textId="05D77FCC" w:rsidR="00D32041" w:rsidRDefault="00D32041" w:rsidP="00D32041">
      <w:pPr>
        <w:widowControl w:val="0"/>
        <w:autoSpaceDE w:val="0"/>
        <w:autoSpaceDN w:val="0"/>
        <w:adjustRightInd w:val="0"/>
        <w:rPr>
          <w:ins w:id="305" w:author="inoue" w:date="2016-06-28T17:00:00Z"/>
          <w:rFonts w:ascii="TimesNewRomanPSMT" w:hAnsi="TimesNewRomanPSMT" w:cs="TimesNewRomanPSMT"/>
          <w:sz w:val="20"/>
          <w:lang w:val="en-US"/>
        </w:rPr>
      </w:pPr>
      <w:ins w:id="306" w:author="inoue" w:date="2016-06-28T17:00:00Z">
        <w:r>
          <w:rPr>
            <w:rFonts w:ascii="TimesNewRomanPSMT" w:hAnsi="TimesNewRomanPSMT" w:cs="TimesNewRomanPSMT"/>
            <w:sz w:val="20"/>
            <w:lang w:val="en-US"/>
          </w:rPr>
          <w:t xml:space="preserve">The USER_INDEX parameter (typically identified as </w:t>
        </w:r>
        <w:r>
          <w:rPr>
            <w:rFonts w:ascii="TimesNewRomanPS-ItalicMT" w:hAnsi="TimesNewRomanPS-ItalicMT" w:cs="TimesNewRomanPS-ItalicMT"/>
            <w:i/>
            <w:iCs/>
            <w:sz w:val="20"/>
            <w:lang w:val="en-US"/>
          </w:rPr>
          <w:t xml:space="preserve">u </w:t>
        </w:r>
        <w:r>
          <w:rPr>
            <w:rFonts w:ascii="TimesNewRomanPSMT" w:hAnsi="TimesNewRomanPSMT" w:cs="TimesNewRomanPSMT"/>
            <w:sz w:val="20"/>
            <w:lang w:val="en-US"/>
          </w:rPr>
          <w:t>for a</w:t>
        </w:r>
      </w:ins>
      <w:ins w:id="307" w:author="inoue" w:date="2016-06-28T17:11:00Z">
        <w:r w:rsidR="00E01014">
          <w:rPr>
            <w:rFonts w:ascii="TimesNewRomanPSMT" w:eastAsiaTheme="minorEastAsia" w:hAnsi="TimesNewRomanPSMT" w:cs="TimesNewRomanPSMT" w:hint="eastAsia"/>
            <w:sz w:val="20"/>
            <w:lang w:val="en-US" w:eastAsia="ja-JP"/>
          </w:rPr>
          <w:t>n</w:t>
        </w:r>
      </w:ins>
      <w:ins w:id="308" w:author="inoue" w:date="2016-06-28T17:00:00Z">
        <w:r>
          <w:rPr>
            <w:rFonts w:ascii="TimesNewRomanPSMT" w:hAnsi="TimesNewRomanPSMT" w:cs="TimesNewRomanPSMT"/>
            <w:sz w:val="20"/>
            <w:lang w:val="en-US"/>
          </w:rPr>
          <w:t xml:space="preserve"> H</w:t>
        </w:r>
      </w:ins>
      <w:ins w:id="309" w:author="inoue" w:date="2016-06-28T17:11:00Z">
        <w:r w:rsidR="00E01014">
          <w:rPr>
            <w:rFonts w:ascii="TimesNewRomanPSMT" w:eastAsiaTheme="minorEastAsia" w:hAnsi="TimesNewRomanPSMT" w:cs="TimesNewRomanPSMT" w:hint="eastAsia"/>
            <w:sz w:val="20"/>
            <w:lang w:val="en-US" w:eastAsia="ja-JP"/>
          </w:rPr>
          <w:t>E</w:t>
        </w:r>
      </w:ins>
      <w:ins w:id="310" w:author="inoue" w:date="2016-06-28T17:00:00Z">
        <w:r>
          <w:rPr>
            <w:rFonts w:ascii="TimesNewRomanPSMT" w:hAnsi="TimesNewRomanPSMT" w:cs="TimesNewRomanPSMT"/>
            <w:sz w:val="20"/>
            <w:lang w:val="en-US"/>
          </w:rPr>
          <w:t xml:space="preserve"> STA; see NOTE at the end of Table 2</w:t>
        </w:r>
      </w:ins>
      <w:ins w:id="311" w:author="inoue" w:date="2016-06-28T17:11:00Z">
        <w:r w:rsidR="00E01014">
          <w:rPr>
            <w:rFonts w:ascii="TimesNewRomanPSMT" w:eastAsiaTheme="minorEastAsia" w:hAnsi="TimesNewRomanPSMT" w:cs="TimesNewRomanPSMT" w:hint="eastAsia"/>
            <w:sz w:val="20"/>
            <w:lang w:val="en-US" w:eastAsia="ja-JP"/>
          </w:rPr>
          <w:t>6</w:t>
        </w:r>
      </w:ins>
      <w:ins w:id="312" w:author="inoue" w:date="2016-06-28T17:00:00Z">
        <w:r>
          <w:rPr>
            <w:rFonts w:ascii="TimesNewRomanPSMT" w:hAnsi="TimesNewRomanPSMT" w:cs="TimesNewRomanPSMT"/>
            <w:sz w:val="20"/>
            <w:lang w:val="en-US"/>
          </w:rPr>
          <w:t>-</w:t>
        </w:r>
      </w:ins>
    </w:p>
    <w:p w14:paraId="5059E1D1" w14:textId="2005ED7D" w:rsidR="00D32041" w:rsidRDefault="00D32041" w:rsidP="00D32041">
      <w:pPr>
        <w:widowControl w:val="0"/>
        <w:autoSpaceDE w:val="0"/>
        <w:autoSpaceDN w:val="0"/>
        <w:adjustRightInd w:val="0"/>
        <w:rPr>
          <w:ins w:id="313" w:author="inoue" w:date="2016-06-28T17:00:00Z"/>
          <w:rFonts w:ascii="TimesNewRomanPSMT" w:hAnsi="TimesNewRomanPSMT" w:cs="TimesNewRomanPSMT"/>
          <w:sz w:val="20"/>
          <w:lang w:val="en-US"/>
        </w:rPr>
      </w:pPr>
      <w:ins w:id="314" w:author="inoue" w:date="2016-06-28T17:00:00Z">
        <w:r>
          <w:rPr>
            <w:rFonts w:ascii="TimesNewRomanPSMT" w:hAnsi="TimesNewRomanPSMT" w:cs="TimesNewRomanPSMT"/>
            <w:sz w:val="20"/>
            <w:lang w:val="en-US"/>
          </w:rPr>
          <w:t>1 (TXVECTOR and RXVECTOR parameters)) is present for a</w:t>
        </w:r>
      </w:ins>
      <w:ins w:id="315" w:author="inoue" w:date="2016-06-28T17:12:00Z">
        <w:r w:rsidR="00E01014">
          <w:rPr>
            <w:rFonts w:ascii="TimesNewRomanPSMT" w:eastAsiaTheme="minorEastAsia" w:hAnsi="TimesNewRomanPSMT" w:cs="TimesNewRomanPSMT" w:hint="eastAsia"/>
            <w:sz w:val="20"/>
            <w:lang w:val="en-US" w:eastAsia="ja-JP"/>
          </w:rPr>
          <w:t>n</w:t>
        </w:r>
      </w:ins>
      <w:ins w:id="316" w:author="inoue" w:date="2016-06-28T17:00:00Z">
        <w:r>
          <w:rPr>
            <w:rFonts w:ascii="TimesNewRomanPSMT" w:hAnsi="TimesNewRomanPSMT" w:cs="TimesNewRomanPSMT"/>
            <w:sz w:val="20"/>
            <w:lang w:val="en-US"/>
          </w:rPr>
          <w:t xml:space="preserve"> H</w:t>
        </w:r>
      </w:ins>
      <w:ins w:id="317" w:author="inoue" w:date="2016-06-28T17:12:00Z">
        <w:r w:rsidR="00E01014">
          <w:rPr>
            <w:rFonts w:ascii="TimesNewRomanPSMT" w:eastAsiaTheme="minorEastAsia" w:hAnsi="TimesNewRomanPSMT" w:cs="TimesNewRomanPSMT" w:hint="eastAsia"/>
            <w:sz w:val="20"/>
            <w:lang w:val="en-US" w:eastAsia="ja-JP"/>
          </w:rPr>
          <w:t>E</w:t>
        </w:r>
      </w:ins>
      <w:ins w:id="318" w:author="inoue" w:date="2016-06-28T17:00:00Z">
        <w:r>
          <w:rPr>
            <w:rFonts w:ascii="TimesNewRomanPSMT" w:hAnsi="TimesNewRomanPSMT" w:cs="TimesNewRomanPSMT"/>
            <w:sz w:val="20"/>
            <w:lang w:val="en-US"/>
          </w:rPr>
          <w:t xml:space="preserve"> </w:t>
        </w:r>
      </w:ins>
      <w:ins w:id="319" w:author="inoue" w:date="2016-07-11T11:22:00Z">
        <w:r w:rsidR="00E94624">
          <w:rPr>
            <w:rFonts w:ascii="TimesNewRomanPSMT" w:eastAsiaTheme="minorEastAsia" w:hAnsi="TimesNewRomanPSMT" w:cs="TimesNewRomanPSMT" w:hint="eastAsia"/>
            <w:sz w:val="20"/>
            <w:lang w:val="en-US" w:eastAsia="ja-JP"/>
          </w:rPr>
          <w:t>trigger-based</w:t>
        </w:r>
      </w:ins>
      <w:ins w:id="320" w:author="inoue" w:date="2016-06-28T17:00:00Z">
        <w:r>
          <w:rPr>
            <w:rFonts w:ascii="TimesNewRomanPSMT" w:hAnsi="TimesNewRomanPSMT" w:cs="TimesNewRomanPSMT"/>
            <w:sz w:val="20"/>
            <w:lang w:val="en-US"/>
          </w:rPr>
          <w:t xml:space="preserve"> PPDU and indicates the index of</w:t>
        </w:r>
      </w:ins>
    </w:p>
    <w:p w14:paraId="2338EB3D" w14:textId="77777777" w:rsidR="00D32041" w:rsidRDefault="00D32041" w:rsidP="00D32041">
      <w:pPr>
        <w:widowControl w:val="0"/>
        <w:autoSpaceDE w:val="0"/>
        <w:autoSpaceDN w:val="0"/>
        <w:adjustRightInd w:val="0"/>
        <w:rPr>
          <w:ins w:id="321" w:author="inoue" w:date="2016-06-28T17:00:00Z"/>
          <w:rFonts w:ascii="TimesNewRomanPSMT" w:hAnsi="TimesNewRomanPSMT" w:cs="TimesNewRomanPSMT"/>
          <w:sz w:val="20"/>
          <w:lang w:val="en-US"/>
        </w:rPr>
      </w:pPr>
      <w:proofErr w:type="gramStart"/>
      <w:ins w:id="322" w:author="inoue" w:date="2016-06-28T17:00:00Z">
        <w:r>
          <w:rPr>
            <w:rFonts w:ascii="TimesNewRomanPSMT" w:hAnsi="TimesNewRomanPSMT" w:cs="TimesNewRomanPSMT"/>
            <w:sz w:val="20"/>
            <w:lang w:val="en-US"/>
          </w:rPr>
          <w:t>the</w:t>
        </w:r>
        <w:proofErr w:type="gramEnd"/>
        <w:r>
          <w:rPr>
            <w:rFonts w:ascii="TimesNewRomanPSMT" w:hAnsi="TimesNewRomanPSMT" w:cs="TimesNewRomanPSMT"/>
            <w:sz w:val="20"/>
            <w:lang w:val="en-US"/>
          </w:rPr>
          <w:t xml:space="preserve"> user in the TXVECTOR to which the accompanying DATA octet applies; otherwise, this parameter is</w:t>
        </w:r>
      </w:ins>
    </w:p>
    <w:p w14:paraId="2D32DC3B" w14:textId="59A5549B" w:rsidR="00D86ED9" w:rsidRDefault="00D32041" w:rsidP="00E01014">
      <w:pPr>
        <w:pStyle w:val="BodyText"/>
        <w:spacing w:before="0"/>
      </w:pPr>
      <w:proofErr w:type="gramStart"/>
      <w:ins w:id="323" w:author="inoue" w:date="2016-06-28T17:00:00Z">
        <w:r>
          <w:rPr>
            <w:rFonts w:ascii="TimesNewRomanPSMT" w:hAnsi="TimesNewRomanPSMT" w:cs="TimesNewRomanPSMT"/>
            <w:sz w:val="20"/>
            <w:lang w:val="en-US"/>
          </w:rPr>
          <w:t>not</w:t>
        </w:r>
        <w:proofErr w:type="gramEnd"/>
        <w:r>
          <w:rPr>
            <w:rFonts w:ascii="TimesNewRomanPSMT" w:hAnsi="TimesNewRomanPSMT" w:cs="TimesNewRomanPSMT"/>
            <w:sz w:val="20"/>
            <w:lang w:val="en-US"/>
          </w:rPr>
          <w:t xml:space="preserve"> present.</w:t>
        </w:r>
      </w:ins>
    </w:p>
    <w:p w14:paraId="13379BA1" w14:textId="77777777" w:rsidR="00D86ED9" w:rsidRDefault="00D86ED9" w:rsidP="00D86ED9">
      <w:pPr>
        <w:pStyle w:val="BodyText"/>
      </w:pPr>
    </w:p>
    <w:p w14:paraId="36C89D3E" w14:textId="77777777" w:rsidR="00D86ED9" w:rsidRDefault="00D86ED9" w:rsidP="00D86ED9">
      <w:pPr>
        <w:pStyle w:val="BodyText"/>
        <w:rPr>
          <w:rFonts w:eastAsiaTheme="minorEastAsia"/>
          <w:lang w:eastAsia="ja-JP"/>
        </w:rPr>
      </w:pPr>
    </w:p>
    <w:p w14:paraId="49451982" w14:textId="77777777" w:rsidR="00D86ED9" w:rsidRDefault="00D86ED9" w:rsidP="00D86ED9">
      <w:pPr>
        <w:rPr>
          <w:rFonts w:eastAsiaTheme="minorEastAsia"/>
          <w:lang w:eastAsia="ja-JP"/>
        </w:rPr>
      </w:pPr>
      <w:r>
        <w:rPr>
          <w:rFonts w:eastAsiaTheme="minorEastAsia"/>
          <w:lang w:eastAsia="ja-JP"/>
        </w:rPr>
        <w:br w:type="page"/>
      </w:r>
    </w:p>
    <w:p w14:paraId="10FA5A50" w14:textId="77777777" w:rsidR="005A7E88" w:rsidRDefault="005A7E88" w:rsidP="005A7E88">
      <w:pPr>
        <w:pStyle w:val="BodyText"/>
        <w:rPr>
          <w:rFonts w:asciiTheme="majorHAnsi" w:eastAsiaTheme="minorEastAsia" w:hAnsiTheme="majorHAnsi"/>
          <w:b/>
          <w:sz w:val="28"/>
          <w:lang w:eastAsia="ja-JP"/>
        </w:rPr>
      </w:pPr>
      <w:r>
        <w:rPr>
          <w:rFonts w:asciiTheme="majorHAnsi" w:eastAsiaTheme="minorEastAsia" w:hAnsiTheme="majorHAnsi" w:hint="eastAsia"/>
          <w:b/>
          <w:sz w:val="28"/>
          <w:lang w:eastAsia="ja-JP"/>
        </w:rPr>
        <w:lastRenderedPageBreak/>
        <w:t>CID</w:t>
      </w:r>
      <w:r w:rsidRPr="002322C4">
        <w:rPr>
          <w:rFonts w:asciiTheme="majorHAnsi" w:eastAsiaTheme="minorEastAsia" w:hAnsiTheme="majorHAnsi" w:hint="eastAsia"/>
          <w:b/>
          <w:sz w:val="28"/>
          <w:lang w:eastAsia="ja-JP"/>
        </w:rPr>
        <w:t xml:space="preserve"> </w:t>
      </w:r>
      <w:r>
        <w:rPr>
          <w:rFonts w:asciiTheme="majorHAnsi" w:eastAsiaTheme="minorEastAsia" w:hAnsiTheme="majorHAnsi" w:hint="eastAsia"/>
          <w:b/>
          <w:sz w:val="28"/>
          <w:lang w:eastAsia="ja-JP"/>
        </w:rPr>
        <w:t>1123:</w:t>
      </w:r>
    </w:p>
    <w:tbl>
      <w:tblPr>
        <w:tblW w:w="9639" w:type="dxa"/>
        <w:tblInd w:w="-2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9"/>
        <w:gridCol w:w="1417"/>
        <w:gridCol w:w="871"/>
        <w:gridCol w:w="992"/>
        <w:gridCol w:w="1985"/>
        <w:gridCol w:w="2126"/>
        <w:gridCol w:w="1559"/>
      </w:tblGrid>
      <w:tr w:rsidR="005A7E88" w14:paraId="1D634661" w14:textId="77777777" w:rsidTr="001033D2">
        <w:trPr>
          <w:trHeight w:val="386"/>
        </w:trPr>
        <w:tc>
          <w:tcPr>
            <w:tcW w:w="689" w:type="dxa"/>
            <w:shd w:val="clear" w:color="auto" w:fill="auto"/>
            <w:hideMark/>
          </w:tcPr>
          <w:p w14:paraId="6F676A7A" w14:textId="77777777" w:rsidR="005A7E88" w:rsidRDefault="005A7E88" w:rsidP="001033D2">
            <w:pPr>
              <w:rPr>
                <w:rFonts w:ascii="Arial" w:hAnsi="Arial" w:cs="Arial"/>
                <w:b/>
                <w:bCs/>
                <w:sz w:val="20"/>
                <w:lang w:val="en-US"/>
              </w:rPr>
            </w:pPr>
            <w:r>
              <w:rPr>
                <w:rFonts w:ascii="Arial" w:hAnsi="Arial" w:cs="Arial"/>
                <w:b/>
                <w:bCs/>
                <w:sz w:val="20"/>
              </w:rPr>
              <w:t>CID</w:t>
            </w:r>
          </w:p>
        </w:tc>
        <w:tc>
          <w:tcPr>
            <w:tcW w:w="1417" w:type="dxa"/>
            <w:shd w:val="clear" w:color="auto" w:fill="auto"/>
            <w:hideMark/>
          </w:tcPr>
          <w:p w14:paraId="6D6CCC18" w14:textId="77777777" w:rsidR="005A7E88" w:rsidRDefault="005A7E88" w:rsidP="001033D2">
            <w:pPr>
              <w:rPr>
                <w:rFonts w:ascii="Arial" w:hAnsi="Arial" w:cs="Arial"/>
                <w:b/>
                <w:bCs/>
                <w:sz w:val="20"/>
              </w:rPr>
            </w:pPr>
            <w:r>
              <w:rPr>
                <w:rFonts w:ascii="Arial" w:hAnsi="Arial" w:cs="Arial"/>
                <w:b/>
                <w:bCs/>
                <w:sz w:val="20"/>
              </w:rPr>
              <w:t>Commenter</w:t>
            </w:r>
          </w:p>
        </w:tc>
        <w:tc>
          <w:tcPr>
            <w:tcW w:w="871" w:type="dxa"/>
            <w:shd w:val="clear" w:color="auto" w:fill="auto"/>
            <w:hideMark/>
          </w:tcPr>
          <w:p w14:paraId="01DEA5A4" w14:textId="77777777" w:rsidR="005A7E88" w:rsidRDefault="005A7E88" w:rsidP="001033D2">
            <w:pPr>
              <w:rPr>
                <w:rFonts w:ascii="Arial" w:hAnsi="Arial" w:cs="Arial"/>
                <w:b/>
                <w:bCs/>
                <w:sz w:val="20"/>
              </w:rPr>
            </w:pPr>
            <w:r>
              <w:rPr>
                <w:rFonts w:ascii="Arial" w:hAnsi="Arial" w:cs="Arial"/>
                <w:b/>
                <w:bCs/>
                <w:sz w:val="20"/>
              </w:rPr>
              <w:t>PP.LL</w:t>
            </w:r>
          </w:p>
        </w:tc>
        <w:tc>
          <w:tcPr>
            <w:tcW w:w="992" w:type="dxa"/>
          </w:tcPr>
          <w:p w14:paraId="55852DDD" w14:textId="77777777" w:rsidR="005A7E88" w:rsidRPr="00370EA5" w:rsidRDefault="005A7E88" w:rsidP="001033D2">
            <w:pPr>
              <w:rPr>
                <w:rFonts w:ascii="Arial" w:eastAsiaTheme="minorEastAsia" w:hAnsi="Arial" w:cs="Arial"/>
                <w:b/>
                <w:bCs/>
                <w:sz w:val="20"/>
                <w:lang w:eastAsia="ja-JP"/>
              </w:rPr>
            </w:pPr>
            <w:r>
              <w:rPr>
                <w:rFonts w:ascii="Arial" w:eastAsiaTheme="minorEastAsia" w:hAnsi="Arial" w:cs="Arial" w:hint="eastAsia"/>
                <w:b/>
                <w:bCs/>
                <w:sz w:val="20"/>
                <w:lang w:eastAsia="ja-JP"/>
              </w:rPr>
              <w:t>Clause</w:t>
            </w:r>
          </w:p>
        </w:tc>
        <w:tc>
          <w:tcPr>
            <w:tcW w:w="1985" w:type="dxa"/>
            <w:shd w:val="clear" w:color="auto" w:fill="auto"/>
            <w:hideMark/>
          </w:tcPr>
          <w:p w14:paraId="713D5459" w14:textId="77777777" w:rsidR="005A7E88" w:rsidRDefault="005A7E88" w:rsidP="001033D2">
            <w:pPr>
              <w:rPr>
                <w:rFonts w:ascii="Arial" w:hAnsi="Arial" w:cs="Arial"/>
                <w:b/>
                <w:bCs/>
                <w:sz w:val="20"/>
              </w:rPr>
            </w:pPr>
            <w:r>
              <w:rPr>
                <w:rFonts w:ascii="Arial" w:hAnsi="Arial" w:cs="Arial"/>
                <w:b/>
                <w:bCs/>
                <w:sz w:val="20"/>
              </w:rPr>
              <w:t>Comment</w:t>
            </w:r>
          </w:p>
        </w:tc>
        <w:tc>
          <w:tcPr>
            <w:tcW w:w="2126" w:type="dxa"/>
            <w:shd w:val="clear" w:color="auto" w:fill="auto"/>
            <w:hideMark/>
          </w:tcPr>
          <w:p w14:paraId="58D9BBBD" w14:textId="77777777" w:rsidR="005A7E88" w:rsidRDefault="005A7E88" w:rsidP="001033D2">
            <w:pPr>
              <w:rPr>
                <w:rFonts w:ascii="Arial" w:hAnsi="Arial" w:cs="Arial"/>
                <w:b/>
                <w:bCs/>
                <w:sz w:val="20"/>
              </w:rPr>
            </w:pPr>
            <w:r>
              <w:rPr>
                <w:rFonts w:ascii="Arial" w:hAnsi="Arial" w:cs="Arial"/>
                <w:b/>
                <w:bCs/>
                <w:sz w:val="20"/>
              </w:rPr>
              <w:t>Proposed Change</w:t>
            </w:r>
          </w:p>
        </w:tc>
        <w:tc>
          <w:tcPr>
            <w:tcW w:w="1559" w:type="dxa"/>
            <w:shd w:val="clear" w:color="auto" w:fill="auto"/>
            <w:hideMark/>
          </w:tcPr>
          <w:p w14:paraId="34042098" w14:textId="77777777" w:rsidR="005A7E88" w:rsidRDefault="005A7E88" w:rsidP="001033D2">
            <w:pPr>
              <w:rPr>
                <w:rFonts w:ascii="Arial" w:hAnsi="Arial" w:cs="Arial"/>
                <w:b/>
                <w:bCs/>
                <w:sz w:val="20"/>
              </w:rPr>
            </w:pPr>
            <w:r>
              <w:rPr>
                <w:rFonts w:ascii="Arial" w:hAnsi="Arial" w:cs="Arial"/>
                <w:b/>
                <w:bCs/>
                <w:sz w:val="20"/>
              </w:rPr>
              <w:t>Resolution</w:t>
            </w:r>
          </w:p>
        </w:tc>
      </w:tr>
      <w:tr w:rsidR="005A7E88" w14:paraId="479C7C65" w14:textId="77777777" w:rsidTr="001033D2">
        <w:trPr>
          <w:trHeight w:val="935"/>
        </w:trPr>
        <w:tc>
          <w:tcPr>
            <w:tcW w:w="689" w:type="dxa"/>
            <w:shd w:val="clear" w:color="auto" w:fill="auto"/>
          </w:tcPr>
          <w:p w14:paraId="048FC4F1" w14:textId="77777777" w:rsidR="005A7E88" w:rsidRDefault="005A7E88" w:rsidP="001033D2">
            <w:pPr>
              <w:jc w:val="right"/>
              <w:rPr>
                <w:rFonts w:ascii="Arial" w:hAnsi="Arial" w:cs="Arial"/>
                <w:sz w:val="20"/>
              </w:rPr>
            </w:pPr>
            <w:r w:rsidRPr="00413D16">
              <w:rPr>
                <w:rFonts w:ascii="Arial" w:hAnsi="Arial" w:cs="Arial"/>
                <w:sz w:val="20"/>
              </w:rPr>
              <w:t>1123</w:t>
            </w:r>
          </w:p>
        </w:tc>
        <w:tc>
          <w:tcPr>
            <w:tcW w:w="1417" w:type="dxa"/>
            <w:shd w:val="clear" w:color="auto" w:fill="auto"/>
          </w:tcPr>
          <w:p w14:paraId="1A8312E4" w14:textId="77777777" w:rsidR="005A7E88" w:rsidRDefault="005A7E88" w:rsidP="001033D2">
            <w:pPr>
              <w:rPr>
                <w:rFonts w:ascii="Arial" w:hAnsi="Arial" w:cs="Arial"/>
                <w:sz w:val="20"/>
              </w:rPr>
            </w:pPr>
            <w:r w:rsidRPr="00413D16">
              <w:rPr>
                <w:rFonts w:ascii="Arial" w:hAnsi="Arial" w:cs="Arial"/>
                <w:sz w:val="20"/>
              </w:rPr>
              <w:t>Kwok Shum Au</w:t>
            </w:r>
          </w:p>
        </w:tc>
        <w:tc>
          <w:tcPr>
            <w:tcW w:w="871" w:type="dxa"/>
            <w:shd w:val="clear" w:color="auto" w:fill="auto"/>
          </w:tcPr>
          <w:p w14:paraId="3178774A" w14:textId="77777777" w:rsidR="005A7E88" w:rsidRPr="00413D16" w:rsidRDefault="005A7E88" w:rsidP="001033D2">
            <w:pPr>
              <w:jc w:val="right"/>
              <w:rPr>
                <w:rFonts w:ascii="Arial" w:eastAsiaTheme="minorEastAsia" w:hAnsi="Arial" w:cs="Arial"/>
                <w:sz w:val="20"/>
                <w:lang w:eastAsia="ja-JP"/>
              </w:rPr>
            </w:pPr>
            <w:r>
              <w:rPr>
                <w:rFonts w:ascii="Arial" w:eastAsiaTheme="minorEastAsia" w:hAnsi="Arial" w:cs="Arial" w:hint="eastAsia"/>
                <w:sz w:val="20"/>
                <w:lang w:eastAsia="ja-JP"/>
              </w:rPr>
              <w:t>7.43</w:t>
            </w:r>
          </w:p>
        </w:tc>
        <w:tc>
          <w:tcPr>
            <w:tcW w:w="992" w:type="dxa"/>
          </w:tcPr>
          <w:p w14:paraId="75853024" w14:textId="77777777" w:rsidR="005A7E88" w:rsidRPr="00413D16" w:rsidRDefault="005A7E88" w:rsidP="001033D2">
            <w:pPr>
              <w:rPr>
                <w:rFonts w:ascii="Arial" w:hAnsi="Arial" w:cs="Arial"/>
                <w:sz w:val="20"/>
              </w:rPr>
            </w:pPr>
            <w:r w:rsidRPr="00370EA5">
              <w:rPr>
                <w:rFonts w:ascii="Arial" w:hAnsi="Arial" w:cs="Arial"/>
                <w:sz w:val="20"/>
              </w:rPr>
              <w:t>6.3.7.2.2</w:t>
            </w:r>
          </w:p>
        </w:tc>
        <w:tc>
          <w:tcPr>
            <w:tcW w:w="1985" w:type="dxa"/>
            <w:shd w:val="clear" w:color="auto" w:fill="auto"/>
          </w:tcPr>
          <w:p w14:paraId="1194C240" w14:textId="77777777" w:rsidR="005A7E88" w:rsidRDefault="005A7E88" w:rsidP="001033D2">
            <w:pPr>
              <w:rPr>
                <w:rFonts w:ascii="Arial" w:hAnsi="Arial" w:cs="Arial"/>
                <w:sz w:val="20"/>
              </w:rPr>
            </w:pPr>
            <w:r w:rsidRPr="00413D16">
              <w:rPr>
                <w:rFonts w:ascii="Arial" w:hAnsi="Arial" w:cs="Arial"/>
                <w:sz w:val="20"/>
              </w:rPr>
              <w:t>"dot11HighEfficiencyOptionImplemented" does not exist.</w:t>
            </w:r>
          </w:p>
        </w:tc>
        <w:tc>
          <w:tcPr>
            <w:tcW w:w="2126" w:type="dxa"/>
            <w:shd w:val="clear" w:color="auto" w:fill="auto"/>
          </w:tcPr>
          <w:p w14:paraId="12ECDDC1" w14:textId="77777777" w:rsidR="005A7E88" w:rsidRDefault="005A7E88" w:rsidP="001033D2">
            <w:pPr>
              <w:rPr>
                <w:rFonts w:ascii="Arial" w:hAnsi="Arial" w:cs="Arial"/>
                <w:sz w:val="20"/>
              </w:rPr>
            </w:pPr>
            <w:r w:rsidRPr="00413D16">
              <w:rPr>
                <w:rFonts w:ascii="Arial" w:hAnsi="Arial" w:cs="Arial"/>
                <w:sz w:val="20"/>
              </w:rPr>
              <w:t xml:space="preserve">Define "dot11HighEfficiencyOptionImplemented" in </w:t>
            </w:r>
            <w:proofErr w:type="spellStart"/>
            <w:r w:rsidRPr="00413D16">
              <w:rPr>
                <w:rFonts w:ascii="Arial" w:hAnsi="Arial" w:cs="Arial"/>
                <w:sz w:val="20"/>
              </w:rPr>
              <w:t>subclause</w:t>
            </w:r>
            <w:proofErr w:type="spellEnd"/>
            <w:r w:rsidRPr="00413D16">
              <w:rPr>
                <w:rFonts w:ascii="Arial" w:hAnsi="Arial" w:cs="Arial"/>
                <w:sz w:val="20"/>
              </w:rPr>
              <w:t xml:space="preserve"> C.3.</w:t>
            </w:r>
          </w:p>
        </w:tc>
        <w:tc>
          <w:tcPr>
            <w:tcW w:w="1559" w:type="dxa"/>
            <w:shd w:val="clear" w:color="auto" w:fill="auto"/>
          </w:tcPr>
          <w:p w14:paraId="12067199" w14:textId="77777777" w:rsidR="005A7E88" w:rsidRDefault="005A7E88" w:rsidP="001033D2">
            <w:pPr>
              <w:rPr>
                <w:rFonts w:ascii="Arial" w:eastAsiaTheme="minorEastAsia" w:hAnsi="Arial" w:cs="Arial"/>
                <w:sz w:val="20"/>
                <w:lang w:eastAsia="ja-JP"/>
              </w:rPr>
            </w:pPr>
            <w:r>
              <w:rPr>
                <w:rFonts w:ascii="Arial" w:eastAsiaTheme="minorEastAsia" w:hAnsi="Arial" w:cs="Arial" w:hint="eastAsia"/>
                <w:sz w:val="20"/>
                <w:lang w:eastAsia="ja-JP"/>
              </w:rPr>
              <w:t>Revised</w:t>
            </w:r>
          </w:p>
          <w:p w14:paraId="145203C9" w14:textId="77777777" w:rsidR="002B7F95" w:rsidRDefault="002B7F95" w:rsidP="001033D2">
            <w:pPr>
              <w:rPr>
                <w:rFonts w:ascii="Arial" w:eastAsiaTheme="minorEastAsia" w:hAnsi="Arial" w:cs="Arial"/>
                <w:sz w:val="20"/>
                <w:lang w:eastAsia="ja-JP"/>
              </w:rPr>
            </w:pPr>
          </w:p>
          <w:p w14:paraId="2403FA0D" w14:textId="5381AE55" w:rsidR="002B7F95" w:rsidRPr="00413D16" w:rsidRDefault="002B7F95" w:rsidP="001033D2">
            <w:pPr>
              <w:rPr>
                <w:rFonts w:ascii="Arial" w:eastAsiaTheme="minorEastAsia" w:hAnsi="Arial" w:cs="Arial"/>
                <w:sz w:val="20"/>
                <w:lang w:eastAsia="ja-JP"/>
              </w:rPr>
            </w:pPr>
            <w:r>
              <w:rPr>
                <w:rFonts w:ascii="Arial" w:eastAsiaTheme="minorEastAsia" w:hAnsi="Arial" w:cs="Arial" w:hint="eastAsia"/>
                <w:sz w:val="20"/>
                <w:lang w:eastAsia="ja-JP"/>
              </w:rPr>
              <w:t>Agreed. Proposed text provided.</w:t>
            </w:r>
          </w:p>
        </w:tc>
      </w:tr>
    </w:tbl>
    <w:p w14:paraId="595D06F5" w14:textId="77777777" w:rsidR="005A7E88" w:rsidRDefault="005A7E88" w:rsidP="005A7E88">
      <w:pPr>
        <w:pStyle w:val="BodyText"/>
        <w:rPr>
          <w:rFonts w:asciiTheme="majorHAnsi" w:eastAsiaTheme="minorEastAsia" w:hAnsiTheme="majorHAnsi"/>
          <w:b/>
          <w:sz w:val="28"/>
          <w:lang w:eastAsia="ja-JP"/>
        </w:rPr>
      </w:pPr>
    </w:p>
    <w:p w14:paraId="28DDF7F4" w14:textId="77777777" w:rsidR="005A7E88" w:rsidRDefault="005A7E88" w:rsidP="005A7E88">
      <w:pPr>
        <w:pStyle w:val="BodyText"/>
        <w:rPr>
          <w:rFonts w:asciiTheme="majorHAnsi" w:eastAsiaTheme="minorEastAsia" w:hAnsiTheme="majorHAnsi"/>
          <w:b/>
          <w:sz w:val="28"/>
          <w:lang w:eastAsia="ja-JP"/>
        </w:rPr>
      </w:pPr>
    </w:p>
    <w:p w14:paraId="3198F30B" w14:textId="7703AA8F" w:rsidR="00B610E7" w:rsidRDefault="00B610E7" w:rsidP="00B610E7">
      <w:pPr>
        <w:jc w:val="both"/>
        <w:rPr>
          <w:rFonts w:eastAsiaTheme="minorEastAsia"/>
          <w:b/>
          <w:i/>
          <w:color w:val="000000"/>
          <w:sz w:val="20"/>
          <w:highlight w:val="yellow"/>
          <w:lang w:val="en-US" w:eastAsia="ja-JP"/>
        </w:rPr>
      </w:pPr>
      <w:r w:rsidRPr="00C6462C">
        <w:rPr>
          <w:rFonts w:eastAsia="Times New Roman"/>
          <w:b/>
          <w:color w:val="000000"/>
          <w:sz w:val="20"/>
          <w:highlight w:val="yellow"/>
          <w:lang w:val="en-US"/>
        </w:rPr>
        <w:t>TGax Editor:</w:t>
      </w:r>
      <w:r>
        <w:rPr>
          <w:rFonts w:eastAsia="Times New Roman"/>
          <w:b/>
          <w:i/>
          <w:color w:val="000000"/>
          <w:sz w:val="20"/>
          <w:highlight w:val="yellow"/>
          <w:lang w:val="en-US"/>
        </w:rPr>
        <w:t xml:space="preserve"> </w:t>
      </w:r>
      <w:r>
        <w:rPr>
          <w:rFonts w:eastAsiaTheme="minorEastAsia" w:hint="eastAsia"/>
          <w:b/>
          <w:i/>
          <w:color w:val="000000"/>
          <w:sz w:val="20"/>
          <w:highlight w:val="yellow"/>
          <w:lang w:val="en-US" w:eastAsia="ja-JP"/>
        </w:rPr>
        <w:t>Add the following MIB objects</w:t>
      </w:r>
      <w:r w:rsidRPr="00C6462C">
        <w:rPr>
          <w:rFonts w:eastAsia="Times New Roman"/>
          <w:b/>
          <w:i/>
          <w:color w:val="000000"/>
          <w:sz w:val="20"/>
          <w:highlight w:val="yellow"/>
          <w:lang w:val="en-US"/>
        </w:rPr>
        <w:t xml:space="preserve"> </w:t>
      </w:r>
      <w:r>
        <w:rPr>
          <w:rFonts w:eastAsia="Times New Roman"/>
          <w:b/>
          <w:i/>
          <w:color w:val="000000"/>
          <w:sz w:val="20"/>
          <w:highlight w:val="yellow"/>
          <w:lang w:val="en-US"/>
        </w:rPr>
        <w:t>as the</w:t>
      </w:r>
      <w:r w:rsidRPr="00C6462C">
        <w:rPr>
          <w:rFonts w:eastAsia="Times New Roman"/>
          <w:b/>
          <w:i/>
          <w:color w:val="000000"/>
          <w:sz w:val="20"/>
          <w:highlight w:val="yellow"/>
          <w:lang w:val="en-US"/>
        </w:rPr>
        <w:t xml:space="preserve"> resolution to CID</w:t>
      </w:r>
      <w:r>
        <w:rPr>
          <w:rFonts w:eastAsiaTheme="minorEastAsia" w:hint="eastAsia"/>
          <w:b/>
          <w:i/>
          <w:color w:val="000000"/>
          <w:sz w:val="20"/>
          <w:highlight w:val="yellow"/>
          <w:lang w:val="en-US" w:eastAsia="ja-JP"/>
        </w:rPr>
        <w:t xml:space="preserve"> 1123.</w:t>
      </w:r>
    </w:p>
    <w:p w14:paraId="5D745AFB" w14:textId="77777777" w:rsidR="00B610E7" w:rsidRDefault="00B610E7" w:rsidP="00B610E7">
      <w:pPr>
        <w:jc w:val="both"/>
        <w:rPr>
          <w:rFonts w:eastAsiaTheme="minorEastAsia"/>
          <w:b/>
          <w:i/>
          <w:color w:val="000000"/>
          <w:sz w:val="20"/>
          <w:highlight w:val="yellow"/>
          <w:lang w:val="en-US" w:eastAsia="ja-JP"/>
        </w:rPr>
      </w:pPr>
    </w:p>
    <w:p w14:paraId="0D8552FC" w14:textId="2F4022D0" w:rsidR="005A7E88" w:rsidRDefault="005A7E88" w:rsidP="005A7E88">
      <w:pPr>
        <w:rPr>
          <w:rFonts w:ascii="Arial-BoldMT" w:eastAsiaTheme="minorEastAsia" w:hAnsi="Arial-BoldMT" w:cs="Arial-BoldMT"/>
          <w:b/>
          <w:bCs/>
          <w:sz w:val="24"/>
          <w:szCs w:val="24"/>
          <w:lang w:val="en-US" w:eastAsia="ja-JP"/>
        </w:rPr>
      </w:pPr>
      <w:r>
        <w:rPr>
          <w:rFonts w:ascii="Arial-BoldMT" w:hAnsi="Arial-BoldMT" w:cs="Arial-BoldMT"/>
          <w:b/>
          <w:bCs/>
          <w:sz w:val="24"/>
          <w:szCs w:val="24"/>
          <w:lang w:val="en-US"/>
        </w:rPr>
        <w:t>C.3 MIB Detail</w:t>
      </w:r>
    </w:p>
    <w:p w14:paraId="65AE8312" w14:textId="77777777" w:rsidR="00AF0B8D" w:rsidRDefault="00AF0B8D" w:rsidP="005A7E88">
      <w:pPr>
        <w:rPr>
          <w:rFonts w:ascii="TimesNewRomanPS-BoldItalicMT" w:eastAsiaTheme="minorEastAsia" w:hAnsi="TimesNewRomanPS-BoldItalicMT" w:cs="TimesNewRomanPS-BoldItalicMT"/>
          <w:b/>
          <w:bCs/>
          <w:i/>
          <w:iCs/>
          <w:sz w:val="20"/>
          <w:lang w:val="en-US" w:eastAsia="ja-JP"/>
        </w:rPr>
      </w:pPr>
    </w:p>
    <w:p w14:paraId="5854A84E" w14:textId="77777777" w:rsidR="00AF0B8D" w:rsidRDefault="00AF0B8D" w:rsidP="00AF0B8D">
      <w:pPr>
        <w:widowControl w:val="0"/>
        <w:autoSpaceDE w:val="0"/>
        <w:autoSpaceDN w:val="0"/>
        <w:adjustRightInd w:val="0"/>
        <w:rPr>
          <w:rFonts w:ascii="CourierNewPSMT" w:hAnsi="CourierNewPSMT" w:cs="CourierNewPSMT"/>
          <w:sz w:val="18"/>
          <w:szCs w:val="18"/>
          <w:lang w:val="en-US"/>
        </w:rPr>
      </w:pPr>
      <w:r>
        <w:rPr>
          <w:rFonts w:ascii="CourierNewPSMT" w:hAnsi="CourierNewPSMT" w:cs="CourierNewPSMT"/>
          <w:sz w:val="18"/>
          <w:szCs w:val="18"/>
          <w:lang w:val="en-US"/>
        </w:rPr>
        <w:t>-- **********************************************************************</w:t>
      </w:r>
    </w:p>
    <w:p w14:paraId="42C98C8E" w14:textId="77777777" w:rsidR="00AF0B8D" w:rsidRDefault="00AF0B8D" w:rsidP="00AF0B8D">
      <w:pPr>
        <w:widowControl w:val="0"/>
        <w:autoSpaceDE w:val="0"/>
        <w:autoSpaceDN w:val="0"/>
        <w:adjustRightInd w:val="0"/>
        <w:rPr>
          <w:rFonts w:ascii="CourierNewPSMT" w:hAnsi="CourierNewPSMT" w:cs="CourierNewPSMT"/>
          <w:sz w:val="18"/>
          <w:szCs w:val="18"/>
          <w:lang w:val="en-US"/>
        </w:rPr>
      </w:pPr>
      <w:r>
        <w:rPr>
          <w:rFonts w:ascii="CourierNewPSMT" w:hAnsi="CourierNewPSMT" w:cs="CourierNewPSMT"/>
          <w:sz w:val="18"/>
          <w:szCs w:val="18"/>
          <w:lang w:val="en-US"/>
        </w:rPr>
        <w:t>-- * Major sections</w:t>
      </w:r>
    </w:p>
    <w:p w14:paraId="492203B8" w14:textId="77777777" w:rsidR="00AF0B8D" w:rsidRDefault="00AF0B8D" w:rsidP="00AF0B8D">
      <w:pPr>
        <w:widowControl w:val="0"/>
        <w:autoSpaceDE w:val="0"/>
        <w:autoSpaceDN w:val="0"/>
        <w:adjustRightInd w:val="0"/>
        <w:rPr>
          <w:rFonts w:ascii="CourierNewPSMT" w:hAnsi="CourierNewPSMT" w:cs="CourierNewPSMT"/>
          <w:sz w:val="18"/>
          <w:szCs w:val="18"/>
          <w:lang w:val="en-US"/>
        </w:rPr>
      </w:pPr>
      <w:r>
        <w:rPr>
          <w:rFonts w:ascii="CourierNewPSMT" w:hAnsi="CourierNewPSMT" w:cs="CourierNewPSMT"/>
          <w:sz w:val="18"/>
          <w:szCs w:val="18"/>
          <w:lang w:val="en-US"/>
        </w:rPr>
        <w:t>-- **********************************************************************</w:t>
      </w:r>
    </w:p>
    <w:p w14:paraId="38F58568" w14:textId="77777777" w:rsidR="00AF0B8D" w:rsidRDefault="00AF0B8D" w:rsidP="00AF0B8D">
      <w:pPr>
        <w:widowControl w:val="0"/>
        <w:autoSpaceDE w:val="0"/>
        <w:autoSpaceDN w:val="0"/>
        <w:adjustRightInd w:val="0"/>
        <w:rPr>
          <w:rFonts w:ascii="CourierNewPSMT" w:hAnsi="CourierNewPSMT" w:cs="CourierNewPSMT"/>
          <w:sz w:val="18"/>
          <w:szCs w:val="18"/>
          <w:lang w:val="en-US"/>
        </w:rPr>
      </w:pPr>
      <w:r>
        <w:rPr>
          <w:rFonts w:ascii="CourierNewPSMT" w:hAnsi="CourierNewPSMT" w:cs="CourierNewPSMT"/>
          <w:sz w:val="18"/>
          <w:szCs w:val="18"/>
          <w:lang w:val="en-US"/>
        </w:rPr>
        <w:t xml:space="preserve">-- Station </w:t>
      </w:r>
      <w:proofErr w:type="spellStart"/>
      <w:r>
        <w:rPr>
          <w:rFonts w:ascii="CourierNewPSMT" w:hAnsi="CourierNewPSMT" w:cs="CourierNewPSMT"/>
          <w:sz w:val="18"/>
          <w:szCs w:val="18"/>
          <w:lang w:val="en-US"/>
        </w:rPr>
        <w:t>ManagemenT</w:t>
      </w:r>
      <w:proofErr w:type="spellEnd"/>
      <w:r>
        <w:rPr>
          <w:rFonts w:ascii="CourierNewPSMT" w:hAnsi="CourierNewPSMT" w:cs="CourierNewPSMT"/>
          <w:sz w:val="18"/>
          <w:szCs w:val="18"/>
          <w:lang w:val="en-US"/>
        </w:rPr>
        <w:t xml:space="preserve"> (SMT) Attributes</w:t>
      </w:r>
    </w:p>
    <w:p w14:paraId="3E0BBF46" w14:textId="77777777" w:rsidR="00AF0B8D" w:rsidRDefault="00AF0B8D" w:rsidP="00AF0B8D">
      <w:pPr>
        <w:widowControl w:val="0"/>
        <w:autoSpaceDE w:val="0"/>
        <w:autoSpaceDN w:val="0"/>
        <w:adjustRightInd w:val="0"/>
        <w:ind w:firstLine="720"/>
        <w:rPr>
          <w:rFonts w:ascii="CourierNewPSMT" w:hAnsi="CourierNewPSMT" w:cs="CourierNewPSMT"/>
          <w:sz w:val="18"/>
          <w:szCs w:val="18"/>
          <w:lang w:val="en-US"/>
        </w:rPr>
      </w:pPr>
      <w:r>
        <w:rPr>
          <w:rFonts w:ascii="CourierNewPSMT" w:hAnsi="CourierNewPSMT" w:cs="CourierNewPSMT"/>
          <w:sz w:val="18"/>
          <w:szCs w:val="18"/>
          <w:lang w:val="en-US"/>
        </w:rPr>
        <w:t>-- DEFINED AS "The SMT object class provides the necessary support</w:t>
      </w:r>
    </w:p>
    <w:p w14:paraId="63B5A7C2" w14:textId="77777777" w:rsidR="00AF0B8D" w:rsidRDefault="00AF0B8D" w:rsidP="00AF0B8D">
      <w:pPr>
        <w:widowControl w:val="0"/>
        <w:autoSpaceDE w:val="0"/>
        <w:autoSpaceDN w:val="0"/>
        <w:adjustRightInd w:val="0"/>
        <w:ind w:firstLine="720"/>
        <w:rPr>
          <w:rFonts w:ascii="CourierNewPSMT" w:hAnsi="CourierNewPSMT" w:cs="CourierNewPSMT"/>
          <w:sz w:val="18"/>
          <w:szCs w:val="18"/>
          <w:lang w:val="en-US"/>
        </w:rPr>
      </w:pPr>
      <w:r>
        <w:rPr>
          <w:rFonts w:ascii="CourierNewPSMT" w:hAnsi="CourierNewPSMT" w:cs="CourierNewPSMT"/>
          <w:sz w:val="18"/>
          <w:szCs w:val="18"/>
          <w:lang w:val="en-US"/>
        </w:rPr>
        <w:t xml:space="preserve">-- </w:t>
      </w:r>
      <w:proofErr w:type="gramStart"/>
      <w:r>
        <w:rPr>
          <w:rFonts w:ascii="CourierNewPSMT" w:hAnsi="CourierNewPSMT" w:cs="CourierNewPSMT"/>
          <w:sz w:val="18"/>
          <w:szCs w:val="18"/>
          <w:lang w:val="en-US"/>
        </w:rPr>
        <w:t>at</w:t>
      </w:r>
      <w:proofErr w:type="gramEnd"/>
      <w:r>
        <w:rPr>
          <w:rFonts w:ascii="CourierNewPSMT" w:hAnsi="CourierNewPSMT" w:cs="CourierNewPSMT"/>
          <w:sz w:val="18"/>
          <w:szCs w:val="18"/>
          <w:lang w:val="en-US"/>
        </w:rPr>
        <w:t xml:space="preserve"> the station to manage the processes in the station such that</w:t>
      </w:r>
    </w:p>
    <w:p w14:paraId="4AF1BAAE" w14:textId="77777777" w:rsidR="00AF0B8D" w:rsidRDefault="00AF0B8D" w:rsidP="00AF0B8D">
      <w:pPr>
        <w:widowControl w:val="0"/>
        <w:autoSpaceDE w:val="0"/>
        <w:autoSpaceDN w:val="0"/>
        <w:adjustRightInd w:val="0"/>
        <w:ind w:firstLine="720"/>
        <w:rPr>
          <w:rFonts w:ascii="CourierNewPSMT" w:hAnsi="CourierNewPSMT" w:cs="CourierNewPSMT"/>
          <w:sz w:val="18"/>
          <w:szCs w:val="18"/>
          <w:lang w:val="en-US"/>
        </w:rPr>
      </w:pPr>
      <w:r>
        <w:rPr>
          <w:rFonts w:ascii="CourierNewPSMT" w:hAnsi="CourierNewPSMT" w:cs="CourierNewPSMT"/>
          <w:sz w:val="18"/>
          <w:szCs w:val="18"/>
          <w:lang w:val="en-US"/>
        </w:rPr>
        <w:t xml:space="preserve">-- </w:t>
      </w:r>
      <w:proofErr w:type="gramStart"/>
      <w:r>
        <w:rPr>
          <w:rFonts w:ascii="CourierNewPSMT" w:hAnsi="CourierNewPSMT" w:cs="CourierNewPSMT"/>
          <w:sz w:val="18"/>
          <w:szCs w:val="18"/>
          <w:lang w:val="en-US"/>
        </w:rPr>
        <w:t>the</w:t>
      </w:r>
      <w:proofErr w:type="gramEnd"/>
      <w:r>
        <w:rPr>
          <w:rFonts w:ascii="CourierNewPSMT" w:hAnsi="CourierNewPSMT" w:cs="CourierNewPSMT"/>
          <w:sz w:val="18"/>
          <w:szCs w:val="18"/>
          <w:lang w:val="en-US"/>
        </w:rPr>
        <w:t xml:space="preserve"> station may work cooperatively as a part of an IEEE </w:t>
      </w:r>
      <w:proofErr w:type="spellStart"/>
      <w:r>
        <w:rPr>
          <w:rFonts w:ascii="CourierNewPSMT" w:hAnsi="CourierNewPSMT" w:cs="CourierNewPSMT"/>
          <w:sz w:val="18"/>
          <w:szCs w:val="18"/>
          <w:lang w:val="en-US"/>
        </w:rPr>
        <w:t>Std</w:t>
      </w:r>
      <w:proofErr w:type="spellEnd"/>
      <w:r>
        <w:rPr>
          <w:rFonts w:ascii="CourierNewPSMT" w:hAnsi="CourierNewPSMT" w:cs="CourierNewPSMT"/>
          <w:sz w:val="18"/>
          <w:szCs w:val="18"/>
          <w:lang w:val="en-US"/>
        </w:rPr>
        <w:t xml:space="preserve"> 802.11</w:t>
      </w:r>
    </w:p>
    <w:p w14:paraId="3693930F" w14:textId="77777777" w:rsidR="00AF0B8D" w:rsidRDefault="00AF0B8D" w:rsidP="00AF0B8D">
      <w:pPr>
        <w:widowControl w:val="0"/>
        <w:autoSpaceDE w:val="0"/>
        <w:autoSpaceDN w:val="0"/>
        <w:adjustRightInd w:val="0"/>
        <w:ind w:firstLine="720"/>
        <w:rPr>
          <w:rFonts w:ascii="CourierNewPSMT" w:eastAsiaTheme="minorEastAsia" w:hAnsi="CourierNewPSMT" w:cs="CourierNewPSMT"/>
          <w:sz w:val="18"/>
          <w:szCs w:val="18"/>
          <w:lang w:val="en-US" w:eastAsia="ja-JP"/>
        </w:rPr>
      </w:pPr>
      <w:proofErr w:type="gramStart"/>
      <w:r>
        <w:rPr>
          <w:rFonts w:ascii="CourierNewPSMT" w:hAnsi="CourierNewPSMT" w:cs="CourierNewPSMT"/>
          <w:sz w:val="18"/>
          <w:szCs w:val="18"/>
          <w:lang w:val="en-US"/>
        </w:rPr>
        <w:t>-- network."</w:t>
      </w:r>
      <w:proofErr w:type="gramEnd"/>
    </w:p>
    <w:p w14:paraId="654E601C" w14:textId="77777777" w:rsidR="00AF0B8D" w:rsidRPr="00AF0B8D" w:rsidRDefault="00AF0B8D" w:rsidP="00AF0B8D">
      <w:pPr>
        <w:widowControl w:val="0"/>
        <w:autoSpaceDE w:val="0"/>
        <w:autoSpaceDN w:val="0"/>
        <w:adjustRightInd w:val="0"/>
        <w:ind w:firstLine="720"/>
        <w:rPr>
          <w:rFonts w:ascii="CourierNewPSMT" w:eastAsiaTheme="minorEastAsia" w:hAnsi="CourierNewPSMT" w:cs="CourierNewPSMT"/>
          <w:sz w:val="18"/>
          <w:szCs w:val="18"/>
          <w:lang w:val="en-US" w:eastAsia="ja-JP"/>
        </w:rPr>
      </w:pPr>
    </w:p>
    <w:p w14:paraId="47FF5941" w14:textId="567D64DD" w:rsidR="00AF0B8D" w:rsidRDefault="00AF0B8D" w:rsidP="00AF0B8D">
      <w:pPr>
        <w:ind w:firstLine="720"/>
        <w:rPr>
          <w:rFonts w:ascii="CourierNewPSMT" w:eastAsiaTheme="minorEastAsia" w:hAnsi="CourierNewPSMT" w:cs="CourierNewPSMT"/>
          <w:sz w:val="18"/>
          <w:szCs w:val="18"/>
          <w:lang w:val="en-US" w:eastAsia="ja-JP"/>
        </w:rPr>
      </w:pPr>
      <w:proofErr w:type="gramStart"/>
      <w:r>
        <w:rPr>
          <w:rFonts w:ascii="CourierNewPSMT" w:hAnsi="CourierNewPSMT" w:cs="CourierNewPSMT"/>
          <w:sz w:val="18"/>
          <w:szCs w:val="18"/>
          <w:lang w:val="en-US"/>
        </w:rPr>
        <w:t>dot11smt</w:t>
      </w:r>
      <w:proofErr w:type="gramEnd"/>
      <w:r>
        <w:rPr>
          <w:rFonts w:ascii="CourierNewPSMT" w:hAnsi="CourierNewPSMT" w:cs="CourierNewPSMT"/>
          <w:sz w:val="18"/>
          <w:szCs w:val="18"/>
          <w:lang w:val="en-US"/>
        </w:rPr>
        <w:t xml:space="preserve"> OBJECT IDENTIFIER ::= { ieee802dot11 1 }</w:t>
      </w:r>
    </w:p>
    <w:p w14:paraId="79FC6DB3" w14:textId="1EA21D24" w:rsidR="00AF0B8D" w:rsidRPr="00AF0B8D" w:rsidRDefault="00AF0B8D" w:rsidP="00AF0B8D">
      <w:pPr>
        <w:ind w:firstLine="720"/>
        <w:rPr>
          <w:rFonts w:ascii="CourierNewPSMT" w:eastAsiaTheme="minorEastAsia" w:hAnsi="CourierNewPSMT" w:cs="CourierNewPSMT"/>
          <w:sz w:val="18"/>
          <w:szCs w:val="18"/>
          <w:lang w:val="en-US" w:eastAsia="ja-JP"/>
        </w:rPr>
      </w:pPr>
      <w:r>
        <w:rPr>
          <w:rFonts w:ascii="CourierNewPSMT" w:eastAsiaTheme="minorEastAsia" w:hAnsi="CourierNewPSMT" w:cs="CourierNewPSMT"/>
          <w:sz w:val="18"/>
          <w:szCs w:val="18"/>
          <w:lang w:val="en-US" w:eastAsia="ja-JP"/>
        </w:rPr>
        <w:t>…</w:t>
      </w:r>
    </w:p>
    <w:p w14:paraId="5F058B16" w14:textId="6126773C" w:rsidR="00AF0B8D" w:rsidRDefault="00AF0B8D" w:rsidP="00AF0B8D">
      <w:pPr>
        <w:ind w:firstLine="720"/>
        <w:rPr>
          <w:rFonts w:ascii="CourierNewPSMT" w:eastAsiaTheme="minorEastAsia" w:hAnsi="CourierNewPSMT" w:cs="CourierNewPSMT"/>
          <w:sz w:val="18"/>
          <w:szCs w:val="18"/>
          <w:lang w:val="en-US" w:eastAsia="ja-JP"/>
        </w:rPr>
      </w:pPr>
      <w:r>
        <w:rPr>
          <w:rFonts w:ascii="CourierNewPSMT" w:hAnsi="CourierNewPSMT" w:cs="CourierNewPSMT"/>
          <w:sz w:val="18"/>
          <w:szCs w:val="18"/>
          <w:lang w:val="en-US"/>
        </w:rPr>
        <w:t>-- dot11STACivicLocationConfigTable</w:t>
      </w:r>
      <w:proofErr w:type="gramStart"/>
      <w:r>
        <w:rPr>
          <w:rFonts w:ascii="CourierNewPSMT" w:eastAsiaTheme="minorEastAsia" w:hAnsi="CourierNewPSMT" w:cs="CourierNewPSMT" w:hint="eastAsia"/>
          <w:sz w:val="18"/>
          <w:szCs w:val="18"/>
          <w:lang w:val="en-US" w:eastAsia="ja-JP"/>
        </w:rPr>
        <w:tab/>
      </w:r>
      <w:r>
        <w:rPr>
          <w:rFonts w:ascii="CourierNewPSMT" w:eastAsiaTheme="minorEastAsia" w:hAnsi="CourierNewPSMT" w:cs="CourierNewPSMT" w:hint="eastAsia"/>
          <w:sz w:val="18"/>
          <w:szCs w:val="18"/>
          <w:lang w:val="en-US" w:eastAsia="ja-JP"/>
        </w:rPr>
        <w:tab/>
      </w:r>
      <w:r>
        <w:rPr>
          <w:rFonts w:ascii="CourierNewPSMT" w:hAnsi="CourierNewPSMT" w:cs="CourierNewPSMT"/>
          <w:sz w:val="18"/>
          <w:szCs w:val="18"/>
          <w:lang w:val="en-US"/>
        </w:rPr>
        <w:t>::</w:t>
      </w:r>
      <w:proofErr w:type="gramEnd"/>
      <w:r>
        <w:rPr>
          <w:rFonts w:ascii="CourierNewPSMT" w:hAnsi="CourierNewPSMT" w:cs="CourierNewPSMT"/>
          <w:sz w:val="18"/>
          <w:szCs w:val="18"/>
          <w:lang w:val="en-US"/>
        </w:rPr>
        <w:t>= { dot11smt 37 }</w:t>
      </w:r>
    </w:p>
    <w:p w14:paraId="678E6109" w14:textId="71AF6D61" w:rsidR="00AF0B8D" w:rsidRDefault="00AF0B8D" w:rsidP="00AF0B8D">
      <w:pPr>
        <w:ind w:firstLine="720"/>
        <w:rPr>
          <w:ins w:id="324" w:author="inoue" w:date="2016-06-28T15:09:00Z"/>
          <w:rFonts w:ascii="CourierNewPSMT" w:eastAsiaTheme="minorEastAsia" w:hAnsi="CourierNewPSMT" w:cs="CourierNewPSMT"/>
          <w:sz w:val="18"/>
          <w:szCs w:val="18"/>
          <w:lang w:val="en-US" w:eastAsia="ja-JP"/>
        </w:rPr>
      </w:pPr>
      <w:ins w:id="325" w:author="inoue" w:date="2016-06-28T15:08:00Z">
        <w:r>
          <w:rPr>
            <w:rFonts w:ascii="CourierNewPSMT" w:eastAsiaTheme="minorEastAsia" w:hAnsi="CourierNewPSMT" w:cs="CourierNewPSMT" w:hint="eastAsia"/>
            <w:sz w:val="18"/>
            <w:szCs w:val="18"/>
            <w:lang w:val="en-US" w:eastAsia="ja-JP"/>
          </w:rPr>
          <w:t>-- dot11HEStationConfigTable</w:t>
        </w:r>
        <w:proofErr w:type="gramStart"/>
        <w:r>
          <w:rPr>
            <w:rFonts w:ascii="CourierNewPSMT" w:eastAsiaTheme="minorEastAsia" w:hAnsi="CourierNewPSMT" w:cs="CourierNewPSMT" w:hint="eastAsia"/>
            <w:sz w:val="18"/>
            <w:szCs w:val="18"/>
            <w:lang w:val="en-US" w:eastAsia="ja-JP"/>
          </w:rPr>
          <w:tab/>
        </w:r>
        <w:r>
          <w:rPr>
            <w:rFonts w:ascii="CourierNewPSMT" w:eastAsiaTheme="minorEastAsia" w:hAnsi="CourierNewPSMT" w:cs="CourierNewPSMT" w:hint="eastAsia"/>
            <w:sz w:val="18"/>
            <w:szCs w:val="18"/>
            <w:lang w:val="en-US" w:eastAsia="ja-JP"/>
          </w:rPr>
          <w:tab/>
          <w:t>::</w:t>
        </w:r>
        <w:proofErr w:type="gramEnd"/>
        <w:r>
          <w:rPr>
            <w:rFonts w:ascii="CourierNewPSMT" w:eastAsiaTheme="minorEastAsia" w:hAnsi="CourierNewPSMT" w:cs="CourierNewPSMT" w:hint="eastAsia"/>
            <w:sz w:val="18"/>
            <w:szCs w:val="18"/>
            <w:lang w:val="en-US" w:eastAsia="ja-JP"/>
          </w:rPr>
          <w:t>= {</w:t>
        </w:r>
      </w:ins>
      <w:ins w:id="326" w:author="inoue" w:date="2016-06-28T15:09:00Z">
        <w:r>
          <w:rPr>
            <w:rFonts w:ascii="CourierNewPSMT" w:eastAsiaTheme="minorEastAsia" w:hAnsi="CourierNewPSMT" w:cs="CourierNewPSMT" w:hint="eastAsia"/>
            <w:sz w:val="18"/>
            <w:szCs w:val="18"/>
            <w:lang w:val="en-US" w:eastAsia="ja-JP"/>
          </w:rPr>
          <w:t xml:space="preserve"> dot11smt xx}</w:t>
        </w:r>
      </w:ins>
    </w:p>
    <w:p w14:paraId="1D66B241" w14:textId="3A2F49DA" w:rsidR="00AF0B8D" w:rsidRPr="00AF0B8D" w:rsidRDefault="00AF0B8D" w:rsidP="00AF0B8D">
      <w:pPr>
        <w:ind w:firstLine="720"/>
        <w:rPr>
          <w:rFonts w:ascii="CourierNewPSMT" w:eastAsiaTheme="minorEastAsia" w:hAnsi="CourierNewPSMT" w:cs="CourierNewPSMT"/>
          <w:sz w:val="18"/>
          <w:szCs w:val="18"/>
          <w:lang w:val="en-US" w:eastAsia="ja-JP"/>
        </w:rPr>
      </w:pPr>
      <w:ins w:id="327" w:author="inoue" w:date="2016-06-28T15:09:00Z">
        <w:r>
          <w:rPr>
            <w:rFonts w:ascii="CourierNewPSMT" w:eastAsiaTheme="minorEastAsia" w:hAnsi="CourierNewPSMT" w:cs="CourierNewPSMT"/>
            <w:sz w:val="18"/>
            <w:szCs w:val="18"/>
            <w:lang w:val="en-US" w:eastAsia="ja-JP"/>
          </w:rPr>
          <w:t>…</w:t>
        </w:r>
      </w:ins>
    </w:p>
    <w:p w14:paraId="3D48E535" w14:textId="77777777" w:rsidR="00AF0B8D" w:rsidRPr="00AF0B8D" w:rsidRDefault="00AF0B8D" w:rsidP="00AF0B8D">
      <w:pPr>
        <w:rPr>
          <w:rFonts w:ascii="TimesNewRomanPS-BoldItalicMT" w:eastAsiaTheme="minorEastAsia" w:hAnsi="TimesNewRomanPS-BoldItalicMT" w:cs="TimesNewRomanPS-BoldItalicMT"/>
          <w:b/>
          <w:bCs/>
          <w:i/>
          <w:iCs/>
          <w:sz w:val="20"/>
          <w:lang w:val="en-US" w:eastAsia="ja-JP"/>
        </w:rPr>
      </w:pPr>
    </w:p>
    <w:p w14:paraId="21474BD0" w14:textId="0C00653F" w:rsidR="005A7E88" w:rsidRDefault="005A7E88" w:rsidP="005A7E88">
      <w:pPr>
        <w:rPr>
          <w:rFonts w:ascii="TimesNewRomanPS-BoldItalicMT" w:eastAsiaTheme="minorEastAsia" w:hAnsi="TimesNewRomanPS-BoldItalicMT" w:cs="TimesNewRomanPS-BoldItalicMT"/>
          <w:b/>
          <w:bCs/>
          <w:i/>
          <w:iCs/>
          <w:sz w:val="20"/>
          <w:lang w:val="en-US" w:eastAsia="ja-JP"/>
        </w:rPr>
      </w:pPr>
      <w:r>
        <w:rPr>
          <w:rFonts w:ascii="TimesNewRomanPS-BoldItalicMT" w:hAnsi="TimesNewRomanPS-BoldItalicMT" w:cs="TimesNewRomanPS-BoldItalicMT"/>
          <w:b/>
          <w:bCs/>
          <w:i/>
          <w:iCs/>
          <w:sz w:val="20"/>
          <w:lang w:val="en-US"/>
        </w:rPr>
        <w:t>Change Dot11StationConfigEntry as follows:</w:t>
      </w:r>
    </w:p>
    <w:p w14:paraId="2BBB0D90" w14:textId="77777777" w:rsidR="005A7E88" w:rsidRPr="005A7E88" w:rsidRDefault="005A7E88" w:rsidP="005A7E88">
      <w:pPr>
        <w:rPr>
          <w:rFonts w:ascii="TimesNewRomanPS-BoldItalicMT" w:eastAsiaTheme="minorEastAsia" w:hAnsi="TimesNewRomanPS-BoldItalicMT" w:cs="TimesNewRomanPS-BoldItalicMT"/>
          <w:bCs/>
          <w:iCs/>
          <w:sz w:val="20"/>
          <w:lang w:val="en-US" w:eastAsia="ja-JP"/>
        </w:rPr>
      </w:pPr>
    </w:p>
    <w:p w14:paraId="429027CF" w14:textId="77777777" w:rsidR="005A7E88" w:rsidRDefault="005A7E88" w:rsidP="005A7E88">
      <w:pPr>
        <w:widowControl w:val="0"/>
        <w:autoSpaceDE w:val="0"/>
        <w:autoSpaceDN w:val="0"/>
        <w:adjustRightInd w:val="0"/>
        <w:rPr>
          <w:rFonts w:ascii="CourierNewPSMT" w:hAnsi="CourierNewPSMT" w:cs="CourierNewPSMT"/>
          <w:sz w:val="18"/>
          <w:szCs w:val="18"/>
          <w:lang w:val="en-US"/>
        </w:rPr>
      </w:pPr>
      <w:proofErr w:type="gramStart"/>
      <w:r>
        <w:rPr>
          <w:rFonts w:ascii="CourierNewPSMT" w:hAnsi="CourierNewPSMT" w:cs="CourierNewPSMT"/>
          <w:sz w:val="18"/>
          <w:szCs w:val="18"/>
          <w:lang w:val="en-US"/>
        </w:rPr>
        <w:t>Dot11StationConfigEntry :</w:t>
      </w:r>
      <w:proofErr w:type="gramEnd"/>
      <w:r>
        <w:rPr>
          <w:rFonts w:ascii="CourierNewPSMT" w:hAnsi="CourierNewPSMT" w:cs="CourierNewPSMT"/>
          <w:sz w:val="18"/>
          <w:szCs w:val="18"/>
          <w:lang w:val="en-US"/>
        </w:rPr>
        <w:t>:= SEQUENCE</w:t>
      </w:r>
    </w:p>
    <w:p w14:paraId="2F5409D1" w14:textId="77777777" w:rsidR="005A7E88" w:rsidRDefault="005A7E88" w:rsidP="005A7E88">
      <w:pPr>
        <w:widowControl w:val="0"/>
        <w:autoSpaceDE w:val="0"/>
        <w:autoSpaceDN w:val="0"/>
        <w:adjustRightInd w:val="0"/>
        <w:ind w:firstLine="720"/>
        <w:rPr>
          <w:rFonts w:ascii="CourierNewPSMT" w:hAnsi="CourierNewPSMT" w:cs="CourierNewPSMT"/>
          <w:sz w:val="18"/>
          <w:szCs w:val="18"/>
          <w:lang w:val="en-US"/>
        </w:rPr>
      </w:pPr>
      <w:r>
        <w:rPr>
          <w:rFonts w:ascii="CourierNewPSMT" w:hAnsi="CourierNewPSMT" w:cs="CourierNewPSMT"/>
          <w:sz w:val="18"/>
          <w:szCs w:val="18"/>
          <w:lang w:val="en-US"/>
        </w:rPr>
        <w:t>{</w:t>
      </w:r>
    </w:p>
    <w:p w14:paraId="460953B1" w14:textId="6D7C72D0" w:rsidR="005A7E88" w:rsidRDefault="00AF0B8D" w:rsidP="005A7E88">
      <w:pPr>
        <w:widowControl w:val="0"/>
        <w:autoSpaceDE w:val="0"/>
        <w:autoSpaceDN w:val="0"/>
        <w:adjustRightInd w:val="0"/>
        <w:ind w:left="720" w:firstLine="720"/>
        <w:rPr>
          <w:rFonts w:ascii="CourierNewPSMT" w:hAnsi="CourierNewPSMT" w:cs="CourierNewPSMT"/>
          <w:sz w:val="18"/>
          <w:szCs w:val="18"/>
          <w:lang w:val="en-US"/>
        </w:rPr>
      </w:pPr>
      <w:r>
        <w:rPr>
          <w:rFonts w:ascii="CourierNewPSMT" w:eastAsiaTheme="minorEastAsia" w:hAnsi="CourierNewPSMT" w:cs="CourierNewPSMT"/>
          <w:sz w:val="18"/>
          <w:szCs w:val="18"/>
          <w:lang w:val="en-US" w:eastAsia="ja-JP"/>
        </w:rPr>
        <w:t>…</w:t>
      </w:r>
      <w:r w:rsidR="005A7E88">
        <w:rPr>
          <w:rFonts w:ascii="CourierNewPSMT" w:hAnsi="CourierNewPSMT" w:cs="CourierNewPSMT"/>
          <w:sz w:val="18"/>
          <w:szCs w:val="18"/>
          <w:lang w:val="en-US"/>
        </w:rPr>
        <w:t>,</w:t>
      </w:r>
    </w:p>
    <w:p w14:paraId="6EDC930D" w14:textId="2F1A3D04" w:rsidR="005A7E88" w:rsidRDefault="005A7E88" w:rsidP="005A7E88">
      <w:pPr>
        <w:widowControl w:val="0"/>
        <w:autoSpaceDE w:val="0"/>
        <w:autoSpaceDN w:val="0"/>
        <w:adjustRightInd w:val="0"/>
        <w:ind w:left="720" w:firstLine="720"/>
        <w:rPr>
          <w:ins w:id="328" w:author="inoue" w:date="2016-06-28T15:04:00Z"/>
          <w:rFonts w:ascii="CourierNewPSMT" w:eastAsiaTheme="minorEastAsia" w:hAnsi="CourierNewPSMT" w:cs="CourierNewPSMT"/>
          <w:sz w:val="18"/>
          <w:szCs w:val="18"/>
          <w:lang w:val="en-US" w:eastAsia="ja-JP"/>
        </w:rPr>
      </w:pPr>
      <w:proofErr w:type="gramStart"/>
      <w:r>
        <w:rPr>
          <w:rFonts w:ascii="CourierNewPSMT" w:hAnsi="CourierNewPSMT" w:cs="CourierNewPSMT"/>
          <w:sz w:val="18"/>
          <w:szCs w:val="18"/>
          <w:lang w:val="en-US"/>
        </w:rPr>
        <w:t>dot11</w:t>
      </w:r>
      <w:r w:rsidR="00AF0B8D">
        <w:rPr>
          <w:rFonts w:ascii="CourierNewPSMT" w:eastAsiaTheme="minorEastAsia" w:hAnsi="CourierNewPSMT" w:cs="CourierNewPSMT" w:hint="eastAsia"/>
          <w:sz w:val="18"/>
          <w:szCs w:val="18"/>
          <w:lang w:val="en-US" w:eastAsia="ja-JP"/>
        </w:rPr>
        <w:t>FutureChannelGuidanceActivated</w:t>
      </w:r>
      <w:proofErr w:type="gramEnd"/>
      <w:r w:rsidR="00AF0B8D">
        <w:rPr>
          <w:rFonts w:ascii="CourierNewPSMT" w:eastAsiaTheme="minorEastAsia" w:hAnsi="CourierNewPSMT" w:cs="CourierNewPSMT" w:hint="eastAsia"/>
          <w:sz w:val="18"/>
          <w:szCs w:val="18"/>
          <w:lang w:val="en-US" w:eastAsia="ja-JP"/>
        </w:rPr>
        <w:tab/>
      </w:r>
      <w:r w:rsidR="00AF0B8D">
        <w:rPr>
          <w:rFonts w:ascii="CourierNewPSMT" w:eastAsiaTheme="minorEastAsia" w:hAnsi="CourierNewPSMT" w:cs="CourierNewPSMT" w:hint="eastAsia"/>
          <w:sz w:val="18"/>
          <w:szCs w:val="18"/>
          <w:lang w:val="en-US" w:eastAsia="ja-JP"/>
        </w:rPr>
        <w:tab/>
      </w:r>
      <w:proofErr w:type="spellStart"/>
      <w:r w:rsidR="00AF0B8D">
        <w:rPr>
          <w:rFonts w:ascii="CourierNewPSMT" w:eastAsiaTheme="minorEastAsia" w:hAnsi="CourierNewPSMT" w:cs="CourierNewPSMT" w:hint="eastAsia"/>
          <w:sz w:val="18"/>
          <w:szCs w:val="18"/>
          <w:lang w:val="en-US" w:eastAsia="ja-JP"/>
        </w:rPr>
        <w:t>TruthValue</w:t>
      </w:r>
      <w:proofErr w:type="spellEnd"/>
      <w:ins w:id="329" w:author="inoue" w:date="2016-06-28T15:04:00Z">
        <w:r w:rsidR="00AF0B8D">
          <w:rPr>
            <w:rFonts w:ascii="CourierNewPSMT" w:eastAsiaTheme="minorEastAsia" w:hAnsi="CourierNewPSMT" w:cs="CourierNewPSMT" w:hint="eastAsia"/>
            <w:sz w:val="18"/>
            <w:szCs w:val="18"/>
            <w:lang w:val="en-US" w:eastAsia="ja-JP"/>
          </w:rPr>
          <w:t>,</w:t>
        </w:r>
      </w:ins>
    </w:p>
    <w:p w14:paraId="18D7EFE1" w14:textId="548346EC" w:rsidR="00AF0B8D" w:rsidRDefault="00AF0B8D" w:rsidP="005A7E88">
      <w:pPr>
        <w:widowControl w:val="0"/>
        <w:autoSpaceDE w:val="0"/>
        <w:autoSpaceDN w:val="0"/>
        <w:adjustRightInd w:val="0"/>
        <w:ind w:left="720" w:firstLine="720"/>
        <w:rPr>
          <w:rFonts w:ascii="CourierNewPSMT" w:hAnsi="CourierNewPSMT" w:cs="CourierNewPSMT"/>
          <w:sz w:val="18"/>
          <w:szCs w:val="18"/>
          <w:lang w:val="en-US"/>
        </w:rPr>
      </w:pPr>
      <w:proofErr w:type="gramStart"/>
      <w:ins w:id="330" w:author="inoue" w:date="2016-06-28T15:05:00Z">
        <w:r>
          <w:rPr>
            <w:rFonts w:ascii="CourierNewPSMT" w:eastAsiaTheme="minorEastAsia" w:hAnsi="CourierNewPSMT" w:cs="CourierNewPSMT" w:hint="eastAsia"/>
            <w:sz w:val="18"/>
            <w:szCs w:val="18"/>
            <w:lang w:val="en-US" w:eastAsia="ja-JP"/>
          </w:rPr>
          <w:t>dot11HighEfficiencyOptionImplemented</w:t>
        </w:r>
        <w:proofErr w:type="gramEnd"/>
        <w:r>
          <w:rPr>
            <w:rFonts w:ascii="CourierNewPSMT" w:eastAsiaTheme="minorEastAsia" w:hAnsi="CourierNewPSMT" w:cs="CourierNewPSMT" w:hint="eastAsia"/>
            <w:sz w:val="18"/>
            <w:szCs w:val="18"/>
            <w:lang w:val="en-US" w:eastAsia="ja-JP"/>
          </w:rPr>
          <w:tab/>
        </w:r>
        <w:proofErr w:type="spellStart"/>
        <w:r>
          <w:rPr>
            <w:rFonts w:ascii="CourierNewPSMT" w:eastAsiaTheme="minorEastAsia" w:hAnsi="CourierNewPSMT" w:cs="CourierNewPSMT" w:hint="eastAsia"/>
            <w:sz w:val="18"/>
            <w:szCs w:val="18"/>
            <w:lang w:val="en-US" w:eastAsia="ja-JP"/>
          </w:rPr>
          <w:t>TruthValule</w:t>
        </w:r>
      </w:ins>
      <w:proofErr w:type="spellEnd"/>
    </w:p>
    <w:p w14:paraId="38882F1C" w14:textId="4D8D60AE" w:rsidR="005A7E88" w:rsidRDefault="00AF0B8D" w:rsidP="005A7E88">
      <w:pPr>
        <w:widowControl w:val="0"/>
        <w:autoSpaceDE w:val="0"/>
        <w:autoSpaceDN w:val="0"/>
        <w:adjustRightInd w:val="0"/>
        <w:rPr>
          <w:ins w:id="331" w:author="inoue" w:date="2016-06-28T15:11:00Z"/>
          <w:rFonts w:ascii="CourierNewPSMT" w:eastAsiaTheme="minorEastAsia" w:hAnsi="CourierNewPSMT" w:cs="CourierNewPSMT"/>
          <w:sz w:val="18"/>
          <w:szCs w:val="18"/>
          <w:lang w:val="en-US" w:eastAsia="ja-JP"/>
        </w:rPr>
      </w:pPr>
      <w:r>
        <w:rPr>
          <w:rFonts w:ascii="CourierNewPSMT" w:eastAsiaTheme="minorEastAsia" w:hAnsi="CourierNewPSMT" w:cs="CourierNewPSMT" w:hint="eastAsia"/>
          <w:sz w:val="18"/>
          <w:szCs w:val="18"/>
          <w:lang w:val="en-US" w:eastAsia="ja-JP"/>
        </w:rPr>
        <w:tab/>
        <w:t>}</w:t>
      </w:r>
    </w:p>
    <w:p w14:paraId="2A19A656" w14:textId="77777777" w:rsidR="0001696C" w:rsidRDefault="0001696C" w:rsidP="005A7E88">
      <w:pPr>
        <w:widowControl w:val="0"/>
        <w:autoSpaceDE w:val="0"/>
        <w:autoSpaceDN w:val="0"/>
        <w:adjustRightInd w:val="0"/>
        <w:rPr>
          <w:ins w:id="332" w:author="inoue" w:date="2016-06-28T15:13:00Z"/>
          <w:rFonts w:ascii="CourierNewPSMT" w:eastAsiaTheme="minorEastAsia" w:hAnsi="CourierNewPSMT" w:cs="CourierNewPSMT"/>
          <w:sz w:val="18"/>
          <w:szCs w:val="18"/>
          <w:lang w:val="en-US" w:eastAsia="ja-JP"/>
        </w:rPr>
      </w:pPr>
    </w:p>
    <w:p w14:paraId="7255FD31" w14:textId="1DF5BB95" w:rsidR="0001696C" w:rsidRDefault="0001696C" w:rsidP="005A7E88">
      <w:pPr>
        <w:widowControl w:val="0"/>
        <w:autoSpaceDE w:val="0"/>
        <w:autoSpaceDN w:val="0"/>
        <w:adjustRightInd w:val="0"/>
        <w:rPr>
          <w:ins w:id="333" w:author="inoue" w:date="2016-06-28T15:13:00Z"/>
          <w:rFonts w:ascii="CourierNewPSMT" w:eastAsiaTheme="minorEastAsia" w:hAnsi="CourierNewPSMT" w:cs="CourierNewPSMT"/>
          <w:sz w:val="18"/>
          <w:szCs w:val="18"/>
          <w:lang w:val="en-US" w:eastAsia="ja-JP"/>
        </w:rPr>
      </w:pPr>
      <w:ins w:id="334" w:author="inoue" w:date="2016-06-28T15:13:00Z">
        <w:r>
          <w:rPr>
            <w:rFonts w:ascii="CourierNewPSMT" w:eastAsiaTheme="minorEastAsia" w:hAnsi="CourierNewPSMT" w:cs="CourierNewPSMT"/>
            <w:sz w:val="18"/>
            <w:szCs w:val="18"/>
            <w:lang w:val="en-US" w:eastAsia="ja-JP"/>
          </w:rPr>
          <w:t>…</w:t>
        </w:r>
      </w:ins>
    </w:p>
    <w:p w14:paraId="64348CED" w14:textId="77777777" w:rsidR="0001696C" w:rsidRDefault="0001696C" w:rsidP="005A7E88">
      <w:pPr>
        <w:widowControl w:val="0"/>
        <w:autoSpaceDE w:val="0"/>
        <w:autoSpaceDN w:val="0"/>
        <w:adjustRightInd w:val="0"/>
        <w:rPr>
          <w:ins w:id="335" w:author="inoue" w:date="2016-06-28T15:11:00Z"/>
          <w:rFonts w:ascii="CourierNewPSMT" w:eastAsiaTheme="minorEastAsia" w:hAnsi="CourierNewPSMT" w:cs="CourierNewPSMT"/>
          <w:sz w:val="18"/>
          <w:szCs w:val="18"/>
          <w:lang w:val="en-US" w:eastAsia="ja-JP"/>
        </w:rPr>
      </w:pPr>
    </w:p>
    <w:p w14:paraId="44953BAC" w14:textId="7E179361" w:rsidR="0001696C" w:rsidRDefault="0001696C" w:rsidP="0001696C">
      <w:pPr>
        <w:widowControl w:val="0"/>
        <w:autoSpaceDE w:val="0"/>
        <w:autoSpaceDN w:val="0"/>
        <w:adjustRightInd w:val="0"/>
        <w:rPr>
          <w:ins w:id="336" w:author="inoue" w:date="2016-06-28T15:11:00Z"/>
          <w:rFonts w:ascii="CourierNewPSMT" w:hAnsi="CourierNewPSMT" w:cs="CourierNewPSMT"/>
          <w:sz w:val="18"/>
          <w:szCs w:val="18"/>
          <w:lang w:val="en-US"/>
        </w:rPr>
      </w:pPr>
      <w:proofErr w:type="gramStart"/>
      <w:ins w:id="337" w:author="inoue" w:date="2016-06-28T15:11:00Z">
        <w:r>
          <w:rPr>
            <w:rFonts w:ascii="CourierNewPSMT" w:hAnsi="CourierNewPSMT" w:cs="CourierNewPSMT"/>
            <w:sz w:val="18"/>
            <w:szCs w:val="18"/>
            <w:lang w:val="en-US"/>
          </w:rPr>
          <w:t>dot11</w:t>
        </w:r>
        <w:r>
          <w:rPr>
            <w:rFonts w:ascii="CourierNewPSMT" w:eastAsiaTheme="minorEastAsia" w:hAnsi="CourierNewPSMT" w:cs="CourierNewPSMT" w:hint="eastAsia"/>
            <w:sz w:val="18"/>
            <w:szCs w:val="18"/>
            <w:lang w:val="en-US" w:eastAsia="ja-JP"/>
          </w:rPr>
          <w:t>HighEfficiency</w:t>
        </w:r>
        <w:r>
          <w:rPr>
            <w:rFonts w:ascii="CourierNewPSMT" w:hAnsi="CourierNewPSMT" w:cs="CourierNewPSMT"/>
            <w:sz w:val="18"/>
            <w:szCs w:val="18"/>
            <w:lang w:val="en-US"/>
          </w:rPr>
          <w:t>OptionImplemented</w:t>
        </w:r>
        <w:proofErr w:type="gramEnd"/>
        <w:r>
          <w:rPr>
            <w:rFonts w:ascii="CourierNewPSMT" w:hAnsi="CourierNewPSMT" w:cs="CourierNewPSMT"/>
            <w:sz w:val="18"/>
            <w:szCs w:val="18"/>
            <w:lang w:val="en-US"/>
          </w:rPr>
          <w:t xml:space="preserve"> OBJECT-TYPE</w:t>
        </w:r>
      </w:ins>
    </w:p>
    <w:p w14:paraId="2C1F0E93" w14:textId="77777777" w:rsidR="0001696C" w:rsidRDefault="0001696C" w:rsidP="0001696C">
      <w:pPr>
        <w:widowControl w:val="0"/>
        <w:autoSpaceDE w:val="0"/>
        <w:autoSpaceDN w:val="0"/>
        <w:adjustRightInd w:val="0"/>
        <w:ind w:firstLine="720"/>
        <w:rPr>
          <w:ins w:id="338" w:author="inoue" w:date="2016-06-28T15:11:00Z"/>
          <w:rFonts w:ascii="CourierNewPSMT" w:hAnsi="CourierNewPSMT" w:cs="CourierNewPSMT"/>
          <w:sz w:val="18"/>
          <w:szCs w:val="18"/>
          <w:lang w:val="en-US"/>
        </w:rPr>
      </w:pPr>
      <w:ins w:id="339" w:author="inoue" w:date="2016-06-28T15:11:00Z">
        <w:r>
          <w:rPr>
            <w:rFonts w:ascii="CourierNewPSMT" w:hAnsi="CourierNewPSMT" w:cs="CourierNewPSMT"/>
            <w:sz w:val="18"/>
            <w:szCs w:val="18"/>
            <w:lang w:val="en-US"/>
          </w:rPr>
          <w:t xml:space="preserve">SYNTAX </w:t>
        </w:r>
        <w:proofErr w:type="spellStart"/>
        <w:r>
          <w:rPr>
            <w:rFonts w:ascii="CourierNewPSMT" w:hAnsi="CourierNewPSMT" w:cs="CourierNewPSMT"/>
            <w:sz w:val="18"/>
            <w:szCs w:val="18"/>
            <w:lang w:val="en-US"/>
          </w:rPr>
          <w:t>TruthValue</w:t>
        </w:r>
        <w:proofErr w:type="spellEnd"/>
      </w:ins>
    </w:p>
    <w:p w14:paraId="3E7EF61E" w14:textId="77777777" w:rsidR="0001696C" w:rsidRDefault="0001696C" w:rsidP="0001696C">
      <w:pPr>
        <w:widowControl w:val="0"/>
        <w:autoSpaceDE w:val="0"/>
        <w:autoSpaceDN w:val="0"/>
        <w:adjustRightInd w:val="0"/>
        <w:ind w:firstLine="720"/>
        <w:rPr>
          <w:ins w:id="340" w:author="inoue" w:date="2016-06-28T15:11:00Z"/>
          <w:rFonts w:ascii="CourierNewPSMT" w:hAnsi="CourierNewPSMT" w:cs="CourierNewPSMT"/>
          <w:sz w:val="18"/>
          <w:szCs w:val="18"/>
          <w:lang w:val="en-US"/>
        </w:rPr>
      </w:pPr>
      <w:ins w:id="341" w:author="inoue" w:date="2016-06-28T15:11:00Z">
        <w:r>
          <w:rPr>
            <w:rFonts w:ascii="CourierNewPSMT" w:hAnsi="CourierNewPSMT" w:cs="CourierNewPSMT"/>
            <w:sz w:val="18"/>
            <w:szCs w:val="18"/>
            <w:lang w:val="en-US"/>
          </w:rPr>
          <w:t>MAX-ACCESS read-only</w:t>
        </w:r>
      </w:ins>
    </w:p>
    <w:p w14:paraId="27B4B923" w14:textId="77777777" w:rsidR="0001696C" w:rsidRDefault="0001696C" w:rsidP="0001696C">
      <w:pPr>
        <w:widowControl w:val="0"/>
        <w:autoSpaceDE w:val="0"/>
        <w:autoSpaceDN w:val="0"/>
        <w:adjustRightInd w:val="0"/>
        <w:ind w:firstLine="720"/>
        <w:rPr>
          <w:ins w:id="342" w:author="inoue" w:date="2016-06-28T15:11:00Z"/>
          <w:rFonts w:ascii="CourierNewPSMT" w:hAnsi="CourierNewPSMT" w:cs="CourierNewPSMT"/>
          <w:sz w:val="18"/>
          <w:szCs w:val="18"/>
          <w:lang w:val="en-US"/>
        </w:rPr>
      </w:pPr>
      <w:ins w:id="343" w:author="inoue" w:date="2016-06-28T15:11:00Z">
        <w:r>
          <w:rPr>
            <w:rFonts w:ascii="CourierNewPSMT" w:hAnsi="CourierNewPSMT" w:cs="CourierNewPSMT"/>
            <w:sz w:val="18"/>
            <w:szCs w:val="18"/>
            <w:lang w:val="en-US"/>
          </w:rPr>
          <w:t>STATUS current</w:t>
        </w:r>
      </w:ins>
    </w:p>
    <w:p w14:paraId="5B2F3E31" w14:textId="77777777" w:rsidR="0001696C" w:rsidRDefault="0001696C" w:rsidP="0001696C">
      <w:pPr>
        <w:widowControl w:val="0"/>
        <w:autoSpaceDE w:val="0"/>
        <w:autoSpaceDN w:val="0"/>
        <w:adjustRightInd w:val="0"/>
        <w:ind w:firstLine="720"/>
        <w:rPr>
          <w:ins w:id="344" w:author="inoue" w:date="2016-06-28T15:11:00Z"/>
          <w:rFonts w:ascii="CourierNewPSMT" w:hAnsi="CourierNewPSMT" w:cs="CourierNewPSMT"/>
          <w:sz w:val="18"/>
          <w:szCs w:val="18"/>
          <w:lang w:val="en-US"/>
        </w:rPr>
      </w:pPr>
      <w:ins w:id="345" w:author="inoue" w:date="2016-06-28T15:11:00Z">
        <w:r>
          <w:rPr>
            <w:rFonts w:ascii="CourierNewPSMT" w:hAnsi="CourierNewPSMT" w:cs="CourierNewPSMT"/>
            <w:sz w:val="18"/>
            <w:szCs w:val="18"/>
            <w:lang w:val="en-US"/>
          </w:rPr>
          <w:t>DESCRIPTION</w:t>
        </w:r>
      </w:ins>
    </w:p>
    <w:p w14:paraId="3E71CCC5" w14:textId="77777777" w:rsidR="0001696C" w:rsidRDefault="0001696C" w:rsidP="0001696C">
      <w:pPr>
        <w:widowControl w:val="0"/>
        <w:autoSpaceDE w:val="0"/>
        <w:autoSpaceDN w:val="0"/>
        <w:adjustRightInd w:val="0"/>
        <w:ind w:left="720" w:firstLine="720"/>
        <w:rPr>
          <w:ins w:id="346" w:author="inoue" w:date="2016-06-28T15:11:00Z"/>
          <w:rFonts w:ascii="CourierNewPSMT" w:hAnsi="CourierNewPSMT" w:cs="CourierNewPSMT"/>
          <w:sz w:val="18"/>
          <w:szCs w:val="18"/>
          <w:lang w:val="en-US"/>
        </w:rPr>
      </w:pPr>
      <w:ins w:id="347" w:author="inoue" w:date="2016-06-28T15:11:00Z">
        <w:r>
          <w:rPr>
            <w:rFonts w:ascii="CourierNewPSMT" w:hAnsi="CourierNewPSMT" w:cs="CourierNewPSMT"/>
            <w:sz w:val="18"/>
            <w:szCs w:val="18"/>
            <w:lang w:val="en-US"/>
          </w:rPr>
          <w:t>"This is a capability variable.</w:t>
        </w:r>
      </w:ins>
    </w:p>
    <w:p w14:paraId="2EC97BC8" w14:textId="77777777" w:rsidR="0001696C" w:rsidRDefault="0001696C" w:rsidP="0001696C">
      <w:pPr>
        <w:widowControl w:val="0"/>
        <w:autoSpaceDE w:val="0"/>
        <w:autoSpaceDN w:val="0"/>
        <w:adjustRightInd w:val="0"/>
        <w:ind w:left="720" w:firstLine="720"/>
        <w:rPr>
          <w:ins w:id="348" w:author="inoue" w:date="2016-06-28T15:14:00Z"/>
          <w:rFonts w:ascii="CourierNewPSMT" w:eastAsiaTheme="minorEastAsia" w:hAnsi="CourierNewPSMT" w:cs="CourierNewPSMT"/>
          <w:sz w:val="18"/>
          <w:szCs w:val="18"/>
          <w:lang w:val="en-US" w:eastAsia="ja-JP"/>
        </w:rPr>
      </w:pPr>
      <w:ins w:id="349" w:author="inoue" w:date="2016-06-28T15:11:00Z">
        <w:r>
          <w:rPr>
            <w:rFonts w:ascii="CourierNewPSMT" w:hAnsi="CourierNewPSMT" w:cs="CourierNewPSMT"/>
            <w:sz w:val="18"/>
            <w:szCs w:val="18"/>
            <w:lang w:val="en-US"/>
          </w:rPr>
          <w:t>Its value is determined by device capabilities.</w:t>
        </w:r>
      </w:ins>
    </w:p>
    <w:p w14:paraId="3DEA1BD0" w14:textId="77777777" w:rsidR="0001696C" w:rsidRPr="0001696C" w:rsidRDefault="0001696C" w:rsidP="0001696C">
      <w:pPr>
        <w:widowControl w:val="0"/>
        <w:autoSpaceDE w:val="0"/>
        <w:autoSpaceDN w:val="0"/>
        <w:adjustRightInd w:val="0"/>
        <w:ind w:left="720" w:firstLine="720"/>
        <w:rPr>
          <w:ins w:id="350" w:author="inoue" w:date="2016-06-28T15:11:00Z"/>
          <w:rFonts w:ascii="CourierNewPSMT" w:eastAsiaTheme="minorEastAsia" w:hAnsi="CourierNewPSMT" w:cs="CourierNewPSMT"/>
          <w:sz w:val="18"/>
          <w:szCs w:val="18"/>
          <w:lang w:val="en-US" w:eastAsia="ja-JP"/>
        </w:rPr>
      </w:pPr>
    </w:p>
    <w:p w14:paraId="029E75CF" w14:textId="3477BB4F" w:rsidR="0001696C" w:rsidRDefault="0001696C" w:rsidP="0001696C">
      <w:pPr>
        <w:widowControl w:val="0"/>
        <w:autoSpaceDE w:val="0"/>
        <w:autoSpaceDN w:val="0"/>
        <w:adjustRightInd w:val="0"/>
        <w:ind w:left="720" w:firstLine="720"/>
        <w:rPr>
          <w:ins w:id="351" w:author="inoue" w:date="2016-06-28T15:11:00Z"/>
          <w:rFonts w:ascii="CourierNewPSMT" w:hAnsi="CourierNewPSMT" w:cs="CourierNewPSMT"/>
          <w:sz w:val="18"/>
          <w:szCs w:val="18"/>
          <w:lang w:val="en-US"/>
        </w:rPr>
      </w:pPr>
      <w:ins w:id="352" w:author="inoue" w:date="2016-06-28T15:11:00Z">
        <w:r>
          <w:rPr>
            <w:rFonts w:ascii="CourierNewPSMT" w:hAnsi="CourierNewPSMT" w:cs="CourierNewPSMT"/>
            <w:sz w:val="18"/>
            <w:szCs w:val="18"/>
            <w:lang w:val="en-US"/>
          </w:rPr>
          <w:t xml:space="preserve">This attribute indicates whether the entity is </w:t>
        </w:r>
      </w:ins>
      <w:ins w:id="353" w:author="inoue" w:date="2016-06-28T15:14:00Z">
        <w:r>
          <w:rPr>
            <w:rFonts w:ascii="CourierNewPSMT" w:eastAsiaTheme="minorEastAsia" w:hAnsi="CourierNewPSMT" w:cs="CourierNewPSMT" w:hint="eastAsia"/>
            <w:sz w:val="18"/>
            <w:szCs w:val="18"/>
            <w:lang w:val="en-US" w:eastAsia="ja-JP"/>
          </w:rPr>
          <w:t>High Efficiency</w:t>
        </w:r>
      </w:ins>
      <w:ins w:id="354" w:author="inoue" w:date="2016-06-28T15:11:00Z">
        <w:r>
          <w:rPr>
            <w:rFonts w:ascii="CourierNewPSMT" w:hAnsi="CourierNewPSMT" w:cs="CourierNewPSMT"/>
            <w:sz w:val="18"/>
            <w:szCs w:val="18"/>
            <w:lang w:val="en-US"/>
          </w:rPr>
          <w:t xml:space="preserve"> Capable."</w:t>
        </w:r>
      </w:ins>
    </w:p>
    <w:p w14:paraId="33A0EBEA" w14:textId="633205D0" w:rsidR="0001696C" w:rsidRDefault="0001696C" w:rsidP="0001696C">
      <w:pPr>
        <w:widowControl w:val="0"/>
        <w:autoSpaceDE w:val="0"/>
        <w:autoSpaceDN w:val="0"/>
        <w:adjustRightInd w:val="0"/>
        <w:ind w:left="720" w:firstLine="720"/>
        <w:rPr>
          <w:ins w:id="355" w:author="inoue" w:date="2016-06-28T15:15:00Z"/>
          <w:rFonts w:ascii="CourierNewPSMT" w:eastAsiaTheme="minorEastAsia" w:hAnsi="CourierNewPSMT" w:cs="CourierNewPSMT"/>
          <w:sz w:val="18"/>
          <w:szCs w:val="18"/>
          <w:lang w:val="en-US" w:eastAsia="ja-JP"/>
        </w:rPr>
      </w:pPr>
      <w:proofErr w:type="gramStart"/>
      <w:ins w:id="356" w:author="inoue" w:date="2016-06-28T15:11:00Z">
        <w:r>
          <w:rPr>
            <w:rFonts w:ascii="CourierNewPSMT" w:hAnsi="CourierNewPSMT" w:cs="CourierNewPSMT"/>
            <w:sz w:val="18"/>
            <w:szCs w:val="18"/>
            <w:lang w:val="en-US"/>
          </w:rPr>
          <w:t>::</w:t>
        </w:r>
        <w:proofErr w:type="gramEnd"/>
        <w:r>
          <w:rPr>
            <w:rFonts w:ascii="CourierNewPSMT" w:hAnsi="CourierNewPSMT" w:cs="CourierNewPSMT"/>
            <w:sz w:val="18"/>
            <w:szCs w:val="18"/>
            <w:lang w:val="en-US"/>
          </w:rPr>
          <w:t xml:space="preserve">= { dot11StationConfigEntry </w:t>
        </w:r>
      </w:ins>
      <w:ins w:id="357" w:author="inoue" w:date="2016-06-28T15:18:00Z">
        <w:r>
          <w:rPr>
            <w:rFonts w:ascii="CourierNewPSMT" w:eastAsiaTheme="minorEastAsia" w:hAnsi="CourierNewPSMT" w:cs="CourierNewPSMT" w:hint="eastAsia"/>
            <w:sz w:val="18"/>
            <w:szCs w:val="18"/>
            <w:lang w:val="en-US" w:eastAsia="ja-JP"/>
          </w:rPr>
          <w:t>&lt;</w:t>
        </w:r>
      </w:ins>
      <w:ins w:id="358" w:author="inoue" w:date="2016-06-28T15:14:00Z">
        <w:r>
          <w:rPr>
            <w:rFonts w:ascii="CourierNewPSMT" w:eastAsiaTheme="minorEastAsia" w:hAnsi="CourierNewPSMT" w:cs="CourierNewPSMT" w:hint="eastAsia"/>
            <w:sz w:val="18"/>
            <w:szCs w:val="18"/>
            <w:lang w:val="en-US" w:eastAsia="ja-JP"/>
          </w:rPr>
          <w:t>xxx</w:t>
        </w:r>
      </w:ins>
      <w:ins w:id="359" w:author="inoue" w:date="2016-06-28T15:18:00Z">
        <w:r>
          <w:rPr>
            <w:rFonts w:ascii="CourierNewPSMT" w:eastAsiaTheme="minorEastAsia" w:hAnsi="CourierNewPSMT" w:cs="CourierNewPSMT" w:hint="eastAsia"/>
            <w:sz w:val="18"/>
            <w:szCs w:val="18"/>
            <w:lang w:val="en-US" w:eastAsia="ja-JP"/>
          </w:rPr>
          <w:t>&gt;</w:t>
        </w:r>
      </w:ins>
      <w:ins w:id="360" w:author="inoue" w:date="2016-06-28T15:11:00Z">
        <w:r>
          <w:rPr>
            <w:rFonts w:ascii="CourierNewPSMT" w:hAnsi="CourierNewPSMT" w:cs="CourierNewPSMT"/>
            <w:sz w:val="18"/>
            <w:szCs w:val="18"/>
            <w:lang w:val="en-US"/>
          </w:rPr>
          <w:t>}</w:t>
        </w:r>
      </w:ins>
    </w:p>
    <w:p w14:paraId="37A20D2B" w14:textId="77777777" w:rsidR="0001696C" w:rsidRDefault="0001696C" w:rsidP="0001696C">
      <w:pPr>
        <w:widowControl w:val="0"/>
        <w:autoSpaceDE w:val="0"/>
        <w:autoSpaceDN w:val="0"/>
        <w:adjustRightInd w:val="0"/>
        <w:rPr>
          <w:rFonts w:ascii="CourierNewPSMT" w:eastAsiaTheme="minorEastAsia" w:hAnsi="CourierNewPSMT" w:cs="CourierNewPSMT"/>
          <w:sz w:val="18"/>
          <w:szCs w:val="18"/>
          <w:lang w:val="en-US" w:eastAsia="ja-JP"/>
        </w:rPr>
      </w:pPr>
    </w:p>
    <w:p w14:paraId="4953A99C" w14:textId="3135B798" w:rsidR="0001696C" w:rsidRDefault="0001696C" w:rsidP="00A60F2E">
      <w:pPr>
        <w:widowControl w:val="0"/>
        <w:autoSpaceDE w:val="0"/>
        <w:autoSpaceDN w:val="0"/>
        <w:adjustRightInd w:val="0"/>
        <w:rPr>
          <w:rFonts w:ascii="CourierNewPSMT" w:eastAsiaTheme="minorEastAsia" w:hAnsi="CourierNewPSMT" w:cs="CourierNewPSMT"/>
          <w:sz w:val="18"/>
          <w:szCs w:val="18"/>
          <w:lang w:val="en-US" w:eastAsia="ja-JP"/>
        </w:rPr>
      </w:pPr>
      <w:r>
        <w:rPr>
          <w:rFonts w:ascii="CourierNewPSMT" w:eastAsiaTheme="minorEastAsia" w:hAnsi="CourierNewPSMT" w:cs="CourierNewPSMT"/>
          <w:sz w:val="18"/>
          <w:szCs w:val="18"/>
          <w:lang w:val="en-US" w:eastAsia="ja-JP"/>
        </w:rPr>
        <w:t>…</w:t>
      </w:r>
    </w:p>
    <w:p w14:paraId="264C9F45" w14:textId="77777777" w:rsidR="0001696C" w:rsidRDefault="0001696C" w:rsidP="0001696C">
      <w:pPr>
        <w:widowControl w:val="0"/>
        <w:autoSpaceDE w:val="0"/>
        <w:autoSpaceDN w:val="0"/>
        <w:adjustRightInd w:val="0"/>
        <w:rPr>
          <w:ins w:id="361" w:author="inoue" w:date="2016-06-28T15:15:00Z"/>
          <w:rFonts w:ascii="CourierNewPSMT" w:eastAsiaTheme="minorEastAsia" w:hAnsi="CourierNewPSMT" w:cs="CourierNewPSMT"/>
          <w:sz w:val="18"/>
          <w:szCs w:val="18"/>
          <w:lang w:val="en-US" w:eastAsia="ja-JP"/>
        </w:rPr>
      </w:pPr>
    </w:p>
    <w:p w14:paraId="24D0BE4F" w14:textId="77777777" w:rsidR="004D5C23" w:rsidRDefault="004D5C23" w:rsidP="004D5C23">
      <w:pPr>
        <w:pStyle w:val="2"/>
        <w:pageBreakBefore/>
        <w:numPr>
          <w:ilvl w:val="0"/>
          <w:numId w:val="0"/>
        </w:numPr>
        <w:rPr>
          <w:rFonts w:eastAsiaTheme="minorEastAsia"/>
          <w:lang w:eastAsia="ja-JP"/>
        </w:rPr>
      </w:pPr>
      <w:proofErr w:type="gramStart"/>
      <w:r>
        <w:rPr>
          <w:rFonts w:eastAsiaTheme="minorEastAsia" w:hint="eastAsia"/>
          <w:lang w:eastAsia="ja-JP"/>
        </w:rPr>
        <w:lastRenderedPageBreak/>
        <w:t>CIDs 2043, 2044, 2047, 2048, 2049, 2050, 2052, 2053, 2054.</w:t>
      </w:r>
      <w:proofErr w:type="gramEnd"/>
      <w:r>
        <w:rPr>
          <w:rFonts w:eastAsiaTheme="minorEastAsia" w:hint="eastAsia"/>
          <w:lang w:eastAsia="ja-JP"/>
        </w:rPr>
        <w:t xml:space="preserve"> 2055, 2056, 2058, and 2062:</w:t>
      </w:r>
    </w:p>
    <w:tbl>
      <w:tblPr>
        <w:tblW w:w="9639" w:type="dxa"/>
        <w:tblInd w:w="-2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9"/>
        <w:gridCol w:w="1417"/>
        <w:gridCol w:w="871"/>
        <w:gridCol w:w="992"/>
        <w:gridCol w:w="1985"/>
        <w:gridCol w:w="2126"/>
        <w:gridCol w:w="1559"/>
      </w:tblGrid>
      <w:tr w:rsidR="004D5C23" w14:paraId="6FB01F0F" w14:textId="77777777" w:rsidTr="00D318EF">
        <w:trPr>
          <w:trHeight w:val="386"/>
        </w:trPr>
        <w:tc>
          <w:tcPr>
            <w:tcW w:w="689" w:type="dxa"/>
            <w:shd w:val="clear" w:color="auto" w:fill="auto"/>
            <w:hideMark/>
          </w:tcPr>
          <w:p w14:paraId="7721B410" w14:textId="77777777" w:rsidR="004D5C23" w:rsidRDefault="004D5C23" w:rsidP="004A00DC">
            <w:pPr>
              <w:rPr>
                <w:rFonts w:ascii="Arial" w:hAnsi="Arial" w:cs="Arial"/>
                <w:b/>
                <w:bCs/>
                <w:sz w:val="20"/>
                <w:lang w:val="en-US"/>
              </w:rPr>
            </w:pPr>
            <w:r>
              <w:rPr>
                <w:rFonts w:ascii="Arial" w:hAnsi="Arial" w:cs="Arial"/>
                <w:b/>
                <w:bCs/>
                <w:sz w:val="20"/>
              </w:rPr>
              <w:t>CID</w:t>
            </w:r>
          </w:p>
        </w:tc>
        <w:tc>
          <w:tcPr>
            <w:tcW w:w="1417" w:type="dxa"/>
            <w:shd w:val="clear" w:color="auto" w:fill="auto"/>
            <w:hideMark/>
          </w:tcPr>
          <w:p w14:paraId="6305C212" w14:textId="77777777" w:rsidR="004D5C23" w:rsidRDefault="004D5C23" w:rsidP="004A00DC">
            <w:pPr>
              <w:rPr>
                <w:rFonts w:ascii="Arial" w:hAnsi="Arial" w:cs="Arial"/>
                <w:b/>
                <w:bCs/>
                <w:sz w:val="20"/>
              </w:rPr>
            </w:pPr>
            <w:r>
              <w:rPr>
                <w:rFonts w:ascii="Arial" w:hAnsi="Arial" w:cs="Arial"/>
                <w:b/>
                <w:bCs/>
                <w:sz w:val="20"/>
              </w:rPr>
              <w:t>Commenter</w:t>
            </w:r>
          </w:p>
        </w:tc>
        <w:tc>
          <w:tcPr>
            <w:tcW w:w="871" w:type="dxa"/>
            <w:shd w:val="clear" w:color="auto" w:fill="auto"/>
            <w:hideMark/>
          </w:tcPr>
          <w:p w14:paraId="6EF31AE8" w14:textId="77777777" w:rsidR="004D5C23" w:rsidRDefault="004D5C23" w:rsidP="004A00DC">
            <w:pPr>
              <w:rPr>
                <w:rFonts w:ascii="Arial" w:hAnsi="Arial" w:cs="Arial"/>
                <w:b/>
                <w:bCs/>
                <w:sz w:val="20"/>
              </w:rPr>
            </w:pPr>
            <w:r>
              <w:rPr>
                <w:rFonts w:ascii="Arial" w:hAnsi="Arial" w:cs="Arial"/>
                <w:b/>
                <w:bCs/>
                <w:sz w:val="20"/>
              </w:rPr>
              <w:t>PP.LL</w:t>
            </w:r>
          </w:p>
        </w:tc>
        <w:tc>
          <w:tcPr>
            <w:tcW w:w="992" w:type="dxa"/>
          </w:tcPr>
          <w:p w14:paraId="7F5C2579" w14:textId="77777777" w:rsidR="004D5C23" w:rsidRPr="00370EA5" w:rsidRDefault="004D5C23" w:rsidP="004A00DC">
            <w:pPr>
              <w:rPr>
                <w:rFonts w:ascii="Arial" w:eastAsiaTheme="minorEastAsia" w:hAnsi="Arial" w:cs="Arial"/>
                <w:b/>
                <w:bCs/>
                <w:sz w:val="20"/>
                <w:lang w:eastAsia="ja-JP"/>
              </w:rPr>
            </w:pPr>
            <w:r>
              <w:rPr>
                <w:rFonts w:ascii="Arial" w:eastAsiaTheme="minorEastAsia" w:hAnsi="Arial" w:cs="Arial" w:hint="eastAsia"/>
                <w:b/>
                <w:bCs/>
                <w:sz w:val="20"/>
                <w:lang w:eastAsia="ja-JP"/>
              </w:rPr>
              <w:t>Clause</w:t>
            </w:r>
          </w:p>
        </w:tc>
        <w:tc>
          <w:tcPr>
            <w:tcW w:w="1985" w:type="dxa"/>
            <w:shd w:val="clear" w:color="auto" w:fill="auto"/>
            <w:hideMark/>
          </w:tcPr>
          <w:p w14:paraId="0D168214" w14:textId="77777777" w:rsidR="004D5C23" w:rsidRDefault="004D5C23" w:rsidP="004A00DC">
            <w:pPr>
              <w:rPr>
                <w:rFonts w:ascii="Arial" w:hAnsi="Arial" w:cs="Arial"/>
                <w:b/>
                <w:bCs/>
                <w:sz w:val="20"/>
              </w:rPr>
            </w:pPr>
            <w:r>
              <w:rPr>
                <w:rFonts w:ascii="Arial" w:hAnsi="Arial" w:cs="Arial"/>
                <w:b/>
                <w:bCs/>
                <w:sz w:val="20"/>
              </w:rPr>
              <w:t>Comment</w:t>
            </w:r>
          </w:p>
        </w:tc>
        <w:tc>
          <w:tcPr>
            <w:tcW w:w="2126" w:type="dxa"/>
            <w:shd w:val="clear" w:color="auto" w:fill="auto"/>
            <w:hideMark/>
          </w:tcPr>
          <w:p w14:paraId="3388FB21" w14:textId="77777777" w:rsidR="004D5C23" w:rsidRDefault="004D5C23" w:rsidP="004A00DC">
            <w:pPr>
              <w:rPr>
                <w:rFonts w:ascii="Arial" w:hAnsi="Arial" w:cs="Arial"/>
                <w:b/>
                <w:bCs/>
                <w:sz w:val="20"/>
              </w:rPr>
            </w:pPr>
            <w:r>
              <w:rPr>
                <w:rFonts w:ascii="Arial" w:hAnsi="Arial" w:cs="Arial"/>
                <w:b/>
                <w:bCs/>
                <w:sz w:val="20"/>
              </w:rPr>
              <w:t>Proposed Change</w:t>
            </w:r>
          </w:p>
        </w:tc>
        <w:tc>
          <w:tcPr>
            <w:tcW w:w="1559" w:type="dxa"/>
            <w:shd w:val="clear" w:color="auto" w:fill="auto"/>
            <w:hideMark/>
          </w:tcPr>
          <w:p w14:paraId="2916EDDE" w14:textId="77777777" w:rsidR="004D5C23" w:rsidRDefault="004D5C23" w:rsidP="004A00DC">
            <w:pPr>
              <w:rPr>
                <w:rFonts w:ascii="Arial" w:hAnsi="Arial" w:cs="Arial"/>
                <w:b/>
                <w:bCs/>
                <w:sz w:val="20"/>
              </w:rPr>
            </w:pPr>
            <w:r>
              <w:rPr>
                <w:rFonts w:ascii="Arial" w:hAnsi="Arial" w:cs="Arial"/>
                <w:b/>
                <w:bCs/>
                <w:sz w:val="20"/>
              </w:rPr>
              <w:t>Resolution</w:t>
            </w:r>
          </w:p>
        </w:tc>
      </w:tr>
      <w:tr w:rsidR="004D5C23" w14:paraId="41DA5FE4" w14:textId="77777777" w:rsidTr="00D318EF">
        <w:trPr>
          <w:trHeight w:val="935"/>
        </w:trPr>
        <w:tc>
          <w:tcPr>
            <w:tcW w:w="689" w:type="dxa"/>
            <w:shd w:val="clear" w:color="auto" w:fill="auto"/>
          </w:tcPr>
          <w:p w14:paraId="52A4723E" w14:textId="77777777" w:rsidR="004D5C23" w:rsidRPr="00B8208E" w:rsidRDefault="004D5C23" w:rsidP="004A00DC">
            <w:pPr>
              <w:jc w:val="right"/>
              <w:rPr>
                <w:rFonts w:ascii="Arial" w:eastAsiaTheme="minorEastAsia" w:hAnsi="Arial" w:cs="Arial"/>
                <w:sz w:val="20"/>
                <w:lang w:eastAsia="ja-JP"/>
              </w:rPr>
            </w:pPr>
            <w:r>
              <w:rPr>
                <w:rFonts w:ascii="Arial" w:eastAsiaTheme="minorEastAsia" w:hAnsi="Arial" w:cs="Arial" w:hint="eastAsia"/>
                <w:sz w:val="20"/>
                <w:lang w:eastAsia="ja-JP"/>
              </w:rPr>
              <w:t>2043</w:t>
            </w:r>
          </w:p>
        </w:tc>
        <w:tc>
          <w:tcPr>
            <w:tcW w:w="1417" w:type="dxa"/>
            <w:shd w:val="clear" w:color="auto" w:fill="auto"/>
          </w:tcPr>
          <w:p w14:paraId="09BF8EAA" w14:textId="77777777" w:rsidR="004D5C23" w:rsidRDefault="004D5C23" w:rsidP="004A00DC">
            <w:pPr>
              <w:rPr>
                <w:rFonts w:ascii="Arial" w:hAnsi="Arial" w:cs="Arial"/>
                <w:sz w:val="20"/>
              </w:rPr>
            </w:pPr>
            <w:proofErr w:type="spellStart"/>
            <w:r w:rsidRPr="00B8208E">
              <w:rPr>
                <w:rFonts w:ascii="Arial" w:hAnsi="Arial" w:cs="Arial"/>
                <w:sz w:val="20"/>
              </w:rPr>
              <w:t>Sigurd</w:t>
            </w:r>
            <w:proofErr w:type="spellEnd"/>
            <w:r w:rsidRPr="00B8208E">
              <w:rPr>
                <w:rFonts w:ascii="Arial" w:hAnsi="Arial" w:cs="Arial"/>
                <w:sz w:val="20"/>
              </w:rPr>
              <w:t xml:space="preserve"> </w:t>
            </w:r>
            <w:proofErr w:type="spellStart"/>
            <w:r w:rsidRPr="00B8208E">
              <w:rPr>
                <w:rFonts w:ascii="Arial" w:hAnsi="Arial" w:cs="Arial"/>
                <w:sz w:val="20"/>
              </w:rPr>
              <w:t>Schelstraete</w:t>
            </w:r>
            <w:proofErr w:type="spellEnd"/>
          </w:p>
        </w:tc>
        <w:tc>
          <w:tcPr>
            <w:tcW w:w="871" w:type="dxa"/>
            <w:shd w:val="clear" w:color="auto" w:fill="auto"/>
          </w:tcPr>
          <w:p w14:paraId="14D0D6F1" w14:textId="77777777" w:rsidR="004D5C23" w:rsidRPr="00785DA5" w:rsidRDefault="004D5C23" w:rsidP="004A00DC">
            <w:pPr>
              <w:jc w:val="right"/>
              <w:rPr>
                <w:rFonts w:ascii="Arial" w:eastAsiaTheme="minorEastAsia" w:hAnsi="Arial" w:cs="Arial"/>
                <w:sz w:val="20"/>
                <w:lang w:eastAsia="ja-JP"/>
              </w:rPr>
            </w:pPr>
            <w:r>
              <w:rPr>
                <w:rFonts w:ascii="Arial" w:eastAsiaTheme="minorEastAsia" w:hAnsi="Arial" w:cs="Arial" w:hint="eastAsia"/>
                <w:sz w:val="20"/>
                <w:lang w:eastAsia="ja-JP"/>
              </w:rPr>
              <w:t>120.10</w:t>
            </w:r>
          </w:p>
        </w:tc>
        <w:tc>
          <w:tcPr>
            <w:tcW w:w="992" w:type="dxa"/>
          </w:tcPr>
          <w:p w14:paraId="2AD2A475" w14:textId="77777777" w:rsidR="004D5C23" w:rsidRPr="00785DA5" w:rsidRDefault="004D5C23" w:rsidP="004A00DC">
            <w:pPr>
              <w:rPr>
                <w:rFonts w:ascii="Arial" w:eastAsiaTheme="minorEastAsia" w:hAnsi="Arial" w:cs="Arial"/>
                <w:sz w:val="20"/>
                <w:lang w:eastAsia="ja-JP"/>
              </w:rPr>
            </w:pPr>
            <w:r>
              <w:rPr>
                <w:rFonts w:ascii="Arial" w:eastAsiaTheme="minorEastAsia" w:hAnsi="Arial" w:cs="Arial" w:hint="eastAsia"/>
                <w:sz w:val="20"/>
                <w:lang w:eastAsia="ja-JP"/>
              </w:rPr>
              <w:t>6.3.9.9</w:t>
            </w:r>
          </w:p>
        </w:tc>
        <w:tc>
          <w:tcPr>
            <w:tcW w:w="1985" w:type="dxa"/>
            <w:shd w:val="clear" w:color="auto" w:fill="auto"/>
          </w:tcPr>
          <w:p w14:paraId="6DFBEC3A" w14:textId="77777777" w:rsidR="004D5C23" w:rsidRDefault="004D5C23" w:rsidP="004A00DC">
            <w:pPr>
              <w:rPr>
                <w:rFonts w:ascii="Arial" w:hAnsi="Arial" w:cs="Arial"/>
                <w:sz w:val="20"/>
              </w:rPr>
            </w:pPr>
            <w:proofErr w:type="gramStart"/>
            <w:r w:rsidRPr="00785DA5">
              <w:rPr>
                <w:rFonts w:ascii="Arial" w:hAnsi="Arial" w:cs="Arial"/>
                <w:sz w:val="20"/>
              </w:rPr>
              <w:t>unclear</w:t>
            </w:r>
            <w:proofErr w:type="gramEnd"/>
            <w:r w:rsidRPr="00785DA5">
              <w:rPr>
                <w:rFonts w:ascii="Arial" w:hAnsi="Arial" w:cs="Arial"/>
                <w:sz w:val="20"/>
              </w:rPr>
              <w:t xml:space="preserve"> sentence.</w:t>
            </w:r>
          </w:p>
        </w:tc>
        <w:tc>
          <w:tcPr>
            <w:tcW w:w="2126" w:type="dxa"/>
            <w:shd w:val="clear" w:color="auto" w:fill="auto"/>
          </w:tcPr>
          <w:p w14:paraId="74A25119" w14:textId="77777777" w:rsidR="004D5C23" w:rsidRDefault="004D5C23" w:rsidP="004A00DC">
            <w:pPr>
              <w:rPr>
                <w:rFonts w:ascii="Arial" w:hAnsi="Arial" w:cs="Arial"/>
                <w:sz w:val="20"/>
              </w:rPr>
            </w:pPr>
            <w:r w:rsidRPr="00785DA5">
              <w:rPr>
                <w:rFonts w:ascii="Arial" w:hAnsi="Arial" w:cs="Arial"/>
                <w:sz w:val="20"/>
              </w:rPr>
              <w:t xml:space="preserve">Meaning of "multiplying integer coefficient(s) to each 20 MHz </w:t>
            </w:r>
            <w:proofErr w:type="spellStart"/>
            <w:r w:rsidRPr="00785DA5">
              <w:rPr>
                <w:rFonts w:ascii="Arial" w:hAnsi="Arial" w:cs="Arial"/>
                <w:sz w:val="20"/>
              </w:rPr>
              <w:t>subchannel</w:t>
            </w:r>
            <w:proofErr w:type="spellEnd"/>
            <w:r w:rsidRPr="00785DA5">
              <w:rPr>
                <w:rFonts w:ascii="Arial" w:hAnsi="Arial" w:cs="Arial"/>
                <w:sz w:val="20"/>
              </w:rPr>
              <w:t>" is not clear</w:t>
            </w:r>
          </w:p>
        </w:tc>
        <w:tc>
          <w:tcPr>
            <w:tcW w:w="1559" w:type="dxa"/>
            <w:shd w:val="clear" w:color="auto" w:fill="auto"/>
          </w:tcPr>
          <w:p w14:paraId="4CA8F0BF" w14:textId="77777777" w:rsidR="004D5C23" w:rsidRDefault="008343AB" w:rsidP="004A00DC">
            <w:pPr>
              <w:rPr>
                <w:rFonts w:ascii="Arial" w:eastAsiaTheme="minorEastAsia" w:hAnsi="Arial" w:cs="Arial"/>
                <w:sz w:val="20"/>
                <w:lang w:eastAsia="ja-JP"/>
              </w:rPr>
            </w:pPr>
            <w:r>
              <w:rPr>
                <w:rFonts w:ascii="Arial" w:eastAsiaTheme="minorEastAsia" w:hAnsi="Arial" w:cs="Arial" w:hint="eastAsia"/>
                <w:sz w:val="20"/>
                <w:lang w:eastAsia="ja-JP"/>
              </w:rPr>
              <w:t>Transferred.</w:t>
            </w:r>
          </w:p>
          <w:p w14:paraId="1D1E8EA8" w14:textId="77777777" w:rsidR="008343AB" w:rsidRDefault="008343AB" w:rsidP="004A00DC">
            <w:pPr>
              <w:rPr>
                <w:rFonts w:ascii="Arial" w:eastAsiaTheme="minorEastAsia" w:hAnsi="Arial" w:cs="Arial"/>
                <w:sz w:val="20"/>
                <w:lang w:eastAsia="ja-JP"/>
              </w:rPr>
            </w:pPr>
          </w:p>
          <w:p w14:paraId="120E18CE" w14:textId="20EBCBA3" w:rsidR="008343AB" w:rsidRPr="008343AB" w:rsidRDefault="008343AB" w:rsidP="004A00DC">
            <w:pPr>
              <w:rPr>
                <w:rFonts w:ascii="Arial" w:eastAsiaTheme="minorEastAsia" w:hAnsi="Arial" w:cs="Arial"/>
                <w:sz w:val="20"/>
                <w:lang w:eastAsia="ja-JP"/>
              </w:rPr>
            </w:pPr>
            <w:r>
              <w:rPr>
                <w:rFonts w:ascii="Arial" w:eastAsiaTheme="minorEastAsia" w:hAnsi="Arial" w:cs="Arial" w:hint="eastAsia"/>
                <w:sz w:val="20"/>
                <w:lang w:eastAsia="ja-JP"/>
              </w:rPr>
              <w:t>This comment is about a sentence in 26.3.9.9, not in 6.3.9.9.</w:t>
            </w:r>
          </w:p>
        </w:tc>
      </w:tr>
      <w:tr w:rsidR="004D5C23" w14:paraId="3DBFC96B" w14:textId="77777777" w:rsidTr="00D318EF">
        <w:trPr>
          <w:trHeight w:val="935"/>
        </w:trPr>
        <w:tc>
          <w:tcPr>
            <w:tcW w:w="689" w:type="dxa"/>
            <w:shd w:val="clear" w:color="auto" w:fill="auto"/>
          </w:tcPr>
          <w:p w14:paraId="719D8B7C" w14:textId="0828B7C4" w:rsidR="004D5C23" w:rsidRPr="00B8208E" w:rsidRDefault="004D5C23" w:rsidP="004A00DC">
            <w:pPr>
              <w:jc w:val="right"/>
              <w:rPr>
                <w:rFonts w:ascii="Arial" w:eastAsiaTheme="minorEastAsia" w:hAnsi="Arial" w:cs="Arial"/>
                <w:sz w:val="20"/>
                <w:lang w:eastAsia="ja-JP"/>
              </w:rPr>
            </w:pPr>
            <w:r>
              <w:rPr>
                <w:rFonts w:ascii="Arial" w:eastAsiaTheme="minorEastAsia" w:hAnsi="Arial" w:cs="Arial" w:hint="eastAsia"/>
                <w:sz w:val="20"/>
                <w:lang w:eastAsia="ja-JP"/>
              </w:rPr>
              <w:t>2044</w:t>
            </w:r>
          </w:p>
        </w:tc>
        <w:tc>
          <w:tcPr>
            <w:tcW w:w="1417" w:type="dxa"/>
            <w:shd w:val="clear" w:color="auto" w:fill="auto"/>
          </w:tcPr>
          <w:p w14:paraId="43FD1633" w14:textId="77777777" w:rsidR="004D5C23" w:rsidRDefault="004D5C23" w:rsidP="004A00DC">
            <w:pPr>
              <w:rPr>
                <w:rFonts w:ascii="Arial" w:hAnsi="Arial" w:cs="Arial"/>
                <w:sz w:val="20"/>
              </w:rPr>
            </w:pPr>
            <w:proofErr w:type="spellStart"/>
            <w:r w:rsidRPr="00B8208E">
              <w:rPr>
                <w:rFonts w:ascii="Arial" w:hAnsi="Arial" w:cs="Arial"/>
                <w:sz w:val="20"/>
              </w:rPr>
              <w:t>Sigurd</w:t>
            </w:r>
            <w:proofErr w:type="spellEnd"/>
            <w:r w:rsidRPr="00B8208E">
              <w:rPr>
                <w:rFonts w:ascii="Arial" w:hAnsi="Arial" w:cs="Arial"/>
                <w:sz w:val="20"/>
              </w:rPr>
              <w:t xml:space="preserve"> </w:t>
            </w:r>
            <w:proofErr w:type="spellStart"/>
            <w:r w:rsidRPr="00B8208E">
              <w:rPr>
                <w:rFonts w:ascii="Arial" w:hAnsi="Arial" w:cs="Arial"/>
                <w:sz w:val="20"/>
              </w:rPr>
              <w:t>Schelstraete</w:t>
            </w:r>
            <w:proofErr w:type="spellEnd"/>
          </w:p>
        </w:tc>
        <w:tc>
          <w:tcPr>
            <w:tcW w:w="871" w:type="dxa"/>
            <w:shd w:val="clear" w:color="auto" w:fill="auto"/>
          </w:tcPr>
          <w:p w14:paraId="5F4969A2" w14:textId="77777777" w:rsidR="004D5C23" w:rsidRPr="00785DA5" w:rsidRDefault="004D5C23" w:rsidP="004A00DC">
            <w:pPr>
              <w:jc w:val="right"/>
              <w:rPr>
                <w:rFonts w:ascii="Arial" w:eastAsiaTheme="minorEastAsia" w:hAnsi="Arial" w:cs="Arial"/>
                <w:sz w:val="20"/>
                <w:lang w:eastAsia="ja-JP"/>
              </w:rPr>
            </w:pPr>
            <w:r>
              <w:rPr>
                <w:rFonts w:ascii="Arial" w:eastAsiaTheme="minorEastAsia" w:hAnsi="Arial" w:cs="Arial" w:hint="eastAsia"/>
                <w:sz w:val="20"/>
                <w:lang w:eastAsia="ja-JP"/>
              </w:rPr>
              <w:t>120.63</w:t>
            </w:r>
          </w:p>
        </w:tc>
        <w:tc>
          <w:tcPr>
            <w:tcW w:w="992" w:type="dxa"/>
          </w:tcPr>
          <w:p w14:paraId="1E665427" w14:textId="77777777" w:rsidR="004D5C23" w:rsidRPr="00785DA5" w:rsidRDefault="004D5C23" w:rsidP="004A00DC">
            <w:pPr>
              <w:rPr>
                <w:rFonts w:ascii="Arial" w:eastAsiaTheme="minorEastAsia" w:hAnsi="Arial" w:cs="Arial"/>
                <w:sz w:val="20"/>
                <w:lang w:eastAsia="ja-JP"/>
              </w:rPr>
            </w:pPr>
            <w:r>
              <w:rPr>
                <w:rFonts w:ascii="Arial" w:eastAsiaTheme="minorEastAsia" w:hAnsi="Arial" w:cs="Arial" w:hint="eastAsia"/>
                <w:sz w:val="20"/>
                <w:lang w:eastAsia="ja-JP"/>
              </w:rPr>
              <w:t>6.3.9.9</w:t>
            </w:r>
          </w:p>
        </w:tc>
        <w:tc>
          <w:tcPr>
            <w:tcW w:w="1985" w:type="dxa"/>
            <w:shd w:val="clear" w:color="auto" w:fill="auto"/>
          </w:tcPr>
          <w:p w14:paraId="56B73003" w14:textId="77777777" w:rsidR="004D5C23" w:rsidRDefault="004D5C23" w:rsidP="004A00DC">
            <w:pPr>
              <w:rPr>
                <w:rFonts w:ascii="Arial" w:hAnsi="Arial" w:cs="Arial"/>
                <w:sz w:val="20"/>
              </w:rPr>
            </w:pPr>
            <w:r w:rsidRPr="00785DA5">
              <w:rPr>
                <w:rFonts w:ascii="Arial" w:hAnsi="Arial" w:cs="Arial"/>
                <w:sz w:val="20"/>
              </w:rPr>
              <w:t>Wrong references</w:t>
            </w:r>
          </w:p>
        </w:tc>
        <w:tc>
          <w:tcPr>
            <w:tcW w:w="2126" w:type="dxa"/>
            <w:shd w:val="clear" w:color="auto" w:fill="auto"/>
          </w:tcPr>
          <w:p w14:paraId="4CB9C6BE" w14:textId="77777777" w:rsidR="004D5C23" w:rsidRDefault="004D5C23" w:rsidP="004A00DC">
            <w:pPr>
              <w:rPr>
                <w:rFonts w:ascii="Arial" w:hAnsi="Arial" w:cs="Arial"/>
                <w:sz w:val="20"/>
              </w:rPr>
            </w:pPr>
            <w:r w:rsidRPr="00785DA5">
              <w:rPr>
                <w:rFonts w:ascii="Arial" w:hAnsi="Arial" w:cs="Arial"/>
                <w:sz w:val="20"/>
              </w:rPr>
              <w:t>(25-3) and (25-8) don't exist</w:t>
            </w:r>
          </w:p>
        </w:tc>
        <w:tc>
          <w:tcPr>
            <w:tcW w:w="1559" w:type="dxa"/>
            <w:shd w:val="clear" w:color="auto" w:fill="auto"/>
          </w:tcPr>
          <w:p w14:paraId="03A3229A" w14:textId="77777777" w:rsidR="004D5C23" w:rsidRDefault="008343AB" w:rsidP="004A00DC">
            <w:pPr>
              <w:rPr>
                <w:rFonts w:ascii="Arial" w:eastAsiaTheme="minorEastAsia" w:hAnsi="Arial" w:cs="Arial"/>
                <w:sz w:val="20"/>
                <w:lang w:eastAsia="ja-JP"/>
              </w:rPr>
            </w:pPr>
            <w:r>
              <w:rPr>
                <w:rFonts w:ascii="Arial" w:eastAsiaTheme="minorEastAsia" w:hAnsi="Arial" w:cs="Arial" w:hint="eastAsia"/>
                <w:sz w:val="20"/>
                <w:lang w:eastAsia="ja-JP"/>
              </w:rPr>
              <w:t>Transferred.</w:t>
            </w:r>
          </w:p>
          <w:p w14:paraId="6D9437E6" w14:textId="77777777" w:rsidR="008343AB" w:rsidRDefault="008343AB" w:rsidP="004A00DC">
            <w:pPr>
              <w:rPr>
                <w:rFonts w:ascii="Arial" w:eastAsiaTheme="minorEastAsia" w:hAnsi="Arial" w:cs="Arial"/>
                <w:sz w:val="20"/>
                <w:lang w:eastAsia="ja-JP"/>
              </w:rPr>
            </w:pPr>
          </w:p>
          <w:p w14:paraId="0E0A5732" w14:textId="62E921B2" w:rsidR="008343AB" w:rsidRPr="008343AB" w:rsidRDefault="008343AB" w:rsidP="008343AB">
            <w:pPr>
              <w:rPr>
                <w:rFonts w:ascii="Arial" w:eastAsiaTheme="minorEastAsia" w:hAnsi="Arial" w:cs="Arial"/>
                <w:sz w:val="20"/>
                <w:lang w:eastAsia="ja-JP"/>
              </w:rPr>
            </w:pPr>
            <w:r>
              <w:rPr>
                <w:rFonts w:ascii="Arial" w:eastAsiaTheme="minorEastAsia" w:hAnsi="Arial" w:cs="Arial" w:hint="eastAsia"/>
                <w:sz w:val="20"/>
                <w:lang w:eastAsia="ja-JP"/>
              </w:rPr>
              <w:t xml:space="preserve">This is </w:t>
            </w:r>
            <w:proofErr w:type="spellStart"/>
            <w:proofErr w:type="gramStart"/>
            <w:r>
              <w:rPr>
                <w:rFonts w:ascii="Arial" w:eastAsiaTheme="minorEastAsia" w:hAnsi="Arial" w:cs="Arial" w:hint="eastAsia"/>
                <w:sz w:val="20"/>
                <w:lang w:eastAsia="ja-JP"/>
              </w:rPr>
              <w:t>a</w:t>
            </w:r>
            <w:proofErr w:type="spellEnd"/>
            <w:proofErr w:type="gramEnd"/>
            <w:r>
              <w:rPr>
                <w:rFonts w:ascii="Arial" w:eastAsiaTheme="minorEastAsia" w:hAnsi="Arial" w:cs="Arial" w:hint="eastAsia"/>
                <w:sz w:val="20"/>
                <w:lang w:eastAsia="ja-JP"/>
              </w:rPr>
              <w:t xml:space="preserve"> editorial comment and the TGax editor will take care of it. </w:t>
            </w:r>
          </w:p>
        </w:tc>
      </w:tr>
      <w:tr w:rsidR="004D5C23" w14:paraId="77E1D595" w14:textId="77777777" w:rsidTr="00D318EF">
        <w:trPr>
          <w:trHeight w:val="935"/>
        </w:trPr>
        <w:tc>
          <w:tcPr>
            <w:tcW w:w="689" w:type="dxa"/>
            <w:shd w:val="clear" w:color="auto" w:fill="auto"/>
          </w:tcPr>
          <w:p w14:paraId="019EE6D1" w14:textId="2473125D" w:rsidR="004D5C23" w:rsidRPr="00B8208E" w:rsidRDefault="004D5C23" w:rsidP="004A00DC">
            <w:pPr>
              <w:jc w:val="right"/>
              <w:rPr>
                <w:rFonts w:ascii="Arial" w:eastAsiaTheme="minorEastAsia" w:hAnsi="Arial" w:cs="Arial"/>
                <w:sz w:val="20"/>
                <w:lang w:eastAsia="ja-JP"/>
              </w:rPr>
            </w:pPr>
            <w:r>
              <w:rPr>
                <w:rFonts w:ascii="Arial" w:eastAsiaTheme="minorEastAsia" w:hAnsi="Arial" w:cs="Arial" w:hint="eastAsia"/>
                <w:sz w:val="20"/>
                <w:lang w:eastAsia="ja-JP"/>
              </w:rPr>
              <w:t>2047</w:t>
            </w:r>
          </w:p>
        </w:tc>
        <w:tc>
          <w:tcPr>
            <w:tcW w:w="1417" w:type="dxa"/>
            <w:shd w:val="clear" w:color="auto" w:fill="auto"/>
          </w:tcPr>
          <w:p w14:paraId="48098457" w14:textId="77777777" w:rsidR="004D5C23" w:rsidRDefault="004D5C23" w:rsidP="004A00DC">
            <w:pPr>
              <w:rPr>
                <w:rFonts w:ascii="Arial" w:hAnsi="Arial" w:cs="Arial"/>
                <w:sz w:val="20"/>
              </w:rPr>
            </w:pPr>
            <w:proofErr w:type="spellStart"/>
            <w:r w:rsidRPr="00B8208E">
              <w:rPr>
                <w:rFonts w:ascii="Arial" w:hAnsi="Arial" w:cs="Arial"/>
                <w:sz w:val="20"/>
              </w:rPr>
              <w:t>Sigurd</w:t>
            </w:r>
            <w:proofErr w:type="spellEnd"/>
            <w:r w:rsidRPr="00B8208E">
              <w:rPr>
                <w:rFonts w:ascii="Arial" w:hAnsi="Arial" w:cs="Arial"/>
                <w:sz w:val="20"/>
              </w:rPr>
              <w:t xml:space="preserve"> </w:t>
            </w:r>
            <w:proofErr w:type="spellStart"/>
            <w:r w:rsidRPr="00B8208E">
              <w:rPr>
                <w:rFonts w:ascii="Arial" w:hAnsi="Arial" w:cs="Arial"/>
                <w:sz w:val="20"/>
              </w:rPr>
              <w:t>Schelstraete</w:t>
            </w:r>
            <w:proofErr w:type="spellEnd"/>
          </w:p>
        </w:tc>
        <w:tc>
          <w:tcPr>
            <w:tcW w:w="871" w:type="dxa"/>
            <w:shd w:val="clear" w:color="auto" w:fill="auto"/>
          </w:tcPr>
          <w:p w14:paraId="3026E216" w14:textId="77777777" w:rsidR="004D5C23" w:rsidRPr="00785DA5" w:rsidRDefault="004D5C23" w:rsidP="004A00DC">
            <w:pPr>
              <w:jc w:val="right"/>
              <w:rPr>
                <w:rFonts w:ascii="Arial" w:eastAsiaTheme="minorEastAsia" w:hAnsi="Arial" w:cs="Arial"/>
                <w:sz w:val="20"/>
                <w:lang w:eastAsia="ja-JP"/>
              </w:rPr>
            </w:pPr>
            <w:r>
              <w:rPr>
                <w:rFonts w:ascii="Arial" w:eastAsiaTheme="minorEastAsia" w:hAnsi="Arial" w:cs="Arial" w:hint="eastAsia"/>
                <w:sz w:val="20"/>
                <w:lang w:eastAsia="ja-JP"/>
              </w:rPr>
              <w:t>121.36</w:t>
            </w:r>
          </w:p>
        </w:tc>
        <w:tc>
          <w:tcPr>
            <w:tcW w:w="992" w:type="dxa"/>
          </w:tcPr>
          <w:p w14:paraId="5EBC3B2F" w14:textId="77777777" w:rsidR="004D5C23" w:rsidRPr="00785DA5" w:rsidRDefault="004D5C23" w:rsidP="004A00DC">
            <w:pPr>
              <w:rPr>
                <w:rFonts w:ascii="Arial" w:eastAsiaTheme="minorEastAsia" w:hAnsi="Arial" w:cs="Arial"/>
                <w:sz w:val="20"/>
                <w:lang w:eastAsia="ja-JP"/>
              </w:rPr>
            </w:pPr>
            <w:r>
              <w:rPr>
                <w:rFonts w:ascii="Arial" w:eastAsiaTheme="minorEastAsia" w:hAnsi="Arial" w:cs="Arial" w:hint="eastAsia"/>
                <w:sz w:val="20"/>
                <w:lang w:eastAsia="ja-JP"/>
              </w:rPr>
              <w:t>6.3.9.9</w:t>
            </w:r>
          </w:p>
        </w:tc>
        <w:tc>
          <w:tcPr>
            <w:tcW w:w="1985" w:type="dxa"/>
            <w:shd w:val="clear" w:color="auto" w:fill="auto"/>
          </w:tcPr>
          <w:p w14:paraId="76376811" w14:textId="77777777" w:rsidR="004D5C23" w:rsidRDefault="004D5C23" w:rsidP="004A00DC">
            <w:pPr>
              <w:rPr>
                <w:rFonts w:ascii="Arial" w:hAnsi="Arial" w:cs="Arial"/>
                <w:sz w:val="20"/>
              </w:rPr>
            </w:pPr>
            <w:r w:rsidRPr="00785DA5">
              <w:rPr>
                <w:rFonts w:ascii="Arial" w:hAnsi="Arial" w:cs="Arial"/>
                <w:sz w:val="20"/>
              </w:rPr>
              <w:t>wrong reference: 25.3.10.10.x</w:t>
            </w:r>
          </w:p>
        </w:tc>
        <w:tc>
          <w:tcPr>
            <w:tcW w:w="2126" w:type="dxa"/>
            <w:shd w:val="clear" w:color="auto" w:fill="auto"/>
          </w:tcPr>
          <w:p w14:paraId="46A046E4" w14:textId="77777777" w:rsidR="004D5C23" w:rsidRPr="00785DA5" w:rsidRDefault="004D5C23" w:rsidP="004A00DC">
            <w:pPr>
              <w:rPr>
                <w:rFonts w:ascii="Arial" w:hAnsi="Arial" w:cs="Arial"/>
                <w:sz w:val="20"/>
              </w:rPr>
            </w:pPr>
            <w:r w:rsidRPr="00785DA5">
              <w:rPr>
                <w:rFonts w:ascii="Arial" w:hAnsi="Arial" w:cs="Arial"/>
                <w:sz w:val="20"/>
              </w:rPr>
              <w:t>fix reference</w:t>
            </w:r>
          </w:p>
        </w:tc>
        <w:tc>
          <w:tcPr>
            <w:tcW w:w="1559" w:type="dxa"/>
            <w:shd w:val="clear" w:color="auto" w:fill="auto"/>
          </w:tcPr>
          <w:p w14:paraId="445EB740" w14:textId="77777777" w:rsidR="008343AB" w:rsidRDefault="008343AB" w:rsidP="008343AB">
            <w:pPr>
              <w:rPr>
                <w:rFonts w:ascii="Arial" w:eastAsiaTheme="minorEastAsia" w:hAnsi="Arial" w:cs="Arial"/>
                <w:sz w:val="20"/>
                <w:lang w:eastAsia="ja-JP"/>
              </w:rPr>
            </w:pPr>
            <w:r>
              <w:rPr>
                <w:rFonts w:ascii="Arial" w:eastAsiaTheme="minorEastAsia" w:hAnsi="Arial" w:cs="Arial" w:hint="eastAsia"/>
                <w:sz w:val="20"/>
                <w:lang w:eastAsia="ja-JP"/>
              </w:rPr>
              <w:t>Transferred.</w:t>
            </w:r>
          </w:p>
          <w:p w14:paraId="00A8ED38" w14:textId="77777777" w:rsidR="008343AB" w:rsidRDefault="008343AB" w:rsidP="008343AB">
            <w:pPr>
              <w:rPr>
                <w:rFonts w:ascii="Arial" w:eastAsiaTheme="minorEastAsia" w:hAnsi="Arial" w:cs="Arial"/>
                <w:sz w:val="20"/>
                <w:lang w:eastAsia="ja-JP"/>
              </w:rPr>
            </w:pPr>
          </w:p>
          <w:p w14:paraId="0DCC7644" w14:textId="6BA11E16" w:rsidR="004D5C23" w:rsidRDefault="008343AB" w:rsidP="008343AB">
            <w:pPr>
              <w:rPr>
                <w:rFonts w:ascii="Arial" w:hAnsi="Arial" w:cs="Arial"/>
                <w:sz w:val="20"/>
              </w:rPr>
            </w:pPr>
            <w:r>
              <w:rPr>
                <w:rFonts w:ascii="Arial" w:eastAsiaTheme="minorEastAsia" w:hAnsi="Arial" w:cs="Arial" w:hint="eastAsia"/>
                <w:sz w:val="20"/>
                <w:lang w:eastAsia="ja-JP"/>
              </w:rPr>
              <w:t xml:space="preserve">This is </w:t>
            </w:r>
            <w:proofErr w:type="spellStart"/>
            <w:proofErr w:type="gramStart"/>
            <w:r>
              <w:rPr>
                <w:rFonts w:ascii="Arial" w:eastAsiaTheme="minorEastAsia" w:hAnsi="Arial" w:cs="Arial" w:hint="eastAsia"/>
                <w:sz w:val="20"/>
                <w:lang w:eastAsia="ja-JP"/>
              </w:rPr>
              <w:t>a</w:t>
            </w:r>
            <w:proofErr w:type="spellEnd"/>
            <w:proofErr w:type="gramEnd"/>
            <w:r>
              <w:rPr>
                <w:rFonts w:ascii="Arial" w:eastAsiaTheme="minorEastAsia" w:hAnsi="Arial" w:cs="Arial" w:hint="eastAsia"/>
                <w:sz w:val="20"/>
                <w:lang w:eastAsia="ja-JP"/>
              </w:rPr>
              <w:t xml:space="preserve"> editorial comment and the TGax editor will take care of it.</w:t>
            </w:r>
          </w:p>
        </w:tc>
      </w:tr>
      <w:tr w:rsidR="004D5C23" w14:paraId="03EBF126" w14:textId="77777777" w:rsidTr="00D318EF">
        <w:trPr>
          <w:trHeight w:val="935"/>
        </w:trPr>
        <w:tc>
          <w:tcPr>
            <w:tcW w:w="689" w:type="dxa"/>
            <w:shd w:val="clear" w:color="auto" w:fill="auto"/>
          </w:tcPr>
          <w:p w14:paraId="2DCBAEE4" w14:textId="77777777" w:rsidR="004D5C23" w:rsidRPr="00B8208E" w:rsidRDefault="004D5C23" w:rsidP="004A00DC">
            <w:pPr>
              <w:jc w:val="right"/>
              <w:rPr>
                <w:rFonts w:ascii="Arial" w:eastAsiaTheme="minorEastAsia" w:hAnsi="Arial" w:cs="Arial"/>
                <w:sz w:val="20"/>
                <w:lang w:eastAsia="ja-JP"/>
              </w:rPr>
            </w:pPr>
            <w:r>
              <w:rPr>
                <w:rFonts w:ascii="Arial" w:eastAsiaTheme="minorEastAsia" w:hAnsi="Arial" w:cs="Arial" w:hint="eastAsia"/>
                <w:sz w:val="20"/>
                <w:lang w:eastAsia="ja-JP"/>
              </w:rPr>
              <w:t>2048</w:t>
            </w:r>
          </w:p>
        </w:tc>
        <w:tc>
          <w:tcPr>
            <w:tcW w:w="1417" w:type="dxa"/>
            <w:shd w:val="clear" w:color="auto" w:fill="auto"/>
          </w:tcPr>
          <w:p w14:paraId="7A011ABF" w14:textId="77777777" w:rsidR="004D5C23" w:rsidRDefault="004D5C23" w:rsidP="004A00DC">
            <w:pPr>
              <w:rPr>
                <w:rFonts w:ascii="Arial" w:hAnsi="Arial" w:cs="Arial"/>
                <w:sz w:val="20"/>
              </w:rPr>
            </w:pPr>
            <w:proofErr w:type="spellStart"/>
            <w:r w:rsidRPr="00B8208E">
              <w:rPr>
                <w:rFonts w:ascii="Arial" w:hAnsi="Arial" w:cs="Arial"/>
                <w:sz w:val="20"/>
              </w:rPr>
              <w:t>Sigurd</w:t>
            </w:r>
            <w:proofErr w:type="spellEnd"/>
            <w:r w:rsidRPr="00B8208E">
              <w:rPr>
                <w:rFonts w:ascii="Arial" w:hAnsi="Arial" w:cs="Arial"/>
                <w:sz w:val="20"/>
              </w:rPr>
              <w:t xml:space="preserve"> </w:t>
            </w:r>
            <w:proofErr w:type="spellStart"/>
            <w:r w:rsidRPr="00B8208E">
              <w:rPr>
                <w:rFonts w:ascii="Arial" w:hAnsi="Arial" w:cs="Arial"/>
                <w:sz w:val="20"/>
              </w:rPr>
              <w:t>Schelstraete</w:t>
            </w:r>
            <w:proofErr w:type="spellEnd"/>
          </w:p>
        </w:tc>
        <w:tc>
          <w:tcPr>
            <w:tcW w:w="871" w:type="dxa"/>
            <w:shd w:val="clear" w:color="auto" w:fill="auto"/>
          </w:tcPr>
          <w:p w14:paraId="176BFAE3" w14:textId="77777777" w:rsidR="004D5C23" w:rsidRPr="00785DA5" w:rsidRDefault="004D5C23" w:rsidP="004A00DC">
            <w:pPr>
              <w:jc w:val="right"/>
              <w:rPr>
                <w:rFonts w:ascii="Arial" w:eastAsiaTheme="minorEastAsia" w:hAnsi="Arial" w:cs="Arial"/>
                <w:sz w:val="20"/>
                <w:lang w:eastAsia="ja-JP"/>
              </w:rPr>
            </w:pPr>
            <w:r>
              <w:rPr>
                <w:rFonts w:ascii="Arial" w:eastAsiaTheme="minorEastAsia" w:hAnsi="Arial" w:cs="Arial" w:hint="eastAsia"/>
                <w:sz w:val="20"/>
                <w:lang w:eastAsia="ja-JP"/>
              </w:rPr>
              <w:t>121.45</w:t>
            </w:r>
          </w:p>
        </w:tc>
        <w:tc>
          <w:tcPr>
            <w:tcW w:w="992" w:type="dxa"/>
          </w:tcPr>
          <w:p w14:paraId="2484A6B7" w14:textId="77777777" w:rsidR="004D5C23" w:rsidRPr="00785DA5" w:rsidRDefault="004D5C23" w:rsidP="004A00DC">
            <w:pPr>
              <w:rPr>
                <w:rFonts w:ascii="Arial" w:eastAsiaTheme="minorEastAsia" w:hAnsi="Arial" w:cs="Arial"/>
                <w:sz w:val="20"/>
                <w:lang w:eastAsia="ja-JP"/>
              </w:rPr>
            </w:pPr>
            <w:r>
              <w:rPr>
                <w:rFonts w:ascii="Arial" w:eastAsiaTheme="minorEastAsia" w:hAnsi="Arial" w:cs="Arial" w:hint="eastAsia"/>
                <w:sz w:val="20"/>
                <w:lang w:eastAsia="ja-JP"/>
              </w:rPr>
              <w:t>6.3.9.9.</w:t>
            </w:r>
          </w:p>
        </w:tc>
        <w:tc>
          <w:tcPr>
            <w:tcW w:w="1985" w:type="dxa"/>
            <w:shd w:val="clear" w:color="auto" w:fill="auto"/>
          </w:tcPr>
          <w:p w14:paraId="0FFC8291" w14:textId="77777777" w:rsidR="004D5C23" w:rsidRDefault="004D5C23" w:rsidP="004A00DC">
            <w:pPr>
              <w:rPr>
                <w:rFonts w:ascii="Arial" w:hAnsi="Arial" w:cs="Arial"/>
                <w:sz w:val="20"/>
              </w:rPr>
            </w:pPr>
            <w:r w:rsidRPr="00785DA5">
              <w:rPr>
                <w:rFonts w:ascii="Arial" w:hAnsi="Arial" w:cs="Arial"/>
                <w:sz w:val="20"/>
              </w:rPr>
              <w:t>"r" is undefined in (26-36)</w:t>
            </w:r>
          </w:p>
        </w:tc>
        <w:tc>
          <w:tcPr>
            <w:tcW w:w="2126" w:type="dxa"/>
            <w:shd w:val="clear" w:color="auto" w:fill="auto"/>
          </w:tcPr>
          <w:p w14:paraId="65299E1C" w14:textId="77777777" w:rsidR="004D5C23" w:rsidRPr="00785DA5" w:rsidRDefault="004D5C23" w:rsidP="004A00DC">
            <w:pPr>
              <w:rPr>
                <w:rFonts w:ascii="Arial" w:eastAsiaTheme="minorEastAsia" w:hAnsi="Arial" w:cs="Arial"/>
                <w:sz w:val="20"/>
                <w:lang w:eastAsia="ja-JP"/>
              </w:rPr>
            </w:pPr>
            <w:r w:rsidRPr="00785DA5">
              <w:rPr>
                <w:rFonts w:ascii="Arial" w:hAnsi="Arial" w:cs="Arial"/>
                <w:sz w:val="20"/>
              </w:rPr>
              <w:t>Define "r" as RU index</w:t>
            </w:r>
          </w:p>
        </w:tc>
        <w:tc>
          <w:tcPr>
            <w:tcW w:w="1559" w:type="dxa"/>
            <w:shd w:val="clear" w:color="auto" w:fill="auto"/>
          </w:tcPr>
          <w:p w14:paraId="376F5D73" w14:textId="77777777" w:rsidR="008343AB" w:rsidRDefault="008343AB" w:rsidP="008343AB">
            <w:pPr>
              <w:rPr>
                <w:rFonts w:ascii="Arial" w:eastAsiaTheme="minorEastAsia" w:hAnsi="Arial" w:cs="Arial"/>
                <w:sz w:val="20"/>
                <w:lang w:eastAsia="ja-JP"/>
              </w:rPr>
            </w:pPr>
            <w:r>
              <w:rPr>
                <w:rFonts w:ascii="Arial" w:eastAsiaTheme="minorEastAsia" w:hAnsi="Arial" w:cs="Arial" w:hint="eastAsia"/>
                <w:sz w:val="20"/>
                <w:lang w:eastAsia="ja-JP"/>
              </w:rPr>
              <w:t>Transferred.</w:t>
            </w:r>
          </w:p>
          <w:p w14:paraId="4660D6D3" w14:textId="77777777" w:rsidR="008343AB" w:rsidRDefault="008343AB" w:rsidP="008343AB">
            <w:pPr>
              <w:rPr>
                <w:rFonts w:ascii="Arial" w:eastAsiaTheme="minorEastAsia" w:hAnsi="Arial" w:cs="Arial"/>
                <w:sz w:val="20"/>
                <w:lang w:eastAsia="ja-JP"/>
              </w:rPr>
            </w:pPr>
          </w:p>
          <w:p w14:paraId="08A3832C" w14:textId="4C464DFA" w:rsidR="004D5C23" w:rsidRDefault="008343AB" w:rsidP="008343AB">
            <w:pPr>
              <w:rPr>
                <w:rFonts w:ascii="Arial" w:hAnsi="Arial" w:cs="Arial"/>
                <w:sz w:val="20"/>
              </w:rPr>
            </w:pPr>
            <w:r>
              <w:rPr>
                <w:rFonts w:ascii="Arial" w:eastAsiaTheme="minorEastAsia" w:hAnsi="Arial" w:cs="Arial" w:hint="eastAsia"/>
                <w:sz w:val="20"/>
                <w:lang w:eastAsia="ja-JP"/>
              </w:rPr>
              <w:t>This comment is about an equation in 26.3.9.9, not in 6.3.9.9.</w:t>
            </w:r>
          </w:p>
        </w:tc>
      </w:tr>
      <w:tr w:rsidR="004D5C23" w14:paraId="189DB103" w14:textId="77777777" w:rsidTr="00D318EF">
        <w:trPr>
          <w:trHeight w:val="935"/>
        </w:trPr>
        <w:tc>
          <w:tcPr>
            <w:tcW w:w="689" w:type="dxa"/>
            <w:shd w:val="clear" w:color="auto" w:fill="auto"/>
          </w:tcPr>
          <w:p w14:paraId="0D8F0132" w14:textId="77777777" w:rsidR="004D5C23" w:rsidRPr="00B8208E" w:rsidRDefault="004D5C23" w:rsidP="004A00DC">
            <w:pPr>
              <w:jc w:val="right"/>
              <w:rPr>
                <w:rFonts w:ascii="Arial" w:eastAsiaTheme="minorEastAsia" w:hAnsi="Arial" w:cs="Arial"/>
                <w:sz w:val="20"/>
                <w:lang w:eastAsia="ja-JP"/>
              </w:rPr>
            </w:pPr>
            <w:r>
              <w:rPr>
                <w:rFonts w:ascii="Arial" w:eastAsiaTheme="minorEastAsia" w:hAnsi="Arial" w:cs="Arial" w:hint="eastAsia"/>
                <w:sz w:val="20"/>
                <w:lang w:eastAsia="ja-JP"/>
              </w:rPr>
              <w:t>2049</w:t>
            </w:r>
          </w:p>
        </w:tc>
        <w:tc>
          <w:tcPr>
            <w:tcW w:w="1417" w:type="dxa"/>
            <w:shd w:val="clear" w:color="auto" w:fill="auto"/>
          </w:tcPr>
          <w:p w14:paraId="422D8C18" w14:textId="77777777" w:rsidR="004D5C23" w:rsidRDefault="004D5C23" w:rsidP="004A00DC">
            <w:pPr>
              <w:rPr>
                <w:rFonts w:ascii="Arial" w:hAnsi="Arial" w:cs="Arial"/>
                <w:sz w:val="20"/>
              </w:rPr>
            </w:pPr>
            <w:proofErr w:type="spellStart"/>
            <w:r w:rsidRPr="00B8208E">
              <w:rPr>
                <w:rFonts w:ascii="Arial" w:hAnsi="Arial" w:cs="Arial"/>
                <w:sz w:val="20"/>
              </w:rPr>
              <w:t>Sigurd</w:t>
            </w:r>
            <w:proofErr w:type="spellEnd"/>
            <w:r w:rsidRPr="00B8208E">
              <w:rPr>
                <w:rFonts w:ascii="Arial" w:hAnsi="Arial" w:cs="Arial"/>
                <w:sz w:val="20"/>
              </w:rPr>
              <w:t xml:space="preserve"> </w:t>
            </w:r>
            <w:proofErr w:type="spellStart"/>
            <w:r w:rsidRPr="00B8208E">
              <w:rPr>
                <w:rFonts w:ascii="Arial" w:hAnsi="Arial" w:cs="Arial"/>
                <w:sz w:val="20"/>
              </w:rPr>
              <w:t>Schelstraete</w:t>
            </w:r>
            <w:proofErr w:type="spellEnd"/>
          </w:p>
        </w:tc>
        <w:tc>
          <w:tcPr>
            <w:tcW w:w="871" w:type="dxa"/>
            <w:shd w:val="clear" w:color="auto" w:fill="auto"/>
          </w:tcPr>
          <w:p w14:paraId="68643FA5" w14:textId="77777777" w:rsidR="004D5C23" w:rsidRPr="00785DA5" w:rsidRDefault="004D5C23" w:rsidP="004A00DC">
            <w:pPr>
              <w:jc w:val="right"/>
              <w:rPr>
                <w:rFonts w:ascii="Arial" w:eastAsiaTheme="minorEastAsia" w:hAnsi="Arial" w:cs="Arial"/>
                <w:sz w:val="20"/>
                <w:lang w:eastAsia="ja-JP"/>
              </w:rPr>
            </w:pPr>
            <w:r>
              <w:rPr>
                <w:rFonts w:ascii="Arial" w:eastAsiaTheme="minorEastAsia" w:hAnsi="Arial" w:cs="Arial" w:hint="eastAsia"/>
                <w:sz w:val="20"/>
                <w:lang w:eastAsia="ja-JP"/>
              </w:rPr>
              <w:t>128.01</w:t>
            </w:r>
          </w:p>
        </w:tc>
        <w:tc>
          <w:tcPr>
            <w:tcW w:w="992" w:type="dxa"/>
          </w:tcPr>
          <w:p w14:paraId="68EA8F5B" w14:textId="77777777" w:rsidR="004D5C23" w:rsidRPr="00785DA5" w:rsidRDefault="004D5C23" w:rsidP="004A00DC">
            <w:pPr>
              <w:rPr>
                <w:rFonts w:ascii="Arial" w:eastAsiaTheme="minorEastAsia" w:hAnsi="Arial" w:cs="Arial"/>
                <w:sz w:val="20"/>
                <w:lang w:eastAsia="ja-JP"/>
              </w:rPr>
            </w:pPr>
            <w:r>
              <w:rPr>
                <w:rFonts w:ascii="Arial" w:eastAsiaTheme="minorEastAsia" w:hAnsi="Arial" w:cs="Arial" w:hint="eastAsia"/>
                <w:sz w:val="20"/>
                <w:lang w:eastAsia="ja-JP"/>
              </w:rPr>
              <w:t>6.3.9.10</w:t>
            </w:r>
          </w:p>
        </w:tc>
        <w:tc>
          <w:tcPr>
            <w:tcW w:w="1985" w:type="dxa"/>
            <w:shd w:val="clear" w:color="auto" w:fill="auto"/>
          </w:tcPr>
          <w:p w14:paraId="098A7DEA" w14:textId="77777777" w:rsidR="004D5C23" w:rsidRDefault="004D5C23" w:rsidP="004A00DC">
            <w:pPr>
              <w:rPr>
                <w:rFonts w:ascii="Arial" w:hAnsi="Arial" w:cs="Arial"/>
                <w:sz w:val="20"/>
              </w:rPr>
            </w:pPr>
            <w:r w:rsidRPr="00785DA5">
              <w:rPr>
                <w:rFonts w:ascii="Arial" w:hAnsi="Arial" w:cs="Arial"/>
                <w:sz w:val="20"/>
              </w:rPr>
              <w:t>Where are R-LTF and L-LTF defined?</w:t>
            </w:r>
          </w:p>
        </w:tc>
        <w:tc>
          <w:tcPr>
            <w:tcW w:w="2126" w:type="dxa"/>
            <w:shd w:val="clear" w:color="auto" w:fill="auto"/>
          </w:tcPr>
          <w:p w14:paraId="210D240B" w14:textId="77777777" w:rsidR="004D5C23" w:rsidRPr="00785DA5" w:rsidRDefault="004D5C23" w:rsidP="004A00DC">
            <w:pPr>
              <w:rPr>
                <w:rFonts w:ascii="Arial" w:eastAsiaTheme="minorEastAsia" w:hAnsi="Arial" w:cs="Arial"/>
                <w:sz w:val="20"/>
                <w:lang w:eastAsia="ja-JP"/>
              </w:rPr>
            </w:pPr>
            <w:r>
              <w:rPr>
                <w:rFonts w:ascii="Arial" w:eastAsiaTheme="minorEastAsia" w:hAnsi="Arial" w:cs="Arial" w:hint="eastAsia"/>
                <w:sz w:val="20"/>
                <w:lang w:eastAsia="ja-JP"/>
              </w:rPr>
              <w:t>Clarify</w:t>
            </w:r>
          </w:p>
        </w:tc>
        <w:tc>
          <w:tcPr>
            <w:tcW w:w="1559" w:type="dxa"/>
            <w:shd w:val="clear" w:color="auto" w:fill="auto"/>
          </w:tcPr>
          <w:p w14:paraId="0FB95578" w14:textId="77777777" w:rsidR="008343AB" w:rsidRDefault="008343AB" w:rsidP="008343AB">
            <w:pPr>
              <w:rPr>
                <w:rFonts w:ascii="Arial" w:eastAsiaTheme="minorEastAsia" w:hAnsi="Arial" w:cs="Arial"/>
                <w:sz w:val="20"/>
                <w:lang w:eastAsia="ja-JP"/>
              </w:rPr>
            </w:pPr>
            <w:r>
              <w:rPr>
                <w:rFonts w:ascii="Arial" w:eastAsiaTheme="minorEastAsia" w:hAnsi="Arial" w:cs="Arial" w:hint="eastAsia"/>
                <w:sz w:val="20"/>
                <w:lang w:eastAsia="ja-JP"/>
              </w:rPr>
              <w:t>Transferred.</w:t>
            </w:r>
          </w:p>
          <w:p w14:paraId="541092C5" w14:textId="77777777" w:rsidR="008343AB" w:rsidRDefault="008343AB" w:rsidP="008343AB">
            <w:pPr>
              <w:rPr>
                <w:rFonts w:ascii="Arial" w:eastAsiaTheme="minorEastAsia" w:hAnsi="Arial" w:cs="Arial"/>
                <w:sz w:val="20"/>
                <w:lang w:eastAsia="ja-JP"/>
              </w:rPr>
            </w:pPr>
          </w:p>
          <w:p w14:paraId="102C9004" w14:textId="490F5654" w:rsidR="004D5C23" w:rsidRDefault="008343AB" w:rsidP="008343AB">
            <w:pPr>
              <w:rPr>
                <w:rFonts w:ascii="Arial" w:hAnsi="Arial" w:cs="Arial"/>
                <w:sz w:val="20"/>
              </w:rPr>
            </w:pPr>
            <w:r>
              <w:rPr>
                <w:rFonts w:ascii="Arial" w:eastAsiaTheme="minorEastAsia" w:hAnsi="Arial" w:cs="Arial" w:hint="eastAsia"/>
                <w:sz w:val="20"/>
                <w:lang w:eastAsia="ja-JP"/>
              </w:rPr>
              <w:t>This comment is about an equation in 26.3.9.10, not in 6.3.9.10.</w:t>
            </w:r>
          </w:p>
        </w:tc>
      </w:tr>
      <w:tr w:rsidR="004D5C23" w14:paraId="3F7664A8" w14:textId="77777777" w:rsidTr="00D318EF">
        <w:trPr>
          <w:trHeight w:val="935"/>
        </w:trPr>
        <w:tc>
          <w:tcPr>
            <w:tcW w:w="689" w:type="dxa"/>
            <w:shd w:val="clear" w:color="auto" w:fill="auto"/>
          </w:tcPr>
          <w:p w14:paraId="749C8578" w14:textId="77777777" w:rsidR="004D5C23" w:rsidRPr="00B8208E" w:rsidRDefault="004D5C23" w:rsidP="004A00DC">
            <w:pPr>
              <w:jc w:val="right"/>
              <w:rPr>
                <w:rFonts w:ascii="Arial" w:eastAsiaTheme="minorEastAsia" w:hAnsi="Arial" w:cs="Arial"/>
                <w:sz w:val="20"/>
                <w:lang w:eastAsia="ja-JP"/>
              </w:rPr>
            </w:pPr>
            <w:r>
              <w:rPr>
                <w:rFonts w:ascii="Arial" w:eastAsiaTheme="minorEastAsia" w:hAnsi="Arial" w:cs="Arial" w:hint="eastAsia"/>
                <w:sz w:val="20"/>
                <w:lang w:eastAsia="ja-JP"/>
              </w:rPr>
              <w:t>2050</w:t>
            </w:r>
          </w:p>
        </w:tc>
        <w:tc>
          <w:tcPr>
            <w:tcW w:w="1417" w:type="dxa"/>
            <w:shd w:val="clear" w:color="auto" w:fill="auto"/>
          </w:tcPr>
          <w:p w14:paraId="33B95471" w14:textId="77777777" w:rsidR="004D5C23" w:rsidRDefault="004D5C23" w:rsidP="004A00DC">
            <w:pPr>
              <w:rPr>
                <w:rFonts w:ascii="Arial" w:hAnsi="Arial" w:cs="Arial"/>
                <w:sz w:val="20"/>
              </w:rPr>
            </w:pPr>
            <w:proofErr w:type="spellStart"/>
            <w:r w:rsidRPr="00B8208E">
              <w:rPr>
                <w:rFonts w:ascii="Arial" w:hAnsi="Arial" w:cs="Arial"/>
                <w:sz w:val="20"/>
              </w:rPr>
              <w:t>Sigurd</w:t>
            </w:r>
            <w:proofErr w:type="spellEnd"/>
            <w:r w:rsidRPr="00B8208E">
              <w:rPr>
                <w:rFonts w:ascii="Arial" w:hAnsi="Arial" w:cs="Arial"/>
                <w:sz w:val="20"/>
              </w:rPr>
              <w:t xml:space="preserve"> </w:t>
            </w:r>
            <w:proofErr w:type="spellStart"/>
            <w:r w:rsidRPr="00B8208E">
              <w:rPr>
                <w:rFonts w:ascii="Arial" w:hAnsi="Arial" w:cs="Arial"/>
                <w:sz w:val="20"/>
              </w:rPr>
              <w:t>Schelstraete</w:t>
            </w:r>
            <w:proofErr w:type="spellEnd"/>
          </w:p>
        </w:tc>
        <w:tc>
          <w:tcPr>
            <w:tcW w:w="871" w:type="dxa"/>
            <w:shd w:val="clear" w:color="auto" w:fill="auto"/>
          </w:tcPr>
          <w:p w14:paraId="67E932AA" w14:textId="77777777" w:rsidR="004D5C23" w:rsidRPr="00B24066" w:rsidRDefault="004D5C23" w:rsidP="004A00DC">
            <w:pPr>
              <w:jc w:val="right"/>
              <w:rPr>
                <w:rFonts w:ascii="Arial" w:eastAsiaTheme="minorEastAsia" w:hAnsi="Arial" w:cs="Arial"/>
                <w:sz w:val="20"/>
                <w:lang w:eastAsia="ja-JP"/>
              </w:rPr>
            </w:pPr>
            <w:r>
              <w:rPr>
                <w:rFonts w:ascii="Arial" w:eastAsiaTheme="minorEastAsia" w:hAnsi="Arial" w:cs="Arial" w:hint="eastAsia"/>
                <w:sz w:val="20"/>
                <w:lang w:eastAsia="ja-JP"/>
              </w:rPr>
              <w:t>129.01</w:t>
            </w:r>
          </w:p>
        </w:tc>
        <w:tc>
          <w:tcPr>
            <w:tcW w:w="992" w:type="dxa"/>
          </w:tcPr>
          <w:p w14:paraId="784985C3" w14:textId="77777777" w:rsidR="004D5C23" w:rsidRDefault="004D5C23" w:rsidP="004A00DC">
            <w:pPr>
              <w:rPr>
                <w:rFonts w:ascii="Arial" w:hAnsi="Arial" w:cs="Arial"/>
                <w:sz w:val="20"/>
              </w:rPr>
            </w:pPr>
            <w:r w:rsidRPr="00B24066">
              <w:rPr>
                <w:rFonts w:ascii="Arial" w:hAnsi="Arial" w:cs="Arial"/>
                <w:sz w:val="20"/>
              </w:rPr>
              <w:t>6.3.9.10</w:t>
            </w:r>
          </w:p>
          <w:p w14:paraId="379D7A28" w14:textId="77777777" w:rsidR="004D5C23" w:rsidRPr="00B24066" w:rsidRDefault="004D5C23" w:rsidP="004A00DC">
            <w:pPr>
              <w:rPr>
                <w:rFonts w:ascii="Arial" w:hAnsi="Arial" w:cs="Arial"/>
                <w:sz w:val="20"/>
              </w:rPr>
            </w:pPr>
          </w:p>
        </w:tc>
        <w:tc>
          <w:tcPr>
            <w:tcW w:w="1985" w:type="dxa"/>
            <w:shd w:val="clear" w:color="auto" w:fill="auto"/>
          </w:tcPr>
          <w:p w14:paraId="2F643529" w14:textId="77777777" w:rsidR="004D5C23" w:rsidRDefault="004D5C23" w:rsidP="004A00DC">
            <w:pPr>
              <w:rPr>
                <w:rFonts w:ascii="Arial" w:hAnsi="Arial" w:cs="Arial"/>
                <w:sz w:val="20"/>
              </w:rPr>
            </w:pPr>
            <w:r w:rsidRPr="00B24066">
              <w:rPr>
                <w:rFonts w:ascii="Arial" w:hAnsi="Arial" w:cs="Arial"/>
                <w:sz w:val="20"/>
              </w:rPr>
              <w:t>Notation "L-LTF" is confusing</w:t>
            </w:r>
          </w:p>
        </w:tc>
        <w:tc>
          <w:tcPr>
            <w:tcW w:w="2126" w:type="dxa"/>
            <w:shd w:val="clear" w:color="auto" w:fill="auto"/>
          </w:tcPr>
          <w:p w14:paraId="32583D90" w14:textId="77777777" w:rsidR="004D5C23" w:rsidRDefault="004D5C23" w:rsidP="004A00DC">
            <w:pPr>
              <w:rPr>
                <w:rFonts w:ascii="Arial" w:hAnsi="Arial" w:cs="Arial"/>
                <w:sz w:val="20"/>
              </w:rPr>
            </w:pPr>
            <w:r w:rsidRPr="00B24066">
              <w:rPr>
                <w:rFonts w:ascii="Arial" w:hAnsi="Arial" w:cs="Arial"/>
                <w:sz w:val="20"/>
              </w:rPr>
              <w:t>L-LTF is widely understood as non-HT Long Training Field. Use different notation.</w:t>
            </w:r>
          </w:p>
        </w:tc>
        <w:tc>
          <w:tcPr>
            <w:tcW w:w="1559" w:type="dxa"/>
            <w:shd w:val="clear" w:color="auto" w:fill="auto"/>
          </w:tcPr>
          <w:p w14:paraId="0FADF66E" w14:textId="77777777" w:rsidR="008343AB" w:rsidRDefault="008343AB" w:rsidP="008343AB">
            <w:pPr>
              <w:rPr>
                <w:rFonts w:ascii="Arial" w:eastAsiaTheme="minorEastAsia" w:hAnsi="Arial" w:cs="Arial"/>
                <w:sz w:val="20"/>
                <w:lang w:eastAsia="ja-JP"/>
              </w:rPr>
            </w:pPr>
            <w:r>
              <w:rPr>
                <w:rFonts w:ascii="Arial" w:eastAsiaTheme="minorEastAsia" w:hAnsi="Arial" w:cs="Arial" w:hint="eastAsia"/>
                <w:sz w:val="20"/>
                <w:lang w:eastAsia="ja-JP"/>
              </w:rPr>
              <w:t>Transferred.</w:t>
            </w:r>
          </w:p>
          <w:p w14:paraId="1FD386C5" w14:textId="77777777" w:rsidR="008343AB" w:rsidRDefault="008343AB" w:rsidP="008343AB">
            <w:pPr>
              <w:rPr>
                <w:rFonts w:ascii="Arial" w:eastAsiaTheme="minorEastAsia" w:hAnsi="Arial" w:cs="Arial"/>
                <w:sz w:val="20"/>
                <w:lang w:eastAsia="ja-JP"/>
              </w:rPr>
            </w:pPr>
          </w:p>
          <w:p w14:paraId="7E3E84B7" w14:textId="10E5FEDF" w:rsidR="004D5C23" w:rsidRDefault="008343AB" w:rsidP="008343AB">
            <w:pPr>
              <w:rPr>
                <w:rFonts w:ascii="Arial" w:hAnsi="Arial" w:cs="Arial"/>
                <w:sz w:val="20"/>
              </w:rPr>
            </w:pPr>
            <w:r>
              <w:rPr>
                <w:rFonts w:ascii="Arial" w:eastAsiaTheme="minorEastAsia" w:hAnsi="Arial" w:cs="Arial" w:hint="eastAsia"/>
                <w:sz w:val="20"/>
                <w:lang w:eastAsia="ja-JP"/>
              </w:rPr>
              <w:t>This comment is about an equation in 26.3.9.10, not in 6.3.9.10.</w:t>
            </w:r>
          </w:p>
        </w:tc>
      </w:tr>
      <w:tr w:rsidR="004D5C23" w14:paraId="5B955418" w14:textId="77777777" w:rsidTr="00D318EF">
        <w:trPr>
          <w:trHeight w:val="935"/>
        </w:trPr>
        <w:tc>
          <w:tcPr>
            <w:tcW w:w="689" w:type="dxa"/>
            <w:shd w:val="clear" w:color="auto" w:fill="auto"/>
          </w:tcPr>
          <w:p w14:paraId="3C004464" w14:textId="77777777" w:rsidR="004D5C23" w:rsidRPr="00413D16" w:rsidRDefault="004D5C23" w:rsidP="004A00DC">
            <w:pPr>
              <w:jc w:val="right"/>
              <w:rPr>
                <w:rFonts w:ascii="Arial" w:eastAsiaTheme="minorEastAsia" w:hAnsi="Arial" w:cs="Arial"/>
                <w:sz w:val="20"/>
                <w:lang w:eastAsia="ja-JP"/>
              </w:rPr>
            </w:pPr>
            <w:r>
              <w:rPr>
                <w:rFonts w:ascii="Arial" w:eastAsiaTheme="minorEastAsia" w:hAnsi="Arial" w:cs="Arial" w:hint="eastAsia"/>
                <w:sz w:val="20"/>
                <w:lang w:eastAsia="ja-JP"/>
              </w:rPr>
              <w:t>2051</w:t>
            </w:r>
          </w:p>
        </w:tc>
        <w:tc>
          <w:tcPr>
            <w:tcW w:w="1417" w:type="dxa"/>
            <w:shd w:val="clear" w:color="auto" w:fill="auto"/>
          </w:tcPr>
          <w:p w14:paraId="714C957B" w14:textId="77777777" w:rsidR="004D5C23" w:rsidRDefault="004D5C23" w:rsidP="004A00DC">
            <w:pPr>
              <w:rPr>
                <w:rFonts w:ascii="Arial" w:hAnsi="Arial" w:cs="Arial"/>
                <w:sz w:val="20"/>
              </w:rPr>
            </w:pPr>
            <w:proofErr w:type="spellStart"/>
            <w:r w:rsidRPr="00413D16">
              <w:rPr>
                <w:rFonts w:ascii="Arial" w:hAnsi="Arial" w:cs="Arial"/>
                <w:sz w:val="20"/>
              </w:rPr>
              <w:t>Sigurd</w:t>
            </w:r>
            <w:proofErr w:type="spellEnd"/>
            <w:r w:rsidRPr="00413D16">
              <w:rPr>
                <w:rFonts w:ascii="Arial" w:hAnsi="Arial" w:cs="Arial"/>
                <w:sz w:val="20"/>
              </w:rPr>
              <w:t xml:space="preserve"> </w:t>
            </w:r>
            <w:proofErr w:type="spellStart"/>
            <w:r w:rsidRPr="00413D16">
              <w:rPr>
                <w:rFonts w:ascii="Arial" w:hAnsi="Arial" w:cs="Arial"/>
                <w:sz w:val="20"/>
              </w:rPr>
              <w:t>Schelstraete</w:t>
            </w:r>
            <w:proofErr w:type="spellEnd"/>
          </w:p>
        </w:tc>
        <w:tc>
          <w:tcPr>
            <w:tcW w:w="871" w:type="dxa"/>
            <w:shd w:val="clear" w:color="auto" w:fill="auto"/>
          </w:tcPr>
          <w:p w14:paraId="220F71C4" w14:textId="77777777" w:rsidR="004D5C23" w:rsidRPr="00413D16" w:rsidRDefault="004D5C23" w:rsidP="004A00DC">
            <w:pPr>
              <w:jc w:val="right"/>
              <w:rPr>
                <w:rFonts w:ascii="Arial" w:eastAsiaTheme="minorEastAsia" w:hAnsi="Arial" w:cs="Arial"/>
                <w:sz w:val="20"/>
                <w:lang w:eastAsia="ja-JP"/>
              </w:rPr>
            </w:pPr>
            <w:r>
              <w:rPr>
                <w:rFonts w:ascii="Arial" w:eastAsiaTheme="minorEastAsia" w:hAnsi="Arial" w:cs="Arial" w:hint="eastAsia"/>
                <w:sz w:val="20"/>
                <w:lang w:eastAsia="ja-JP"/>
              </w:rPr>
              <w:t>129.11</w:t>
            </w:r>
          </w:p>
        </w:tc>
        <w:tc>
          <w:tcPr>
            <w:tcW w:w="992" w:type="dxa"/>
          </w:tcPr>
          <w:p w14:paraId="458C3D33" w14:textId="77777777" w:rsidR="004D5C23" w:rsidRPr="00413D16" w:rsidRDefault="004D5C23" w:rsidP="004A00DC">
            <w:pPr>
              <w:rPr>
                <w:rFonts w:ascii="Arial" w:hAnsi="Arial" w:cs="Arial"/>
                <w:sz w:val="20"/>
              </w:rPr>
            </w:pPr>
            <w:r w:rsidRPr="00370EA5">
              <w:rPr>
                <w:rFonts w:ascii="Arial" w:hAnsi="Arial" w:cs="Arial"/>
                <w:sz w:val="20"/>
              </w:rPr>
              <w:t>6.3.9.10</w:t>
            </w:r>
          </w:p>
        </w:tc>
        <w:tc>
          <w:tcPr>
            <w:tcW w:w="1985" w:type="dxa"/>
            <w:shd w:val="clear" w:color="auto" w:fill="auto"/>
          </w:tcPr>
          <w:p w14:paraId="3014B4EE" w14:textId="77777777" w:rsidR="004D5C23" w:rsidRDefault="004D5C23" w:rsidP="004A00DC">
            <w:pPr>
              <w:rPr>
                <w:rFonts w:ascii="Arial" w:hAnsi="Arial" w:cs="Arial"/>
                <w:sz w:val="20"/>
              </w:rPr>
            </w:pPr>
            <w:r w:rsidRPr="00413D16">
              <w:rPr>
                <w:rFonts w:ascii="Arial" w:hAnsi="Arial" w:cs="Arial"/>
                <w:sz w:val="20"/>
              </w:rPr>
              <w:t>Notation in (26-49) and (26-50) is not clear</w:t>
            </w:r>
          </w:p>
        </w:tc>
        <w:tc>
          <w:tcPr>
            <w:tcW w:w="2126" w:type="dxa"/>
            <w:shd w:val="clear" w:color="auto" w:fill="auto"/>
          </w:tcPr>
          <w:p w14:paraId="256DDB6A" w14:textId="77777777" w:rsidR="004D5C23" w:rsidRDefault="004D5C23" w:rsidP="004A00DC">
            <w:pPr>
              <w:rPr>
                <w:rFonts w:ascii="Arial" w:hAnsi="Arial" w:cs="Arial"/>
                <w:sz w:val="20"/>
              </w:rPr>
            </w:pPr>
            <w:r w:rsidRPr="00413D16">
              <w:rPr>
                <w:rFonts w:ascii="Arial" w:hAnsi="Arial" w:cs="Arial"/>
                <w:sz w:val="20"/>
              </w:rPr>
              <w:t>Clarify notations used in these equations</w:t>
            </w:r>
          </w:p>
        </w:tc>
        <w:tc>
          <w:tcPr>
            <w:tcW w:w="1559" w:type="dxa"/>
            <w:shd w:val="clear" w:color="auto" w:fill="auto"/>
          </w:tcPr>
          <w:p w14:paraId="028739E5" w14:textId="77777777" w:rsidR="004D5C23" w:rsidRDefault="004D5C23" w:rsidP="004A00DC">
            <w:pPr>
              <w:rPr>
                <w:rFonts w:ascii="Arial" w:eastAsiaTheme="minorEastAsia" w:hAnsi="Arial" w:cs="Arial"/>
                <w:sz w:val="20"/>
                <w:lang w:eastAsia="ja-JP"/>
              </w:rPr>
            </w:pPr>
            <w:r>
              <w:rPr>
                <w:rFonts w:ascii="Arial" w:eastAsiaTheme="minorEastAsia" w:hAnsi="Arial" w:cs="Arial" w:hint="eastAsia"/>
                <w:sz w:val="20"/>
                <w:lang w:eastAsia="ja-JP"/>
              </w:rPr>
              <w:t>Transferred.</w:t>
            </w:r>
          </w:p>
          <w:p w14:paraId="18C4A524" w14:textId="77777777" w:rsidR="004D5C23" w:rsidRDefault="004D5C23" w:rsidP="004A00DC">
            <w:pPr>
              <w:rPr>
                <w:rFonts w:ascii="Arial" w:eastAsiaTheme="minorEastAsia" w:hAnsi="Arial" w:cs="Arial"/>
                <w:sz w:val="20"/>
                <w:lang w:eastAsia="ja-JP"/>
              </w:rPr>
            </w:pPr>
          </w:p>
          <w:p w14:paraId="4B000A3B" w14:textId="77777777" w:rsidR="004D5C23" w:rsidRPr="00413D16" w:rsidRDefault="004D5C23" w:rsidP="004A00DC">
            <w:pPr>
              <w:rPr>
                <w:rFonts w:ascii="Arial" w:eastAsiaTheme="minorEastAsia" w:hAnsi="Arial" w:cs="Arial"/>
                <w:sz w:val="20"/>
                <w:lang w:eastAsia="ja-JP"/>
              </w:rPr>
            </w:pPr>
            <w:r>
              <w:rPr>
                <w:rFonts w:ascii="Arial" w:eastAsiaTheme="minorEastAsia" w:hAnsi="Arial" w:cs="Arial" w:hint="eastAsia"/>
                <w:sz w:val="20"/>
                <w:lang w:eastAsia="ja-JP"/>
              </w:rPr>
              <w:t>This comment is about the equations in clause 26.3.9.10.</w:t>
            </w:r>
          </w:p>
        </w:tc>
      </w:tr>
      <w:tr w:rsidR="004D5C23" w14:paraId="7E8B1338" w14:textId="77777777" w:rsidTr="00D318EF">
        <w:trPr>
          <w:trHeight w:val="935"/>
        </w:trPr>
        <w:tc>
          <w:tcPr>
            <w:tcW w:w="689" w:type="dxa"/>
            <w:shd w:val="clear" w:color="auto" w:fill="auto"/>
          </w:tcPr>
          <w:p w14:paraId="0AC814AF" w14:textId="77777777" w:rsidR="004D5C23" w:rsidRPr="00B8208E" w:rsidRDefault="004D5C23" w:rsidP="004A00DC">
            <w:pPr>
              <w:jc w:val="right"/>
              <w:rPr>
                <w:rFonts w:ascii="Arial" w:eastAsiaTheme="minorEastAsia" w:hAnsi="Arial" w:cs="Arial"/>
                <w:sz w:val="20"/>
                <w:lang w:eastAsia="ja-JP"/>
              </w:rPr>
            </w:pPr>
            <w:r>
              <w:rPr>
                <w:rFonts w:ascii="Arial" w:eastAsiaTheme="minorEastAsia" w:hAnsi="Arial" w:cs="Arial" w:hint="eastAsia"/>
                <w:sz w:val="20"/>
                <w:lang w:eastAsia="ja-JP"/>
              </w:rPr>
              <w:lastRenderedPageBreak/>
              <w:t>2052</w:t>
            </w:r>
          </w:p>
        </w:tc>
        <w:tc>
          <w:tcPr>
            <w:tcW w:w="1417" w:type="dxa"/>
            <w:shd w:val="clear" w:color="auto" w:fill="auto"/>
          </w:tcPr>
          <w:p w14:paraId="38CE29A2" w14:textId="77777777" w:rsidR="004D5C23" w:rsidRDefault="004D5C23" w:rsidP="004A00DC">
            <w:pPr>
              <w:rPr>
                <w:rFonts w:ascii="Arial" w:hAnsi="Arial" w:cs="Arial"/>
                <w:sz w:val="20"/>
              </w:rPr>
            </w:pPr>
            <w:proofErr w:type="spellStart"/>
            <w:r w:rsidRPr="00B8208E">
              <w:rPr>
                <w:rFonts w:ascii="Arial" w:hAnsi="Arial" w:cs="Arial"/>
                <w:sz w:val="20"/>
              </w:rPr>
              <w:t>Sigurd</w:t>
            </w:r>
            <w:proofErr w:type="spellEnd"/>
            <w:r w:rsidRPr="00B8208E">
              <w:rPr>
                <w:rFonts w:ascii="Arial" w:hAnsi="Arial" w:cs="Arial"/>
                <w:sz w:val="20"/>
              </w:rPr>
              <w:t xml:space="preserve"> </w:t>
            </w:r>
            <w:proofErr w:type="spellStart"/>
            <w:r w:rsidRPr="00B8208E">
              <w:rPr>
                <w:rFonts w:ascii="Arial" w:hAnsi="Arial" w:cs="Arial"/>
                <w:sz w:val="20"/>
              </w:rPr>
              <w:t>Schelstraete</w:t>
            </w:r>
            <w:proofErr w:type="spellEnd"/>
          </w:p>
        </w:tc>
        <w:tc>
          <w:tcPr>
            <w:tcW w:w="871" w:type="dxa"/>
            <w:shd w:val="clear" w:color="auto" w:fill="auto"/>
          </w:tcPr>
          <w:p w14:paraId="581FFE32" w14:textId="77777777" w:rsidR="004D5C23" w:rsidRPr="00B24066" w:rsidRDefault="004D5C23" w:rsidP="004A00DC">
            <w:pPr>
              <w:jc w:val="right"/>
              <w:rPr>
                <w:rFonts w:ascii="Arial" w:eastAsiaTheme="minorEastAsia" w:hAnsi="Arial" w:cs="Arial"/>
                <w:sz w:val="20"/>
                <w:lang w:eastAsia="ja-JP"/>
              </w:rPr>
            </w:pPr>
            <w:r>
              <w:rPr>
                <w:rFonts w:ascii="Arial" w:eastAsiaTheme="minorEastAsia" w:hAnsi="Arial" w:cs="Arial" w:hint="eastAsia"/>
                <w:sz w:val="20"/>
                <w:lang w:eastAsia="ja-JP"/>
              </w:rPr>
              <w:t>132.02</w:t>
            </w:r>
          </w:p>
        </w:tc>
        <w:tc>
          <w:tcPr>
            <w:tcW w:w="992" w:type="dxa"/>
          </w:tcPr>
          <w:p w14:paraId="5E67B5E7" w14:textId="77777777" w:rsidR="004D5C23" w:rsidRDefault="004D5C23" w:rsidP="004A00DC">
            <w:pPr>
              <w:rPr>
                <w:rFonts w:ascii="Arial" w:hAnsi="Arial" w:cs="Arial"/>
                <w:sz w:val="20"/>
              </w:rPr>
            </w:pPr>
            <w:r w:rsidRPr="00B24066">
              <w:rPr>
                <w:rFonts w:ascii="Arial" w:hAnsi="Arial" w:cs="Arial"/>
                <w:sz w:val="20"/>
              </w:rPr>
              <w:t>6.3.9.10</w:t>
            </w:r>
          </w:p>
        </w:tc>
        <w:tc>
          <w:tcPr>
            <w:tcW w:w="1985" w:type="dxa"/>
            <w:shd w:val="clear" w:color="auto" w:fill="auto"/>
          </w:tcPr>
          <w:p w14:paraId="4BBA54C8" w14:textId="77777777" w:rsidR="004D5C23" w:rsidRDefault="004D5C23" w:rsidP="004A00DC">
            <w:pPr>
              <w:rPr>
                <w:rFonts w:ascii="Arial" w:hAnsi="Arial" w:cs="Arial"/>
                <w:sz w:val="20"/>
              </w:rPr>
            </w:pPr>
            <w:r w:rsidRPr="00B24066">
              <w:rPr>
                <w:rFonts w:ascii="Arial" w:hAnsi="Arial" w:cs="Arial"/>
                <w:sz w:val="20"/>
              </w:rPr>
              <w:t xml:space="preserve">There is a scaling mismatch between HE-LTF and Data is </w:t>
            </w:r>
            <w:proofErr w:type="spellStart"/>
            <w:r w:rsidRPr="00B24066">
              <w:rPr>
                <w:rFonts w:ascii="Arial" w:hAnsi="Arial" w:cs="Arial"/>
                <w:sz w:val="20"/>
              </w:rPr>
              <w:t>n_HE</w:t>
            </w:r>
            <w:proofErr w:type="spellEnd"/>
            <w:r w:rsidRPr="00B24066">
              <w:rPr>
                <w:rFonts w:ascii="Arial" w:hAnsi="Arial" w:cs="Arial"/>
                <w:sz w:val="20"/>
              </w:rPr>
              <w:t xml:space="preserve">-LTF = </w:t>
            </w:r>
            <w:proofErr w:type="spellStart"/>
            <w:r w:rsidRPr="00B24066">
              <w:rPr>
                <w:rFonts w:ascii="Arial" w:hAnsi="Arial" w:cs="Arial"/>
                <w:sz w:val="20"/>
              </w:rPr>
              <w:t>sqrt</w:t>
            </w:r>
            <w:proofErr w:type="spellEnd"/>
            <w:r w:rsidRPr="00B24066">
              <w:rPr>
                <w:rFonts w:ascii="Arial" w:hAnsi="Arial" w:cs="Arial"/>
                <w:sz w:val="20"/>
              </w:rPr>
              <w:t>(2)</w:t>
            </w:r>
          </w:p>
        </w:tc>
        <w:tc>
          <w:tcPr>
            <w:tcW w:w="2126" w:type="dxa"/>
            <w:shd w:val="clear" w:color="auto" w:fill="auto"/>
          </w:tcPr>
          <w:p w14:paraId="46534BC8" w14:textId="77777777" w:rsidR="004D5C23" w:rsidRDefault="004D5C23" w:rsidP="004A00DC">
            <w:pPr>
              <w:rPr>
                <w:rFonts w:ascii="Arial" w:hAnsi="Arial" w:cs="Arial"/>
                <w:sz w:val="20"/>
              </w:rPr>
            </w:pPr>
            <w:r w:rsidRPr="00B24066">
              <w:rPr>
                <w:rFonts w:ascii="Arial" w:hAnsi="Arial" w:cs="Arial"/>
                <w:sz w:val="20"/>
              </w:rPr>
              <w:t>Scaling should be the same for data and HE-LTF</w:t>
            </w:r>
          </w:p>
        </w:tc>
        <w:tc>
          <w:tcPr>
            <w:tcW w:w="1559" w:type="dxa"/>
            <w:shd w:val="clear" w:color="auto" w:fill="auto"/>
          </w:tcPr>
          <w:p w14:paraId="626F798A" w14:textId="77777777" w:rsidR="008343AB" w:rsidRDefault="008343AB" w:rsidP="008343AB">
            <w:pPr>
              <w:rPr>
                <w:rFonts w:ascii="Arial" w:eastAsiaTheme="minorEastAsia" w:hAnsi="Arial" w:cs="Arial"/>
                <w:sz w:val="20"/>
                <w:lang w:eastAsia="ja-JP"/>
              </w:rPr>
            </w:pPr>
            <w:r>
              <w:rPr>
                <w:rFonts w:ascii="Arial" w:eastAsiaTheme="minorEastAsia" w:hAnsi="Arial" w:cs="Arial" w:hint="eastAsia"/>
                <w:sz w:val="20"/>
                <w:lang w:eastAsia="ja-JP"/>
              </w:rPr>
              <w:t>Transferred.</w:t>
            </w:r>
          </w:p>
          <w:p w14:paraId="69969CBD" w14:textId="77777777" w:rsidR="008343AB" w:rsidRDefault="008343AB" w:rsidP="008343AB">
            <w:pPr>
              <w:rPr>
                <w:rFonts w:ascii="Arial" w:eastAsiaTheme="minorEastAsia" w:hAnsi="Arial" w:cs="Arial"/>
                <w:sz w:val="20"/>
                <w:lang w:eastAsia="ja-JP"/>
              </w:rPr>
            </w:pPr>
          </w:p>
          <w:p w14:paraId="048F0A4E" w14:textId="5207F74B" w:rsidR="004D5C23" w:rsidRDefault="008343AB" w:rsidP="008343AB">
            <w:pPr>
              <w:rPr>
                <w:rFonts w:ascii="Arial" w:hAnsi="Arial" w:cs="Arial"/>
                <w:sz w:val="20"/>
              </w:rPr>
            </w:pPr>
            <w:r>
              <w:rPr>
                <w:rFonts w:ascii="Arial" w:eastAsiaTheme="minorEastAsia" w:hAnsi="Arial" w:cs="Arial" w:hint="eastAsia"/>
                <w:sz w:val="20"/>
                <w:lang w:eastAsia="ja-JP"/>
              </w:rPr>
              <w:t>This comment is about an equation in 26.3.9.10, not in 6.3.9.10.</w:t>
            </w:r>
          </w:p>
        </w:tc>
      </w:tr>
      <w:tr w:rsidR="004D5C23" w14:paraId="09BA7136" w14:textId="77777777" w:rsidTr="00D318EF">
        <w:trPr>
          <w:trHeight w:val="935"/>
        </w:trPr>
        <w:tc>
          <w:tcPr>
            <w:tcW w:w="689" w:type="dxa"/>
            <w:shd w:val="clear" w:color="auto" w:fill="auto"/>
          </w:tcPr>
          <w:p w14:paraId="386D5716" w14:textId="77777777" w:rsidR="004D5C23" w:rsidRPr="00B8208E" w:rsidRDefault="004D5C23" w:rsidP="004A00DC">
            <w:pPr>
              <w:jc w:val="right"/>
              <w:rPr>
                <w:rFonts w:ascii="Arial" w:eastAsiaTheme="minorEastAsia" w:hAnsi="Arial" w:cs="Arial"/>
                <w:sz w:val="20"/>
                <w:lang w:eastAsia="ja-JP"/>
              </w:rPr>
            </w:pPr>
            <w:r>
              <w:rPr>
                <w:rFonts w:ascii="Arial" w:eastAsiaTheme="minorEastAsia" w:hAnsi="Arial" w:cs="Arial" w:hint="eastAsia"/>
                <w:sz w:val="20"/>
                <w:lang w:eastAsia="ja-JP"/>
              </w:rPr>
              <w:t>2053</w:t>
            </w:r>
          </w:p>
        </w:tc>
        <w:tc>
          <w:tcPr>
            <w:tcW w:w="1417" w:type="dxa"/>
            <w:shd w:val="clear" w:color="auto" w:fill="auto"/>
          </w:tcPr>
          <w:p w14:paraId="55B2B7B0" w14:textId="77777777" w:rsidR="004D5C23" w:rsidRDefault="004D5C23" w:rsidP="004A00DC">
            <w:pPr>
              <w:rPr>
                <w:rFonts w:ascii="Arial" w:hAnsi="Arial" w:cs="Arial"/>
                <w:sz w:val="20"/>
              </w:rPr>
            </w:pPr>
            <w:proofErr w:type="spellStart"/>
            <w:r w:rsidRPr="00B8208E">
              <w:rPr>
                <w:rFonts w:ascii="Arial" w:hAnsi="Arial" w:cs="Arial"/>
                <w:sz w:val="20"/>
              </w:rPr>
              <w:t>Sigurd</w:t>
            </w:r>
            <w:proofErr w:type="spellEnd"/>
            <w:r w:rsidRPr="00B8208E">
              <w:rPr>
                <w:rFonts w:ascii="Arial" w:hAnsi="Arial" w:cs="Arial"/>
                <w:sz w:val="20"/>
              </w:rPr>
              <w:t xml:space="preserve"> </w:t>
            </w:r>
            <w:proofErr w:type="spellStart"/>
            <w:r w:rsidRPr="00B8208E">
              <w:rPr>
                <w:rFonts w:ascii="Arial" w:hAnsi="Arial" w:cs="Arial"/>
                <w:sz w:val="20"/>
              </w:rPr>
              <w:t>Schelstraete</w:t>
            </w:r>
            <w:proofErr w:type="spellEnd"/>
          </w:p>
        </w:tc>
        <w:tc>
          <w:tcPr>
            <w:tcW w:w="871" w:type="dxa"/>
            <w:shd w:val="clear" w:color="auto" w:fill="auto"/>
          </w:tcPr>
          <w:p w14:paraId="443DCCD4" w14:textId="77777777" w:rsidR="004D5C23" w:rsidRPr="00785DA5" w:rsidRDefault="004D5C23" w:rsidP="004A00DC">
            <w:pPr>
              <w:jc w:val="right"/>
              <w:rPr>
                <w:rFonts w:ascii="Arial" w:eastAsiaTheme="minorEastAsia" w:hAnsi="Arial" w:cs="Arial"/>
                <w:sz w:val="20"/>
                <w:lang w:eastAsia="ja-JP"/>
              </w:rPr>
            </w:pPr>
            <w:r>
              <w:rPr>
                <w:rFonts w:ascii="Arial" w:eastAsiaTheme="minorEastAsia" w:hAnsi="Arial" w:cs="Arial" w:hint="eastAsia"/>
                <w:sz w:val="20"/>
                <w:lang w:eastAsia="ja-JP"/>
              </w:rPr>
              <w:t>132.46</w:t>
            </w:r>
          </w:p>
        </w:tc>
        <w:tc>
          <w:tcPr>
            <w:tcW w:w="992" w:type="dxa"/>
          </w:tcPr>
          <w:p w14:paraId="11E7BE74" w14:textId="77777777" w:rsidR="004D5C23" w:rsidRPr="00785DA5" w:rsidRDefault="004D5C23" w:rsidP="004A00DC">
            <w:pPr>
              <w:rPr>
                <w:rFonts w:ascii="Arial" w:eastAsiaTheme="minorEastAsia" w:hAnsi="Arial" w:cs="Arial"/>
                <w:sz w:val="20"/>
                <w:lang w:eastAsia="ja-JP"/>
              </w:rPr>
            </w:pPr>
            <w:r>
              <w:rPr>
                <w:rFonts w:ascii="Arial" w:eastAsiaTheme="minorEastAsia" w:hAnsi="Arial" w:cs="Arial" w:hint="eastAsia"/>
                <w:sz w:val="20"/>
                <w:lang w:eastAsia="ja-JP"/>
              </w:rPr>
              <w:t>6.3.10.1</w:t>
            </w:r>
          </w:p>
        </w:tc>
        <w:tc>
          <w:tcPr>
            <w:tcW w:w="1985" w:type="dxa"/>
            <w:shd w:val="clear" w:color="auto" w:fill="auto"/>
          </w:tcPr>
          <w:p w14:paraId="02822F07" w14:textId="77777777" w:rsidR="004D5C23" w:rsidRPr="00785DA5" w:rsidRDefault="004D5C23" w:rsidP="004A00DC">
            <w:pPr>
              <w:rPr>
                <w:rFonts w:ascii="Arial" w:hAnsi="Arial" w:cs="Arial"/>
                <w:sz w:val="20"/>
              </w:rPr>
            </w:pPr>
            <w:r w:rsidRPr="00785DA5">
              <w:rPr>
                <w:rFonts w:ascii="Arial" w:hAnsi="Arial" w:cs="Arial"/>
                <w:sz w:val="20"/>
              </w:rPr>
              <w:t>Wrong reference</w:t>
            </w:r>
          </w:p>
        </w:tc>
        <w:tc>
          <w:tcPr>
            <w:tcW w:w="2126" w:type="dxa"/>
            <w:shd w:val="clear" w:color="auto" w:fill="auto"/>
          </w:tcPr>
          <w:p w14:paraId="5752CC93" w14:textId="77777777" w:rsidR="004D5C23" w:rsidRDefault="004D5C23" w:rsidP="004A00DC">
            <w:pPr>
              <w:rPr>
                <w:rFonts w:ascii="Arial" w:hAnsi="Arial" w:cs="Arial"/>
                <w:sz w:val="20"/>
              </w:rPr>
            </w:pPr>
            <w:r w:rsidRPr="00785DA5">
              <w:rPr>
                <w:rFonts w:ascii="Arial" w:hAnsi="Arial" w:cs="Arial"/>
                <w:sz w:val="20"/>
              </w:rPr>
              <w:t>(25-x) should be (26-17)</w:t>
            </w:r>
          </w:p>
        </w:tc>
        <w:tc>
          <w:tcPr>
            <w:tcW w:w="1559" w:type="dxa"/>
            <w:shd w:val="clear" w:color="auto" w:fill="auto"/>
          </w:tcPr>
          <w:p w14:paraId="74CACE0D" w14:textId="77777777" w:rsidR="008343AB" w:rsidRDefault="008343AB" w:rsidP="008343AB">
            <w:pPr>
              <w:rPr>
                <w:rFonts w:ascii="Arial" w:eastAsiaTheme="minorEastAsia" w:hAnsi="Arial" w:cs="Arial"/>
                <w:sz w:val="20"/>
                <w:lang w:eastAsia="ja-JP"/>
              </w:rPr>
            </w:pPr>
            <w:r>
              <w:rPr>
                <w:rFonts w:ascii="Arial" w:eastAsiaTheme="minorEastAsia" w:hAnsi="Arial" w:cs="Arial" w:hint="eastAsia"/>
                <w:sz w:val="20"/>
                <w:lang w:eastAsia="ja-JP"/>
              </w:rPr>
              <w:t>Transferred.</w:t>
            </w:r>
          </w:p>
          <w:p w14:paraId="234FAC3B" w14:textId="77777777" w:rsidR="008343AB" w:rsidRDefault="008343AB" w:rsidP="008343AB">
            <w:pPr>
              <w:rPr>
                <w:rFonts w:ascii="Arial" w:eastAsiaTheme="minorEastAsia" w:hAnsi="Arial" w:cs="Arial"/>
                <w:sz w:val="20"/>
                <w:lang w:eastAsia="ja-JP"/>
              </w:rPr>
            </w:pPr>
          </w:p>
          <w:p w14:paraId="1E7F039D" w14:textId="428F0F4D" w:rsidR="004D5C23" w:rsidRDefault="008343AB" w:rsidP="008343AB">
            <w:pPr>
              <w:rPr>
                <w:rFonts w:ascii="Arial" w:hAnsi="Arial" w:cs="Arial"/>
                <w:sz w:val="20"/>
              </w:rPr>
            </w:pPr>
            <w:r>
              <w:rPr>
                <w:rFonts w:ascii="Arial" w:eastAsiaTheme="minorEastAsia" w:hAnsi="Arial" w:cs="Arial" w:hint="eastAsia"/>
                <w:sz w:val="20"/>
                <w:lang w:eastAsia="ja-JP"/>
              </w:rPr>
              <w:t xml:space="preserve">This is </w:t>
            </w:r>
            <w:proofErr w:type="spellStart"/>
            <w:proofErr w:type="gramStart"/>
            <w:r>
              <w:rPr>
                <w:rFonts w:ascii="Arial" w:eastAsiaTheme="minorEastAsia" w:hAnsi="Arial" w:cs="Arial" w:hint="eastAsia"/>
                <w:sz w:val="20"/>
                <w:lang w:eastAsia="ja-JP"/>
              </w:rPr>
              <w:t>a</w:t>
            </w:r>
            <w:proofErr w:type="spellEnd"/>
            <w:proofErr w:type="gramEnd"/>
            <w:r>
              <w:rPr>
                <w:rFonts w:ascii="Arial" w:eastAsiaTheme="minorEastAsia" w:hAnsi="Arial" w:cs="Arial" w:hint="eastAsia"/>
                <w:sz w:val="20"/>
                <w:lang w:eastAsia="ja-JP"/>
              </w:rPr>
              <w:t xml:space="preserve"> editorial comment and the TGax editor will take care of it.</w:t>
            </w:r>
          </w:p>
        </w:tc>
      </w:tr>
      <w:tr w:rsidR="004D5C23" w14:paraId="060E242B" w14:textId="77777777" w:rsidTr="00D318EF">
        <w:trPr>
          <w:trHeight w:val="935"/>
        </w:trPr>
        <w:tc>
          <w:tcPr>
            <w:tcW w:w="689" w:type="dxa"/>
            <w:shd w:val="clear" w:color="auto" w:fill="auto"/>
          </w:tcPr>
          <w:p w14:paraId="5095C98E" w14:textId="77777777" w:rsidR="004D5C23" w:rsidRPr="00413D16" w:rsidRDefault="004D5C23" w:rsidP="004A00DC">
            <w:pPr>
              <w:jc w:val="right"/>
              <w:rPr>
                <w:rFonts w:ascii="Arial" w:eastAsiaTheme="minorEastAsia" w:hAnsi="Arial" w:cs="Arial"/>
                <w:sz w:val="20"/>
                <w:lang w:eastAsia="ja-JP"/>
              </w:rPr>
            </w:pPr>
            <w:r>
              <w:rPr>
                <w:rFonts w:ascii="Arial" w:eastAsiaTheme="minorEastAsia" w:hAnsi="Arial" w:cs="Arial" w:hint="eastAsia"/>
                <w:sz w:val="20"/>
                <w:lang w:eastAsia="ja-JP"/>
              </w:rPr>
              <w:t>2054</w:t>
            </w:r>
          </w:p>
        </w:tc>
        <w:tc>
          <w:tcPr>
            <w:tcW w:w="1417" w:type="dxa"/>
            <w:shd w:val="clear" w:color="auto" w:fill="auto"/>
          </w:tcPr>
          <w:p w14:paraId="1D623B7B" w14:textId="77777777" w:rsidR="004D5C23" w:rsidRDefault="004D5C23" w:rsidP="004A00DC">
            <w:pPr>
              <w:rPr>
                <w:rFonts w:ascii="Arial" w:hAnsi="Arial" w:cs="Arial"/>
                <w:sz w:val="20"/>
              </w:rPr>
            </w:pPr>
            <w:proofErr w:type="spellStart"/>
            <w:r w:rsidRPr="00413D16">
              <w:rPr>
                <w:rFonts w:ascii="Arial" w:hAnsi="Arial" w:cs="Arial"/>
                <w:sz w:val="20"/>
              </w:rPr>
              <w:t>Sigurd</w:t>
            </w:r>
            <w:proofErr w:type="spellEnd"/>
            <w:r w:rsidRPr="00413D16">
              <w:rPr>
                <w:rFonts w:ascii="Arial" w:hAnsi="Arial" w:cs="Arial"/>
                <w:sz w:val="20"/>
              </w:rPr>
              <w:t xml:space="preserve"> </w:t>
            </w:r>
            <w:proofErr w:type="spellStart"/>
            <w:r w:rsidRPr="00413D16">
              <w:rPr>
                <w:rFonts w:ascii="Arial" w:hAnsi="Arial" w:cs="Arial"/>
                <w:sz w:val="20"/>
              </w:rPr>
              <w:t>Schelstraete</w:t>
            </w:r>
            <w:proofErr w:type="spellEnd"/>
          </w:p>
        </w:tc>
        <w:tc>
          <w:tcPr>
            <w:tcW w:w="871" w:type="dxa"/>
            <w:shd w:val="clear" w:color="auto" w:fill="auto"/>
          </w:tcPr>
          <w:p w14:paraId="5C90B0ED" w14:textId="77777777" w:rsidR="004D5C23" w:rsidRPr="00370EA5" w:rsidRDefault="004D5C23" w:rsidP="004A00DC">
            <w:pPr>
              <w:jc w:val="right"/>
              <w:rPr>
                <w:rFonts w:ascii="Arial" w:eastAsiaTheme="minorEastAsia" w:hAnsi="Arial" w:cs="Arial"/>
                <w:sz w:val="20"/>
                <w:lang w:eastAsia="ja-JP"/>
              </w:rPr>
            </w:pPr>
            <w:r>
              <w:rPr>
                <w:rFonts w:ascii="Arial" w:eastAsiaTheme="minorEastAsia" w:hAnsi="Arial" w:cs="Arial" w:hint="eastAsia"/>
                <w:sz w:val="20"/>
                <w:lang w:eastAsia="ja-JP"/>
              </w:rPr>
              <w:t>132.51</w:t>
            </w:r>
          </w:p>
        </w:tc>
        <w:tc>
          <w:tcPr>
            <w:tcW w:w="992" w:type="dxa"/>
          </w:tcPr>
          <w:p w14:paraId="35E06CBC" w14:textId="77777777" w:rsidR="004D5C23" w:rsidRDefault="004D5C23" w:rsidP="004A00DC">
            <w:pPr>
              <w:rPr>
                <w:rFonts w:ascii="Arial" w:hAnsi="Arial" w:cs="Arial"/>
                <w:sz w:val="20"/>
              </w:rPr>
            </w:pPr>
            <w:r w:rsidRPr="00370EA5">
              <w:rPr>
                <w:rFonts w:ascii="Arial" w:hAnsi="Arial" w:cs="Arial"/>
                <w:sz w:val="20"/>
              </w:rPr>
              <w:t>6.3.10.</w:t>
            </w:r>
            <w:r>
              <w:rPr>
                <w:rFonts w:ascii="Arial" w:eastAsiaTheme="minorEastAsia" w:hAnsi="Arial" w:cs="Arial" w:hint="eastAsia"/>
                <w:sz w:val="20"/>
                <w:lang w:eastAsia="ja-JP"/>
              </w:rPr>
              <w:t>1</w:t>
            </w:r>
          </w:p>
        </w:tc>
        <w:tc>
          <w:tcPr>
            <w:tcW w:w="1985" w:type="dxa"/>
            <w:shd w:val="clear" w:color="auto" w:fill="auto"/>
          </w:tcPr>
          <w:p w14:paraId="7DB82CB4" w14:textId="77777777" w:rsidR="004D5C23" w:rsidRDefault="004D5C23" w:rsidP="004A00DC">
            <w:pPr>
              <w:rPr>
                <w:rFonts w:ascii="Arial" w:hAnsi="Arial" w:cs="Arial"/>
                <w:sz w:val="20"/>
              </w:rPr>
            </w:pPr>
            <w:r w:rsidRPr="00B8208E">
              <w:rPr>
                <w:rFonts w:ascii="Arial" w:hAnsi="Arial" w:cs="Arial"/>
                <w:sz w:val="20"/>
              </w:rPr>
              <w:t>Redundant sentence</w:t>
            </w:r>
          </w:p>
        </w:tc>
        <w:tc>
          <w:tcPr>
            <w:tcW w:w="2126" w:type="dxa"/>
            <w:shd w:val="clear" w:color="auto" w:fill="auto"/>
          </w:tcPr>
          <w:p w14:paraId="1D97EF60" w14:textId="77777777" w:rsidR="004D5C23" w:rsidRDefault="004D5C23" w:rsidP="004A00DC">
            <w:pPr>
              <w:rPr>
                <w:rFonts w:ascii="Arial" w:hAnsi="Arial" w:cs="Arial"/>
                <w:sz w:val="20"/>
              </w:rPr>
            </w:pPr>
            <w:r w:rsidRPr="00B8208E">
              <w:rPr>
                <w:rFonts w:ascii="Arial" w:hAnsi="Arial" w:cs="Arial"/>
                <w:sz w:val="20"/>
              </w:rPr>
              <w:t>"The Data field in UL MU transmissions shall immediately follow the HE-LTF section" should be clear from the definition of the HE PPDU format. In fact, it applies to all formats, not just UL MU.</w:t>
            </w:r>
          </w:p>
        </w:tc>
        <w:tc>
          <w:tcPr>
            <w:tcW w:w="1559" w:type="dxa"/>
            <w:shd w:val="clear" w:color="auto" w:fill="auto"/>
          </w:tcPr>
          <w:p w14:paraId="054ADBD6" w14:textId="77777777" w:rsidR="008343AB" w:rsidRDefault="008343AB" w:rsidP="008343AB">
            <w:pPr>
              <w:rPr>
                <w:rFonts w:ascii="Arial" w:eastAsiaTheme="minorEastAsia" w:hAnsi="Arial" w:cs="Arial"/>
                <w:sz w:val="20"/>
                <w:lang w:eastAsia="ja-JP"/>
              </w:rPr>
            </w:pPr>
            <w:r>
              <w:rPr>
                <w:rFonts w:ascii="Arial" w:eastAsiaTheme="minorEastAsia" w:hAnsi="Arial" w:cs="Arial" w:hint="eastAsia"/>
                <w:sz w:val="20"/>
                <w:lang w:eastAsia="ja-JP"/>
              </w:rPr>
              <w:t>Transferred.</w:t>
            </w:r>
          </w:p>
          <w:p w14:paraId="23E05292" w14:textId="77777777" w:rsidR="008343AB" w:rsidRDefault="008343AB" w:rsidP="008343AB">
            <w:pPr>
              <w:rPr>
                <w:rFonts w:ascii="Arial" w:eastAsiaTheme="minorEastAsia" w:hAnsi="Arial" w:cs="Arial"/>
                <w:sz w:val="20"/>
                <w:lang w:eastAsia="ja-JP"/>
              </w:rPr>
            </w:pPr>
          </w:p>
          <w:p w14:paraId="1C8DC6BE" w14:textId="6FCC7CDC" w:rsidR="004D5C23" w:rsidRDefault="008343AB" w:rsidP="008343AB">
            <w:pPr>
              <w:rPr>
                <w:rFonts w:ascii="Arial" w:hAnsi="Arial" w:cs="Arial"/>
                <w:sz w:val="20"/>
              </w:rPr>
            </w:pPr>
            <w:r>
              <w:rPr>
                <w:rFonts w:ascii="Arial" w:eastAsiaTheme="minorEastAsia" w:hAnsi="Arial" w:cs="Arial" w:hint="eastAsia"/>
                <w:sz w:val="20"/>
                <w:lang w:eastAsia="ja-JP"/>
              </w:rPr>
              <w:t xml:space="preserve">This is </w:t>
            </w:r>
            <w:proofErr w:type="spellStart"/>
            <w:proofErr w:type="gramStart"/>
            <w:r>
              <w:rPr>
                <w:rFonts w:ascii="Arial" w:eastAsiaTheme="minorEastAsia" w:hAnsi="Arial" w:cs="Arial" w:hint="eastAsia"/>
                <w:sz w:val="20"/>
                <w:lang w:eastAsia="ja-JP"/>
              </w:rPr>
              <w:t>a</w:t>
            </w:r>
            <w:proofErr w:type="spellEnd"/>
            <w:proofErr w:type="gramEnd"/>
            <w:r>
              <w:rPr>
                <w:rFonts w:ascii="Arial" w:eastAsiaTheme="minorEastAsia" w:hAnsi="Arial" w:cs="Arial" w:hint="eastAsia"/>
                <w:sz w:val="20"/>
                <w:lang w:eastAsia="ja-JP"/>
              </w:rPr>
              <w:t xml:space="preserve"> editorial comment and the TGax editor will take care of it.</w:t>
            </w:r>
          </w:p>
        </w:tc>
      </w:tr>
      <w:tr w:rsidR="004D5C23" w14:paraId="3BE5FB6D" w14:textId="77777777" w:rsidTr="00D318EF">
        <w:trPr>
          <w:trHeight w:val="935"/>
        </w:trPr>
        <w:tc>
          <w:tcPr>
            <w:tcW w:w="689" w:type="dxa"/>
            <w:shd w:val="clear" w:color="auto" w:fill="auto"/>
          </w:tcPr>
          <w:p w14:paraId="678E417D" w14:textId="77777777" w:rsidR="004D5C23" w:rsidRPr="00413D16" w:rsidRDefault="004D5C23" w:rsidP="004A00DC">
            <w:pPr>
              <w:jc w:val="right"/>
              <w:rPr>
                <w:rFonts w:ascii="Arial" w:eastAsiaTheme="minorEastAsia" w:hAnsi="Arial" w:cs="Arial"/>
                <w:sz w:val="20"/>
                <w:lang w:eastAsia="ja-JP"/>
              </w:rPr>
            </w:pPr>
            <w:r>
              <w:rPr>
                <w:rFonts w:ascii="Arial" w:eastAsiaTheme="minorEastAsia" w:hAnsi="Arial" w:cs="Arial" w:hint="eastAsia"/>
                <w:sz w:val="20"/>
                <w:lang w:eastAsia="ja-JP"/>
              </w:rPr>
              <w:t>2055</w:t>
            </w:r>
          </w:p>
        </w:tc>
        <w:tc>
          <w:tcPr>
            <w:tcW w:w="1417" w:type="dxa"/>
            <w:shd w:val="clear" w:color="auto" w:fill="auto"/>
          </w:tcPr>
          <w:p w14:paraId="57733745" w14:textId="77777777" w:rsidR="004D5C23" w:rsidRDefault="004D5C23" w:rsidP="004A00DC">
            <w:pPr>
              <w:rPr>
                <w:rFonts w:ascii="Arial" w:hAnsi="Arial" w:cs="Arial"/>
                <w:sz w:val="20"/>
              </w:rPr>
            </w:pPr>
            <w:proofErr w:type="spellStart"/>
            <w:r w:rsidRPr="00413D16">
              <w:rPr>
                <w:rFonts w:ascii="Arial" w:hAnsi="Arial" w:cs="Arial"/>
                <w:sz w:val="20"/>
              </w:rPr>
              <w:t>Sigurd</w:t>
            </w:r>
            <w:proofErr w:type="spellEnd"/>
            <w:r w:rsidRPr="00413D16">
              <w:rPr>
                <w:rFonts w:ascii="Arial" w:hAnsi="Arial" w:cs="Arial"/>
                <w:sz w:val="20"/>
              </w:rPr>
              <w:t xml:space="preserve"> </w:t>
            </w:r>
            <w:proofErr w:type="spellStart"/>
            <w:r w:rsidRPr="00413D16">
              <w:rPr>
                <w:rFonts w:ascii="Arial" w:hAnsi="Arial" w:cs="Arial"/>
                <w:sz w:val="20"/>
              </w:rPr>
              <w:t>Schelstraete</w:t>
            </w:r>
            <w:proofErr w:type="spellEnd"/>
          </w:p>
        </w:tc>
        <w:tc>
          <w:tcPr>
            <w:tcW w:w="871" w:type="dxa"/>
            <w:shd w:val="clear" w:color="auto" w:fill="auto"/>
          </w:tcPr>
          <w:p w14:paraId="7A1C2A41" w14:textId="77777777" w:rsidR="004D5C23" w:rsidRPr="00370EA5" w:rsidRDefault="004D5C23" w:rsidP="004A00DC">
            <w:pPr>
              <w:jc w:val="right"/>
              <w:rPr>
                <w:rFonts w:ascii="Arial" w:eastAsiaTheme="minorEastAsia" w:hAnsi="Arial" w:cs="Arial"/>
                <w:sz w:val="20"/>
                <w:lang w:eastAsia="ja-JP"/>
              </w:rPr>
            </w:pPr>
            <w:r>
              <w:rPr>
                <w:rFonts w:ascii="Arial" w:eastAsiaTheme="minorEastAsia" w:hAnsi="Arial" w:cs="Arial" w:hint="eastAsia"/>
                <w:sz w:val="20"/>
                <w:lang w:eastAsia="ja-JP"/>
              </w:rPr>
              <w:t>132.55</w:t>
            </w:r>
          </w:p>
        </w:tc>
        <w:tc>
          <w:tcPr>
            <w:tcW w:w="992" w:type="dxa"/>
          </w:tcPr>
          <w:p w14:paraId="258DF7CD" w14:textId="77777777" w:rsidR="004D5C23" w:rsidRPr="00370EA5" w:rsidRDefault="004D5C23" w:rsidP="004A00DC">
            <w:pPr>
              <w:rPr>
                <w:rFonts w:ascii="Arial" w:eastAsiaTheme="minorEastAsia" w:hAnsi="Arial" w:cs="Arial"/>
                <w:sz w:val="20"/>
                <w:lang w:eastAsia="ja-JP"/>
              </w:rPr>
            </w:pPr>
            <w:r w:rsidRPr="00370EA5">
              <w:rPr>
                <w:rFonts w:ascii="Arial" w:hAnsi="Arial" w:cs="Arial"/>
                <w:sz w:val="20"/>
              </w:rPr>
              <w:t>6.3.10.</w:t>
            </w:r>
            <w:r>
              <w:rPr>
                <w:rFonts w:ascii="Arial" w:eastAsiaTheme="minorEastAsia" w:hAnsi="Arial" w:cs="Arial" w:hint="eastAsia"/>
                <w:sz w:val="20"/>
                <w:lang w:eastAsia="ja-JP"/>
              </w:rPr>
              <w:t>1</w:t>
            </w:r>
          </w:p>
        </w:tc>
        <w:tc>
          <w:tcPr>
            <w:tcW w:w="1985" w:type="dxa"/>
            <w:shd w:val="clear" w:color="auto" w:fill="auto"/>
          </w:tcPr>
          <w:p w14:paraId="5268346F" w14:textId="77777777" w:rsidR="004D5C23" w:rsidRDefault="004D5C23" w:rsidP="004A00DC">
            <w:pPr>
              <w:rPr>
                <w:rFonts w:ascii="Arial" w:hAnsi="Arial" w:cs="Arial"/>
                <w:sz w:val="20"/>
              </w:rPr>
            </w:pPr>
            <w:r w:rsidRPr="00B8208E">
              <w:rPr>
                <w:rFonts w:ascii="Arial" w:hAnsi="Arial" w:cs="Arial"/>
                <w:sz w:val="20"/>
              </w:rPr>
              <w:t>unclear sentence</w:t>
            </w:r>
          </w:p>
        </w:tc>
        <w:tc>
          <w:tcPr>
            <w:tcW w:w="2126" w:type="dxa"/>
            <w:shd w:val="clear" w:color="auto" w:fill="auto"/>
          </w:tcPr>
          <w:p w14:paraId="02B072AD" w14:textId="77777777" w:rsidR="004D5C23" w:rsidRDefault="004D5C23" w:rsidP="004A00DC">
            <w:pPr>
              <w:rPr>
                <w:rFonts w:ascii="Arial" w:hAnsi="Arial" w:cs="Arial"/>
                <w:sz w:val="20"/>
              </w:rPr>
            </w:pPr>
            <w:r w:rsidRPr="00B8208E">
              <w:rPr>
                <w:rFonts w:ascii="Arial" w:hAnsi="Arial" w:cs="Arial"/>
                <w:sz w:val="20"/>
              </w:rPr>
              <w:t>Meaning of "(bits for SU and bits for each user u in MU)" is not clear. Propose to delete.</w:t>
            </w:r>
          </w:p>
        </w:tc>
        <w:tc>
          <w:tcPr>
            <w:tcW w:w="1559" w:type="dxa"/>
            <w:shd w:val="clear" w:color="auto" w:fill="auto"/>
          </w:tcPr>
          <w:p w14:paraId="036A2C3E" w14:textId="77777777" w:rsidR="00597CD3" w:rsidRDefault="00597CD3" w:rsidP="00597CD3">
            <w:pPr>
              <w:rPr>
                <w:rFonts w:ascii="Arial" w:eastAsiaTheme="minorEastAsia" w:hAnsi="Arial" w:cs="Arial"/>
                <w:sz w:val="20"/>
                <w:lang w:eastAsia="ja-JP"/>
              </w:rPr>
            </w:pPr>
            <w:r>
              <w:rPr>
                <w:rFonts w:ascii="Arial" w:eastAsiaTheme="minorEastAsia" w:hAnsi="Arial" w:cs="Arial" w:hint="eastAsia"/>
                <w:sz w:val="20"/>
                <w:lang w:eastAsia="ja-JP"/>
              </w:rPr>
              <w:t>Transferred.</w:t>
            </w:r>
          </w:p>
          <w:p w14:paraId="1B300A7C" w14:textId="77777777" w:rsidR="00597CD3" w:rsidRDefault="00597CD3" w:rsidP="00597CD3">
            <w:pPr>
              <w:rPr>
                <w:rFonts w:ascii="Arial" w:eastAsiaTheme="minorEastAsia" w:hAnsi="Arial" w:cs="Arial"/>
                <w:sz w:val="20"/>
                <w:lang w:eastAsia="ja-JP"/>
              </w:rPr>
            </w:pPr>
          </w:p>
          <w:p w14:paraId="17FF6582" w14:textId="440D931A" w:rsidR="004D5C23" w:rsidRDefault="00597CD3" w:rsidP="00597CD3">
            <w:pPr>
              <w:rPr>
                <w:rFonts w:ascii="Arial" w:hAnsi="Arial" w:cs="Arial"/>
                <w:sz w:val="20"/>
              </w:rPr>
            </w:pPr>
            <w:r>
              <w:rPr>
                <w:rFonts w:ascii="Arial" w:eastAsiaTheme="minorEastAsia" w:hAnsi="Arial" w:cs="Arial" w:hint="eastAsia"/>
                <w:sz w:val="20"/>
                <w:lang w:eastAsia="ja-JP"/>
              </w:rPr>
              <w:t>This comment is about a sentence in 26.3.10.1, not in 6.3.10.1.</w:t>
            </w:r>
          </w:p>
        </w:tc>
      </w:tr>
      <w:tr w:rsidR="004D5C23" w14:paraId="57C16391" w14:textId="77777777" w:rsidTr="00D318EF">
        <w:trPr>
          <w:trHeight w:val="935"/>
        </w:trPr>
        <w:tc>
          <w:tcPr>
            <w:tcW w:w="689" w:type="dxa"/>
            <w:shd w:val="clear" w:color="auto" w:fill="auto"/>
          </w:tcPr>
          <w:p w14:paraId="00EB5E37" w14:textId="77777777" w:rsidR="004D5C23" w:rsidRPr="00413D16" w:rsidRDefault="004D5C23" w:rsidP="004A00DC">
            <w:pPr>
              <w:jc w:val="right"/>
              <w:rPr>
                <w:rFonts w:ascii="Arial" w:eastAsiaTheme="minorEastAsia" w:hAnsi="Arial" w:cs="Arial"/>
                <w:sz w:val="20"/>
                <w:lang w:eastAsia="ja-JP"/>
              </w:rPr>
            </w:pPr>
            <w:r>
              <w:rPr>
                <w:rFonts w:ascii="Arial" w:eastAsiaTheme="minorEastAsia" w:hAnsi="Arial" w:cs="Arial" w:hint="eastAsia"/>
                <w:sz w:val="20"/>
                <w:lang w:eastAsia="ja-JP"/>
              </w:rPr>
              <w:t>2056</w:t>
            </w:r>
          </w:p>
        </w:tc>
        <w:tc>
          <w:tcPr>
            <w:tcW w:w="1417" w:type="dxa"/>
            <w:shd w:val="clear" w:color="auto" w:fill="auto"/>
          </w:tcPr>
          <w:p w14:paraId="608A20BF" w14:textId="77777777" w:rsidR="004D5C23" w:rsidRDefault="004D5C23" w:rsidP="004A00DC">
            <w:pPr>
              <w:rPr>
                <w:rFonts w:ascii="Arial" w:hAnsi="Arial" w:cs="Arial"/>
                <w:sz w:val="20"/>
              </w:rPr>
            </w:pPr>
            <w:proofErr w:type="spellStart"/>
            <w:r w:rsidRPr="00413D16">
              <w:rPr>
                <w:rFonts w:ascii="Arial" w:hAnsi="Arial" w:cs="Arial"/>
                <w:sz w:val="20"/>
              </w:rPr>
              <w:t>Sigurd</w:t>
            </w:r>
            <w:proofErr w:type="spellEnd"/>
            <w:r w:rsidRPr="00413D16">
              <w:rPr>
                <w:rFonts w:ascii="Arial" w:hAnsi="Arial" w:cs="Arial"/>
                <w:sz w:val="20"/>
              </w:rPr>
              <w:t xml:space="preserve"> </w:t>
            </w:r>
            <w:proofErr w:type="spellStart"/>
            <w:r w:rsidRPr="00413D16">
              <w:rPr>
                <w:rFonts w:ascii="Arial" w:hAnsi="Arial" w:cs="Arial"/>
                <w:sz w:val="20"/>
              </w:rPr>
              <w:t>Schelstraete</w:t>
            </w:r>
            <w:proofErr w:type="spellEnd"/>
          </w:p>
        </w:tc>
        <w:tc>
          <w:tcPr>
            <w:tcW w:w="871" w:type="dxa"/>
            <w:shd w:val="clear" w:color="auto" w:fill="auto"/>
          </w:tcPr>
          <w:p w14:paraId="2E172524" w14:textId="77777777" w:rsidR="004D5C23" w:rsidRPr="00370EA5" w:rsidRDefault="004D5C23" w:rsidP="004A00DC">
            <w:pPr>
              <w:jc w:val="right"/>
              <w:rPr>
                <w:rFonts w:ascii="Arial" w:eastAsiaTheme="minorEastAsia" w:hAnsi="Arial" w:cs="Arial"/>
                <w:sz w:val="20"/>
                <w:lang w:eastAsia="ja-JP"/>
              </w:rPr>
            </w:pPr>
            <w:r>
              <w:rPr>
                <w:rFonts w:ascii="Arial" w:eastAsiaTheme="minorEastAsia" w:hAnsi="Arial" w:cs="Arial" w:hint="eastAsia"/>
                <w:sz w:val="20"/>
                <w:lang w:eastAsia="ja-JP"/>
              </w:rPr>
              <w:t>133.01</w:t>
            </w:r>
          </w:p>
        </w:tc>
        <w:tc>
          <w:tcPr>
            <w:tcW w:w="992" w:type="dxa"/>
          </w:tcPr>
          <w:p w14:paraId="48F8AEA5" w14:textId="77777777" w:rsidR="004D5C23" w:rsidRPr="00370EA5" w:rsidRDefault="004D5C23" w:rsidP="004A00DC">
            <w:pPr>
              <w:rPr>
                <w:rFonts w:ascii="Arial" w:eastAsiaTheme="minorEastAsia" w:hAnsi="Arial" w:cs="Arial"/>
                <w:sz w:val="20"/>
                <w:lang w:eastAsia="ja-JP"/>
              </w:rPr>
            </w:pPr>
            <w:r w:rsidRPr="00370EA5">
              <w:rPr>
                <w:rFonts w:ascii="Arial" w:hAnsi="Arial" w:cs="Arial"/>
                <w:sz w:val="20"/>
              </w:rPr>
              <w:t>6.3.10.</w:t>
            </w:r>
            <w:r>
              <w:rPr>
                <w:rFonts w:ascii="Arial" w:eastAsiaTheme="minorEastAsia" w:hAnsi="Arial" w:cs="Arial" w:hint="eastAsia"/>
                <w:sz w:val="20"/>
                <w:lang w:eastAsia="ja-JP"/>
              </w:rPr>
              <w:t>2</w:t>
            </w:r>
          </w:p>
        </w:tc>
        <w:tc>
          <w:tcPr>
            <w:tcW w:w="1985" w:type="dxa"/>
            <w:shd w:val="clear" w:color="auto" w:fill="auto"/>
          </w:tcPr>
          <w:p w14:paraId="0750BE3F" w14:textId="77777777" w:rsidR="004D5C23" w:rsidRDefault="004D5C23" w:rsidP="004A00DC">
            <w:pPr>
              <w:rPr>
                <w:rFonts w:ascii="Arial" w:hAnsi="Arial" w:cs="Arial"/>
                <w:sz w:val="20"/>
              </w:rPr>
            </w:pPr>
            <w:r w:rsidRPr="00B8208E">
              <w:rPr>
                <w:rFonts w:ascii="Arial" w:hAnsi="Arial" w:cs="Arial"/>
                <w:sz w:val="20"/>
              </w:rPr>
              <w:t xml:space="preserve">There is no </w:t>
            </w:r>
            <w:proofErr w:type="spellStart"/>
            <w:r w:rsidRPr="00B8208E">
              <w:rPr>
                <w:rFonts w:ascii="Arial" w:hAnsi="Arial" w:cs="Arial"/>
                <w:sz w:val="20"/>
              </w:rPr>
              <w:t>definiton</w:t>
            </w:r>
            <w:proofErr w:type="spellEnd"/>
            <w:r w:rsidRPr="00B8208E">
              <w:rPr>
                <w:rFonts w:ascii="Arial" w:hAnsi="Arial" w:cs="Arial"/>
                <w:sz w:val="20"/>
              </w:rPr>
              <w:t xml:space="preserve"> of the scrambler</w:t>
            </w:r>
          </w:p>
        </w:tc>
        <w:tc>
          <w:tcPr>
            <w:tcW w:w="2126" w:type="dxa"/>
            <w:shd w:val="clear" w:color="auto" w:fill="auto"/>
          </w:tcPr>
          <w:p w14:paraId="3F9F233F" w14:textId="77777777" w:rsidR="004D5C23" w:rsidRDefault="004D5C23" w:rsidP="004A00DC">
            <w:pPr>
              <w:rPr>
                <w:rFonts w:ascii="Arial" w:hAnsi="Arial" w:cs="Arial"/>
                <w:sz w:val="20"/>
              </w:rPr>
            </w:pPr>
            <w:r w:rsidRPr="00B8208E">
              <w:rPr>
                <w:rFonts w:ascii="Arial" w:hAnsi="Arial" w:cs="Arial"/>
                <w:sz w:val="20"/>
              </w:rPr>
              <w:t>Scrambler is shown in e.g. Figure 26-32, but never defined.</w:t>
            </w:r>
          </w:p>
        </w:tc>
        <w:tc>
          <w:tcPr>
            <w:tcW w:w="1559" w:type="dxa"/>
            <w:shd w:val="clear" w:color="auto" w:fill="auto"/>
          </w:tcPr>
          <w:p w14:paraId="54F01032" w14:textId="77777777" w:rsidR="00597CD3" w:rsidRDefault="00597CD3" w:rsidP="00597CD3">
            <w:pPr>
              <w:rPr>
                <w:rFonts w:ascii="Arial" w:eastAsiaTheme="minorEastAsia" w:hAnsi="Arial" w:cs="Arial"/>
                <w:sz w:val="20"/>
                <w:lang w:eastAsia="ja-JP"/>
              </w:rPr>
            </w:pPr>
            <w:r>
              <w:rPr>
                <w:rFonts w:ascii="Arial" w:eastAsiaTheme="minorEastAsia" w:hAnsi="Arial" w:cs="Arial" w:hint="eastAsia"/>
                <w:sz w:val="20"/>
                <w:lang w:eastAsia="ja-JP"/>
              </w:rPr>
              <w:t>Transferred.</w:t>
            </w:r>
          </w:p>
          <w:p w14:paraId="18AA253C" w14:textId="77777777" w:rsidR="00597CD3" w:rsidRDefault="00597CD3" w:rsidP="00597CD3">
            <w:pPr>
              <w:rPr>
                <w:rFonts w:ascii="Arial" w:eastAsiaTheme="minorEastAsia" w:hAnsi="Arial" w:cs="Arial"/>
                <w:sz w:val="20"/>
                <w:lang w:eastAsia="ja-JP"/>
              </w:rPr>
            </w:pPr>
          </w:p>
          <w:p w14:paraId="7AB6F427" w14:textId="3DABF612" w:rsidR="004D5C23" w:rsidRDefault="00597CD3" w:rsidP="00597CD3">
            <w:pPr>
              <w:rPr>
                <w:rFonts w:ascii="Arial" w:hAnsi="Arial" w:cs="Arial"/>
                <w:sz w:val="20"/>
              </w:rPr>
            </w:pPr>
            <w:r>
              <w:rPr>
                <w:rFonts w:ascii="Arial" w:eastAsiaTheme="minorEastAsia" w:hAnsi="Arial" w:cs="Arial" w:hint="eastAsia"/>
                <w:sz w:val="20"/>
                <w:lang w:eastAsia="ja-JP"/>
              </w:rPr>
              <w:t>This comment is about a spec described in 26.3.10.2, not in 6.3.10.2.</w:t>
            </w:r>
          </w:p>
        </w:tc>
      </w:tr>
      <w:tr w:rsidR="004D5C23" w14:paraId="161165C5" w14:textId="77777777" w:rsidTr="00D318EF">
        <w:trPr>
          <w:trHeight w:val="935"/>
        </w:trPr>
        <w:tc>
          <w:tcPr>
            <w:tcW w:w="689" w:type="dxa"/>
            <w:shd w:val="clear" w:color="auto" w:fill="auto"/>
          </w:tcPr>
          <w:p w14:paraId="3115A4FE" w14:textId="77777777" w:rsidR="004D5C23" w:rsidRPr="00413D16" w:rsidRDefault="004D5C23" w:rsidP="004A00DC">
            <w:pPr>
              <w:jc w:val="right"/>
              <w:rPr>
                <w:rFonts w:ascii="Arial" w:eastAsiaTheme="minorEastAsia" w:hAnsi="Arial" w:cs="Arial"/>
                <w:sz w:val="20"/>
                <w:lang w:eastAsia="ja-JP"/>
              </w:rPr>
            </w:pPr>
            <w:r>
              <w:rPr>
                <w:rFonts w:ascii="Arial" w:eastAsiaTheme="minorEastAsia" w:hAnsi="Arial" w:cs="Arial" w:hint="eastAsia"/>
                <w:sz w:val="20"/>
                <w:lang w:eastAsia="ja-JP"/>
              </w:rPr>
              <w:t>2058</w:t>
            </w:r>
          </w:p>
        </w:tc>
        <w:tc>
          <w:tcPr>
            <w:tcW w:w="1417" w:type="dxa"/>
            <w:shd w:val="clear" w:color="auto" w:fill="auto"/>
          </w:tcPr>
          <w:p w14:paraId="26676CA8" w14:textId="77777777" w:rsidR="004D5C23" w:rsidRDefault="004D5C23" w:rsidP="004A00DC">
            <w:pPr>
              <w:rPr>
                <w:rFonts w:ascii="Arial" w:hAnsi="Arial" w:cs="Arial"/>
                <w:sz w:val="20"/>
              </w:rPr>
            </w:pPr>
            <w:proofErr w:type="spellStart"/>
            <w:r w:rsidRPr="00413D16">
              <w:rPr>
                <w:rFonts w:ascii="Arial" w:hAnsi="Arial" w:cs="Arial"/>
                <w:sz w:val="20"/>
              </w:rPr>
              <w:t>Sigurd</w:t>
            </w:r>
            <w:proofErr w:type="spellEnd"/>
            <w:r w:rsidRPr="00413D16">
              <w:rPr>
                <w:rFonts w:ascii="Arial" w:hAnsi="Arial" w:cs="Arial"/>
                <w:sz w:val="20"/>
              </w:rPr>
              <w:t xml:space="preserve"> </w:t>
            </w:r>
            <w:proofErr w:type="spellStart"/>
            <w:r w:rsidRPr="00413D16">
              <w:rPr>
                <w:rFonts w:ascii="Arial" w:hAnsi="Arial" w:cs="Arial"/>
                <w:sz w:val="20"/>
              </w:rPr>
              <w:t>Schelstraete</w:t>
            </w:r>
            <w:proofErr w:type="spellEnd"/>
          </w:p>
        </w:tc>
        <w:tc>
          <w:tcPr>
            <w:tcW w:w="871" w:type="dxa"/>
            <w:shd w:val="clear" w:color="auto" w:fill="auto"/>
          </w:tcPr>
          <w:p w14:paraId="68C02E56" w14:textId="77777777" w:rsidR="004D5C23" w:rsidRPr="00370EA5" w:rsidRDefault="004D5C23" w:rsidP="004A00DC">
            <w:pPr>
              <w:jc w:val="right"/>
              <w:rPr>
                <w:rFonts w:ascii="Arial" w:eastAsiaTheme="minorEastAsia" w:hAnsi="Arial" w:cs="Arial"/>
                <w:sz w:val="20"/>
                <w:lang w:eastAsia="ja-JP"/>
              </w:rPr>
            </w:pPr>
            <w:r>
              <w:rPr>
                <w:rFonts w:ascii="Arial" w:eastAsiaTheme="minorEastAsia" w:hAnsi="Arial" w:cs="Arial" w:hint="eastAsia"/>
                <w:sz w:val="20"/>
                <w:lang w:eastAsia="ja-JP"/>
              </w:rPr>
              <w:t>133.52</w:t>
            </w:r>
          </w:p>
        </w:tc>
        <w:tc>
          <w:tcPr>
            <w:tcW w:w="992" w:type="dxa"/>
          </w:tcPr>
          <w:p w14:paraId="2FBE9A1F" w14:textId="77777777" w:rsidR="004D5C23" w:rsidRDefault="004D5C23" w:rsidP="004A00DC">
            <w:pPr>
              <w:rPr>
                <w:rFonts w:ascii="Arial" w:hAnsi="Arial" w:cs="Arial"/>
                <w:sz w:val="20"/>
              </w:rPr>
            </w:pPr>
            <w:r w:rsidRPr="00370EA5">
              <w:rPr>
                <w:rFonts w:ascii="Arial" w:hAnsi="Arial" w:cs="Arial"/>
                <w:sz w:val="20"/>
              </w:rPr>
              <w:t>6.3.10.2</w:t>
            </w:r>
          </w:p>
        </w:tc>
        <w:tc>
          <w:tcPr>
            <w:tcW w:w="1985" w:type="dxa"/>
            <w:shd w:val="clear" w:color="auto" w:fill="auto"/>
          </w:tcPr>
          <w:p w14:paraId="3E2B5AEC" w14:textId="77777777" w:rsidR="004D5C23" w:rsidRDefault="004D5C23" w:rsidP="004A00DC">
            <w:pPr>
              <w:rPr>
                <w:rFonts w:ascii="Arial" w:hAnsi="Arial" w:cs="Arial"/>
                <w:sz w:val="20"/>
              </w:rPr>
            </w:pPr>
            <w:r w:rsidRPr="00370EA5">
              <w:rPr>
                <w:rFonts w:ascii="Arial" w:hAnsi="Arial" w:cs="Arial"/>
                <w:sz w:val="20"/>
              </w:rPr>
              <w:t>Clarify terminology</w:t>
            </w:r>
          </w:p>
        </w:tc>
        <w:tc>
          <w:tcPr>
            <w:tcW w:w="2126" w:type="dxa"/>
            <w:shd w:val="clear" w:color="auto" w:fill="auto"/>
          </w:tcPr>
          <w:p w14:paraId="204BEA66" w14:textId="77777777" w:rsidR="004D5C23" w:rsidRDefault="004D5C23" w:rsidP="004A00DC">
            <w:pPr>
              <w:rPr>
                <w:rFonts w:ascii="Arial" w:hAnsi="Arial" w:cs="Arial"/>
                <w:sz w:val="20"/>
              </w:rPr>
            </w:pPr>
            <w:r w:rsidRPr="00370EA5">
              <w:rPr>
                <w:rFonts w:ascii="Arial" w:hAnsi="Arial" w:cs="Arial"/>
                <w:sz w:val="20"/>
              </w:rPr>
              <w:t>"1st half", "2nd half" should be clarified. Better to use "first N_CBPS,LAST bits", "last N_CBPS,LAST bits"</w:t>
            </w:r>
          </w:p>
        </w:tc>
        <w:tc>
          <w:tcPr>
            <w:tcW w:w="1559" w:type="dxa"/>
            <w:shd w:val="clear" w:color="auto" w:fill="auto"/>
          </w:tcPr>
          <w:p w14:paraId="60C7B5E1" w14:textId="77777777" w:rsidR="00597CD3" w:rsidRDefault="00597CD3" w:rsidP="00597CD3">
            <w:pPr>
              <w:rPr>
                <w:rFonts w:ascii="Arial" w:eastAsiaTheme="minorEastAsia" w:hAnsi="Arial" w:cs="Arial"/>
                <w:sz w:val="20"/>
                <w:lang w:eastAsia="ja-JP"/>
              </w:rPr>
            </w:pPr>
            <w:r>
              <w:rPr>
                <w:rFonts w:ascii="Arial" w:eastAsiaTheme="minorEastAsia" w:hAnsi="Arial" w:cs="Arial" w:hint="eastAsia"/>
                <w:sz w:val="20"/>
                <w:lang w:eastAsia="ja-JP"/>
              </w:rPr>
              <w:t>Transferred.</w:t>
            </w:r>
          </w:p>
          <w:p w14:paraId="689961EF" w14:textId="77777777" w:rsidR="00597CD3" w:rsidRDefault="00597CD3" w:rsidP="00597CD3">
            <w:pPr>
              <w:rPr>
                <w:rFonts w:ascii="Arial" w:eastAsiaTheme="minorEastAsia" w:hAnsi="Arial" w:cs="Arial"/>
                <w:sz w:val="20"/>
                <w:lang w:eastAsia="ja-JP"/>
              </w:rPr>
            </w:pPr>
          </w:p>
          <w:p w14:paraId="529415B3" w14:textId="5F4F0EED" w:rsidR="004D5C23" w:rsidRDefault="00597CD3" w:rsidP="00597CD3">
            <w:pPr>
              <w:rPr>
                <w:rFonts w:ascii="Arial" w:hAnsi="Arial" w:cs="Arial"/>
                <w:sz w:val="20"/>
              </w:rPr>
            </w:pPr>
            <w:r>
              <w:rPr>
                <w:rFonts w:ascii="Arial" w:eastAsiaTheme="minorEastAsia" w:hAnsi="Arial" w:cs="Arial" w:hint="eastAsia"/>
                <w:sz w:val="20"/>
                <w:lang w:eastAsia="ja-JP"/>
              </w:rPr>
              <w:t>This comment is about a spec described in 26.3.10.2, not in 6.3.10.2.</w:t>
            </w:r>
          </w:p>
        </w:tc>
      </w:tr>
      <w:tr w:rsidR="004D5C23" w14:paraId="6CAF6018" w14:textId="77777777" w:rsidTr="00D318EF">
        <w:trPr>
          <w:trHeight w:val="935"/>
        </w:trPr>
        <w:tc>
          <w:tcPr>
            <w:tcW w:w="689" w:type="dxa"/>
            <w:shd w:val="clear" w:color="auto" w:fill="auto"/>
          </w:tcPr>
          <w:p w14:paraId="347A0611" w14:textId="77777777" w:rsidR="004D5C23" w:rsidRPr="00413D16" w:rsidRDefault="004D5C23" w:rsidP="004A00DC">
            <w:pPr>
              <w:jc w:val="right"/>
              <w:rPr>
                <w:rFonts w:ascii="Arial" w:eastAsiaTheme="minorEastAsia" w:hAnsi="Arial" w:cs="Arial"/>
                <w:sz w:val="20"/>
                <w:lang w:eastAsia="ja-JP"/>
              </w:rPr>
            </w:pPr>
            <w:r>
              <w:rPr>
                <w:rFonts w:ascii="Arial" w:eastAsiaTheme="minorEastAsia" w:hAnsi="Arial" w:cs="Arial" w:hint="eastAsia"/>
                <w:sz w:val="20"/>
                <w:lang w:eastAsia="ja-JP"/>
              </w:rPr>
              <w:t>2059</w:t>
            </w:r>
          </w:p>
        </w:tc>
        <w:tc>
          <w:tcPr>
            <w:tcW w:w="1417" w:type="dxa"/>
            <w:shd w:val="clear" w:color="auto" w:fill="auto"/>
          </w:tcPr>
          <w:p w14:paraId="4847894D" w14:textId="77777777" w:rsidR="004D5C23" w:rsidRDefault="004D5C23" w:rsidP="004A00DC">
            <w:pPr>
              <w:rPr>
                <w:rFonts w:ascii="Arial" w:hAnsi="Arial" w:cs="Arial"/>
                <w:sz w:val="20"/>
              </w:rPr>
            </w:pPr>
            <w:proofErr w:type="spellStart"/>
            <w:r w:rsidRPr="00413D16">
              <w:rPr>
                <w:rFonts w:ascii="Arial" w:hAnsi="Arial" w:cs="Arial"/>
                <w:sz w:val="20"/>
              </w:rPr>
              <w:t>Sigurd</w:t>
            </w:r>
            <w:proofErr w:type="spellEnd"/>
            <w:r w:rsidRPr="00413D16">
              <w:rPr>
                <w:rFonts w:ascii="Arial" w:hAnsi="Arial" w:cs="Arial"/>
                <w:sz w:val="20"/>
              </w:rPr>
              <w:t xml:space="preserve"> </w:t>
            </w:r>
            <w:proofErr w:type="spellStart"/>
            <w:r w:rsidRPr="00413D16">
              <w:rPr>
                <w:rFonts w:ascii="Arial" w:hAnsi="Arial" w:cs="Arial"/>
                <w:sz w:val="20"/>
              </w:rPr>
              <w:t>Schelstraete</w:t>
            </w:r>
            <w:proofErr w:type="spellEnd"/>
          </w:p>
        </w:tc>
        <w:tc>
          <w:tcPr>
            <w:tcW w:w="871" w:type="dxa"/>
            <w:shd w:val="clear" w:color="auto" w:fill="auto"/>
          </w:tcPr>
          <w:p w14:paraId="7B6B219E" w14:textId="77777777" w:rsidR="004D5C23" w:rsidRPr="00370EA5" w:rsidRDefault="004D5C23" w:rsidP="004A00DC">
            <w:pPr>
              <w:jc w:val="right"/>
              <w:rPr>
                <w:rFonts w:ascii="Arial" w:eastAsiaTheme="minorEastAsia" w:hAnsi="Arial" w:cs="Arial"/>
                <w:sz w:val="20"/>
                <w:lang w:eastAsia="ja-JP"/>
              </w:rPr>
            </w:pPr>
            <w:r>
              <w:rPr>
                <w:rFonts w:ascii="Arial" w:eastAsiaTheme="minorEastAsia" w:hAnsi="Arial" w:cs="Arial" w:hint="eastAsia"/>
                <w:sz w:val="20"/>
                <w:lang w:eastAsia="ja-JP"/>
              </w:rPr>
              <w:t>134.17</w:t>
            </w:r>
          </w:p>
        </w:tc>
        <w:tc>
          <w:tcPr>
            <w:tcW w:w="992" w:type="dxa"/>
          </w:tcPr>
          <w:p w14:paraId="57F591A6" w14:textId="77777777" w:rsidR="004D5C23" w:rsidRDefault="004D5C23" w:rsidP="004A00DC">
            <w:pPr>
              <w:rPr>
                <w:rFonts w:ascii="Arial" w:hAnsi="Arial" w:cs="Arial"/>
                <w:sz w:val="20"/>
              </w:rPr>
            </w:pPr>
            <w:r w:rsidRPr="00370EA5">
              <w:rPr>
                <w:rFonts w:ascii="Arial" w:hAnsi="Arial" w:cs="Arial"/>
                <w:sz w:val="20"/>
              </w:rPr>
              <w:t>6.3.10.2</w:t>
            </w:r>
          </w:p>
        </w:tc>
        <w:tc>
          <w:tcPr>
            <w:tcW w:w="1985" w:type="dxa"/>
            <w:shd w:val="clear" w:color="auto" w:fill="auto"/>
          </w:tcPr>
          <w:p w14:paraId="02E172D6" w14:textId="77777777" w:rsidR="004D5C23" w:rsidRDefault="004D5C23" w:rsidP="004A00DC">
            <w:pPr>
              <w:rPr>
                <w:rFonts w:ascii="Arial" w:hAnsi="Arial" w:cs="Arial"/>
                <w:sz w:val="20"/>
              </w:rPr>
            </w:pPr>
            <w:r w:rsidRPr="00370EA5">
              <w:rPr>
                <w:rFonts w:ascii="Arial" w:hAnsi="Arial" w:cs="Arial"/>
                <w:sz w:val="20"/>
              </w:rPr>
              <w:t>APEP_LENGTH is not defined</w:t>
            </w:r>
          </w:p>
        </w:tc>
        <w:tc>
          <w:tcPr>
            <w:tcW w:w="2126" w:type="dxa"/>
            <w:shd w:val="clear" w:color="auto" w:fill="auto"/>
          </w:tcPr>
          <w:p w14:paraId="1DFF33F1" w14:textId="77777777" w:rsidR="004D5C23" w:rsidRDefault="004D5C23" w:rsidP="004A00DC">
            <w:pPr>
              <w:rPr>
                <w:rFonts w:ascii="Arial" w:hAnsi="Arial" w:cs="Arial"/>
                <w:sz w:val="20"/>
              </w:rPr>
            </w:pPr>
            <w:r w:rsidRPr="00370EA5">
              <w:rPr>
                <w:rFonts w:ascii="Arial" w:hAnsi="Arial" w:cs="Arial"/>
                <w:sz w:val="20"/>
              </w:rPr>
              <w:t>Define APEP_LENGTH in TXVECTOR or use other appropriate parameter from TXVECTOR</w:t>
            </w:r>
          </w:p>
        </w:tc>
        <w:tc>
          <w:tcPr>
            <w:tcW w:w="1559" w:type="dxa"/>
            <w:shd w:val="clear" w:color="auto" w:fill="auto"/>
          </w:tcPr>
          <w:p w14:paraId="627860DE" w14:textId="77777777" w:rsidR="004D5C23" w:rsidRDefault="004D5C23" w:rsidP="004A00DC">
            <w:pPr>
              <w:rPr>
                <w:rFonts w:ascii="Arial" w:eastAsiaTheme="minorEastAsia" w:hAnsi="Arial" w:cs="Arial"/>
                <w:sz w:val="20"/>
                <w:lang w:eastAsia="ja-JP"/>
              </w:rPr>
            </w:pPr>
            <w:r>
              <w:rPr>
                <w:rFonts w:ascii="Arial" w:eastAsiaTheme="minorEastAsia" w:hAnsi="Arial" w:cs="Arial" w:hint="eastAsia"/>
                <w:sz w:val="20"/>
                <w:lang w:eastAsia="ja-JP"/>
              </w:rPr>
              <w:t>Transferred.</w:t>
            </w:r>
          </w:p>
          <w:p w14:paraId="3F291DF5" w14:textId="77777777" w:rsidR="004D5C23" w:rsidRDefault="004D5C23" w:rsidP="004A00DC">
            <w:pPr>
              <w:rPr>
                <w:rFonts w:ascii="Arial" w:eastAsiaTheme="minorEastAsia" w:hAnsi="Arial" w:cs="Arial"/>
                <w:sz w:val="20"/>
                <w:lang w:eastAsia="ja-JP"/>
              </w:rPr>
            </w:pPr>
          </w:p>
          <w:p w14:paraId="276F1CC4" w14:textId="77777777" w:rsidR="004D5C23" w:rsidRDefault="004D5C23" w:rsidP="004A00DC">
            <w:pPr>
              <w:rPr>
                <w:rFonts w:ascii="Arial" w:hAnsi="Arial" w:cs="Arial"/>
                <w:sz w:val="20"/>
              </w:rPr>
            </w:pPr>
            <w:r>
              <w:rPr>
                <w:rFonts w:ascii="Arial" w:eastAsiaTheme="minorEastAsia" w:hAnsi="Arial" w:cs="Arial" w:hint="eastAsia"/>
                <w:sz w:val="20"/>
                <w:lang w:eastAsia="ja-JP"/>
              </w:rPr>
              <w:t xml:space="preserve">This comment is about a </w:t>
            </w:r>
            <w:proofErr w:type="spellStart"/>
            <w:r>
              <w:rPr>
                <w:rFonts w:ascii="Arial" w:eastAsiaTheme="minorEastAsia" w:hAnsi="Arial" w:cs="Arial" w:hint="eastAsia"/>
                <w:sz w:val="20"/>
                <w:lang w:eastAsia="ja-JP"/>
              </w:rPr>
              <w:t>paramter</w:t>
            </w:r>
            <w:proofErr w:type="spellEnd"/>
            <w:r>
              <w:rPr>
                <w:rFonts w:ascii="Arial" w:eastAsiaTheme="minorEastAsia" w:hAnsi="Arial" w:cs="Arial" w:hint="eastAsia"/>
                <w:sz w:val="20"/>
                <w:lang w:eastAsia="ja-JP"/>
              </w:rPr>
              <w:t xml:space="preserve"> in TXVECTOR described in 26.3.10.2.</w:t>
            </w:r>
          </w:p>
        </w:tc>
      </w:tr>
      <w:tr w:rsidR="004D5C23" w14:paraId="3E70530A" w14:textId="77777777" w:rsidTr="00D318EF">
        <w:trPr>
          <w:trHeight w:val="935"/>
        </w:trPr>
        <w:tc>
          <w:tcPr>
            <w:tcW w:w="689" w:type="dxa"/>
            <w:shd w:val="clear" w:color="auto" w:fill="auto"/>
          </w:tcPr>
          <w:p w14:paraId="1F067135" w14:textId="77777777" w:rsidR="004D5C23" w:rsidRDefault="004D5C23" w:rsidP="004A00DC">
            <w:pPr>
              <w:jc w:val="right"/>
              <w:rPr>
                <w:rFonts w:ascii="Arial" w:eastAsiaTheme="minorEastAsia" w:hAnsi="Arial" w:cs="Arial"/>
                <w:sz w:val="20"/>
                <w:lang w:eastAsia="ja-JP"/>
              </w:rPr>
            </w:pPr>
            <w:r>
              <w:rPr>
                <w:rFonts w:ascii="Arial" w:eastAsiaTheme="minorEastAsia" w:hAnsi="Arial" w:cs="Arial" w:hint="eastAsia"/>
                <w:sz w:val="20"/>
                <w:lang w:eastAsia="ja-JP"/>
              </w:rPr>
              <w:lastRenderedPageBreak/>
              <w:t>2062</w:t>
            </w:r>
          </w:p>
        </w:tc>
        <w:tc>
          <w:tcPr>
            <w:tcW w:w="1417" w:type="dxa"/>
            <w:shd w:val="clear" w:color="auto" w:fill="auto"/>
          </w:tcPr>
          <w:p w14:paraId="5531B4BA" w14:textId="77777777" w:rsidR="004D5C23" w:rsidRDefault="004D5C23" w:rsidP="004A00DC">
            <w:pPr>
              <w:rPr>
                <w:rFonts w:ascii="Arial" w:eastAsiaTheme="minorEastAsia" w:hAnsi="Arial" w:cs="Arial"/>
                <w:sz w:val="20"/>
                <w:lang w:eastAsia="ja-JP"/>
              </w:rPr>
            </w:pPr>
            <w:proofErr w:type="spellStart"/>
            <w:r w:rsidRPr="0018035A">
              <w:rPr>
                <w:rFonts w:ascii="Arial" w:eastAsiaTheme="minorEastAsia" w:hAnsi="Arial" w:cs="Arial"/>
                <w:sz w:val="20"/>
                <w:lang w:eastAsia="ja-JP"/>
              </w:rPr>
              <w:t>Sigurd</w:t>
            </w:r>
            <w:proofErr w:type="spellEnd"/>
            <w:r w:rsidRPr="0018035A">
              <w:rPr>
                <w:rFonts w:ascii="Arial" w:eastAsiaTheme="minorEastAsia" w:hAnsi="Arial" w:cs="Arial"/>
                <w:sz w:val="20"/>
                <w:lang w:eastAsia="ja-JP"/>
              </w:rPr>
              <w:t xml:space="preserve"> </w:t>
            </w:r>
            <w:proofErr w:type="spellStart"/>
            <w:r w:rsidRPr="0018035A">
              <w:rPr>
                <w:rFonts w:ascii="Arial" w:eastAsiaTheme="minorEastAsia" w:hAnsi="Arial" w:cs="Arial"/>
                <w:sz w:val="20"/>
                <w:lang w:eastAsia="ja-JP"/>
              </w:rPr>
              <w:t>Schelstraete</w:t>
            </w:r>
            <w:proofErr w:type="spellEnd"/>
          </w:p>
        </w:tc>
        <w:tc>
          <w:tcPr>
            <w:tcW w:w="871" w:type="dxa"/>
            <w:shd w:val="clear" w:color="auto" w:fill="auto"/>
          </w:tcPr>
          <w:p w14:paraId="6EEF1F6E" w14:textId="77777777" w:rsidR="004D5C23" w:rsidRDefault="004D5C23" w:rsidP="004A00DC">
            <w:pPr>
              <w:jc w:val="right"/>
              <w:rPr>
                <w:rFonts w:ascii="Arial" w:eastAsiaTheme="minorEastAsia" w:hAnsi="Arial" w:cs="Arial"/>
                <w:sz w:val="20"/>
                <w:lang w:eastAsia="ja-JP"/>
              </w:rPr>
            </w:pPr>
            <w:r>
              <w:rPr>
                <w:rFonts w:ascii="Arial" w:eastAsiaTheme="minorEastAsia" w:hAnsi="Arial" w:cs="Arial" w:hint="eastAsia"/>
                <w:sz w:val="20"/>
                <w:lang w:eastAsia="ja-JP"/>
              </w:rPr>
              <w:t>135.55</w:t>
            </w:r>
          </w:p>
        </w:tc>
        <w:tc>
          <w:tcPr>
            <w:tcW w:w="992" w:type="dxa"/>
          </w:tcPr>
          <w:p w14:paraId="6695B353" w14:textId="77777777" w:rsidR="004D5C23" w:rsidRDefault="004D5C23" w:rsidP="004A00DC">
            <w:pPr>
              <w:rPr>
                <w:rFonts w:ascii="Arial" w:eastAsiaTheme="minorEastAsia" w:hAnsi="Arial" w:cs="Arial"/>
                <w:sz w:val="20"/>
                <w:lang w:eastAsia="ja-JP"/>
              </w:rPr>
            </w:pPr>
            <w:r>
              <w:rPr>
                <w:rFonts w:ascii="Arial" w:eastAsiaTheme="minorEastAsia" w:hAnsi="Arial" w:cs="Arial" w:hint="eastAsia"/>
                <w:sz w:val="20"/>
                <w:lang w:eastAsia="ja-JP"/>
              </w:rPr>
              <w:t>6.3.10.2</w:t>
            </w:r>
          </w:p>
        </w:tc>
        <w:tc>
          <w:tcPr>
            <w:tcW w:w="1985" w:type="dxa"/>
            <w:shd w:val="clear" w:color="auto" w:fill="auto"/>
          </w:tcPr>
          <w:p w14:paraId="180D5471" w14:textId="77777777" w:rsidR="004D5C23" w:rsidRDefault="004D5C23" w:rsidP="004A00DC">
            <w:pPr>
              <w:rPr>
                <w:rFonts w:ascii="Arial" w:hAnsi="Arial" w:cs="Arial"/>
                <w:sz w:val="20"/>
              </w:rPr>
            </w:pPr>
            <w:r w:rsidRPr="0018035A">
              <w:rPr>
                <w:rFonts w:ascii="Arial" w:hAnsi="Arial" w:cs="Arial"/>
                <w:sz w:val="20"/>
              </w:rPr>
              <w:t>The MAC pre-FEC padding appears to be the same as the PSDU padding</w:t>
            </w:r>
          </w:p>
          <w:p w14:paraId="526D2BFF" w14:textId="77777777" w:rsidR="004D5C23" w:rsidRPr="0018035A" w:rsidRDefault="004D5C23" w:rsidP="004A00DC">
            <w:pPr>
              <w:ind w:firstLineChars="100" w:firstLine="200"/>
              <w:rPr>
                <w:rFonts w:ascii="Arial" w:hAnsi="Arial" w:cs="Arial"/>
                <w:sz w:val="20"/>
              </w:rPr>
            </w:pPr>
          </w:p>
        </w:tc>
        <w:tc>
          <w:tcPr>
            <w:tcW w:w="2126" w:type="dxa"/>
            <w:shd w:val="clear" w:color="auto" w:fill="auto"/>
          </w:tcPr>
          <w:p w14:paraId="413DB146" w14:textId="77777777" w:rsidR="004D5C23" w:rsidRPr="0018035A" w:rsidRDefault="004D5C23" w:rsidP="004A00DC">
            <w:pPr>
              <w:rPr>
                <w:rFonts w:ascii="Arial" w:hAnsi="Arial" w:cs="Arial"/>
                <w:sz w:val="20"/>
              </w:rPr>
            </w:pPr>
            <w:r w:rsidRPr="0018035A">
              <w:rPr>
                <w:rFonts w:ascii="Arial" w:hAnsi="Arial" w:cs="Arial"/>
                <w:sz w:val="20"/>
              </w:rPr>
              <w:t xml:space="preserve">Clarify relation between (26-67) and A-MPDU padding performed by the MAC, especially the content of the padding bytes (empty </w:t>
            </w:r>
            <w:proofErr w:type="spellStart"/>
            <w:r w:rsidRPr="0018035A">
              <w:rPr>
                <w:rFonts w:ascii="Arial" w:hAnsi="Arial" w:cs="Arial"/>
                <w:sz w:val="20"/>
              </w:rPr>
              <w:t>subframes</w:t>
            </w:r>
            <w:proofErr w:type="spellEnd"/>
            <w:r w:rsidRPr="0018035A">
              <w:rPr>
                <w:rFonts w:ascii="Arial" w:hAnsi="Arial" w:cs="Arial"/>
                <w:sz w:val="20"/>
              </w:rPr>
              <w:t>, ...)</w:t>
            </w:r>
          </w:p>
        </w:tc>
        <w:tc>
          <w:tcPr>
            <w:tcW w:w="1559" w:type="dxa"/>
            <w:shd w:val="clear" w:color="auto" w:fill="auto"/>
          </w:tcPr>
          <w:p w14:paraId="3F7896CA" w14:textId="77777777" w:rsidR="00597CD3" w:rsidRDefault="00597CD3" w:rsidP="00597CD3">
            <w:pPr>
              <w:rPr>
                <w:rFonts w:ascii="Arial" w:eastAsiaTheme="minorEastAsia" w:hAnsi="Arial" w:cs="Arial"/>
                <w:sz w:val="20"/>
                <w:lang w:eastAsia="ja-JP"/>
              </w:rPr>
            </w:pPr>
            <w:r>
              <w:rPr>
                <w:rFonts w:ascii="Arial" w:eastAsiaTheme="minorEastAsia" w:hAnsi="Arial" w:cs="Arial" w:hint="eastAsia"/>
                <w:sz w:val="20"/>
                <w:lang w:eastAsia="ja-JP"/>
              </w:rPr>
              <w:t>Transferred.</w:t>
            </w:r>
          </w:p>
          <w:p w14:paraId="103D90DD" w14:textId="77777777" w:rsidR="00597CD3" w:rsidRDefault="00597CD3" w:rsidP="00597CD3">
            <w:pPr>
              <w:rPr>
                <w:rFonts w:ascii="Arial" w:eastAsiaTheme="minorEastAsia" w:hAnsi="Arial" w:cs="Arial"/>
                <w:sz w:val="20"/>
                <w:lang w:eastAsia="ja-JP"/>
              </w:rPr>
            </w:pPr>
          </w:p>
          <w:p w14:paraId="76C6A9E3" w14:textId="24EB1AB8" w:rsidR="004D5C23" w:rsidRDefault="00597CD3" w:rsidP="00597CD3">
            <w:pPr>
              <w:rPr>
                <w:rFonts w:ascii="Arial" w:hAnsi="Arial" w:cs="Arial"/>
                <w:sz w:val="20"/>
              </w:rPr>
            </w:pPr>
            <w:r>
              <w:rPr>
                <w:rFonts w:ascii="Arial" w:eastAsiaTheme="minorEastAsia" w:hAnsi="Arial" w:cs="Arial" w:hint="eastAsia"/>
                <w:sz w:val="20"/>
                <w:lang w:eastAsia="ja-JP"/>
              </w:rPr>
              <w:t>This comment is about a spec described in 26.3.10.2, not in 6.3.10.2.</w:t>
            </w:r>
          </w:p>
        </w:tc>
      </w:tr>
    </w:tbl>
    <w:p w14:paraId="5AD0664D" w14:textId="49EBE284" w:rsidR="004D5C23" w:rsidRPr="00FB784A" w:rsidRDefault="004D5C23" w:rsidP="004D5C23">
      <w:pPr>
        <w:pStyle w:val="BodyText"/>
        <w:rPr>
          <w:rFonts w:ascii="Arial" w:eastAsiaTheme="minorEastAsia" w:hAnsi="Arial" w:cs="Arial"/>
          <w:b/>
          <w:sz w:val="28"/>
          <w:lang w:eastAsia="ja-JP"/>
        </w:rPr>
      </w:pPr>
    </w:p>
    <w:p w14:paraId="18778706" w14:textId="42CF4A41" w:rsidR="004D5C23" w:rsidRPr="004D5C23" w:rsidRDefault="00FB784A" w:rsidP="00D247BC">
      <w:pPr>
        <w:pStyle w:val="BodyText"/>
        <w:rPr>
          <w:rFonts w:asciiTheme="majorHAnsi" w:eastAsiaTheme="minorEastAsia" w:hAnsiTheme="majorHAnsi"/>
          <w:b/>
          <w:sz w:val="28"/>
          <w:lang w:eastAsia="ja-JP"/>
        </w:rPr>
      </w:pPr>
      <w:r>
        <w:rPr>
          <w:rFonts w:asciiTheme="majorHAnsi" w:eastAsiaTheme="minorEastAsia" w:hAnsiTheme="majorHAnsi" w:hint="eastAsia"/>
          <w:b/>
          <w:sz w:val="28"/>
          <w:lang w:eastAsia="ja-JP"/>
        </w:rPr>
        <w:t>Discussion</w:t>
      </w:r>
    </w:p>
    <w:p w14:paraId="50050918" w14:textId="55E3E901" w:rsidR="002322C4" w:rsidRDefault="00D86ED9" w:rsidP="002322C4">
      <w:pPr>
        <w:pStyle w:val="BodyText"/>
        <w:rPr>
          <w:rFonts w:ascii="Arial" w:eastAsiaTheme="minorEastAsia" w:hAnsi="Arial" w:cs="Arial"/>
          <w:sz w:val="24"/>
          <w:lang w:eastAsia="ja-JP"/>
        </w:rPr>
      </w:pPr>
      <w:r w:rsidRPr="00D86ED9">
        <w:rPr>
          <w:rFonts w:ascii="Arial" w:eastAsiaTheme="minorEastAsia" w:hAnsi="Arial" w:cs="Arial"/>
          <w:sz w:val="24"/>
          <w:lang w:eastAsia="ja-JP"/>
        </w:rPr>
        <w:t>These comments</w:t>
      </w:r>
      <w:r>
        <w:rPr>
          <w:rFonts w:ascii="Arial" w:eastAsiaTheme="minorEastAsia" w:hAnsi="Arial" w:cs="Arial" w:hint="eastAsia"/>
          <w:sz w:val="24"/>
          <w:lang w:eastAsia="ja-JP"/>
        </w:rPr>
        <w:t xml:space="preserve"> are for PHY specification described in 26.3.X.Y not 6.3.X.Y.</w:t>
      </w:r>
    </w:p>
    <w:p w14:paraId="11B8A9C6" w14:textId="35F4A064" w:rsidR="00624CFD" w:rsidRDefault="00A60F2E" w:rsidP="002322C4">
      <w:pPr>
        <w:pStyle w:val="BodyText"/>
        <w:rPr>
          <w:rFonts w:ascii="Arial" w:eastAsiaTheme="minorEastAsia" w:hAnsi="Arial" w:cs="Arial"/>
          <w:sz w:val="24"/>
          <w:lang w:eastAsia="ja-JP"/>
        </w:rPr>
      </w:pPr>
      <w:proofErr w:type="gramStart"/>
      <w:r>
        <w:rPr>
          <w:rFonts w:ascii="Arial" w:eastAsiaTheme="minorEastAsia" w:hAnsi="Arial" w:cs="Arial" w:hint="eastAsia"/>
          <w:sz w:val="24"/>
          <w:lang w:eastAsia="ja-JP"/>
        </w:rPr>
        <w:t>Proposed to transfer the above comments to the PHY expert(s).</w:t>
      </w:r>
      <w:proofErr w:type="gramEnd"/>
    </w:p>
    <w:p w14:paraId="510FC57E" w14:textId="77777777" w:rsidR="00D86ED9" w:rsidRDefault="00D86ED9" w:rsidP="00D86ED9">
      <w:pPr>
        <w:pStyle w:val="BodyText"/>
        <w:rPr>
          <w:rFonts w:ascii="Arial" w:eastAsiaTheme="minorEastAsia" w:hAnsi="Arial" w:cs="Arial"/>
          <w:sz w:val="24"/>
          <w:lang w:eastAsia="ja-JP"/>
        </w:rPr>
      </w:pPr>
    </w:p>
    <w:p w14:paraId="6B33AB5D" w14:textId="77777777" w:rsidR="00D86ED9" w:rsidRDefault="00D86ED9" w:rsidP="00D86ED9">
      <w:pPr>
        <w:pStyle w:val="BodyText"/>
        <w:rPr>
          <w:rFonts w:ascii="Arial" w:eastAsiaTheme="minorEastAsia" w:hAnsi="Arial" w:cs="Arial"/>
          <w:sz w:val="24"/>
          <w:lang w:eastAsia="ja-JP"/>
        </w:rPr>
      </w:pPr>
    </w:p>
    <w:sectPr w:rsidR="00D86ED9" w:rsidSect="00A03A1C">
      <w:headerReference w:type="default" r:id="rId14"/>
      <w:footerReference w:type="default" r:id="rId15"/>
      <w:pgSz w:w="12240" w:h="15840" w:code="1"/>
      <w:pgMar w:top="1080" w:right="1080" w:bottom="1080" w:left="1080" w:header="432" w:footer="432" w:gutter="720"/>
      <w:lnNumType w:countBy="1"/>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8F444A6" w14:textId="77777777" w:rsidR="005A166E" w:rsidRDefault="005A166E">
      <w:r>
        <w:separator/>
      </w:r>
    </w:p>
  </w:endnote>
  <w:endnote w:type="continuationSeparator" w:id="0">
    <w:p w14:paraId="68D99036" w14:textId="77777777" w:rsidR="005A166E" w:rsidRDefault="005A16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20002A87" w:usb1="00000000" w:usb2="00000000" w:usb3="00000000" w:csb0="000001FF" w:csb1="00000000"/>
  </w:font>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ＭＳ ゴシック">
    <w:altName w:val="MS Gothic"/>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ＭＳ 明朝">
    <w:altName w:val="MS Mincho"/>
    <w:panose1 w:val="02020609040205080304"/>
    <w:charset w:val="80"/>
    <w:family w:val="roman"/>
    <w:pitch w:val="fixed"/>
    <w:sig w:usb0="E00002FF" w:usb1="6AC7FDFB" w:usb2="00000012" w:usb3="00000000" w:csb0="0002009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Malgun Gothic">
    <w:altName w:val="맑은 고딕"/>
    <w:panose1 w:val="020B0503020000020004"/>
    <w:charset w:val="81"/>
    <w:family w:val="swiss"/>
    <w:pitch w:val="variable"/>
    <w:sig w:usb0="900002AF" w:usb1="09D77CFB" w:usb2="00000012" w:usb3="00000000" w:csb0="00080001" w:csb1="00000000"/>
  </w:font>
  <w:font w:name="TimesNewRomanPS-ItalicMT">
    <w:altName w:val="Times New Roman"/>
    <w:panose1 w:val="00000000000000000000"/>
    <w:charset w:val="00"/>
    <w:family w:val="roman"/>
    <w:notTrueType/>
    <w:pitch w:val="default"/>
    <w:sig w:usb0="00000003" w:usb1="00000000" w:usb2="00000000" w:usb3="00000000" w:csb0="00000001" w:csb1="00000000"/>
  </w:font>
  <w:font w:name="Arial-BoldMT">
    <w:altName w:val="Arial"/>
    <w:panose1 w:val="00000000000000000000"/>
    <w:charset w:val="00"/>
    <w:family w:val="swiss"/>
    <w:notTrueType/>
    <w:pitch w:val="default"/>
    <w:sig w:usb0="00000003" w:usb1="00000000" w:usb2="00000000" w:usb3="00000000" w:csb0="00000001" w:csb1="00000000"/>
  </w:font>
  <w:font w:name="TimesNewRomanPS-BoldItalicMT">
    <w:altName w:val="Times New Roman"/>
    <w:panose1 w:val="00000000000000000000"/>
    <w:charset w:val="00"/>
    <w:family w:val="roman"/>
    <w:notTrueType/>
    <w:pitch w:val="default"/>
    <w:sig w:usb0="00000003" w:usb1="00000000" w:usb2="00000000" w:usb3="00000000" w:csb0="00000001" w:csb1="00000000"/>
  </w:font>
  <w:font w:name="CourierNewPSMT">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277A0A" w14:textId="0A9169C4" w:rsidR="008D5D71" w:rsidRDefault="008D5D71">
    <w:pPr>
      <w:pStyle w:val="a3"/>
      <w:tabs>
        <w:tab w:val="clear" w:pos="6480"/>
        <w:tab w:val="center" w:pos="4680"/>
        <w:tab w:val="right" w:pos="9360"/>
      </w:tabs>
    </w:pPr>
    <w:r>
      <w:t>Submission</w:t>
    </w:r>
    <w:r>
      <w:tab/>
      <w:t xml:space="preserve">page </w:t>
    </w:r>
    <w:r>
      <w:fldChar w:fldCharType="begin"/>
    </w:r>
    <w:r>
      <w:instrText xml:space="preserve">page </w:instrText>
    </w:r>
    <w:r>
      <w:fldChar w:fldCharType="separate"/>
    </w:r>
    <w:r w:rsidR="00823D13">
      <w:rPr>
        <w:noProof/>
      </w:rPr>
      <w:t>1</w:t>
    </w:r>
    <w:r>
      <w:fldChar w:fldCharType="end"/>
    </w:r>
    <w:r>
      <w:tab/>
    </w:r>
    <w:r>
      <w:rPr>
        <w:rFonts w:eastAsiaTheme="minorEastAsia" w:hint="eastAsia"/>
        <w:lang w:eastAsia="ja-JP"/>
      </w:rPr>
      <w:t>Yasuhiko Inoue</w:t>
    </w:r>
    <w:r>
      <w:t xml:space="preserve">, </w:t>
    </w:r>
    <w:r>
      <w:rPr>
        <w:rFonts w:eastAsiaTheme="minorEastAsia" w:hint="eastAsia"/>
        <w:lang w:eastAsia="ja-JP"/>
      </w:rPr>
      <w:t>NTT</w:t>
    </w:r>
    <w:r>
      <w:t xml:space="preserve"> </w:t>
    </w:r>
  </w:p>
  <w:p w14:paraId="0C819658" w14:textId="77777777" w:rsidR="008D5D71" w:rsidRDefault="008D5D71"/>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DE305D3" w14:textId="77777777" w:rsidR="005A166E" w:rsidRDefault="005A166E">
      <w:r>
        <w:separator/>
      </w:r>
    </w:p>
  </w:footnote>
  <w:footnote w:type="continuationSeparator" w:id="0">
    <w:p w14:paraId="6D21C552" w14:textId="77777777" w:rsidR="005A166E" w:rsidRDefault="005A166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2824CC" w14:textId="2EDB68F9" w:rsidR="008D5D71" w:rsidRPr="005C3EFE" w:rsidRDefault="008D5D71" w:rsidP="00732A32">
    <w:pPr>
      <w:pStyle w:val="a4"/>
      <w:tabs>
        <w:tab w:val="clear" w:pos="6480"/>
        <w:tab w:val="center" w:pos="4680"/>
        <w:tab w:val="right" w:pos="9360"/>
      </w:tabs>
      <w:rPr>
        <w:b w:val="0"/>
      </w:rPr>
    </w:pPr>
    <w:r>
      <w:rPr>
        <w:rFonts w:eastAsiaTheme="minorEastAsia" w:hint="eastAsia"/>
        <w:lang w:eastAsia="ja-JP"/>
      </w:rPr>
      <w:t>July</w:t>
    </w:r>
    <w:fldSimple w:instr=" KEYWORDS  \* MERGEFORMAT ">
      <w:r>
        <w:t xml:space="preserve"> 2016</w:t>
      </w:r>
    </w:fldSimple>
    <w:r>
      <w:tab/>
    </w:r>
    <w:r>
      <w:tab/>
    </w:r>
    <w:fldSimple w:instr=" TITLE  \* MERGEFORMAT ">
      <w:r>
        <w:t>doc.: IEEE 802.11-16/</w:t>
      </w:r>
      <w:r>
        <w:rPr>
          <w:rFonts w:eastAsiaTheme="minorEastAsia" w:hint="eastAsia"/>
          <w:lang w:eastAsia="ja-JP"/>
        </w:rPr>
        <w:t>0864</w:t>
      </w:r>
      <w:r>
        <w:t>r</w:t>
      </w:r>
      <w:r w:rsidR="00797082">
        <w:rPr>
          <w:rFonts w:eastAsiaTheme="minorEastAsia" w:hint="eastAsia"/>
          <w:lang w:eastAsia="ja-JP"/>
        </w:rPr>
        <w:t>2</w:t>
      </w:r>
    </w:fldSimple>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B3E838D6"/>
    <w:lvl w:ilvl="0">
      <w:numFmt w:val="bullet"/>
      <w:lvlText w:val="*"/>
      <w:lvlJc w:val="left"/>
    </w:lvl>
  </w:abstractNum>
  <w:abstractNum w:abstractNumId="1">
    <w:nsid w:val="33FB6BFD"/>
    <w:multiLevelType w:val="multilevel"/>
    <w:tmpl w:val="4D6EDC5E"/>
    <w:styleLink w:val="Headings"/>
    <w:lvl w:ilvl="0">
      <w:start w:val="1"/>
      <w:numFmt w:val="decimal"/>
      <w:isLgl/>
      <w:lvlText w:val="%1"/>
      <w:lvlJc w:val="left"/>
      <w:pPr>
        <w:tabs>
          <w:tab w:val="num" w:pos="360"/>
        </w:tabs>
        <w:ind w:left="360" w:hanging="360"/>
      </w:pPr>
      <w:rPr>
        <w:rFonts w:ascii="Arial" w:hAnsi="Arial" w:hint="default"/>
      </w:rPr>
    </w:lvl>
    <w:lvl w:ilvl="1">
      <w:start w:val="1"/>
      <w:numFmt w:val="decimal"/>
      <w:lvlText w:val="%1.%2"/>
      <w:lvlJc w:val="left"/>
      <w:pPr>
        <w:tabs>
          <w:tab w:val="num" w:pos="576"/>
        </w:tabs>
        <w:ind w:left="360" w:hanging="360"/>
      </w:pPr>
      <w:rPr>
        <w:rFonts w:hint="default"/>
      </w:rPr>
    </w:lvl>
    <w:lvl w:ilvl="2">
      <w:start w:val="1"/>
      <w:numFmt w:val="decimal"/>
      <w:lvlText w:val="%1.%2.%3"/>
      <w:lvlJc w:val="left"/>
      <w:pPr>
        <w:tabs>
          <w:tab w:val="num" w:pos="720"/>
        </w:tabs>
        <w:ind w:left="360" w:hanging="360"/>
      </w:pPr>
      <w:rPr>
        <w:rFonts w:hint="default"/>
      </w:rPr>
    </w:lvl>
    <w:lvl w:ilvl="3">
      <w:start w:val="1"/>
      <w:numFmt w:val="decimal"/>
      <w:lvlText w:val="%1.%2.%3.%4"/>
      <w:lvlJc w:val="left"/>
      <w:pPr>
        <w:tabs>
          <w:tab w:val="num" w:pos="864"/>
        </w:tabs>
        <w:ind w:left="360" w:hanging="360"/>
      </w:pPr>
      <w:rPr>
        <w:rFonts w:hint="default"/>
      </w:rPr>
    </w:lvl>
    <w:lvl w:ilvl="4">
      <w:start w:val="1"/>
      <w:numFmt w:val="decimal"/>
      <w:lvlText w:val="%1.%2.%3.%4.%5"/>
      <w:lvlJc w:val="left"/>
      <w:pPr>
        <w:ind w:left="360" w:hanging="360"/>
      </w:pPr>
      <w:rPr>
        <w:rFonts w:hint="default"/>
      </w:rPr>
    </w:lvl>
    <w:lvl w:ilvl="5">
      <w:start w:val="1"/>
      <w:numFmt w:val="decimal"/>
      <w:lvlText w:val="%1.%2.%3.%4.%5.%6"/>
      <w:lvlJc w:val="left"/>
      <w:pPr>
        <w:ind w:left="360" w:hanging="360"/>
      </w:pPr>
      <w:rPr>
        <w:rFonts w:hint="default"/>
      </w:rPr>
    </w:lvl>
    <w:lvl w:ilvl="6">
      <w:start w:val="1"/>
      <w:numFmt w:val="none"/>
      <w:lvlText w:val=""/>
      <w:lvlJc w:val="left"/>
      <w:pPr>
        <w:ind w:left="360" w:hanging="360"/>
      </w:pPr>
      <w:rPr>
        <w:rFonts w:hint="default"/>
      </w:rPr>
    </w:lvl>
    <w:lvl w:ilvl="7">
      <w:start w:val="1"/>
      <w:numFmt w:val="none"/>
      <w:lvlText w:val=""/>
      <w:lvlJc w:val="left"/>
      <w:pPr>
        <w:ind w:left="360" w:hanging="360"/>
      </w:pPr>
      <w:rPr>
        <w:rFonts w:hint="default"/>
      </w:rPr>
    </w:lvl>
    <w:lvl w:ilvl="8">
      <w:start w:val="1"/>
      <w:numFmt w:val="none"/>
      <w:lvlText w:val=""/>
      <w:lvlJc w:val="left"/>
      <w:pPr>
        <w:ind w:left="360" w:hanging="360"/>
      </w:pPr>
      <w:rPr>
        <w:rFonts w:hint="default"/>
      </w:rPr>
    </w:lvl>
  </w:abstractNum>
  <w:abstractNum w:abstractNumId="2">
    <w:nsid w:val="44496B72"/>
    <w:multiLevelType w:val="multilevel"/>
    <w:tmpl w:val="6B4A705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nsid w:val="49672D59"/>
    <w:multiLevelType w:val="multilevel"/>
    <w:tmpl w:val="D67CFED0"/>
    <w:lvl w:ilvl="0">
      <w:start w:val="1"/>
      <w:numFmt w:val="decimal"/>
      <w:pStyle w:val="1"/>
      <w:isLgl/>
      <w:lvlText w:val="%1"/>
      <w:lvlJc w:val="left"/>
      <w:pPr>
        <w:tabs>
          <w:tab w:val="num" w:pos="1170"/>
        </w:tabs>
        <w:ind w:left="810" w:hanging="360"/>
      </w:pPr>
      <w:rPr>
        <w:rFonts w:asciiTheme="majorHAnsi" w:hAnsiTheme="majorHAnsi" w:hint="default"/>
      </w:rPr>
    </w:lvl>
    <w:lvl w:ilvl="1">
      <w:start w:val="1"/>
      <w:numFmt w:val="decimal"/>
      <w:pStyle w:val="2"/>
      <w:lvlText w:val="%1.%2"/>
      <w:lvlJc w:val="left"/>
      <w:pPr>
        <w:tabs>
          <w:tab w:val="num" w:pos="720"/>
        </w:tabs>
        <w:ind w:left="360" w:hanging="360"/>
      </w:pPr>
      <w:rPr>
        <w:rFonts w:asciiTheme="majorHAnsi" w:hAnsiTheme="majorHAnsi"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3"/>
      <w:lvlText w:val="%1.%2.%3"/>
      <w:lvlJc w:val="left"/>
      <w:pPr>
        <w:tabs>
          <w:tab w:val="num" w:pos="720"/>
        </w:tabs>
        <w:ind w:left="360" w:hanging="360"/>
      </w:pPr>
      <w:rPr>
        <w:rFonts w:asciiTheme="majorHAnsi" w:hAnsiTheme="majorHAnsi"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4"/>
      <w:lvlText w:val="%1.%2.%3.%4"/>
      <w:lvlJc w:val="left"/>
      <w:pPr>
        <w:tabs>
          <w:tab w:val="num" w:pos="864"/>
        </w:tabs>
        <w:ind w:left="360" w:hanging="360"/>
      </w:pPr>
      <w:rPr>
        <w:rFonts w:asciiTheme="majorHAnsi" w:hAnsiTheme="majorHAnsi" w:hint="default"/>
      </w:rPr>
    </w:lvl>
    <w:lvl w:ilvl="4">
      <w:start w:val="1"/>
      <w:numFmt w:val="decimal"/>
      <w:pStyle w:val="5"/>
      <w:lvlText w:val="%1.%2.%3.%4.%5"/>
      <w:lvlJc w:val="left"/>
      <w:pPr>
        <w:ind w:left="360" w:hanging="360"/>
      </w:pPr>
      <w:rPr>
        <w:rFonts w:asciiTheme="majorHAnsi" w:hAnsiTheme="majorHAnsi" w:hint="default"/>
      </w:rPr>
    </w:lvl>
    <w:lvl w:ilvl="5">
      <w:start w:val="1"/>
      <w:numFmt w:val="decimal"/>
      <w:pStyle w:val="6"/>
      <w:lvlText w:val="%1.%2.%3.%4.%5.%6"/>
      <w:lvlJc w:val="left"/>
      <w:pPr>
        <w:ind w:left="360" w:hanging="360"/>
      </w:pPr>
      <w:rPr>
        <w:rFonts w:asciiTheme="majorHAnsi" w:hAnsiTheme="majorHAnsi" w:hint="default"/>
      </w:rPr>
    </w:lvl>
    <w:lvl w:ilvl="6">
      <w:start w:val="1"/>
      <w:numFmt w:val="none"/>
      <w:pStyle w:val="7"/>
      <w:lvlText w:val=""/>
      <w:lvlJc w:val="left"/>
      <w:pPr>
        <w:ind w:left="360" w:hanging="360"/>
      </w:pPr>
      <w:rPr>
        <w:rFonts w:hint="default"/>
      </w:rPr>
    </w:lvl>
    <w:lvl w:ilvl="7">
      <w:start w:val="1"/>
      <w:numFmt w:val="none"/>
      <w:pStyle w:val="8"/>
      <w:lvlText w:val=""/>
      <w:lvlJc w:val="left"/>
      <w:pPr>
        <w:ind w:left="360" w:hanging="360"/>
      </w:pPr>
      <w:rPr>
        <w:rFonts w:hint="default"/>
      </w:rPr>
    </w:lvl>
    <w:lvl w:ilvl="8">
      <w:start w:val="1"/>
      <w:numFmt w:val="none"/>
      <w:pStyle w:val="9"/>
      <w:lvlText w:val=""/>
      <w:lvlJc w:val="left"/>
      <w:pPr>
        <w:ind w:left="360" w:hanging="360"/>
      </w:pPr>
      <w:rPr>
        <w:rFonts w:hint="default"/>
      </w:rPr>
    </w:lvl>
  </w:abstractNum>
  <w:abstractNum w:abstractNumId="4">
    <w:nsid w:val="50CE2E5C"/>
    <w:multiLevelType w:val="hybridMultilevel"/>
    <w:tmpl w:val="716CA2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4"/>
  </w:num>
  <w:num w:numId="4">
    <w:abstractNumId w:val="0"/>
    <w:lvlOverride w:ilvl="0">
      <w:lvl w:ilvl="0">
        <w:start w:val="1"/>
        <w:numFmt w:val="bullet"/>
        <w:lvlText w:val="6.3 "/>
        <w:legacy w:legacy="1" w:legacySpace="0" w:legacyIndent="0"/>
        <w:lvlJc w:val="left"/>
        <w:pPr>
          <w:ind w:left="0" w:firstLine="0"/>
        </w:pPr>
        <w:rPr>
          <w:rFonts w:ascii="Arial" w:hAnsi="Arial" w:cs="Arial" w:hint="default"/>
          <w:b/>
          <w:i w:val="0"/>
          <w:strike w:val="0"/>
          <w:color w:val="000000"/>
          <w:sz w:val="22"/>
          <w:u w:val="none"/>
        </w:rPr>
      </w:lvl>
    </w:lvlOverride>
  </w:num>
  <w:num w:numId="5">
    <w:abstractNumId w:val="0"/>
    <w:lvlOverride w:ilvl="0">
      <w:lvl w:ilvl="0">
        <w:start w:val="1"/>
        <w:numFmt w:val="bullet"/>
        <w:lvlText w:val="6.3.7 "/>
        <w:legacy w:legacy="1" w:legacySpace="0" w:legacyIndent="0"/>
        <w:lvlJc w:val="left"/>
        <w:pPr>
          <w:ind w:left="0" w:firstLine="0"/>
        </w:pPr>
        <w:rPr>
          <w:rFonts w:ascii="Arial" w:hAnsi="Arial" w:cs="Arial" w:hint="default"/>
          <w:b/>
          <w:i w:val="0"/>
          <w:strike w:val="0"/>
          <w:color w:val="000000"/>
          <w:sz w:val="20"/>
          <w:u w:val="none"/>
        </w:rPr>
      </w:lvl>
    </w:lvlOverride>
  </w:num>
  <w:num w:numId="6">
    <w:abstractNumId w:val="0"/>
    <w:lvlOverride w:ilvl="0">
      <w:lvl w:ilvl="0">
        <w:start w:val="1"/>
        <w:numFmt w:val="bullet"/>
        <w:lvlText w:val="6.3.7.2 "/>
        <w:legacy w:legacy="1" w:legacySpace="0" w:legacyIndent="0"/>
        <w:lvlJc w:val="left"/>
        <w:pPr>
          <w:ind w:left="0" w:firstLine="0"/>
        </w:pPr>
        <w:rPr>
          <w:rFonts w:ascii="Arial" w:hAnsi="Arial" w:cs="Arial" w:hint="default"/>
          <w:b/>
          <w:i w:val="0"/>
          <w:strike w:val="0"/>
          <w:color w:val="000000"/>
          <w:sz w:val="20"/>
          <w:u w:val="none"/>
        </w:rPr>
      </w:lvl>
    </w:lvlOverride>
  </w:num>
  <w:num w:numId="7">
    <w:abstractNumId w:val="0"/>
    <w:lvlOverride w:ilvl="0">
      <w:lvl w:ilvl="0">
        <w:start w:val="1"/>
        <w:numFmt w:val="bullet"/>
        <w:lvlText w:val="6.3.7.2.2 "/>
        <w:legacy w:legacy="1" w:legacySpace="0" w:legacyIndent="0"/>
        <w:lvlJc w:val="left"/>
        <w:pPr>
          <w:ind w:left="0" w:firstLine="0"/>
        </w:pPr>
        <w:rPr>
          <w:rFonts w:ascii="Arial" w:hAnsi="Arial" w:cs="Arial" w:hint="default"/>
          <w:b/>
          <w:i w:val="0"/>
          <w:strike w:val="0"/>
          <w:color w:val="000000"/>
          <w:sz w:val="20"/>
          <w:u w:val="none"/>
        </w:rPr>
      </w:lvl>
    </w:lvlOverride>
  </w:num>
  <w:num w:numId="8">
    <w:abstractNumId w:val="0"/>
    <w:lvlOverride w:ilvl="0">
      <w:lvl w:ilvl="0">
        <w:start w:val="1"/>
        <w:numFmt w:val="bullet"/>
        <w:lvlText w:val="6.3.7.3 "/>
        <w:legacy w:legacy="1" w:legacySpace="0" w:legacyIndent="0"/>
        <w:lvlJc w:val="left"/>
        <w:pPr>
          <w:ind w:left="0" w:firstLine="0"/>
        </w:pPr>
        <w:rPr>
          <w:rFonts w:ascii="Arial" w:hAnsi="Arial" w:cs="Arial" w:hint="default"/>
          <w:b/>
          <w:i w:val="0"/>
          <w:strike w:val="0"/>
          <w:color w:val="000000"/>
          <w:sz w:val="20"/>
          <w:u w:val="none"/>
        </w:rPr>
      </w:lvl>
    </w:lvlOverride>
  </w:num>
  <w:num w:numId="9">
    <w:abstractNumId w:val="0"/>
    <w:lvlOverride w:ilvl="0">
      <w:lvl w:ilvl="0">
        <w:start w:val="1"/>
        <w:numFmt w:val="bullet"/>
        <w:lvlText w:val="6.3.7.3.2 "/>
        <w:legacy w:legacy="1" w:legacySpace="0" w:legacyIndent="0"/>
        <w:lvlJc w:val="left"/>
        <w:pPr>
          <w:ind w:left="0" w:firstLine="0"/>
        </w:pPr>
        <w:rPr>
          <w:rFonts w:ascii="Arial" w:hAnsi="Arial" w:cs="Arial" w:hint="default"/>
          <w:b/>
          <w:i w:val="0"/>
          <w:strike w:val="0"/>
          <w:color w:val="000000"/>
          <w:sz w:val="20"/>
          <w:u w:val="none"/>
        </w:rPr>
      </w:lvl>
    </w:lvlOverride>
  </w:num>
  <w:num w:numId="10">
    <w:abstractNumId w:val="0"/>
    <w:lvlOverride w:ilvl="0">
      <w:lvl w:ilvl="0">
        <w:start w:val="1"/>
        <w:numFmt w:val="bullet"/>
        <w:lvlText w:val="6.3.8 "/>
        <w:legacy w:legacy="1" w:legacySpace="0" w:legacyIndent="0"/>
        <w:lvlJc w:val="left"/>
        <w:pPr>
          <w:ind w:left="0" w:firstLine="0"/>
        </w:pPr>
        <w:rPr>
          <w:rFonts w:ascii="Arial" w:hAnsi="Arial" w:cs="Arial" w:hint="default"/>
          <w:b/>
          <w:i w:val="0"/>
          <w:strike w:val="0"/>
          <w:color w:val="000000"/>
          <w:sz w:val="20"/>
          <w:u w:val="none"/>
        </w:rPr>
      </w:lvl>
    </w:lvlOverride>
  </w:num>
  <w:num w:numId="11">
    <w:abstractNumId w:val="0"/>
    <w:lvlOverride w:ilvl="0">
      <w:lvl w:ilvl="0">
        <w:start w:val="1"/>
        <w:numFmt w:val="bullet"/>
        <w:lvlText w:val="6.3.8.2 "/>
        <w:legacy w:legacy="1" w:legacySpace="0" w:legacyIndent="0"/>
        <w:lvlJc w:val="left"/>
        <w:pPr>
          <w:ind w:left="0" w:firstLine="0"/>
        </w:pPr>
        <w:rPr>
          <w:rFonts w:ascii="Arial" w:hAnsi="Arial" w:cs="Arial" w:hint="default"/>
          <w:b/>
          <w:i w:val="0"/>
          <w:strike w:val="0"/>
          <w:color w:val="000000"/>
          <w:sz w:val="20"/>
          <w:u w:val="none"/>
        </w:rPr>
      </w:lvl>
    </w:lvlOverride>
  </w:num>
  <w:num w:numId="12">
    <w:abstractNumId w:val="0"/>
    <w:lvlOverride w:ilvl="0">
      <w:lvl w:ilvl="0">
        <w:start w:val="1"/>
        <w:numFmt w:val="bullet"/>
        <w:lvlText w:val="6.3.8.2.2 "/>
        <w:legacy w:legacy="1" w:legacySpace="0" w:legacyIndent="0"/>
        <w:lvlJc w:val="left"/>
        <w:pPr>
          <w:ind w:left="0" w:firstLine="0"/>
        </w:pPr>
        <w:rPr>
          <w:rFonts w:ascii="Arial" w:hAnsi="Arial" w:cs="Arial" w:hint="default"/>
          <w:b/>
          <w:i w:val="0"/>
          <w:strike w:val="0"/>
          <w:color w:val="000000"/>
          <w:sz w:val="20"/>
          <w:u w:val="none"/>
        </w:rPr>
      </w:lvl>
    </w:lvlOverride>
  </w:num>
  <w:num w:numId="13">
    <w:abstractNumId w:val="0"/>
    <w:lvlOverride w:ilvl="0">
      <w:lvl w:ilvl="0">
        <w:start w:val="1"/>
        <w:numFmt w:val="bullet"/>
        <w:lvlText w:val="6.3.8.3 "/>
        <w:legacy w:legacy="1" w:legacySpace="0" w:legacyIndent="0"/>
        <w:lvlJc w:val="left"/>
        <w:pPr>
          <w:ind w:left="0" w:firstLine="0"/>
        </w:pPr>
        <w:rPr>
          <w:rFonts w:ascii="Arial" w:hAnsi="Arial" w:cs="Arial" w:hint="default"/>
          <w:b/>
          <w:i w:val="0"/>
          <w:strike w:val="0"/>
          <w:color w:val="000000"/>
          <w:sz w:val="20"/>
          <w:u w:val="none"/>
        </w:rPr>
      </w:lvl>
    </w:lvlOverride>
  </w:num>
  <w:num w:numId="14">
    <w:abstractNumId w:val="0"/>
    <w:lvlOverride w:ilvl="0">
      <w:lvl w:ilvl="0">
        <w:start w:val="1"/>
        <w:numFmt w:val="bullet"/>
        <w:lvlText w:val="6.3.8.3.2 "/>
        <w:legacy w:legacy="1" w:legacySpace="0" w:legacyIndent="0"/>
        <w:lvlJc w:val="left"/>
        <w:pPr>
          <w:ind w:left="0" w:firstLine="0"/>
        </w:pPr>
        <w:rPr>
          <w:rFonts w:ascii="Arial" w:hAnsi="Arial" w:cs="Arial" w:hint="default"/>
          <w:b/>
          <w:i w:val="0"/>
          <w:strike w:val="0"/>
          <w:color w:val="000000"/>
          <w:sz w:val="20"/>
          <w:u w:val="none"/>
        </w:rPr>
      </w:lvl>
    </w:lvlOverride>
  </w:num>
  <w:num w:numId="15">
    <w:abstractNumId w:val="0"/>
    <w:lvlOverride w:ilvl="0">
      <w:lvl w:ilvl="0">
        <w:start w:val="1"/>
        <w:numFmt w:val="bullet"/>
        <w:lvlText w:val="6.3.11.2.2 "/>
        <w:legacy w:legacy="1" w:legacySpace="0" w:legacyIndent="0"/>
        <w:lvlJc w:val="left"/>
        <w:pPr>
          <w:ind w:left="0" w:firstLine="0"/>
        </w:pPr>
        <w:rPr>
          <w:rFonts w:ascii="Arial" w:hAnsi="Arial" w:cs="Arial" w:hint="default"/>
          <w:b/>
          <w:i w:val="0"/>
          <w:strike w:val="0"/>
          <w:color w:val="000000"/>
          <w:sz w:val="20"/>
          <w:u w:val="none"/>
        </w:rPr>
      </w:lvl>
    </w:lvlOverride>
  </w:num>
  <w:num w:numId="16">
    <w:abstractNumId w:val="0"/>
    <w:lvlOverride w:ilvl="0">
      <w:lvl w:ilvl="0">
        <w:start w:val="1"/>
        <w:numFmt w:val="bullet"/>
        <w:lvlText w:val="6.3.7.4 "/>
        <w:legacy w:legacy="1" w:legacySpace="0" w:legacyIndent="0"/>
        <w:lvlJc w:val="left"/>
        <w:pPr>
          <w:ind w:left="0" w:firstLine="0"/>
        </w:pPr>
        <w:rPr>
          <w:rFonts w:ascii="Arial" w:hAnsi="Arial" w:cs="Arial" w:hint="default"/>
          <w:b/>
          <w:i w:val="0"/>
          <w:strike w:val="0"/>
          <w:color w:val="000000"/>
          <w:sz w:val="20"/>
          <w:u w:val="none"/>
        </w:rPr>
      </w:lvl>
    </w:lvlOverride>
  </w:num>
  <w:num w:numId="17">
    <w:abstractNumId w:val="0"/>
    <w:lvlOverride w:ilvl="0">
      <w:lvl w:ilvl="0">
        <w:start w:val="1"/>
        <w:numFmt w:val="bullet"/>
        <w:lvlText w:val="6.3.7.5 "/>
        <w:legacy w:legacy="1" w:legacySpace="0" w:legacyIndent="0"/>
        <w:lvlJc w:val="left"/>
        <w:pPr>
          <w:ind w:left="0" w:firstLine="0"/>
        </w:pPr>
        <w:rPr>
          <w:rFonts w:ascii="Arial" w:hAnsi="Arial" w:cs="Arial" w:hint="default"/>
          <w:b/>
          <w:i w:val="0"/>
          <w:strike w:val="0"/>
          <w:color w:val="000000"/>
          <w:sz w:val="20"/>
          <w:u w:val="none"/>
        </w:rPr>
      </w:lvl>
    </w:lvlOverride>
  </w:num>
  <w:num w:numId="18">
    <w:abstractNumId w:val="0"/>
    <w:lvlOverride w:ilvl="0">
      <w:lvl w:ilvl="0">
        <w:start w:val="1"/>
        <w:numFmt w:val="bullet"/>
        <w:lvlText w:val="6.3.8.4 "/>
        <w:legacy w:legacy="1" w:legacySpace="0" w:legacyIndent="0"/>
        <w:lvlJc w:val="left"/>
        <w:pPr>
          <w:ind w:left="0" w:firstLine="0"/>
        </w:pPr>
        <w:rPr>
          <w:rFonts w:ascii="Arial" w:hAnsi="Arial" w:cs="Arial" w:hint="default"/>
          <w:b/>
          <w:i w:val="0"/>
          <w:strike w:val="0"/>
          <w:color w:val="000000"/>
          <w:sz w:val="20"/>
          <w:u w:val="none"/>
        </w:rPr>
      </w:lvl>
    </w:lvlOverride>
  </w:num>
  <w:num w:numId="19">
    <w:abstractNumId w:val="0"/>
    <w:lvlOverride w:ilvl="0">
      <w:lvl w:ilvl="0">
        <w:start w:val="1"/>
        <w:numFmt w:val="bullet"/>
        <w:lvlText w:val="6.3.8.4.2 "/>
        <w:legacy w:legacy="1" w:legacySpace="0" w:legacyIndent="0"/>
        <w:lvlJc w:val="left"/>
        <w:pPr>
          <w:ind w:left="0" w:firstLine="0"/>
        </w:pPr>
        <w:rPr>
          <w:rFonts w:ascii="Arial" w:hAnsi="Arial" w:cs="Arial" w:hint="default"/>
          <w:b/>
          <w:i w:val="0"/>
          <w:strike w:val="0"/>
          <w:color w:val="000000"/>
          <w:sz w:val="20"/>
          <w:u w:val="none"/>
        </w:rPr>
      </w:lvl>
    </w:lvlOverride>
  </w:num>
  <w:num w:numId="20">
    <w:abstractNumId w:val="0"/>
    <w:lvlOverride w:ilvl="0">
      <w:lvl w:ilvl="0">
        <w:start w:val="1"/>
        <w:numFmt w:val="bullet"/>
        <w:lvlText w:val="6.3.8.5 "/>
        <w:legacy w:legacy="1" w:legacySpace="0" w:legacyIndent="0"/>
        <w:lvlJc w:val="left"/>
        <w:pPr>
          <w:ind w:left="0" w:firstLine="0"/>
        </w:pPr>
        <w:rPr>
          <w:rFonts w:ascii="Arial" w:hAnsi="Arial" w:cs="Arial" w:hint="default"/>
          <w:b/>
          <w:i w:val="0"/>
          <w:strike w:val="0"/>
          <w:color w:val="000000"/>
          <w:sz w:val="20"/>
          <w:u w:val="none"/>
        </w:rPr>
      </w:lvl>
    </w:lvlOverride>
  </w:num>
  <w:num w:numId="21">
    <w:abstractNumId w:val="0"/>
    <w:lvlOverride w:ilvl="0">
      <w:lvl w:ilvl="0">
        <w:start w:val="1"/>
        <w:numFmt w:val="bullet"/>
        <w:lvlText w:val="6.3.8.5.2 "/>
        <w:legacy w:legacy="1" w:legacySpace="0" w:legacyIndent="0"/>
        <w:lvlJc w:val="left"/>
        <w:pPr>
          <w:ind w:left="0" w:firstLine="0"/>
        </w:pPr>
        <w:rPr>
          <w:rFonts w:ascii="Arial" w:hAnsi="Arial" w:cs="Arial" w:hint="default"/>
          <w:b/>
          <w:i w:val="0"/>
          <w:strike w:val="0"/>
          <w:color w:val="000000"/>
          <w:sz w:val="20"/>
          <w:u w:val="none"/>
        </w:rPr>
      </w:lvl>
    </w:lvlOverride>
  </w:num>
  <w:num w:numId="22">
    <w:abstractNumId w:val="0"/>
    <w:lvlOverride w:ilvl="0">
      <w:lvl w:ilvl="0">
        <w:start w:val="1"/>
        <w:numFmt w:val="bullet"/>
        <w:lvlText w:val="6.3.3 "/>
        <w:legacy w:legacy="1" w:legacySpace="0" w:legacyIndent="0"/>
        <w:lvlJc w:val="left"/>
        <w:pPr>
          <w:ind w:left="0" w:firstLine="0"/>
        </w:pPr>
        <w:rPr>
          <w:rFonts w:ascii="Arial" w:hAnsi="Arial" w:cs="Arial" w:hint="default"/>
          <w:b/>
          <w:i w:val="0"/>
          <w:strike w:val="0"/>
          <w:color w:val="000000"/>
          <w:sz w:val="20"/>
          <w:u w:val="none"/>
        </w:rPr>
      </w:lvl>
    </w:lvlOverride>
  </w:num>
  <w:num w:numId="23">
    <w:abstractNumId w:val="0"/>
    <w:lvlOverride w:ilvl="0">
      <w:lvl w:ilvl="0">
        <w:start w:val="1"/>
        <w:numFmt w:val="bullet"/>
        <w:lvlText w:val="6.3.3.3.2 "/>
        <w:legacy w:legacy="1" w:legacySpace="0" w:legacyIndent="0"/>
        <w:lvlJc w:val="left"/>
        <w:pPr>
          <w:ind w:left="0" w:firstLine="0"/>
        </w:pPr>
        <w:rPr>
          <w:rFonts w:ascii="Arial" w:hAnsi="Arial" w:cs="Arial" w:hint="default"/>
          <w:b/>
          <w:i w:val="0"/>
          <w:strike w:val="0"/>
          <w:color w:val="000000"/>
          <w:sz w:val="20"/>
          <w:u w:val="none"/>
        </w:rPr>
      </w:lvl>
    </w:lvlOverride>
  </w:num>
  <w:num w:numId="24">
    <w:abstractNumId w:val="0"/>
    <w:lvlOverride w:ilvl="0">
      <w:lvl w:ilvl="0">
        <w:start w:val="1"/>
        <w:numFmt w:val="bullet"/>
        <w:lvlText w:val="6.3.4 "/>
        <w:legacy w:legacy="1" w:legacySpace="0" w:legacyIndent="0"/>
        <w:lvlJc w:val="left"/>
        <w:pPr>
          <w:ind w:left="0" w:firstLine="0"/>
        </w:pPr>
        <w:rPr>
          <w:rFonts w:ascii="Arial" w:hAnsi="Arial" w:cs="Arial" w:hint="default"/>
          <w:b/>
          <w:i w:val="0"/>
          <w:strike w:val="0"/>
          <w:color w:val="000000"/>
          <w:sz w:val="20"/>
          <w:u w:val="none"/>
        </w:rPr>
      </w:lvl>
    </w:lvlOverride>
  </w:num>
  <w:num w:numId="25">
    <w:abstractNumId w:val="0"/>
    <w:lvlOverride w:ilvl="0">
      <w:lvl w:ilvl="0">
        <w:start w:val="1"/>
        <w:numFmt w:val="bullet"/>
        <w:lvlText w:val="6.3.4.2 "/>
        <w:legacy w:legacy="1" w:legacySpace="0" w:legacyIndent="0"/>
        <w:lvlJc w:val="left"/>
        <w:pPr>
          <w:ind w:left="0" w:firstLine="0"/>
        </w:pPr>
        <w:rPr>
          <w:rFonts w:ascii="Arial" w:hAnsi="Arial" w:cs="Arial" w:hint="default"/>
          <w:b/>
          <w:i w:val="0"/>
          <w:strike w:val="0"/>
          <w:color w:val="000000"/>
          <w:sz w:val="20"/>
          <w:u w:val="none"/>
        </w:rPr>
      </w:lvl>
    </w:lvlOverride>
  </w:num>
  <w:num w:numId="26">
    <w:abstractNumId w:val="0"/>
    <w:lvlOverride w:ilvl="0">
      <w:lvl w:ilvl="0">
        <w:start w:val="1"/>
        <w:numFmt w:val="bullet"/>
        <w:lvlText w:val="9.3.3.5 "/>
        <w:legacy w:legacy="1" w:legacySpace="0" w:legacyIndent="0"/>
        <w:lvlJc w:val="left"/>
        <w:pPr>
          <w:ind w:left="0" w:firstLine="0"/>
        </w:pPr>
        <w:rPr>
          <w:rFonts w:ascii="Arial" w:hAnsi="Arial" w:cs="Arial" w:hint="default"/>
          <w:b/>
          <w:i w:val="0"/>
          <w:strike w:val="0"/>
          <w:color w:val="000000"/>
          <w:sz w:val="20"/>
          <w:u w:val="none"/>
        </w:rPr>
      </w:lvl>
    </w:lvlOverride>
  </w:num>
  <w:num w:numId="27">
    <w:abstractNumId w:val="0"/>
    <w:lvlOverride w:ilvl="0">
      <w:lvl w:ilvl="0">
        <w:start w:val="1"/>
        <w:numFmt w:val="bullet"/>
        <w:lvlText w:val="Table 9-29—"/>
        <w:legacy w:legacy="1" w:legacySpace="0" w:legacyIndent="0"/>
        <w:lvlJc w:val="center"/>
        <w:pPr>
          <w:ind w:left="0" w:firstLine="0"/>
        </w:pPr>
        <w:rPr>
          <w:rFonts w:ascii="Arial" w:hAnsi="Arial" w:cs="Arial" w:hint="default"/>
          <w:b/>
          <w:i w:val="0"/>
          <w:strike w:val="0"/>
          <w:color w:val="000000"/>
          <w:sz w:val="20"/>
          <w:u w:val="none"/>
        </w:rPr>
      </w:lvl>
    </w:lvlOverride>
  </w:num>
  <w:num w:numId="28">
    <w:abstractNumId w:val="0"/>
    <w:lvlOverride w:ilvl="0">
      <w:lvl w:ilvl="0">
        <w:start w:val="1"/>
        <w:numFmt w:val="bullet"/>
        <w:lvlText w:val="9.3.3.7 "/>
        <w:legacy w:legacy="1" w:legacySpace="0" w:legacyIndent="0"/>
        <w:lvlJc w:val="left"/>
        <w:pPr>
          <w:ind w:left="0" w:firstLine="0"/>
        </w:pPr>
        <w:rPr>
          <w:rFonts w:ascii="Arial" w:hAnsi="Arial" w:cs="Arial" w:hint="default"/>
          <w:b/>
          <w:i w:val="0"/>
          <w:strike w:val="0"/>
          <w:color w:val="000000"/>
          <w:sz w:val="20"/>
          <w:u w:val="none"/>
        </w:rPr>
      </w:lvl>
    </w:lvlOverride>
  </w:num>
  <w:num w:numId="29">
    <w:abstractNumId w:val="0"/>
    <w:lvlOverride w:ilvl="0">
      <w:lvl w:ilvl="0">
        <w:start w:val="1"/>
        <w:numFmt w:val="bullet"/>
        <w:lvlText w:val="Table 9-31—"/>
        <w:legacy w:legacy="1" w:legacySpace="0" w:legacyIndent="0"/>
        <w:lvlJc w:val="center"/>
        <w:pPr>
          <w:ind w:left="0" w:firstLine="0"/>
        </w:pPr>
        <w:rPr>
          <w:rFonts w:ascii="Arial" w:hAnsi="Arial" w:cs="Arial" w:hint="default"/>
          <w:b/>
          <w:i w:val="0"/>
          <w:strike w:val="0"/>
          <w:color w:val="000000"/>
          <w:sz w:val="20"/>
          <w:u w:val="none"/>
        </w:rPr>
      </w:lvl>
    </w:lvlOverride>
  </w:num>
  <w:num w:numId="30">
    <w:abstractNumId w:val="0"/>
    <w:lvlOverride w:ilvl="0">
      <w:lvl w:ilvl="0">
        <w:start w:val="1"/>
        <w:numFmt w:val="bullet"/>
        <w:lvlText w:val="9.3.3.9 "/>
        <w:legacy w:legacy="1" w:legacySpace="0" w:legacyIndent="0"/>
        <w:lvlJc w:val="left"/>
        <w:pPr>
          <w:ind w:left="0" w:firstLine="0"/>
        </w:pPr>
        <w:rPr>
          <w:rFonts w:ascii="Arial" w:hAnsi="Arial" w:cs="Arial" w:hint="default"/>
          <w:b/>
          <w:i w:val="0"/>
          <w:strike w:val="0"/>
          <w:color w:val="000000"/>
          <w:sz w:val="20"/>
          <w:u w:val="none"/>
        </w:rPr>
      </w:lvl>
    </w:lvlOverride>
  </w:num>
  <w:num w:numId="31">
    <w:abstractNumId w:val="0"/>
    <w:lvlOverride w:ilvl="0">
      <w:lvl w:ilvl="0">
        <w:start w:val="1"/>
        <w:numFmt w:val="bullet"/>
        <w:lvlText w:val="Table 9-33—"/>
        <w:legacy w:legacy="1" w:legacySpace="0" w:legacyIndent="0"/>
        <w:lvlJc w:val="center"/>
        <w:pPr>
          <w:ind w:left="0" w:firstLine="0"/>
        </w:pPr>
        <w:rPr>
          <w:rFonts w:ascii="Arial" w:hAnsi="Arial" w:cs="Arial" w:hint="default"/>
          <w:b/>
          <w:i w:val="0"/>
          <w:strike w:val="0"/>
          <w:color w:val="000000"/>
          <w:sz w:val="20"/>
          <w:u w:val="none"/>
        </w:rPr>
      </w:lvl>
    </w:lvlOverride>
  </w:num>
  <w:num w:numId="32">
    <w:abstractNumId w:val="2"/>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0"/>
    <w:lvlOverride w:ilvl="0">
      <w:lvl w:ilvl="0">
        <w:start w:val="1"/>
        <w:numFmt w:val="bullet"/>
        <w:lvlText w:val="6.3.3.3 "/>
        <w:legacy w:legacy="1" w:legacySpace="0" w:legacyIndent="0"/>
        <w:lvlJc w:val="left"/>
        <w:pPr>
          <w:ind w:left="0" w:firstLine="0"/>
        </w:pPr>
        <w:rPr>
          <w:rFonts w:ascii="Arial" w:hAnsi="Arial" w:cs="Arial" w:hint="default"/>
          <w:b/>
          <w:i w:val="0"/>
          <w:strike w:val="0"/>
          <w:color w:val="000000"/>
          <w:sz w:val="20"/>
          <w:u w:val="none"/>
        </w:rPr>
      </w:lvl>
    </w:lvlOverride>
  </w:num>
  <w:num w:numId="49">
    <w:abstractNumId w:val="3"/>
    <w:lvlOverride w:ilvl="0">
      <w:startOverride w:val="6"/>
    </w:lvlOverride>
    <w:lvlOverride w:ilvl="1">
      <w:startOverride w:val="3"/>
    </w:lvlOverride>
    <w:lvlOverride w:ilvl="2">
      <w:startOverride w:val="4"/>
    </w:lvlOverride>
    <w:lvlOverride w:ilvl="3">
      <w:startOverride w:val="2"/>
    </w:lvlOverride>
    <w:lvlOverride w:ilvl="4">
      <w:startOverride w:val="2"/>
    </w:lvlOverride>
  </w:num>
  <w:num w:numId="50">
    <w:abstractNumId w:val="0"/>
    <w:lvlOverride w:ilvl="0">
      <w:lvl w:ilvl="0">
        <w:start w:val="1"/>
        <w:numFmt w:val="bullet"/>
        <w:lvlText w:val="6.3.4.2.2 "/>
        <w:legacy w:legacy="1" w:legacySpace="0" w:legacyIndent="0"/>
        <w:lvlJc w:val="left"/>
        <w:pPr>
          <w:ind w:left="0" w:firstLine="0"/>
        </w:pPr>
        <w:rPr>
          <w:rFonts w:ascii="Arial" w:hAnsi="Arial" w:cs="Arial" w:hint="default"/>
          <w:b/>
          <w:i w:val="0"/>
          <w:strike w:val="0"/>
          <w:color w:val="000000"/>
          <w:sz w:val="20"/>
          <w:u w:val="none"/>
        </w:rPr>
      </w:lvl>
    </w:lvlOverride>
  </w:num>
  <w:num w:numId="51">
    <w:abstractNumId w:val="0"/>
    <w:lvlOverride w:ilvl="0">
      <w:lvl w:ilvl="0">
        <w:start w:val="1"/>
        <w:numFmt w:val="bullet"/>
        <w:lvlText w:val="6.3.7.4.2 "/>
        <w:legacy w:legacy="1" w:legacySpace="0" w:legacyIndent="0"/>
        <w:lvlJc w:val="left"/>
        <w:pPr>
          <w:ind w:left="0" w:firstLine="0"/>
        </w:pPr>
        <w:rPr>
          <w:rFonts w:ascii="Arial" w:hAnsi="Arial" w:cs="Arial" w:hint="default"/>
          <w:b/>
          <w:i w:val="0"/>
          <w:strike w:val="0"/>
          <w:color w:val="000000"/>
          <w:sz w:val="20"/>
          <w:u w:val="none"/>
        </w:rPr>
      </w:lvl>
    </w:lvlOverride>
  </w:num>
  <w:num w:numId="52">
    <w:abstractNumId w:val="0"/>
    <w:lvlOverride w:ilvl="0">
      <w:lvl w:ilvl="0">
        <w:start w:val="1"/>
        <w:numFmt w:val="bullet"/>
        <w:lvlText w:val="6.3.7.5.2 "/>
        <w:legacy w:legacy="1" w:legacySpace="0" w:legacyIndent="0"/>
        <w:lvlJc w:val="left"/>
        <w:pPr>
          <w:ind w:left="0" w:firstLine="0"/>
        </w:pPr>
        <w:rPr>
          <w:rFonts w:ascii="Arial" w:hAnsi="Arial" w:cs="Arial" w:hint="default"/>
          <w:b/>
          <w:i w:val="0"/>
          <w:strike w:val="0"/>
          <w:color w:val="000000"/>
          <w:sz w:val="20"/>
          <w:u w:val="none"/>
        </w:rPr>
      </w:lvl>
    </w:lvlOverride>
  </w:num>
  <w:num w:numId="53">
    <w:abstractNumId w:val="0"/>
    <w:lvlOverride w:ilvl="0">
      <w:lvl w:ilvl="0">
        <w:start w:val="1"/>
        <w:numFmt w:val="bullet"/>
        <w:lvlText w:val="6.3.3.2 "/>
        <w:legacy w:legacy="1" w:legacySpace="0" w:legacyIndent="0"/>
        <w:lvlJc w:val="left"/>
        <w:pPr>
          <w:ind w:left="0" w:firstLine="0"/>
        </w:pPr>
        <w:rPr>
          <w:rFonts w:ascii="Arial" w:hAnsi="Arial" w:cs="Arial" w:hint="default"/>
          <w:b/>
          <w:i w:val="0"/>
          <w:strike w:val="0"/>
          <w:color w:val="000000"/>
          <w:sz w:val="20"/>
          <w:u w:val="none"/>
        </w:rPr>
      </w:lvl>
    </w:lvlOverride>
  </w:num>
  <w:num w:numId="54">
    <w:abstractNumId w:val="0"/>
    <w:lvlOverride w:ilvl="0">
      <w:lvl w:ilvl="0">
        <w:start w:val="1"/>
        <w:numFmt w:val="bullet"/>
        <w:lvlText w:val="6.3.3.2.2 "/>
        <w:legacy w:legacy="1" w:legacySpace="0" w:legacyIndent="0"/>
        <w:lvlJc w:val="left"/>
        <w:pPr>
          <w:ind w:left="0" w:firstLine="0"/>
        </w:pPr>
        <w:rPr>
          <w:rFonts w:ascii="Arial" w:hAnsi="Arial" w:cs="Arial" w:hint="default"/>
          <w:b/>
          <w:i w:val="0"/>
          <w:strike w:val="0"/>
          <w:color w:val="000000"/>
          <w:sz w:val="20"/>
          <w:u w:val="none"/>
        </w:rPr>
      </w:lvl>
    </w:lvlOverride>
  </w:num>
  <w:num w:numId="55">
    <w:abstractNumId w:val="0"/>
    <w:lvlOverride w:ilvl="0">
      <w:lvl w:ilvl="0">
        <w:start w:val="1"/>
        <w:numFmt w:val="bullet"/>
        <w:lvlText w:val="8.3.5.2 "/>
        <w:legacy w:legacy="1" w:legacySpace="0" w:legacyIndent="0"/>
        <w:lvlJc w:val="left"/>
        <w:pPr>
          <w:ind w:left="0" w:firstLine="0"/>
        </w:pPr>
        <w:rPr>
          <w:rFonts w:ascii="Arial" w:hAnsi="Arial" w:cs="Arial" w:hint="default"/>
          <w:b/>
          <w:i w:val="0"/>
          <w:strike w:val="0"/>
          <w:color w:val="000000"/>
          <w:sz w:val="20"/>
          <w:u w:val="none"/>
        </w:rPr>
      </w:lvl>
    </w:lvlOverride>
  </w:num>
  <w:numIdMacAtCleanup w:val="52"/>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Banerjea, Raja">
    <w15:presenceInfo w15:providerId="AD" w15:userId="S-1-5-21-945540591-4024260831-3861152641-108867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intFractionalCharacterWidth/>
  <w:mirrorMargins/>
  <w:bordersDoNotSurroundHeader/>
  <w:bordersDoNotSurroundFooter/>
  <w:hideSpellingErrors/>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2B00"/>
    <w:rsid w:val="000011DE"/>
    <w:rsid w:val="00003ACB"/>
    <w:rsid w:val="00011009"/>
    <w:rsid w:val="00012150"/>
    <w:rsid w:val="00013ABD"/>
    <w:rsid w:val="00013C43"/>
    <w:rsid w:val="000145ED"/>
    <w:rsid w:val="00015F03"/>
    <w:rsid w:val="0001696C"/>
    <w:rsid w:val="00017517"/>
    <w:rsid w:val="00017B78"/>
    <w:rsid w:val="00020928"/>
    <w:rsid w:val="00021FBC"/>
    <w:rsid w:val="0002639C"/>
    <w:rsid w:val="000266E7"/>
    <w:rsid w:val="0003211C"/>
    <w:rsid w:val="00032E02"/>
    <w:rsid w:val="000359C1"/>
    <w:rsid w:val="0003628E"/>
    <w:rsid w:val="0003647B"/>
    <w:rsid w:val="00041CE2"/>
    <w:rsid w:val="00042283"/>
    <w:rsid w:val="00043A2B"/>
    <w:rsid w:val="00044F0F"/>
    <w:rsid w:val="00045115"/>
    <w:rsid w:val="00047DDD"/>
    <w:rsid w:val="00047FBA"/>
    <w:rsid w:val="00050665"/>
    <w:rsid w:val="000509C1"/>
    <w:rsid w:val="00050BE8"/>
    <w:rsid w:val="00050DF7"/>
    <w:rsid w:val="000513BD"/>
    <w:rsid w:val="00051571"/>
    <w:rsid w:val="00052DC5"/>
    <w:rsid w:val="00053715"/>
    <w:rsid w:val="00055361"/>
    <w:rsid w:val="00056064"/>
    <w:rsid w:val="00057544"/>
    <w:rsid w:val="00057931"/>
    <w:rsid w:val="00057981"/>
    <w:rsid w:val="00062F67"/>
    <w:rsid w:val="000653AF"/>
    <w:rsid w:val="00071B75"/>
    <w:rsid w:val="00074099"/>
    <w:rsid w:val="00074294"/>
    <w:rsid w:val="00081DB2"/>
    <w:rsid w:val="00082AE9"/>
    <w:rsid w:val="000840D0"/>
    <w:rsid w:val="00084AD1"/>
    <w:rsid w:val="000857DD"/>
    <w:rsid w:val="00085C91"/>
    <w:rsid w:val="000863DA"/>
    <w:rsid w:val="00086463"/>
    <w:rsid w:val="000924AE"/>
    <w:rsid w:val="00093E53"/>
    <w:rsid w:val="000958CD"/>
    <w:rsid w:val="000971EA"/>
    <w:rsid w:val="000977BD"/>
    <w:rsid w:val="000A04E6"/>
    <w:rsid w:val="000A2FF1"/>
    <w:rsid w:val="000A365F"/>
    <w:rsid w:val="000A6729"/>
    <w:rsid w:val="000A764C"/>
    <w:rsid w:val="000B0761"/>
    <w:rsid w:val="000B088E"/>
    <w:rsid w:val="000B0B24"/>
    <w:rsid w:val="000B490B"/>
    <w:rsid w:val="000B4A3A"/>
    <w:rsid w:val="000B4FA0"/>
    <w:rsid w:val="000B7F08"/>
    <w:rsid w:val="000C285F"/>
    <w:rsid w:val="000C5A1D"/>
    <w:rsid w:val="000D11B6"/>
    <w:rsid w:val="000D180D"/>
    <w:rsid w:val="000D3B65"/>
    <w:rsid w:val="000D43F8"/>
    <w:rsid w:val="000D4C9E"/>
    <w:rsid w:val="000E151D"/>
    <w:rsid w:val="000E67E6"/>
    <w:rsid w:val="000F1E06"/>
    <w:rsid w:val="000F2D37"/>
    <w:rsid w:val="000F5794"/>
    <w:rsid w:val="000F5A3C"/>
    <w:rsid w:val="000F61F4"/>
    <w:rsid w:val="000F7452"/>
    <w:rsid w:val="001004D3"/>
    <w:rsid w:val="001033D2"/>
    <w:rsid w:val="00104337"/>
    <w:rsid w:val="001046F3"/>
    <w:rsid w:val="00104E10"/>
    <w:rsid w:val="00107B4D"/>
    <w:rsid w:val="00107B60"/>
    <w:rsid w:val="00110C2E"/>
    <w:rsid w:val="00112E2A"/>
    <w:rsid w:val="00113B7E"/>
    <w:rsid w:val="001176B1"/>
    <w:rsid w:val="00120580"/>
    <w:rsid w:val="00123361"/>
    <w:rsid w:val="00126F7A"/>
    <w:rsid w:val="00127344"/>
    <w:rsid w:val="0013004F"/>
    <w:rsid w:val="00130286"/>
    <w:rsid w:val="001324C2"/>
    <w:rsid w:val="00133C09"/>
    <w:rsid w:val="00135192"/>
    <w:rsid w:val="00135B34"/>
    <w:rsid w:val="001415BF"/>
    <w:rsid w:val="001435C1"/>
    <w:rsid w:val="00144127"/>
    <w:rsid w:val="001469FB"/>
    <w:rsid w:val="001472D4"/>
    <w:rsid w:val="001502CE"/>
    <w:rsid w:val="001503CF"/>
    <w:rsid w:val="00152467"/>
    <w:rsid w:val="001542ED"/>
    <w:rsid w:val="001547A8"/>
    <w:rsid w:val="001556E8"/>
    <w:rsid w:val="00156787"/>
    <w:rsid w:val="0015680F"/>
    <w:rsid w:val="00160192"/>
    <w:rsid w:val="00160619"/>
    <w:rsid w:val="00163F16"/>
    <w:rsid w:val="00165886"/>
    <w:rsid w:val="00172460"/>
    <w:rsid w:val="001738A3"/>
    <w:rsid w:val="00174970"/>
    <w:rsid w:val="00175B26"/>
    <w:rsid w:val="0018035A"/>
    <w:rsid w:val="00181978"/>
    <w:rsid w:val="0018245B"/>
    <w:rsid w:val="00183394"/>
    <w:rsid w:val="001850ED"/>
    <w:rsid w:val="00193996"/>
    <w:rsid w:val="0019712F"/>
    <w:rsid w:val="00197E4A"/>
    <w:rsid w:val="001A0132"/>
    <w:rsid w:val="001A2B00"/>
    <w:rsid w:val="001A5226"/>
    <w:rsid w:val="001B02FA"/>
    <w:rsid w:val="001B217E"/>
    <w:rsid w:val="001B2BCE"/>
    <w:rsid w:val="001D25A0"/>
    <w:rsid w:val="001D3204"/>
    <w:rsid w:val="001D4CD9"/>
    <w:rsid w:val="001D585F"/>
    <w:rsid w:val="001D6175"/>
    <w:rsid w:val="001D723B"/>
    <w:rsid w:val="001E3BE4"/>
    <w:rsid w:val="001E47B8"/>
    <w:rsid w:val="001F376F"/>
    <w:rsid w:val="001F5A28"/>
    <w:rsid w:val="0020389D"/>
    <w:rsid w:val="002074A7"/>
    <w:rsid w:val="00211216"/>
    <w:rsid w:val="002126A1"/>
    <w:rsid w:val="00212EC4"/>
    <w:rsid w:val="00214C65"/>
    <w:rsid w:val="00215B31"/>
    <w:rsid w:val="00221DF8"/>
    <w:rsid w:val="00223FAD"/>
    <w:rsid w:val="002248B1"/>
    <w:rsid w:val="00224FAA"/>
    <w:rsid w:val="0022565E"/>
    <w:rsid w:val="00227DFB"/>
    <w:rsid w:val="00230E7B"/>
    <w:rsid w:val="002321DA"/>
    <w:rsid w:val="002322C4"/>
    <w:rsid w:val="002322EB"/>
    <w:rsid w:val="00233F21"/>
    <w:rsid w:val="00234528"/>
    <w:rsid w:val="00234E34"/>
    <w:rsid w:val="0023552D"/>
    <w:rsid w:val="002360E0"/>
    <w:rsid w:val="002404FA"/>
    <w:rsid w:val="00244FE5"/>
    <w:rsid w:val="00246562"/>
    <w:rsid w:val="00250C8A"/>
    <w:rsid w:val="0025369B"/>
    <w:rsid w:val="002545C3"/>
    <w:rsid w:val="002600EB"/>
    <w:rsid w:val="00260937"/>
    <w:rsid w:val="00260F6A"/>
    <w:rsid w:val="0026301F"/>
    <w:rsid w:val="00264D47"/>
    <w:rsid w:val="00267489"/>
    <w:rsid w:val="00275C7B"/>
    <w:rsid w:val="0027674F"/>
    <w:rsid w:val="00277873"/>
    <w:rsid w:val="00277A9A"/>
    <w:rsid w:val="00282573"/>
    <w:rsid w:val="002836D0"/>
    <w:rsid w:val="0028670D"/>
    <w:rsid w:val="0029020B"/>
    <w:rsid w:val="002907EE"/>
    <w:rsid w:val="002916F4"/>
    <w:rsid w:val="002917A7"/>
    <w:rsid w:val="002938A5"/>
    <w:rsid w:val="00296531"/>
    <w:rsid w:val="002974BC"/>
    <w:rsid w:val="002A6FE1"/>
    <w:rsid w:val="002A7A48"/>
    <w:rsid w:val="002B0BC4"/>
    <w:rsid w:val="002B1ACA"/>
    <w:rsid w:val="002B2EE3"/>
    <w:rsid w:val="002B3A59"/>
    <w:rsid w:val="002B58CB"/>
    <w:rsid w:val="002B7F95"/>
    <w:rsid w:val="002C1AFC"/>
    <w:rsid w:val="002C446A"/>
    <w:rsid w:val="002D14C6"/>
    <w:rsid w:val="002D2D96"/>
    <w:rsid w:val="002D441A"/>
    <w:rsid w:val="002D44BE"/>
    <w:rsid w:val="002D4CBF"/>
    <w:rsid w:val="002D5907"/>
    <w:rsid w:val="002E1255"/>
    <w:rsid w:val="002E27A4"/>
    <w:rsid w:val="002E2DC2"/>
    <w:rsid w:val="002E5287"/>
    <w:rsid w:val="002E58AC"/>
    <w:rsid w:val="002E71FC"/>
    <w:rsid w:val="002E7A28"/>
    <w:rsid w:val="002F272A"/>
    <w:rsid w:val="002F2D4F"/>
    <w:rsid w:val="002F5C7B"/>
    <w:rsid w:val="002F793E"/>
    <w:rsid w:val="00301237"/>
    <w:rsid w:val="0030326D"/>
    <w:rsid w:val="00303AB1"/>
    <w:rsid w:val="003044AC"/>
    <w:rsid w:val="00305B68"/>
    <w:rsid w:val="003065F6"/>
    <w:rsid w:val="00311BC7"/>
    <w:rsid w:val="00312897"/>
    <w:rsid w:val="00315084"/>
    <w:rsid w:val="003165B7"/>
    <w:rsid w:val="00317E81"/>
    <w:rsid w:val="00326D9A"/>
    <w:rsid w:val="00327E24"/>
    <w:rsid w:val="0033024A"/>
    <w:rsid w:val="0033436F"/>
    <w:rsid w:val="003361D2"/>
    <w:rsid w:val="00343A70"/>
    <w:rsid w:val="0034620C"/>
    <w:rsid w:val="00346714"/>
    <w:rsid w:val="003467AC"/>
    <w:rsid w:val="003478AD"/>
    <w:rsid w:val="00350E62"/>
    <w:rsid w:val="003534D0"/>
    <w:rsid w:val="00360C64"/>
    <w:rsid w:val="00361221"/>
    <w:rsid w:val="0036165C"/>
    <w:rsid w:val="00361A7D"/>
    <w:rsid w:val="00370D13"/>
    <w:rsid w:val="00370EA5"/>
    <w:rsid w:val="00373CC1"/>
    <w:rsid w:val="00375457"/>
    <w:rsid w:val="00375604"/>
    <w:rsid w:val="00375F40"/>
    <w:rsid w:val="0037683B"/>
    <w:rsid w:val="00377BA5"/>
    <w:rsid w:val="003817BE"/>
    <w:rsid w:val="00382B10"/>
    <w:rsid w:val="003839B8"/>
    <w:rsid w:val="0038640A"/>
    <w:rsid w:val="00392A99"/>
    <w:rsid w:val="0039564A"/>
    <w:rsid w:val="003A2858"/>
    <w:rsid w:val="003A42E0"/>
    <w:rsid w:val="003A74B1"/>
    <w:rsid w:val="003A7B80"/>
    <w:rsid w:val="003B3CF5"/>
    <w:rsid w:val="003B4F7E"/>
    <w:rsid w:val="003B7FE9"/>
    <w:rsid w:val="003C00E3"/>
    <w:rsid w:val="003C1BDC"/>
    <w:rsid w:val="003C292F"/>
    <w:rsid w:val="003C3215"/>
    <w:rsid w:val="003C7617"/>
    <w:rsid w:val="003D2021"/>
    <w:rsid w:val="003D66D1"/>
    <w:rsid w:val="003D6E7F"/>
    <w:rsid w:val="003E4185"/>
    <w:rsid w:val="003E49B0"/>
    <w:rsid w:val="003E612A"/>
    <w:rsid w:val="003E6745"/>
    <w:rsid w:val="003F3E21"/>
    <w:rsid w:val="003F5749"/>
    <w:rsid w:val="00400943"/>
    <w:rsid w:val="00402260"/>
    <w:rsid w:val="00403B31"/>
    <w:rsid w:val="00403E81"/>
    <w:rsid w:val="004061C7"/>
    <w:rsid w:val="004066FA"/>
    <w:rsid w:val="00413D16"/>
    <w:rsid w:val="00414539"/>
    <w:rsid w:val="00415209"/>
    <w:rsid w:val="00415514"/>
    <w:rsid w:val="00417271"/>
    <w:rsid w:val="0042009A"/>
    <w:rsid w:val="004222E0"/>
    <w:rsid w:val="00423877"/>
    <w:rsid w:val="00424110"/>
    <w:rsid w:val="004242AC"/>
    <w:rsid w:val="00424588"/>
    <w:rsid w:val="00425E29"/>
    <w:rsid w:val="00426089"/>
    <w:rsid w:val="00431DA6"/>
    <w:rsid w:val="0043535E"/>
    <w:rsid w:val="00441E7C"/>
    <w:rsid w:val="00441EEC"/>
    <w:rsid w:val="00442037"/>
    <w:rsid w:val="004427B8"/>
    <w:rsid w:val="00442A1F"/>
    <w:rsid w:val="00442AB9"/>
    <w:rsid w:val="004465F3"/>
    <w:rsid w:val="00446628"/>
    <w:rsid w:val="00447FB4"/>
    <w:rsid w:val="004547AF"/>
    <w:rsid w:val="00455675"/>
    <w:rsid w:val="00456C11"/>
    <w:rsid w:val="004675B6"/>
    <w:rsid w:val="0047110F"/>
    <w:rsid w:val="0047111F"/>
    <w:rsid w:val="0047140F"/>
    <w:rsid w:val="00472CF7"/>
    <w:rsid w:val="00472D54"/>
    <w:rsid w:val="00475257"/>
    <w:rsid w:val="00477B34"/>
    <w:rsid w:val="00477E13"/>
    <w:rsid w:val="00481250"/>
    <w:rsid w:val="00481E33"/>
    <w:rsid w:val="00482864"/>
    <w:rsid w:val="00486994"/>
    <w:rsid w:val="00490F85"/>
    <w:rsid w:val="00496EA5"/>
    <w:rsid w:val="004A00DC"/>
    <w:rsid w:val="004A23F2"/>
    <w:rsid w:val="004A35AB"/>
    <w:rsid w:val="004A40B7"/>
    <w:rsid w:val="004A4FAA"/>
    <w:rsid w:val="004A66D0"/>
    <w:rsid w:val="004A6910"/>
    <w:rsid w:val="004B08C7"/>
    <w:rsid w:val="004B2B82"/>
    <w:rsid w:val="004C0C4E"/>
    <w:rsid w:val="004C133A"/>
    <w:rsid w:val="004C17E4"/>
    <w:rsid w:val="004C3D5C"/>
    <w:rsid w:val="004C4208"/>
    <w:rsid w:val="004C69B5"/>
    <w:rsid w:val="004C7392"/>
    <w:rsid w:val="004D1A49"/>
    <w:rsid w:val="004D26B9"/>
    <w:rsid w:val="004D2893"/>
    <w:rsid w:val="004D31C9"/>
    <w:rsid w:val="004D5005"/>
    <w:rsid w:val="004D536D"/>
    <w:rsid w:val="004D578D"/>
    <w:rsid w:val="004D58C9"/>
    <w:rsid w:val="004D5C23"/>
    <w:rsid w:val="004E1A38"/>
    <w:rsid w:val="004E1A97"/>
    <w:rsid w:val="004F0D8B"/>
    <w:rsid w:val="004F23DC"/>
    <w:rsid w:val="004F344A"/>
    <w:rsid w:val="004F42A4"/>
    <w:rsid w:val="004F6AFF"/>
    <w:rsid w:val="004F7ACE"/>
    <w:rsid w:val="0050070B"/>
    <w:rsid w:val="00502B25"/>
    <w:rsid w:val="00503D5F"/>
    <w:rsid w:val="00506864"/>
    <w:rsid w:val="005108BF"/>
    <w:rsid w:val="00510FF3"/>
    <w:rsid w:val="00511421"/>
    <w:rsid w:val="0051324F"/>
    <w:rsid w:val="0051368F"/>
    <w:rsid w:val="005164D7"/>
    <w:rsid w:val="00516A55"/>
    <w:rsid w:val="005206B5"/>
    <w:rsid w:val="0052211E"/>
    <w:rsid w:val="005234B0"/>
    <w:rsid w:val="005267E4"/>
    <w:rsid w:val="00526D33"/>
    <w:rsid w:val="00527100"/>
    <w:rsid w:val="005313BD"/>
    <w:rsid w:val="00531BCF"/>
    <w:rsid w:val="0053271D"/>
    <w:rsid w:val="0053288C"/>
    <w:rsid w:val="00533027"/>
    <w:rsid w:val="00537BD7"/>
    <w:rsid w:val="00541F1E"/>
    <w:rsid w:val="005423A3"/>
    <w:rsid w:val="00542A71"/>
    <w:rsid w:val="00542EB6"/>
    <w:rsid w:val="0054743D"/>
    <w:rsid w:val="00547756"/>
    <w:rsid w:val="00547AEE"/>
    <w:rsid w:val="005500DD"/>
    <w:rsid w:val="00552778"/>
    <w:rsid w:val="005546A8"/>
    <w:rsid w:val="005555E4"/>
    <w:rsid w:val="00555978"/>
    <w:rsid w:val="00560867"/>
    <w:rsid w:val="00564656"/>
    <w:rsid w:val="005666D9"/>
    <w:rsid w:val="00566705"/>
    <w:rsid w:val="00566D11"/>
    <w:rsid w:val="0056750B"/>
    <w:rsid w:val="00572EF2"/>
    <w:rsid w:val="005748AB"/>
    <w:rsid w:val="0057495D"/>
    <w:rsid w:val="00577F01"/>
    <w:rsid w:val="005800F9"/>
    <w:rsid w:val="00585E89"/>
    <w:rsid w:val="00590896"/>
    <w:rsid w:val="005915A7"/>
    <w:rsid w:val="0059503B"/>
    <w:rsid w:val="005961EC"/>
    <w:rsid w:val="00596F7C"/>
    <w:rsid w:val="00597CD3"/>
    <w:rsid w:val="005A0ED7"/>
    <w:rsid w:val="005A0FA8"/>
    <w:rsid w:val="005A166E"/>
    <w:rsid w:val="005A232A"/>
    <w:rsid w:val="005A25F3"/>
    <w:rsid w:val="005A3964"/>
    <w:rsid w:val="005A7DC3"/>
    <w:rsid w:val="005A7E88"/>
    <w:rsid w:val="005B0264"/>
    <w:rsid w:val="005B392B"/>
    <w:rsid w:val="005B3B31"/>
    <w:rsid w:val="005B41D9"/>
    <w:rsid w:val="005B47CB"/>
    <w:rsid w:val="005B607D"/>
    <w:rsid w:val="005C004F"/>
    <w:rsid w:val="005C0130"/>
    <w:rsid w:val="005C03FC"/>
    <w:rsid w:val="005C1214"/>
    <w:rsid w:val="005C3EFE"/>
    <w:rsid w:val="005C46A3"/>
    <w:rsid w:val="005D16E9"/>
    <w:rsid w:val="005D3FAF"/>
    <w:rsid w:val="005D4208"/>
    <w:rsid w:val="005D7724"/>
    <w:rsid w:val="005D7D41"/>
    <w:rsid w:val="005D7E4F"/>
    <w:rsid w:val="005E3215"/>
    <w:rsid w:val="005E3477"/>
    <w:rsid w:val="005E3A8F"/>
    <w:rsid w:val="005E42F4"/>
    <w:rsid w:val="005E4924"/>
    <w:rsid w:val="005E7FCE"/>
    <w:rsid w:val="005F3277"/>
    <w:rsid w:val="005F4E9B"/>
    <w:rsid w:val="005F6434"/>
    <w:rsid w:val="005F71F9"/>
    <w:rsid w:val="00601139"/>
    <w:rsid w:val="0060160F"/>
    <w:rsid w:val="00601B3E"/>
    <w:rsid w:val="0060347D"/>
    <w:rsid w:val="00603D8D"/>
    <w:rsid w:val="00603E59"/>
    <w:rsid w:val="0060638A"/>
    <w:rsid w:val="00606E4F"/>
    <w:rsid w:val="00610F5D"/>
    <w:rsid w:val="00613398"/>
    <w:rsid w:val="006171D0"/>
    <w:rsid w:val="006176F4"/>
    <w:rsid w:val="006179ED"/>
    <w:rsid w:val="0062440B"/>
    <w:rsid w:val="006245E5"/>
    <w:rsid w:val="00624CFD"/>
    <w:rsid w:val="0062640B"/>
    <w:rsid w:val="00626AB3"/>
    <w:rsid w:val="00631502"/>
    <w:rsid w:val="00631808"/>
    <w:rsid w:val="00632143"/>
    <w:rsid w:val="00634189"/>
    <w:rsid w:val="00634FA1"/>
    <w:rsid w:val="00640FBB"/>
    <w:rsid w:val="0064334D"/>
    <w:rsid w:val="0064706A"/>
    <w:rsid w:val="006501FD"/>
    <w:rsid w:val="00650603"/>
    <w:rsid w:val="006516C5"/>
    <w:rsid w:val="0065185D"/>
    <w:rsid w:val="00651A32"/>
    <w:rsid w:val="00652F7B"/>
    <w:rsid w:val="0065332F"/>
    <w:rsid w:val="006539BB"/>
    <w:rsid w:val="00655423"/>
    <w:rsid w:val="00656E90"/>
    <w:rsid w:val="00663373"/>
    <w:rsid w:val="006644A7"/>
    <w:rsid w:val="00664B2C"/>
    <w:rsid w:val="006670DF"/>
    <w:rsid w:val="00677059"/>
    <w:rsid w:val="00680C4F"/>
    <w:rsid w:val="00681FAF"/>
    <w:rsid w:val="0068272D"/>
    <w:rsid w:val="00682C6D"/>
    <w:rsid w:val="00683F6F"/>
    <w:rsid w:val="00684440"/>
    <w:rsid w:val="006867D6"/>
    <w:rsid w:val="00690B22"/>
    <w:rsid w:val="00690E04"/>
    <w:rsid w:val="0069276C"/>
    <w:rsid w:val="00693A83"/>
    <w:rsid w:val="00694CC1"/>
    <w:rsid w:val="00694F80"/>
    <w:rsid w:val="006960A7"/>
    <w:rsid w:val="006A1568"/>
    <w:rsid w:val="006A1600"/>
    <w:rsid w:val="006A23E8"/>
    <w:rsid w:val="006B1595"/>
    <w:rsid w:val="006B16CD"/>
    <w:rsid w:val="006B1B2A"/>
    <w:rsid w:val="006B2048"/>
    <w:rsid w:val="006B204F"/>
    <w:rsid w:val="006B366B"/>
    <w:rsid w:val="006B6E1A"/>
    <w:rsid w:val="006B6F80"/>
    <w:rsid w:val="006C0727"/>
    <w:rsid w:val="006C2BA6"/>
    <w:rsid w:val="006D04F4"/>
    <w:rsid w:val="006D25FA"/>
    <w:rsid w:val="006D43A9"/>
    <w:rsid w:val="006D61F5"/>
    <w:rsid w:val="006E145F"/>
    <w:rsid w:val="006E367A"/>
    <w:rsid w:val="006F2890"/>
    <w:rsid w:val="006F4178"/>
    <w:rsid w:val="006F4200"/>
    <w:rsid w:val="006F7D0B"/>
    <w:rsid w:val="007000AC"/>
    <w:rsid w:val="007000C8"/>
    <w:rsid w:val="00700B6A"/>
    <w:rsid w:val="0070145E"/>
    <w:rsid w:val="00704203"/>
    <w:rsid w:val="00704746"/>
    <w:rsid w:val="007103AE"/>
    <w:rsid w:val="00710500"/>
    <w:rsid w:val="00713B3F"/>
    <w:rsid w:val="00717FF4"/>
    <w:rsid w:val="007207AE"/>
    <w:rsid w:val="0072189A"/>
    <w:rsid w:val="00721E00"/>
    <w:rsid w:val="00730060"/>
    <w:rsid w:val="007305B7"/>
    <w:rsid w:val="00732A32"/>
    <w:rsid w:val="00734CE5"/>
    <w:rsid w:val="00737331"/>
    <w:rsid w:val="00737EDB"/>
    <w:rsid w:val="007411C6"/>
    <w:rsid w:val="00743D14"/>
    <w:rsid w:val="007443E1"/>
    <w:rsid w:val="00745712"/>
    <w:rsid w:val="007476DB"/>
    <w:rsid w:val="0075000A"/>
    <w:rsid w:val="00750BD5"/>
    <w:rsid w:val="00751017"/>
    <w:rsid w:val="0075223D"/>
    <w:rsid w:val="00754210"/>
    <w:rsid w:val="00757566"/>
    <w:rsid w:val="00757EC2"/>
    <w:rsid w:val="00757FE6"/>
    <w:rsid w:val="00760889"/>
    <w:rsid w:val="007614B6"/>
    <w:rsid w:val="00762A7D"/>
    <w:rsid w:val="00767F87"/>
    <w:rsid w:val="00770572"/>
    <w:rsid w:val="00777608"/>
    <w:rsid w:val="00780CFD"/>
    <w:rsid w:val="00781A65"/>
    <w:rsid w:val="00781A78"/>
    <w:rsid w:val="0078443A"/>
    <w:rsid w:val="00785AC1"/>
    <w:rsid w:val="00785DA5"/>
    <w:rsid w:val="00785E93"/>
    <w:rsid w:val="007908AA"/>
    <w:rsid w:val="007920FA"/>
    <w:rsid w:val="007925C0"/>
    <w:rsid w:val="00792AA8"/>
    <w:rsid w:val="00793A62"/>
    <w:rsid w:val="00797082"/>
    <w:rsid w:val="007A0CF0"/>
    <w:rsid w:val="007A49CE"/>
    <w:rsid w:val="007A6041"/>
    <w:rsid w:val="007A636F"/>
    <w:rsid w:val="007A64F1"/>
    <w:rsid w:val="007A7186"/>
    <w:rsid w:val="007A7A91"/>
    <w:rsid w:val="007B3AE6"/>
    <w:rsid w:val="007B409C"/>
    <w:rsid w:val="007B5FA5"/>
    <w:rsid w:val="007B633C"/>
    <w:rsid w:val="007C0448"/>
    <w:rsid w:val="007C67E6"/>
    <w:rsid w:val="007D1702"/>
    <w:rsid w:val="007D3F71"/>
    <w:rsid w:val="007D49FE"/>
    <w:rsid w:val="007E039A"/>
    <w:rsid w:val="00801C95"/>
    <w:rsid w:val="008023E1"/>
    <w:rsid w:val="008026FC"/>
    <w:rsid w:val="00803500"/>
    <w:rsid w:val="008050EC"/>
    <w:rsid w:val="00807234"/>
    <w:rsid w:val="00813E38"/>
    <w:rsid w:val="00814773"/>
    <w:rsid w:val="00814D7A"/>
    <w:rsid w:val="008151DF"/>
    <w:rsid w:val="008168DF"/>
    <w:rsid w:val="00823D13"/>
    <w:rsid w:val="008243BD"/>
    <w:rsid w:val="00827530"/>
    <w:rsid w:val="00827A6D"/>
    <w:rsid w:val="008343AB"/>
    <w:rsid w:val="0083499A"/>
    <w:rsid w:val="00840049"/>
    <w:rsid w:val="008400CF"/>
    <w:rsid w:val="0084242B"/>
    <w:rsid w:val="00842FAD"/>
    <w:rsid w:val="00843139"/>
    <w:rsid w:val="0084679F"/>
    <w:rsid w:val="0084798C"/>
    <w:rsid w:val="008510CD"/>
    <w:rsid w:val="00851A9D"/>
    <w:rsid w:val="00853538"/>
    <w:rsid w:val="008541E7"/>
    <w:rsid w:val="00854D93"/>
    <w:rsid w:val="00855146"/>
    <w:rsid w:val="00855A4E"/>
    <w:rsid w:val="00855F56"/>
    <w:rsid w:val="00856280"/>
    <w:rsid w:val="00856898"/>
    <w:rsid w:val="0085778D"/>
    <w:rsid w:val="008634DC"/>
    <w:rsid w:val="00866FFC"/>
    <w:rsid w:val="00867F0A"/>
    <w:rsid w:val="00877031"/>
    <w:rsid w:val="00880691"/>
    <w:rsid w:val="00885AE0"/>
    <w:rsid w:val="0088742C"/>
    <w:rsid w:val="0089013B"/>
    <w:rsid w:val="0089289E"/>
    <w:rsid w:val="00893069"/>
    <w:rsid w:val="008A18CF"/>
    <w:rsid w:val="008A35CA"/>
    <w:rsid w:val="008A4A8C"/>
    <w:rsid w:val="008A4DEB"/>
    <w:rsid w:val="008A5FF8"/>
    <w:rsid w:val="008A6A73"/>
    <w:rsid w:val="008A7651"/>
    <w:rsid w:val="008A7D82"/>
    <w:rsid w:val="008B1844"/>
    <w:rsid w:val="008B1DA0"/>
    <w:rsid w:val="008B22D7"/>
    <w:rsid w:val="008B64AA"/>
    <w:rsid w:val="008C00F1"/>
    <w:rsid w:val="008C042B"/>
    <w:rsid w:val="008C15B5"/>
    <w:rsid w:val="008C3766"/>
    <w:rsid w:val="008C3EBD"/>
    <w:rsid w:val="008C422F"/>
    <w:rsid w:val="008C4367"/>
    <w:rsid w:val="008C557D"/>
    <w:rsid w:val="008C6206"/>
    <w:rsid w:val="008C63DE"/>
    <w:rsid w:val="008C6B1F"/>
    <w:rsid w:val="008C7C8E"/>
    <w:rsid w:val="008D5D71"/>
    <w:rsid w:val="008E5BD1"/>
    <w:rsid w:val="008F0825"/>
    <w:rsid w:val="008F1369"/>
    <w:rsid w:val="008F52D4"/>
    <w:rsid w:val="00900B66"/>
    <w:rsid w:val="00901DF7"/>
    <w:rsid w:val="009026B5"/>
    <w:rsid w:val="00902837"/>
    <w:rsid w:val="0090638E"/>
    <w:rsid w:val="0090644C"/>
    <w:rsid w:val="00906EB4"/>
    <w:rsid w:val="00907325"/>
    <w:rsid w:val="009109BF"/>
    <w:rsid w:val="009226DA"/>
    <w:rsid w:val="00923439"/>
    <w:rsid w:val="009236FF"/>
    <w:rsid w:val="009239B8"/>
    <w:rsid w:val="0092467A"/>
    <w:rsid w:val="009247B1"/>
    <w:rsid w:val="00924879"/>
    <w:rsid w:val="00925BC7"/>
    <w:rsid w:val="009277B0"/>
    <w:rsid w:val="009315C2"/>
    <w:rsid w:val="00935DBA"/>
    <w:rsid w:val="00935F56"/>
    <w:rsid w:val="00943214"/>
    <w:rsid w:val="0094395A"/>
    <w:rsid w:val="00943B9A"/>
    <w:rsid w:val="00944135"/>
    <w:rsid w:val="00944811"/>
    <w:rsid w:val="00945E34"/>
    <w:rsid w:val="00947217"/>
    <w:rsid w:val="009473AA"/>
    <w:rsid w:val="009504DE"/>
    <w:rsid w:val="00953BBF"/>
    <w:rsid w:val="00954111"/>
    <w:rsid w:val="00954676"/>
    <w:rsid w:val="00957265"/>
    <w:rsid w:val="009619A7"/>
    <w:rsid w:val="00964FE7"/>
    <w:rsid w:val="00965017"/>
    <w:rsid w:val="00966F0E"/>
    <w:rsid w:val="00966F8B"/>
    <w:rsid w:val="00970EA6"/>
    <w:rsid w:val="00972267"/>
    <w:rsid w:val="0097304E"/>
    <w:rsid w:val="00973F5C"/>
    <w:rsid w:val="00976795"/>
    <w:rsid w:val="00977706"/>
    <w:rsid w:val="009813F0"/>
    <w:rsid w:val="009818F5"/>
    <w:rsid w:val="00981B9D"/>
    <w:rsid w:val="00981CBC"/>
    <w:rsid w:val="00981E89"/>
    <w:rsid w:val="00983114"/>
    <w:rsid w:val="00986216"/>
    <w:rsid w:val="00987BED"/>
    <w:rsid w:val="009900AE"/>
    <w:rsid w:val="00991DBD"/>
    <w:rsid w:val="0099506E"/>
    <w:rsid w:val="00995250"/>
    <w:rsid w:val="009A235C"/>
    <w:rsid w:val="009A3BCF"/>
    <w:rsid w:val="009A7820"/>
    <w:rsid w:val="009A7F20"/>
    <w:rsid w:val="009B0CBB"/>
    <w:rsid w:val="009B5811"/>
    <w:rsid w:val="009B7B8C"/>
    <w:rsid w:val="009C15FC"/>
    <w:rsid w:val="009C1DCF"/>
    <w:rsid w:val="009C20E2"/>
    <w:rsid w:val="009C28B0"/>
    <w:rsid w:val="009C42B5"/>
    <w:rsid w:val="009C7A5B"/>
    <w:rsid w:val="009D280D"/>
    <w:rsid w:val="009D30B7"/>
    <w:rsid w:val="009D5A16"/>
    <w:rsid w:val="009D75C1"/>
    <w:rsid w:val="009D7D79"/>
    <w:rsid w:val="009E3337"/>
    <w:rsid w:val="009E4398"/>
    <w:rsid w:val="009E4B28"/>
    <w:rsid w:val="009F37A9"/>
    <w:rsid w:val="009F470D"/>
    <w:rsid w:val="009F6E7A"/>
    <w:rsid w:val="009F73E5"/>
    <w:rsid w:val="00A00F1D"/>
    <w:rsid w:val="00A01B3C"/>
    <w:rsid w:val="00A01CB9"/>
    <w:rsid w:val="00A03A1C"/>
    <w:rsid w:val="00A04232"/>
    <w:rsid w:val="00A07C53"/>
    <w:rsid w:val="00A10AB7"/>
    <w:rsid w:val="00A148DF"/>
    <w:rsid w:val="00A14FA0"/>
    <w:rsid w:val="00A16FA1"/>
    <w:rsid w:val="00A17721"/>
    <w:rsid w:val="00A20A75"/>
    <w:rsid w:val="00A20B6C"/>
    <w:rsid w:val="00A21CCE"/>
    <w:rsid w:val="00A25BF3"/>
    <w:rsid w:val="00A264C7"/>
    <w:rsid w:val="00A303C6"/>
    <w:rsid w:val="00A32ED6"/>
    <w:rsid w:val="00A33D6A"/>
    <w:rsid w:val="00A34823"/>
    <w:rsid w:val="00A35445"/>
    <w:rsid w:val="00A40733"/>
    <w:rsid w:val="00A40F72"/>
    <w:rsid w:val="00A422E3"/>
    <w:rsid w:val="00A4354E"/>
    <w:rsid w:val="00A440E8"/>
    <w:rsid w:val="00A44B99"/>
    <w:rsid w:val="00A47DE6"/>
    <w:rsid w:val="00A47F40"/>
    <w:rsid w:val="00A540C0"/>
    <w:rsid w:val="00A57A64"/>
    <w:rsid w:val="00A60F2E"/>
    <w:rsid w:val="00A640BF"/>
    <w:rsid w:val="00A64D7D"/>
    <w:rsid w:val="00A6582C"/>
    <w:rsid w:val="00A65B24"/>
    <w:rsid w:val="00A71E9E"/>
    <w:rsid w:val="00A74585"/>
    <w:rsid w:val="00A74E29"/>
    <w:rsid w:val="00A75CE0"/>
    <w:rsid w:val="00A761F0"/>
    <w:rsid w:val="00A83036"/>
    <w:rsid w:val="00A8394A"/>
    <w:rsid w:val="00A83AA0"/>
    <w:rsid w:val="00A859BF"/>
    <w:rsid w:val="00A87A04"/>
    <w:rsid w:val="00A91C7D"/>
    <w:rsid w:val="00A94B4E"/>
    <w:rsid w:val="00A95C18"/>
    <w:rsid w:val="00A96574"/>
    <w:rsid w:val="00A96F80"/>
    <w:rsid w:val="00A974F3"/>
    <w:rsid w:val="00AA0F42"/>
    <w:rsid w:val="00AA1354"/>
    <w:rsid w:val="00AA1C47"/>
    <w:rsid w:val="00AA3A13"/>
    <w:rsid w:val="00AA427C"/>
    <w:rsid w:val="00AA75F4"/>
    <w:rsid w:val="00AB15FE"/>
    <w:rsid w:val="00AB6625"/>
    <w:rsid w:val="00AB7D1B"/>
    <w:rsid w:val="00AC0BF3"/>
    <w:rsid w:val="00AC32D5"/>
    <w:rsid w:val="00AC3EDC"/>
    <w:rsid w:val="00AC5401"/>
    <w:rsid w:val="00AD38C4"/>
    <w:rsid w:val="00AD6E38"/>
    <w:rsid w:val="00AE2C1D"/>
    <w:rsid w:val="00AE3516"/>
    <w:rsid w:val="00AE56C0"/>
    <w:rsid w:val="00AF0B8D"/>
    <w:rsid w:val="00AF2C8F"/>
    <w:rsid w:val="00AF2D94"/>
    <w:rsid w:val="00AF4A59"/>
    <w:rsid w:val="00B03E1F"/>
    <w:rsid w:val="00B04997"/>
    <w:rsid w:val="00B05022"/>
    <w:rsid w:val="00B110E4"/>
    <w:rsid w:val="00B12457"/>
    <w:rsid w:val="00B13640"/>
    <w:rsid w:val="00B14F5F"/>
    <w:rsid w:val="00B206AF"/>
    <w:rsid w:val="00B208F8"/>
    <w:rsid w:val="00B24066"/>
    <w:rsid w:val="00B24394"/>
    <w:rsid w:val="00B25B88"/>
    <w:rsid w:val="00B25CC0"/>
    <w:rsid w:val="00B27989"/>
    <w:rsid w:val="00B27DA8"/>
    <w:rsid w:val="00B3220F"/>
    <w:rsid w:val="00B332CF"/>
    <w:rsid w:val="00B34500"/>
    <w:rsid w:val="00B34F50"/>
    <w:rsid w:val="00B35A23"/>
    <w:rsid w:val="00B375CB"/>
    <w:rsid w:val="00B40412"/>
    <w:rsid w:val="00B40773"/>
    <w:rsid w:val="00B4224D"/>
    <w:rsid w:val="00B44120"/>
    <w:rsid w:val="00B459BC"/>
    <w:rsid w:val="00B51BA4"/>
    <w:rsid w:val="00B544FD"/>
    <w:rsid w:val="00B554B1"/>
    <w:rsid w:val="00B60F5D"/>
    <w:rsid w:val="00B610E7"/>
    <w:rsid w:val="00B620D6"/>
    <w:rsid w:val="00B627E9"/>
    <w:rsid w:val="00B63C2F"/>
    <w:rsid w:val="00B63CA1"/>
    <w:rsid w:val="00B63EDA"/>
    <w:rsid w:val="00B65C57"/>
    <w:rsid w:val="00B70EC8"/>
    <w:rsid w:val="00B726FD"/>
    <w:rsid w:val="00B76BFB"/>
    <w:rsid w:val="00B7781F"/>
    <w:rsid w:val="00B80455"/>
    <w:rsid w:val="00B8208E"/>
    <w:rsid w:val="00B82C30"/>
    <w:rsid w:val="00B835E9"/>
    <w:rsid w:val="00B84EF2"/>
    <w:rsid w:val="00B860EB"/>
    <w:rsid w:val="00B900B9"/>
    <w:rsid w:val="00B947B7"/>
    <w:rsid w:val="00B948BC"/>
    <w:rsid w:val="00B949F0"/>
    <w:rsid w:val="00B95E90"/>
    <w:rsid w:val="00B960E8"/>
    <w:rsid w:val="00B96246"/>
    <w:rsid w:val="00BA0ECB"/>
    <w:rsid w:val="00BA4274"/>
    <w:rsid w:val="00BA4F8A"/>
    <w:rsid w:val="00BA5962"/>
    <w:rsid w:val="00BA7B9E"/>
    <w:rsid w:val="00BB03A2"/>
    <w:rsid w:val="00BB633A"/>
    <w:rsid w:val="00BB6AA8"/>
    <w:rsid w:val="00BC04E1"/>
    <w:rsid w:val="00BC1EEE"/>
    <w:rsid w:val="00BC6567"/>
    <w:rsid w:val="00BD2CFD"/>
    <w:rsid w:val="00BD42B2"/>
    <w:rsid w:val="00BD56E1"/>
    <w:rsid w:val="00BD6FB0"/>
    <w:rsid w:val="00BD7DBB"/>
    <w:rsid w:val="00BE68C2"/>
    <w:rsid w:val="00BE6AA9"/>
    <w:rsid w:val="00BF140C"/>
    <w:rsid w:val="00BF36F9"/>
    <w:rsid w:val="00BF3731"/>
    <w:rsid w:val="00BF3C83"/>
    <w:rsid w:val="00BF6447"/>
    <w:rsid w:val="00BF6992"/>
    <w:rsid w:val="00BF72C4"/>
    <w:rsid w:val="00BF7F9C"/>
    <w:rsid w:val="00C01F87"/>
    <w:rsid w:val="00C03AA0"/>
    <w:rsid w:val="00C04D06"/>
    <w:rsid w:val="00C0540A"/>
    <w:rsid w:val="00C06F9E"/>
    <w:rsid w:val="00C07427"/>
    <w:rsid w:val="00C140D0"/>
    <w:rsid w:val="00C154C3"/>
    <w:rsid w:val="00C155F1"/>
    <w:rsid w:val="00C16C9A"/>
    <w:rsid w:val="00C21C6D"/>
    <w:rsid w:val="00C25127"/>
    <w:rsid w:val="00C25750"/>
    <w:rsid w:val="00C27076"/>
    <w:rsid w:val="00C27962"/>
    <w:rsid w:val="00C27B1D"/>
    <w:rsid w:val="00C35E9D"/>
    <w:rsid w:val="00C45246"/>
    <w:rsid w:val="00C46AC7"/>
    <w:rsid w:val="00C4727E"/>
    <w:rsid w:val="00C541EC"/>
    <w:rsid w:val="00C6008B"/>
    <w:rsid w:val="00C60420"/>
    <w:rsid w:val="00C6158E"/>
    <w:rsid w:val="00C61EF5"/>
    <w:rsid w:val="00C62682"/>
    <w:rsid w:val="00C63513"/>
    <w:rsid w:val="00C6462C"/>
    <w:rsid w:val="00C72A8B"/>
    <w:rsid w:val="00C72BF2"/>
    <w:rsid w:val="00C808DA"/>
    <w:rsid w:val="00C818D7"/>
    <w:rsid w:val="00C822FB"/>
    <w:rsid w:val="00C823FA"/>
    <w:rsid w:val="00C82D24"/>
    <w:rsid w:val="00C864BA"/>
    <w:rsid w:val="00C9648A"/>
    <w:rsid w:val="00CA09B2"/>
    <w:rsid w:val="00CA1819"/>
    <w:rsid w:val="00CB0D21"/>
    <w:rsid w:val="00CB218B"/>
    <w:rsid w:val="00CB2E9D"/>
    <w:rsid w:val="00CB37F7"/>
    <w:rsid w:val="00CB47C7"/>
    <w:rsid w:val="00CB623E"/>
    <w:rsid w:val="00CB6723"/>
    <w:rsid w:val="00CB7DA8"/>
    <w:rsid w:val="00CC0677"/>
    <w:rsid w:val="00CC3486"/>
    <w:rsid w:val="00CC3B76"/>
    <w:rsid w:val="00CC4AA1"/>
    <w:rsid w:val="00CC5CB8"/>
    <w:rsid w:val="00CD1249"/>
    <w:rsid w:val="00CD55AA"/>
    <w:rsid w:val="00CE046E"/>
    <w:rsid w:val="00CE3D20"/>
    <w:rsid w:val="00CE5F8F"/>
    <w:rsid w:val="00CE713E"/>
    <w:rsid w:val="00CF08B1"/>
    <w:rsid w:val="00CF5327"/>
    <w:rsid w:val="00D02143"/>
    <w:rsid w:val="00D0289D"/>
    <w:rsid w:val="00D029E5"/>
    <w:rsid w:val="00D07186"/>
    <w:rsid w:val="00D103DF"/>
    <w:rsid w:val="00D15873"/>
    <w:rsid w:val="00D16A8A"/>
    <w:rsid w:val="00D2089E"/>
    <w:rsid w:val="00D23045"/>
    <w:rsid w:val="00D234F5"/>
    <w:rsid w:val="00D2372C"/>
    <w:rsid w:val="00D247BC"/>
    <w:rsid w:val="00D271EB"/>
    <w:rsid w:val="00D318EF"/>
    <w:rsid w:val="00D31DDA"/>
    <w:rsid w:val="00D32041"/>
    <w:rsid w:val="00D35F39"/>
    <w:rsid w:val="00D378D7"/>
    <w:rsid w:val="00D40AC6"/>
    <w:rsid w:val="00D461E0"/>
    <w:rsid w:val="00D505D7"/>
    <w:rsid w:val="00D50EE6"/>
    <w:rsid w:val="00D53380"/>
    <w:rsid w:val="00D53C8A"/>
    <w:rsid w:val="00D53E89"/>
    <w:rsid w:val="00D571BE"/>
    <w:rsid w:val="00D62906"/>
    <w:rsid w:val="00D629B9"/>
    <w:rsid w:val="00D631DB"/>
    <w:rsid w:val="00D65DBC"/>
    <w:rsid w:val="00D708EF"/>
    <w:rsid w:val="00D71969"/>
    <w:rsid w:val="00D748F9"/>
    <w:rsid w:val="00D74F15"/>
    <w:rsid w:val="00D83D46"/>
    <w:rsid w:val="00D84179"/>
    <w:rsid w:val="00D842C3"/>
    <w:rsid w:val="00D848B9"/>
    <w:rsid w:val="00D86C7F"/>
    <w:rsid w:val="00D86ED9"/>
    <w:rsid w:val="00D91C05"/>
    <w:rsid w:val="00D91FE3"/>
    <w:rsid w:val="00D9244C"/>
    <w:rsid w:val="00D9374D"/>
    <w:rsid w:val="00D971DE"/>
    <w:rsid w:val="00DA1B53"/>
    <w:rsid w:val="00DA1D1B"/>
    <w:rsid w:val="00DA2C24"/>
    <w:rsid w:val="00DA34CF"/>
    <w:rsid w:val="00DA3B95"/>
    <w:rsid w:val="00DA7075"/>
    <w:rsid w:val="00DB1512"/>
    <w:rsid w:val="00DB1E0B"/>
    <w:rsid w:val="00DB1EDE"/>
    <w:rsid w:val="00DB53E0"/>
    <w:rsid w:val="00DB6057"/>
    <w:rsid w:val="00DB7625"/>
    <w:rsid w:val="00DC0EDC"/>
    <w:rsid w:val="00DC1A78"/>
    <w:rsid w:val="00DC2149"/>
    <w:rsid w:val="00DC5A7B"/>
    <w:rsid w:val="00DC7E26"/>
    <w:rsid w:val="00DD0727"/>
    <w:rsid w:val="00DD321A"/>
    <w:rsid w:val="00DD6F04"/>
    <w:rsid w:val="00DD7017"/>
    <w:rsid w:val="00DE10FA"/>
    <w:rsid w:val="00DE5A0B"/>
    <w:rsid w:val="00DF0AD4"/>
    <w:rsid w:val="00DF275A"/>
    <w:rsid w:val="00DF6AF4"/>
    <w:rsid w:val="00DF7D3D"/>
    <w:rsid w:val="00E01014"/>
    <w:rsid w:val="00E01B84"/>
    <w:rsid w:val="00E01E2C"/>
    <w:rsid w:val="00E0436F"/>
    <w:rsid w:val="00E0564D"/>
    <w:rsid w:val="00E05C55"/>
    <w:rsid w:val="00E1461C"/>
    <w:rsid w:val="00E156F1"/>
    <w:rsid w:val="00E160D0"/>
    <w:rsid w:val="00E16BE5"/>
    <w:rsid w:val="00E173BB"/>
    <w:rsid w:val="00E20B6A"/>
    <w:rsid w:val="00E21EDD"/>
    <w:rsid w:val="00E24EC6"/>
    <w:rsid w:val="00E30CF5"/>
    <w:rsid w:val="00E30E02"/>
    <w:rsid w:val="00E3225D"/>
    <w:rsid w:val="00E32BB8"/>
    <w:rsid w:val="00E34670"/>
    <w:rsid w:val="00E36F7C"/>
    <w:rsid w:val="00E40B07"/>
    <w:rsid w:val="00E43DC0"/>
    <w:rsid w:val="00E5206F"/>
    <w:rsid w:val="00E534DE"/>
    <w:rsid w:val="00E54234"/>
    <w:rsid w:val="00E5465F"/>
    <w:rsid w:val="00E55C95"/>
    <w:rsid w:val="00E5726C"/>
    <w:rsid w:val="00E60532"/>
    <w:rsid w:val="00E613DC"/>
    <w:rsid w:val="00E61B65"/>
    <w:rsid w:val="00E63DED"/>
    <w:rsid w:val="00E67274"/>
    <w:rsid w:val="00E71165"/>
    <w:rsid w:val="00E71D97"/>
    <w:rsid w:val="00E7565D"/>
    <w:rsid w:val="00E845EF"/>
    <w:rsid w:val="00E85024"/>
    <w:rsid w:val="00E92CE6"/>
    <w:rsid w:val="00E94624"/>
    <w:rsid w:val="00EA06BF"/>
    <w:rsid w:val="00EA1146"/>
    <w:rsid w:val="00EA1B76"/>
    <w:rsid w:val="00EA23D6"/>
    <w:rsid w:val="00EA5CF9"/>
    <w:rsid w:val="00EA5D97"/>
    <w:rsid w:val="00EA6B47"/>
    <w:rsid w:val="00EB2CD0"/>
    <w:rsid w:val="00EB30F6"/>
    <w:rsid w:val="00EB370D"/>
    <w:rsid w:val="00EB6EFD"/>
    <w:rsid w:val="00EB7D49"/>
    <w:rsid w:val="00EC1DCD"/>
    <w:rsid w:val="00EC1E9D"/>
    <w:rsid w:val="00EC4933"/>
    <w:rsid w:val="00EC625F"/>
    <w:rsid w:val="00EC6845"/>
    <w:rsid w:val="00ED100E"/>
    <w:rsid w:val="00ED116D"/>
    <w:rsid w:val="00ED1FC2"/>
    <w:rsid w:val="00ED74B6"/>
    <w:rsid w:val="00EE5892"/>
    <w:rsid w:val="00EE5BFA"/>
    <w:rsid w:val="00EF0657"/>
    <w:rsid w:val="00EF13FE"/>
    <w:rsid w:val="00EF1E58"/>
    <w:rsid w:val="00EF236E"/>
    <w:rsid w:val="00EF3412"/>
    <w:rsid w:val="00EF4AB4"/>
    <w:rsid w:val="00EF4E78"/>
    <w:rsid w:val="00EF5467"/>
    <w:rsid w:val="00EF7BA5"/>
    <w:rsid w:val="00F03947"/>
    <w:rsid w:val="00F04210"/>
    <w:rsid w:val="00F05298"/>
    <w:rsid w:val="00F106FA"/>
    <w:rsid w:val="00F1357E"/>
    <w:rsid w:val="00F155EB"/>
    <w:rsid w:val="00F2343F"/>
    <w:rsid w:val="00F24613"/>
    <w:rsid w:val="00F248D7"/>
    <w:rsid w:val="00F275D9"/>
    <w:rsid w:val="00F27ADA"/>
    <w:rsid w:val="00F30F0A"/>
    <w:rsid w:val="00F323D0"/>
    <w:rsid w:val="00F331B7"/>
    <w:rsid w:val="00F3404B"/>
    <w:rsid w:val="00F35DD9"/>
    <w:rsid w:val="00F365E4"/>
    <w:rsid w:val="00F43D0F"/>
    <w:rsid w:val="00F44D0F"/>
    <w:rsid w:val="00F45429"/>
    <w:rsid w:val="00F4668D"/>
    <w:rsid w:val="00F46F7F"/>
    <w:rsid w:val="00F47391"/>
    <w:rsid w:val="00F50D50"/>
    <w:rsid w:val="00F5236A"/>
    <w:rsid w:val="00F54DA7"/>
    <w:rsid w:val="00F55FC4"/>
    <w:rsid w:val="00F57301"/>
    <w:rsid w:val="00F61EB1"/>
    <w:rsid w:val="00F639BA"/>
    <w:rsid w:val="00F67D85"/>
    <w:rsid w:val="00F70066"/>
    <w:rsid w:val="00F70910"/>
    <w:rsid w:val="00F7439A"/>
    <w:rsid w:val="00F745D5"/>
    <w:rsid w:val="00F75356"/>
    <w:rsid w:val="00F775C9"/>
    <w:rsid w:val="00F815CA"/>
    <w:rsid w:val="00F82A01"/>
    <w:rsid w:val="00F919AA"/>
    <w:rsid w:val="00F93D29"/>
    <w:rsid w:val="00F9626C"/>
    <w:rsid w:val="00FA1DA8"/>
    <w:rsid w:val="00FB1D8C"/>
    <w:rsid w:val="00FB784A"/>
    <w:rsid w:val="00FB7E34"/>
    <w:rsid w:val="00FC2464"/>
    <w:rsid w:val="00FC54A4"/>
    <w:rsid w:val="00FC65B0"/>
    <w:rsid w:val="00FD2CE9"/>
    <w:rsid w:val="00FE0085"/>
    <w:rsid w:val="00FE08ED"/>
    <w:rsid w:val="00FE0F3F"/>
    <w:rsid w:val="00FE64FD"/>
    <w:rsid w:val="00FF41E1"/>
    <w:rsid w:val="00FF51C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52FCA6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Batang"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08EF"/>
    <w:rPr>
      <w:sz w:val="22"/>
      <w:lang w:val="en-GB"/>
    </w:rPr>
  </w:style>
  <w:style w:type="paragraph" w:styleId="1">
    <w:name w:val="heading 1"/>
    <w:basedOn w:val="a"/>
    <w:next w:val="BodyText"/>
    <w:link w:val="10"/>
    <w:qFormat/>
    <w:rsid w:val="00B900B9"/>
    <w:pPr>
      <w:keepNext/>
      <w:keepLines/>
      <w:numPr>
        <w:numId w:val="2"/>
      </w:numPr>
      <w:spacing w:before="320"/>
      <w:outlineLvl w:val="0"/>
    </w:pPr>
    <w:rPr>
      <w:rFonts w:asciiTheme="majorHAnsi" w:hAnsiTheme="majorHAnsi"/>
      <w:b/>
      <w:sz w:val="32"/>
    </w:rPr>
  </w:style>
  <w:style w:type="paragraph" w:styleId="2">
    <w:name w:val="heading 2"/>
    <w:basedOn w:val="1"/>
    <w:next w:val="BodyText"/>
    <w:qFormat/>
    <w:rsid w:val="007D3F71"/>
    <w:pPr>
      <w:numPr>
        <w:ilvl w:val="1"/>
      </w:numPr>
      <w:spacing w:before="280"/>
      <w:outlineLvl w:val="1"/>
    </w:pPr>
    <w:rPr>
      <w:sz w:val="28"/>
    </w:rPr>
  </w:style>
  <w:style w:type="paragraph" w:styleId="3">
    <w:name w:val="heading 3"/>
    <w:basedOn w:val="2"/>
    <w:next w:val="BodyText"/>
    <w:qFormat/>
    <w:rsid w:val="00610F5D"/>
    <w:pPr>
      <w:numPr>
        <w:ilvl w:val="2"/>
      </w:numPr>
      <w:spacing w:before="240" w:after="60"/>
      <w:outlineLvl w:val="2"/>
    </w:pPr>
    <w:rPr>
      <w:sz w:val="24"/>
    </w:rPr>
  </w:style>
  <w:style w:type="paragraph" w:styleId="4">
    <w:name w:val="heading 4"/>
    <w:basedOn w:val="3"/>
    <w:next w:val="BodyText"/>
    <w:link w:val="40"/>
    <w:unhideWhenUsed/>
    <w:qFormat/>
    <w:rsid w:val="00610F5D"/>
    <w:pPr>
      <w:numPr>
        <w:ilvl w:val="3"/>
      </w:numPr>
      <w:spacing w:before="40"/>
      <w:outlineLvl w:val="3"/>
    </w:pPr>
    <w:rPr>
      <w:rFonts w:eastAsiaTheme="majorEastAsia" w:cstheme="majorBidi"/>
      <w:iCs/>
    </w:rPr>
  </w:style>
  <w:style w:type="paragraph" w:styleId="5">
    <w:name w:val="heading 5"/>
    <w:basedOn w:val="4"/>
    <w:next w:val="BodyText"/>
    <w:link w:val="50"/>
    <w:unhideWhenUsed/>
    <w:qFormat/>
    <w:rsid w:val="00610F5D"/>
    <w:pPr>
      <w:numPr>
        <w:ilvl w:val="4"/>
      </w:numPr>
      <w:outlineLvl w:val="4"/>
    </w:pPr>
  </w:style>
  <w:style w:type="paragraph" w:styleId="6">
    <w:name w:val="heading 6"/>
    <w:basedOn w:val="5"/>
    <w:next w:val="BodyText"/>
    <w:link w:val="60"/>
    <w:unhideWhenUsed/>
    <w:qFormat/>
    <w:rsid w:val="00610F5D"/>
    <w:pPr>
      <w:numPr>
        <w:ilvl w:val="5"/>
      </w:numPr>
      <w:outlineLvl w:val="5"/>
    </w:pPr>
  </w:style>
  <w:style w:type="paragraph" w:styleId="7">
    <w:name w:val="heading 7"/>
    <w:basedOn w:val="a"/>
    <w:next w:val="a"/>
    <w:link w:val="70"/>
    <w:semiHidden/>
    <w:unhideWhenUsed/>
    <w:qFormat/>
    <w:rsid w:val="00610F5D"/>
    <w:pPr>
      <w:keepNext/>
      <w:keepLines/>
      <w:numPr>
        <w:ilvl w:val="6"/>
        <w:numId w:val="2"/>
      </w:numPr>
      <w:spacing w:before="40"/>
      <w:outlineLvl w:val="6"/>
    </w:pPr>
    <w:rPr>
      <w:rFonts w:asciiTheme="majorHAnsi" w:eastAsiaTheme="majorEastAsia" w:hAnsiTheme="majorHAnsi" w:cstheme="majorBidi"/>
      <w:i/>
      <w:iCs/>
      <w:color w:val="1F4D78" w:themeColor="accent1" w:themeShade="7F"/>
    </w:rPr>
  </w:style>
  <w:style w:type="paragraph" w:styleId="8">
    <w:name w:val="heading 8"/>
    <w:basedOn w:val="a"/>
    <w:next w:val="a"/>
    <w:link w:val="80"/>
    <w:semiHidden/>
    <w:unhideWhenUsed/>
    <w:qFormat/>
    <w:rsid w:val="00610F5D"/>
    <w:pPr>
      <w:keepNext/>
      <w:keepLines/>
      <w:numPr>
        <w:ilvl w:val="7"/>
        <w:numId w:val="2"/>
      </w:numPr>
      <w:spacing w:before="40"/>
      <w:outlineLvl w:val="7"/>
    </w:pPr>
    <w:rPr>
      <w:rFonts w:asciiTheme="majorHAnsi" w:eastAsiaTheme="majorEastAsia" w:hAnsiTheme="majorHAnsi" w:cstheme="majorBidi"/>
      <w:color w:val="272727" w:themeColor="text1" w:themeTint="D8"/>
      <w:sz w:val="21"/>
      <w:szCs w:val="21"/>
    </w:rPr>
  </w:style>
  <w:style w:type="paragraph" w:styleId="9">
    <w:name w:val="heading 9"/>
    <w:basedOn w:val="a"/>
    <w:next w:val="a"/>
    <w:link w:val="90"/>
    <w:semiHidden/>
    <w:unhideWhenUsed/>
    <w:qFormat/>
    <w:rsid w:val="00610F5D"/>
    <w:pPr>
      <w:keepNext/>
      <w:keepLines/>
      <w:numPr>
        <w:ilvl w:val="8"/>
        <w:numId w:val="2"/>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pBdr>
        <w:top w:val="single" w:sz="6" w:space="1" w:color="auto"/>
      </w:pBdr>
      <w:tabs>
        <w:tab w:val="center" w:pos="6480"/>
        <w:tab w:val="right" w:pos="12960"/>
      </w:tabs>
    </w:pPr>
    <w:rPr>
      <w:sz w:val="24"/>
    </w:rPr>
  </w:style>
  <w:style w:type="paragraph" w:styleId="a4">
    <w:name w:val="header"/>
    <w:basedOn w:val="a"/>
    <w:pPr>
      <w:pBdr>
        <w:bottom w:val="single" w:sz="6" w:space="2" w:color="auto"/>
      </w:pBdr>
      <w:tabs>
        <w:tab w:val="center" w:pos="6480"/>
        <w:tab w:val="right" w:pos="12960"/>
      </w:tabs>
    </w:pPr>
    <w:rPr>
      <w:b/>
      <w:sz w:val="28"/>
    </w:rPr>
  </w:style>
  <w:style w:type="paragraph" w:customStyle="1" w:styleId="T1">
    <w:name w:val="T1"/>
    <w:basedOn w:val="a"/>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a5">
    <w:name w:val="Body Text Indent"/>
    <w:basedOn w:val="a"/>
    <w:pPr>
      <w:ind w:left="720" w:hanging="720"/>
    </w:pPr>
  </w:style>
  <w:style w:type="character" w:styleId="a6">
    <w:name w:val="Hyperlink"/>
    <w:basedOn w:val="a0"/>
    <w:uiPriority w:val="99"/>
    <w:rPr>
      <w:color w:val="0000FF"/>
      <w:u w:val="single"/>
    </w:rPr>
  </w:style>
  <w:style w:type="paragraph" w:styleId="a7">
    <w:name w:val="Date"/>
    <w:basedOn w:val="a"/>
    <w:next w:val="a"/>
    <w:rsid w:val="001E3BE4"/>
  </w:style>
  <w:style w:type="paragraph" w:styleId="a8">
    <w:name w:val="Balloon Text"/>
    <w:basedOn w:val="a"/>
    <w:semiHidden/>
    <w:rsid w:val="00044F0F"/>
    <w:rPr>
      <w:rFonts w:ascii="Tahoma" w:hAnsi="Tahoma" w:cs="Tahoma"/>
      <w:sz w:val="16"/>
      <w:szCs w:val="16"/>
    </w:rPr>
  </w:style>
  <w:style w:type="character" w:styleId="a9">
    <w:name w:val="annotation reference"/>
    <w:basedOn w:val="a0"/>
    <w:uiPriority w:val="99"/>
    <w:rsid w:val="000840D0"/>
    <w:rPr>
      <w:sz w:val="16"/>
      <w:szCs w:val="16"/>
    </w:rPr>
  </w:style>
  <w:style w:type="paragraph" w:styleId="aa">
    <w:name w:val="annotation text"/>
    <w:basedOn w:val="a"/>
    <w:link w:val="ab"/>
    <w:uiPriority w:val="99"/>
    <w:rsid w:val="000840D0"/>
    <w:rPr>
      <w:sz w:val="20"/>
    </w:rPr>
  </w:style>
  <w:style w:type="paragraph" w:styleId="ac">
    <w:name w:val="annotation subject"/>
    <w:basedOn w:val="aa"/>
    <w:next w:val="aa"/>
    <w:semiHidden/>
    <w:rsid w:val="000840D0"/>
    <w:rPr>
      <w:b/>
      <w:bCs/>
    </w:rPr>
  </w:style>
  <w:style w:type="table" w:styleId="ad">
    <w:name w:val="Table Grid"/>
    <w:basedOn w:val="a1"/>
    <w:uiPriority w:val="59"/>
    <w:rsid w:val="00F639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line number"/>
    <w:basedOn w:val="a0"/>
    <w:rsid w:val="00FE0085"/>
  </w:style>
  <w:style w:type="paragraph" w:styleId="af">
    <w:name w:val="List Paragraph"/>
    <w:basedOn w:val="a"/>
    <w:uiPriority w:val="34"/>
    <w:qFormat/>
    <w:rsid w:val="00CB6723"/>
    <w:pPr>
      <w:ind w:left="720"/>
      <w:contextualSpacing/>
    </w:pPr>
  </w:style>
  <w:style w:type="paragraph" w:styleId="af0">
    <w:name w:val="caption"/>
    <w:aliases w:val="Caption Char1,Caption Char Char,Caption Char1 Char,Caption Char2,Caption Char Char Char,Caption Char Char1,fig and tbl,fighead2,Table Caption,fighead21,fighead22,fighead23,Table Caption1,fighead211,fighead24,Table Caption2,fighead25"/>
    <w:basedOn w:val="a"/>
    <w:next w:val="a"/>
    <w:link w:val="af1"/>
    <w:unhideWhenUsed/>
    <w:qFormat/>
    <w:rsid w:val="00E54234"/>
    <w:pPr>
      <w:spacing w:before="120" w:after="200"/>
      <w:jc w:val="center"/>
    </w:pPr>
    <w:rPr>
      <w:rFonts w:ascii="Arial" w:hAnsi="Arial"/>
      <w:b/>
      <w:iCs/>
      <w:sz w:val="18"/>
      <w:szCs w:val="18"/>
    </w:rPr>
  </w:style>
  <w:style w:type="character" w:customStyle="1" w:styleId="10">
    <w:name w:val="見出し 1 (文字)"/>
    <w:basedOn w:val="a0"/>
    <w:link w:val="1"/>
    <w:rsid w:val="00B900B9"/>
    <w:rPr>
      <w:rFonts w:asciiTheme="majorHAnsi" w:hAnsiTheme="majorHAnsi"/>
      <w:b/>
      <w:sz w:val="32"/>
      <w:lang w:val="en-GB"/>
    </w:rPr>
  </w:style>
  <w:style w:type="paragraph" w:styleId="af2">
    <w:name w:val="Bibliography"/>
    <w:basedOn w:val="a"/>
    <w:next w:val="a"/>
    <w:uiPriority w:val="37"/>
    <w:unhideWhenUsed/>
    <w:rsid w:val="00526D33"/>
  </w:style>
  <w:style w:type="character" w:styleId="af3">
    <w:name w:val="Placeholder Text"/>
    <w:basedOn w:val="a0"/>
    <w:uiPriority w:val="99"/>
    <w:semiHidden/>
    <w:rsid w:val="00327E24"/>
    <w:rPr>
      <w:color w:val="808080"/>
    </w:rPr>
  </w:style>
  <w:style w:type="paragraph" w:customStyle="1" w:styleId="TableTitle">
    <w:name w:val="TableTitle"/>
    <w:next w:val="a"/>
    <w:uiPriority w:val="99"/>
    <w:rsid w:val="00C27076"/>
    <w:pPr>
      <w:widowControl w:val="0"/>
      <w:autoSpaceDE w:val="0"/>
      <w:autoSpaceDN w:val="0"/>
      <w:adjustRightInd w:val="0"/>
      <w:spacing w:line="240" w:lineRule="atLeast"/>
      <w:jc w:val="center"/>
    </w:pPr>
    <w:rPr>
      <w:rFonts w:ascii="Arial" w:eastAsiaTheme="minorEastAsia" w:hAnsi="Arial" w:cs="Arial"/>
      <w:b/>
      <w:bCs/>
      <w:color w:val="000000"/>
      <w:w w:val="0"/>
    </w:rPr>
  </w:style>
  <w:style w:type="character" w:customStyle="1" w:styleId="CaptionChar3">
    <w:name w:val="Caption Char3"/>
    <w:aliases w:val="Caption Char1 Char1,Caption Char Char Char1,Caption Char1 Char Char,Caption Char2 Char,Caption Char Char Char Char,Caption Char Char1 Char,Caption Char Char2,fig and tbl Char,fighead2 Char,Table Caption Char,fighead21 Char,fighead22 Char"/>
    <w:basedOn w:val="a0"/>
    <w:rsid w:val="00B835E9"/>
    <w:rPr>
      <w:b/>
      <w:bCs/>
      <w:lang w:val="en-GB"/>
    </w:rPr>
  </w:style>
  <w:style w:type="numbering" w:customStyle="1" w:styleId="Headings">
    <w:name w:val="Headings"/>
    <w:uiPriority w:val="99"/>
    <w:rsid w:val="00610F5D"/>
    <w:pPr>
      <w:numPr>
        <w:numId w:val="1"/>
      </w:numPr>
    </w:pPr>
  </w:style>
  <w:style w:type="character" w:customStyle="1" w:styleId="40">
    <w:name w:val="見出し 4 (文字)"/>
    <w:basedOn w:val="a0"/>
    <w:link w:val="4"/>
    <w:rsid w:val="00D708EF"/>
    <w:rPr>
      <w:rFonts w:asciiTheme="majorHAnsi" w:eastAsiaTheme="majorEastAsia" w:hAnsiTheme="majorHAnsi" w:cstheme="majorBidi"/>
      <w:b/>
      <w:iCs/>
      <w:sz w:val="24"/>
      <w:lang w:val="en-GB"/>
    </w:rPr>
  </w:style>
  <w:style w:type="character" w:customStyle="1" w:styleId="50">
    <w:name w:val="見出し 5 (文字)"/>
    <w:basedOn w:val="a0"/>
    <w:link w:val="5"/>
    <w:rsid w:val="008151DF"/>
    <w:rPr>
      <w:rFonts w:asciiTheme="majorHAnsi" w:eastAsiaTheme="majorEastAsia" w:hAnsiTheme="majorHAnsi" w:cstheme="majorBidi"/>
      <w:b/>
      <w:iCs/>
      <w:sz w:val="24"/>
      <w:lang w:val="en-GB"/>
    </w:rPr>
  </w:style>
  <w:style w:type="paragraph" w:customStyle="1" w:styleId="CellBody">
    <w:name w:val="CellBody"/>
    <w:uiPriority w:val="99"/>
    <w:rsid w:val="00907325"/>
    <w:pPr>
      <w:widowControl w:val="0"/>
      <w:autoSpaceDE w:val="0"/>
      <w:autoSpaceDN w:val="0"/>
      <w:adjustRightInd w:val="0"/>
      <w:spacing w:line="200" w:lineRule="atLeast"/>
    </w:pPr>
    <w:rPr>
      <w:rFonts w:eastAsiaTheme="minorEastAsia"/>
      <w:color w:val="000000"/>
      <w:w w:val="0"/>
      <w:sz w:val="18"/>
      <w:szCs w:val="18"/>
    </w:rPr>
  </w:style>
  <w:style w:type="paragraph" w:customStyle="1" w:styleId="CellHeading">
    <w:name w:val="CellHeading"/>
    <w:uiPriority w:val="99"/>
    <w:rsid w:val="00907325"/>
    <w:pPr>
      <w:widowControl w:val="0"/>
      <w:suppressAutoHyphens/>
      <w:autoSpaceDE w:val="0"/>
      <w:autoSpaceDN w:val="0"/>
      <w:adjustRightInd w:val="0"/>
      <w:spacing w:line="200" w:lineRule="atLeast"/>
      <w:jc w:val="center"/>
    </w:pPr>
    <w:rPr>
      <w:rFonts w:eastAsiaTheme="minorEastAsia"/>
      <w:b/>
      <w:bCs/>
      <w:color w:val="000000"/>
      <w:w w:val="0"/>
      <w:sz w:val="18"/>
      <w:szCs w:val="18"/>
    </w:rPr>
  </w:style>
  <w:style w:type="paragraph" w:customStyle="1" w:styleId="TableText">
    <w:name w:val="TableText"/>
    <w:uiPriority w:val="99"/>
    <w:rsid w:val="00907325"/>
    <w:pPr>
      <w:widowControl w:val="0"/>
      <w:autoSpaceDE w:val="0"/>
      <w:autoSpaceDN w:val="0"/>
      <w:adjustRightInd w:val="0"/>
      <w:spacing w:line="200" w:lineRule="atLeast"/>
    </w:pPr>
    <w:rPr>
      <w:rFonts w:eastAsiaTheme="minorEastAsia"/>
      <w:color w:val="000000"/>
      <w:w w:val="0"/>
      <w:sz w:val="18"/>
      <w:szCs w:val="18"/>
      <w:lang w:eastAsia="zh-CN"/>
    </w:rPr>
  </w:style>
  <w:style w:type="paragraph" w:customStyle="1" w:styleId="Body">
    <w:name w:val="Body"/>
    <w:uiPriority w:val="99"/>
    <w:rsid w:val="003B4F7E"/>
    <w:pPr>
      <w:widowControl w:val="0"/>
      <w:autoSpaceDE w:val="0"/>
      <w:autoSpaceDN w:val="0"/>
      <w:adjustRightInd w:val="0"/>
      <w:spacing w:before="240" w:line="240" w:lineRule="atLeast"/>
      <w:jc w:val="both"/>
    </w:pPr>
    <w:rPr>
      <w:rFonts w:eastAsia="ＭＳ 明朝"/>
      <w:color w:val="000000"/>
      <w:w w:val="0"/>
      <w:lang w:eastAsia="ja-JP"/>
    </w:rPr>
  </w:style>
  <w:style w:type="paragraph" w:customStyle="1" w:styleId="Equation">
    <w:name w:val="Equation"/>
    <w:uiPriority w:val="99"/>
    <w:rsid w:val="003B4F7E"/>
    <w:pPr>
      <w:suppressAutoHyphens/>
      <w:autoSpaceDE w:val="0"/>
      <w:autoSpaceDN w:val="0"/>
      <w:adjustRightInd w:val="0"/>
      <w:spacing w:before="240" w:after="240" w:line="200" w:lineRule="atLeast"/>
      <w:ind w:firstLine="200"/>
    </w:pPr>
    <w:rPr>
      <w:color w:val="000000"/>
      <w:w w:val="0"/>
      <w:lang w:eastAsia="ko-KR"/>
    </w:rPr>
  </w:style>
  <w:style w:type="paragraph" w:customStyle="1" w:styleId="Equationvariable">
    <w:name w:val="Equation variable"/>
    <w:basedOn w:val="a"/>
    <w:uiPriority w:val="99"/>
    <w:rsid w:val="00BD42B2"/>
    <w:pPr>
      <w:tabs>
        <w:tab w:val="left" w:pos="1080"/>
        <w:tab w:val="left" w:pos="1800"/>
      </w:tabs>
      <w:suppressAutoHyphens/>
      <w:autoSpaceDE w:val="0"/>
      <w:autoSpaceDN w:val="0"/>
      <w:adjustRightInd w:val="0"/>
      <w:spacing w:before="100" w:after="20" w:line="240" w:lineRule="atLeast"/>
      <w:ind w:left="760" w:hanging="560"/>
    </w:pPr>
    <w:rPr>
      <w:rFonts w:eastAsiaTheme="minorEastAsia"/>
      <w:color w:val="000000"/>
      <w:w w:val="0"/>
      <w:lang w:eastAsia="zh-CN"/>
    </w:rPr>
  </w:style>
  <w:style w:type="paragraph" w:customStyle="1" w:styleId="Editorsnote">
    <w:name w:val="Editor's note"/>
    <w:basedOn w:val="a"/>
    <w:next w:val="a"/>
    <w:qFormat/>
    <w:rsid w:val="00AE56C0"/>
    <w:pPr>
      <w:autoSpaceDE w:val="0"/>
      <w:autoSpaceDN w:val="0"/>
      <w:adjustRightInd w:val="0"/>
      <w:spacing w:before="120" w:after="120"/>
      <w:jc w:val="both"/>
    </w:pPr>
    <w:rPr>
      <w:rFonts w:cs="TimesNewRomanPSMT"/>
      <w:b/>
      <w:i/>
      <w:color w:val="FF0000"/>
      <w:sz w:val="20"/>
      <w:lang w:val="en-US"/>
    </w:rPr>
  </w:style>
  <w:style w:type="paragraph" w:customStyle="1" w:styleId="T">
    <w:name w:val="T"/>
    <w:aliases w:val="Text"/>
    <w:link w:val="TChar"/>
    <w:uiPriority w:val="99"/>
    <w:rsid w:val="00601139"/>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color w:val="000000"/>
      <w:w w:val="0"/>
    </w:rPr>
  </w:style>
  <w:style w:type="paragraph" w:customStyle="1" w:styleId="B-Body">
    <w:name w:val="B-Body"/>
    <w:link w:val="B-BodyChar"/>
    <w:qFormat/>
    <w:rsid w:val="00B34500"/>
    <w:pPr>
      <w:tabs>
        <w:tab w:val="left" w:pos="2160"/>
      </w:tabs>
      <w:spacing w:before="120" w:after="40"/>
      <w:ind w:left="720"/>
    </w:pPr>
    <w:rPr>
      <w:sz w:val="22"/>
    </w:rPr>
  </w:style>
  <w:style w:type="character" w:customStyle="1" w:styleId="B-BodyChar">
    <w:name w:val="B-Body Char"/>
    <w:basedOn w:val="a0"/>
    <w:link w:val="B-Body"/>
    <w:rsid w:val="00B34500"/>
    <w:rPr>
      <w:sz w:val="22"/>
    </w:rPr>
  </w:style>
  <w:style w:type="paragraph" w:customStyle="1" w:styleId="Note">
    <w:name w:val="Note"/>
    <w:uiPriority w:val="99"/>
    <w:rsid w:val="00275C7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120" w:after="120" w:line="200" w:lineRule="atLeast"/>
      <w:jc w:val="both"/>
    </w:pPr>
    <w:rPr>
      <w:rFonts w:eastAsiaTheme="minorEastAsia"/>
      <w:color w:val="000000"/>
      <w:w w:val="0"/>
      <w:sz w:val="18"/>
      <w:szCs w:val="18"/>
    </w:rPr>
  </w:style>
  <w:style w:type="character" w:customStyle="1" w:styleId="Subscript">
    <w:name w:val="Subscript"/>
    <w:uiPriority w:val="99"/>
    <w:rsid w:val="00275C7B"/>
    <w:rPr>
      <w:vertAlign w:val="subscript"/>
    </w:rPr>
  </w:style>
  <w:style w:type="character" w:customStyle="1" w:styleId="TChar">
    <w:name w:val="T Char"/>
    <w:aliases w:val="Text Char"/>
    <w:basedOn w:val="a0"/>
    <w:link w:val="T"/>
    <w:uiPriority w:val="99"/>
    <w:rsid w:val="000F7452"/>
    <w:rPr>
      <w:rFonts w:eastAsiaTheme="minorEastAsia"/>
      <w:color w:val="000000"/>
      <w:w w:val="0"/>
    </w:rPr>
  </w:style>
  <w:style w:type="paragraph" w:customStyle="1" w:styleId="MTDisplayEquation">
    <w:name w:val="MTDisplayEquation"/>
    <w:basedOn w:val="T"/>
    <w:next w:val="a"/>
    <w:link w:val="MTDisplayEquationChar"/>
    <w:rsid w:val="0083499A"/>
    <w:p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enter" w:pos="5400"/>
        <w:tab w:val="right" w:pos="10800"/>
      </w:tabs>
      <w:suppressAutoHyphens w:val="0"/>
    </w:pPr>
    <w:rPr>
      <w:rFonts w:eastAsia="ＭＳ 明朝"/>
      <w:sz w:val="22"/>
      <w:szCs w:val="22"/>
      <w:lang w:eastAsia="ja-JP"/>
    </w:rPr>
  </w:style>
  <w:style w:type="character" w:customStyle="1" w:styleId="MTDisplayEquationChar">
    <w:name w:val="MTDisplayEquation Char"/>
    <w:basedOn w:val="TChar"/>
    <w:link w:val="MTDisplayEquation"/>
    <w:rsid w:val="0083499A"/>
    <w:rPr>
      <w:rFonts w:eastAsia="ＭＳ 明朝"/>
      <w:color w:val="000000"/>
      <w:w w:val="0"/>
      <w:sz w:val="22"/>
      <w:szCs w:val="22"/>
      <w:lang w:eastAsia="ja-JP"/>
    </w:rPr>
  </w:style>
  <w:style w:type="character" w:customStyle="1" w:styleId="af1">
    <w:name w:val="図表番号 (文字)"/>
    <w:aliases w:val="Caption Char1 (文字),Caption Char Char (文字),Caption Char1 Char (文字),Caption Char2 (文字),Caption Char Char Char (文字),Caption Char Char1 (文字),fig and tbl (文字),fighead2 (文字),Table Caption (文字),fighead21 (文字),fighead22 (文字),fighead23 (文字)"/>
    <w:basedOn w:val="a0"/>
    <w:link w:val="af0"/>
    <w:rsid w:val="00E54234"/>
    <w:rPr>
      <w:rFonts w:ascii="Arial" w:hAnsi="Arial"/>
      <w:b/>
      <w:iCs/>
      <w:sz w:val="18"/>
      <w:szCs w:val="18"/>
      <w:lang w:val="en-GB"/>
    </w:rPr>
  </w:style>
  <w:style w:type="character" w:customStyle="1" w:styleId="ab">
    <w:name w:val="コメント文字列 (文字)"/>
    <w:link w:val="aa"/>
    <w:uiPriority w:val="99"/>
    <w:rsid w:val="007411C6"/>
    <w:rPr>
      <w:lang w:val="en-GB"/>
    </w:rPr>
  </w:style>
  <w:style w:type="character" w:customStyle="1" w:styleId="Bold">
    <w:name w:val="Bold"/>
    <w:aliases w:val="Italic"/>
    <w:basedOn w:val="a0"/>
    <w:rsid w:val="0018245B"/>
    <w:rPr>
      <w:b/>
      <w:bCs/>
      <w:i/>
      <w:iCs/>
    </w:rPr>
  </w:style>
  <w:style w:type="paragraph" w:customStyle="1" w:styleId="EditingInstruction">
    <w:name w:val="Editing Instruction"/>
    <w:basedOn w:val="a"/>
    <w:next w:val="a"/>
    <w:qFormat/>
    <w:rsid w:val="00424110"/>
    <w:pPr>
      <w:spacing w:before="120" w:after="120"/>
    </w:pPr>
    <w:rPr>
      <w:b/>
      <w:i/>
    </w:rPr>
  </w:style>
  <w:style w:type="paragraph" w:customStyle="1" w:styleId="FigTitle">
    <w:name w:val="FigTitle"/>
    <w:uiPriority w:val="99"/>
    <w:rsid w:val="004F7ACE"/>
    <w:pPr>
      <w:widowControl w:val="0"/>
      <w:autoSpaceDE w:val="0"/>
      <w:autoSpaceDN w:val="0"/>
      <w:adjustRightInd w:val="0"/>
      <w:spacing w:before="240" w:line="240" w:lineRule="atLeast"/>
      <w:jc w:val="center"/>
    </w:pPr>
    <w:rPr>
      <w:rFonts w:ascii="Arial" w:eastAsia="Malgun Gothic" w:hAnsi="Arial" w:cs="Arial"/>
      <w:b/>
      <w:bCs/>
      <w:color w:val="000000"/>
      <w:w w:val="0"/>
    </w:rPr>
  </w:style>
  <w:style w:type="paragraph" w:customStyle="1" w:styleId="figuretext">
    <w:name w:val="figure text"/>
    <w:uiPriority w:val="99"/>
    <w:rsid w:val="004F7ACE"/>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rPr>
  </w:style>
  <w:style w:type="character" w:customStyle="1" w:styleId="60">
    <w:name w:val="見出し 6 (文字)"/>
    <w:basedOn w:val="a0"/>
    <w:link w:val="6"/>
    <w:rsid w:val="00B3220F"/>
    <w:rPr>
      <w:rFonts w:asciiTheme="majorHAnsi" w:eastAsiaTheme="majorEastAsia" w:hAnsiTheme="majorHAnsi" w:cstheme="majorBidi"/>
      <w:b/>
      <w:iCs/>
      <w:sz w:val="24"/>
      <w:lang w:val="en-GB"/>
    </w:rPr>
  </w:style>
  <w:style w:type="paragraph" w:customStyle="1" w:styleId="Ll1">
    <w:name w:val="Ll1"/>
    <w:aliases w:val="NumberedList21"/>
    <w:uiPriority w:val="99"/>
    <w:rsid w:val="00925BC7"/>
    <w:pPr>
      <w:tabs>
        <w:tab w:val="left" w:pos="1040"/>
      </w:tabs>
      <w:suppressAutoHyphens/>
      <w:autoSpaceDE w:val="0"/>
      <w:autoSpaceDN w:val="0"/>
      <w:adjustRightInd w:val="0"/>
      <w:spacing w:before="60" w:after="60" w:line="240" w:lineRule="atLeast"/>
      <w:ind w:left="1040" w:hanging="400"/>
      <w:jc w:val="both"/>
    </w:pPr>
    <w:rPr>
      <w:rFonts w:eastAsiaTheme="minorEastAsia"/>
      <w:color w:val="000000"/>
      <w:w w:val="0"/>
    </w:rPr>
  </w:style>
  <w:style w:type="paragraph" w:customStyle="1" w:styleId="Ll">
    <w:name w:val="Ll"/>
    <w:aliases w:val="NumberedList2"/>
    <w:uiPriority w:val="99"/>
    <w:rsid w:val="00925BC7"/>
    <w:pPr>
      <w:tabs>
        <w:tab w:val="left" w:pos="1040"/>
      </w:tabs>
      <w:suppressAutoHyphens/>
      <w:autoSpaceDE w:val="0"/>
      <w:autoSpaceDN w:val="0"/>
      <w:adjustRightInd w:val="0"/>
      <w:spacing w:before="60" w:after="60" w:line="240" w:lineRule="atLeast"/>
      <w:ind w:left="1040" w:hanging="400"/>
      <w:jc w:val="both"/>
    </w:pPr>
    <w:rPr>
      <w:rFonts w:eastAsiaTheme="minorEastAsia"/>
      <w:color w:val="000000"/>
      <w:w w:val="0"/>
    </w:rPr>
  </w:style>
  <w:style w:type="paragraph" w:customStyle="1" w:styleId="VariableList">
    <w:name w:val="VariableList"/>
    <w:uiPriority w:val="99"/>
    <w:rsid w:val="00925BC7"/>
    <w:pPr>
      <w:tabs>
        <w:tab w:val="left" w:pos="760"/>
        <w:tab w:val="left" w:pos="108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1080" w:hanging="880"/>
      <w:jc w:val="both"/>
    </w:pPr>
    <w:rPr>
      <w:rFonts w:eastAsiaTheme="minorEastAsia"/>
      <w:color w:val="000000"/>
      <w:w w:val="0"/>
    </w:rPr>
  </w:style>
  <w:style w:type="character" w:customStyle="1" w:styleId="Underline">
    <w:name w:val="Underline"/>
    <w:uiPriority w:val="99"/>
    <w:rsid w:val="00925BC7"/>
  </w:style>
  <w:style w:type="paragraph" w:customStyle="1" w:styleId="BodyText">
    <w:name w:val="BodyText"/>
    <w:basedOn w:val="a"/>
    <w:qFormat/>
    <w:rsid w:val="00017B78"/>
    <w:pPr>
      <w:spacing w:before="120" w:after="120"/>
      <w:jc w:val="both"/>
    </w:pPr>
  </w:style>
  <w:style w:type="paragraph" w:customStyle="1" w:styleId="CellText">
    <w:name w:val="CellText"/>
    <w:basedOn w:val="a"/>
    <w:qFormat/>
    <w:rsid w:val="005C03FC"/>
    <w:rPr>
      <w:sz w:val="18"/>
      <w:lang w:val="en-US" w:eastAsia="ko-KR"/>
    </w:rPr>
  </w:style>
  <w:style w:type="paragraph" w:customStyle="1" w:styleId="TGaxandDensiFi">
    <w:name w:val="TGax_and_DensiFi"/>
    <w:basedOn w:val="a"/>
    <w:next w:val="a"/>
    <w:qFormat/>
    <w:rsid w:val="00D53C8A"/>
    <w:pPr>
      <w:shd w:val="clear" w:color="auto" w:fill="E7E6E6" w:themeFill="background2"/>
    </w:pPr>
    <w:rPr>
      <w:rFonts w:eastAsiaTheme="minorEastAsia"/>
    </w:rPr>
  </w:style>
  <w:style w:type="character" w:customStyle="1" w:styleId="70">
    <w:name w:val="見出し 7 (文字)"/>
    <w:basedOn w:val="a0"/>
    <w:link w:val="7"/>
    <w:semiHidden/>
    <w:rsid w:val="00610F5D"/>
    <w:rPr>
      <w:rFonts w:asciiTheme="majorHAnsi" w:eastAsiaTheme="majorEastAsia" w:hAnsiTheme="majorHAnsi" w:cstheme="majorBidi"/>
      <w:i/>
      <w:iCs/>
      <w:color w:val="1F4D78" w:themeColor="accent1" w:themeShade="7F"/>
      <w:sz w:val="22"/>
      <w:lang w:val="en-GB"/>
    </w:rPr>
  </w:style>
  <w:style w:type="character" w:customStyle="1" w:styleId="80">
    <w:name w:val="見出し 8 (文字)"/>
    <w:basedOn w:val="a0"/>
    <w:link w:val="8"/>
    <w:semiHidden/>
    <w:rsid w:val="00610F5D"/>
    <w:rPr>
      <w:rFonts w:asciiTheme="majorHAnsi" w:eastAsiaTheme="majorEastAsia" w:hAnsiTheme="majorHAnsi" w:cstheme="majorBidi"/>
      <w:color w:val="272727" w:themeColor="text1" w:themeTint="D8"/>
      <w:sz w:val="21"/>
      <w:szCs w:val="21"/>
      <w:lang w:val="en-GB"/>
    </w:rPr>
  </w:style>
  <w:style w:type="character" w:customStyle="1" w:styleId="90">
    <w:name w:val="見出し 9 (文字)"/>
    <w:basedOn w:val="a0"/>
    <w:link w:val="9"/>
    <w:semiHidden/>
    <w:rsid w:val="00610F5D"/>
    <w:rPr>
      <w:rFonts w:asciiTheme="majorHAnsi" w:eastAsiaTheme="majorEastAsia" w:hAnsiTheme="majorHAnsi" w:cstheme="majorBidi"/>
      <w:i/>
      <w:iCs/>
      <w:color w:val="272727" w:themeColor="text1" w:themeTint="D8"/>
      <w:sz w:val="21"/>
      <w:szCs w:val="21"/>
      <w:lang w:val="en-GB"/>
    </w:rPr>
  </w:style>
  <w:style w:type="paragraph" w:customStyle="1" w:styleId="SP3278539">
    <w:name w:val="SP.3.278539"/>
    <w:basedOn w:val="a"/>
    <w:next w:val="a"/>
    <w:uiPriority w:val="99"/>
    <w:rsid w:val="00973F5C"/>
    <w:pPr>
      <w:widowControl w:val="0"/>
      <w:autoSpaceDE w:val="0"/>
      <w:autoSpaceDN w:val="0"/>
      <w:adjustRightInd w:val="0"/>
    </w:pPr>
    <w:rPr>
      <w:rFonts w:eastAsia="Malgun Gothic"/>
      <w:sz w:val="24"/>
      <w:szCs w:val="24"/>
      <w:lang w:val="en-US" w:eastAsia="ko-KR"/>
    </w:rPr>
  </w:style>
  <w:style w:type="paragraph" w:styleId="af4">
    <w:name w:val="Revision"/>
    <w:hidden/>
    <w:uiPriority w:val="99"/>
    <w:semiHidden/>
    <w:rsid w:val="00233F21"/>
    <w:rPr>
      <w:sz w:val="22"/>
      <w:lang w:val="en-GB"/>
    </w:rPr>
  </w:style>
  <w:style w:type="paragraph" w:customStyle="1" w:styleId="TGaxSFD">
    <w:name w:val="TGaxSFD"/>
    <w:basedOn w:val="a"/>
    <w:next w:val="a"/>
    <w:qFormat/>
    <w:rsid w:val="00650603"/>
    <w:pPr>
      <w:shd w:val="clear" w:color="auto" w:fill="F2F2F2" w:themeFill="background1" w:themeFillShade="F2"/>
      <w:ind w:left="288" w:right="288"/>
    </w:pPr>
    <w:rPr>
      <w:rFonts w:eastAsia="Times New Roman"/>
      <w:i/>
      <w:sz w:val="20"/>
    </w:rPr>
  </w:style>
  <w:style w:type="paragraph" w:customStyle="1" w:styleId="SP10172162">
    <w:name w:val="SP.10.172162"/>
    <w:basedOn w:val="a"/>
    <w:next w:val="a"/>
    <w:uiPriority w:val="99"/>
    <w:rsid w:val="008C4367"/>
    <w:pPr>
      <w:autoSpaceDE w:val="0"/>
      <w:autoSpaceDN w:val="0"/>
      <w:adjustRightInd w:val="0"/>
    </w:pPr>
    <w:rPr>
      <w:sz w:val="24"/>
      <w:szCs w:val="24"/>
      <w:lang w:val="en-US"/>
    </w:rPr>
  </w:style>
  <w:style w:type="paragraph" w:customStyle="1" w:styleId="SP10172331">
    <w:name w:val="SP.10.172331"/>
    <w:basedOn w:val="a"/>
    <w:next w:val="a"/>
    <w:uiPriority w:val="99"/>
    <w:rsid w:val="008C4367"/>
    <w:pPr>
      <w:autoSpaceDE w:val="0"/>
      <w:autoSpaceDN w:val="0"/>
      <w:adjustRightInd w:val="0"/>
    </w:pPr>
    <w:rPr>
      <w:sz w:val="24"/>
      <w:szCs w:val="24"/>
      <w:lang w:val="en-US"/>
    </w:rPr>
  </w:style>
  <w:style w:type="paragraph" w:customStyle="1" w:styleId="SP10172309">
    <w:name w:val="SP.10.172309"/>
    <w:basedOn w:val="a"/>
    <w:next w:val="a"/>
    <w:uiPriority w:val="99"/>
    <w:rsid w:val="008C4367"/>
    <w:pPr>
      <w:autoSpaceDE w:val="0"/>
      <w:autoSpaceDN w:val="0"/>
      <w:adjustRightInd w:val="0"/>
    </w:pPr>
    <w:rPr>
      <w:sz w:val="24"/>
      <w:szCs w:val="24"/>
      <w:lang w:val="en-US"/>
    </w:rPr>
  </w:style>
  <w:style w:type="character" w:customStyle="1" w:styleId="SC10319501">
    <w:name w:val="SC.10.319501"/>
    <w:uiPriority w:val="99"/>
    <w:rsid w:val="008C4367"/>
    <w:rPr>
      <w:color w:val="000000"/>
      <w:sz w:val="20"/>
      <w:szCs w:val="20"/>
    </w:rPr>
  </w:style>
  <w:style w:type="paragraph" w:customStyle="1" w:styleId="Prim2">
    <w:name w:val="Prim2"/>
    <w:aliases w:val="PrimTag3"/>
    <w:uiPriority w:val="99"/>
    <w:rsid w:val="004A00DC"/>
    <w:pPr>
      <w:autoSpaceDE w:val="0"/>
      <w:autoSpaceDN w:val="0"/>
      <w:adjustRightInd w:val="0"/>
      <w:spacing w:line="240" w:lineRule="atLeast"/>
      <w:ind w:left="3280"/>
      <w:jc w:val="both"/>
    </w:pPr>
    <w:rPr>
      <w:rFonts w:eastAsiaTheme="minorEastAsia"/>
      <w:color w:val="000000"/>
      <w:w w:val="0"/>
      <w:lang w:eastAsia="ja-JP"/>
    </w:rPr>
  </w:style>
  <w:style w:type="paragraph" w:customStyle="1" w:styleId="H">
    <w:name w:val="H"/>
    <w:aliases w:val="HangingIndent"/>
    <w:uiPriority w:val="99"/>
    <w:rsid w:val="004A00DC"/>
    <w:pPr>
      <w:tabs>
        <w:tab w:val="left" w:pos="620"/>
      </w:tabs>
      <w:autoSpaceDE w:val="0"/>
      <w:autoSpaceDN w:val="0"/>
      <w:adjustRightInd w:val="0"/>
      <w:spacing w:line="240" w:lineRule="atLeast"/>
      <w:ind w:left="640" w:hanging="440"/>
      <w:jc w:val="both"/>
    </w:pPr>
    <w:rPr>
      <w:rFonts w:eastAsiaTheme="minorEastAsia"/>
      <w:color w:val="000000"/>
      <w:w w:val="0"/>
      <w:lang w:eastAsia="ja-JP"/>
    </w:rPr>
  </w:style>
  <w:style w:type="paragraph" w:customStyle="1" w:styleId="H2">
    <w:name w:val="H2"/>
    <w:aliases w:val="1.1"/>
    <w:next w:val="T"/>
    <w:uiPriority w:val="99"/>
    <w:rsid w:val="004A00DC"/>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eastAsiaTheme="minorEastAsia" w:hAnsi="Arial" w:cs="Arial"/>
      <w:b/>
      <w:bCs/>
      <w:color w:val="000000"/>
      <w:w w:val="0"/>
      <w:sz w:val="22"/>
      <w:szCs w:val="22"/>
      <w:lang w:eastAsia="ja-JP"/>
    </w:rPr>
  </w:style>
  <w:style w:type="paragraph" w:customStyle="1" w:styleId="H3">
    <w:name w:val="H3"/>
    <w:aliases w:val="1.1.1"/>
    <w:next w:val="T"/>
    <w:uiPriority w:val="99"/>
    <w:rsid w:val="004A00DC"/>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lang w:eastAsia="ja-JP"/>
    </w:rPr>
  </w:style>
  <w:style w:type="paragraph" w:customStyle="1" w:styleId="H4">
    <w:name w:val="H4"/>
    <w:aliases w:val="1.1.1.1"/>
    <w:next w:val="T"/>
    <w:uiPriority w:val="99"/>
    <w:rsid w:val="004A00DC"/>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lang w:eastAsia="ja-JP"/>
    </w:rPr>
  </w:style>
  <w:style w:type="paragraph" w:customStyle="1" w:styleId="H5">
    <w:name w:val="H5"/>
    <w:aliases w:val="1.1.1.1.11,1.1.1.1.1"/>
    <w:next w:val="T"/>
    <w:uiPriority w:val="99"/>
    <w:rsid w:val="004A00DC"/>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lang w:eastAsia="ja-JP"/>
    </w:rPr>
  </w:style>
  <w:style w:type="paragraph" w:customStyle="1" w:styleId="IntDisclaimer">
    <w:name w:val="IntDisclaimer"/>
    <w:uiPriority w:val="99"/>
    <w:rsid w:val="002B2EE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eastAsiaTheme="minorEastAsia"/>
      <w:color w:val="000000"/>
      <w:w w:val="0"/>
      <w:sz w:val="18"/>
      <w:szCs w:val="18"/>
      <w:lang w:eastAsia="ja-JP"/>
    </w:rPr>
  </w:style>
  <w:style w:type="paragraph" w:customStyle="1" w:styleId="EditiingInstruction">
    <w:name w:val="Editiing Instruction"/>
    <w:uiPriority w:val="99"/>
    <w:rsid w:val="00045115"/>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b/>
      <w:bCs/>
      <w:i/>
      <w:iCs/>
      <w:color w:val="000000"/>
      <w:w w:val="0"/>
      <w:lang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Batang"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08EF"/>
    <w:rPr>
      <w:sz w:val="22"/>
      <w:lang w:val="en-GB"/>
    </w:rPr>
  </w:style>
  <w:style w:type="paragraph" w:styleId="1">
    <w:name w:val="heading 1"/>
    <w:basedOn w:val="a"/>
    <w:next w:val="BodyText"/>
    <w:link w:val="10"/>
    <w:qFormat/>
    <w:rsid w:val="00B900B9"/>
    <w:pPr>
      <w:keepNext/>
      <w:keepLines/>
      <w:numPr>
        <w:numId w:val="2"/>
      </w:numPr>
      <w:spacing w:before="320"/>
      <w:outlineLvl w:val="0"/>
    </w:pPr>
    <w:rPr>
      <w:rFonts w:asciiTheme="majorHAnsi" w:hAnsiTheme="majorHAnsi"/>
      <w:b/>
      <w:sz w:val="32"/>
    </w:rPr>
  </w:style>
  <w:style w:type="paragraph" w:styleId="2">
    <w:name w:val="heading 2"/>
    <w:basedOn w:val="1"/>
    <w:next w:val="BodyText"/>
    <w:qFormat/>
    <w:rsid w:val="007D3F71"/>
    <w:pPr>
      <w:numPr>
        <w:ilvl w:val="1"/>
      </w:numPr>
      <w:spacing w:before="280"/>
      <w:outlineLvl w:val="1"/>
    </w:pPr>
    <w:rPr>
      <w:sz w:val="28"/>
    </w:rPr>
  </w:style>
  <w:style w:type="paragraph" w:styleId="3">
    <w:name w:val="heading 3"/>
    <w:basedOn w:val="2"/>
    <w:next w:val="BodyText"/>
    <w:qFormat/>
    <w:rsid w:val="00610F5D"/>
    <w:pPr>
      <w:numPr>
        <w:ilvl w:val="2"/>
      </w:numPr>
      <w:spacing w:before="240" w:after="60"/>
      <w:outlineLvl w:val="2"/>
    </w:pPr>
    <w:rPr>
      <w:sz w:val="24"/>
    </w:rPr>
  </w:style>
  <w:style w:type="paragraph" w:styleId="4">
    <w:name w:val="heading 4"/>
    <w:basedOn w:val="3"/>
    <w:next w:val="BodyText"/>
    <w:link w:val="40"/>
    <w:unhideWhenUsed/>
    <w:qFormat/>
    <w:rsid w:val="00610F5D"/>
    <w:pPr>
      <w:numPr>
        <w:ilvl w:val="3"/>
      </w:numPr>
      <w:spacing w:before="40"/>
      <w:outlineLvl w:val="3"/>
    </w:pPr>
    <w:rPr>
      <w:rFonts w:eastAsiaTheme="majorEastAsia" w:cstheme="majorBidi"/>
      <w:iCs/>
    </w:rPr>
  </w:style>
  <w:style w:type="paragraph" w:styleId="5">
    <w:name w:val="heading 5"/>
    <w:basedOn w:val="4"/>
    <w:next w:val="BodyText"/>
    <w:link w:val="50"/>
    <w:unhideWhenUsed/>
    <w:qFormat/>
    <w:rsid w:val="00610F5D"/>
    <w:pPr>
      <w:numPr>
        <w:ilvl w:val="4"/>
      </w:numPr>
      <w:outlineLvl w:val="4"/>
    </w:pPr>
  </w:style>
  <w:style w:type="paragraph" w:styleId="6">
    <w:name w:val="heading 6"/>
    <w:basedOn w:val="5"/>
    <w:next w:val="BodyText"/>
    <w:link w:val="60"/>
    <w:unhideWhenUsed/>
    <w:qFormat/>
    <w:rsid w:val="00610F5D"/>
    <w:pPr>
      <w:numPr>
        <w:ilvl w:val="5"/>
      </w:numPr>
      <w:outlineLvl w:val="5"/>
    </w:pPr>
  </w:style>
  <w:style w:type="paragraph" w:styleId="7">
    <w:name w:val="heading 7"/>
    <w:basedOn w:val="a"/>
    <w:next w:val="a"/>
    <w:link w:val="70"/>
    <w:semiHidden/>
    <w:unhideWhenUsed/>
    <w:qFormat/>
    <w:rsid w:val="00610F5D"/>
    <w:pPr>
      <w:keepNext/>
      <w:keepLines/>
      <w:numPr>
        <w:ilvl w:val="6"/>
        <w:numId w:val="2"/>
      </w:numPr>
      <w:spacing w:before="40"/>
      <w:outlineLvl w:val="6"/>
    </w:pPr>
    <w:rPr>
      <w:rFonts w:asciiTheme="majorHAnsi" w:eastAsiaTheme="majorEastAsia" w:hAnsiTheme="majorHAnsi" w:cstheme="majorBidi"/>
      <w:i/>
      <w:iCs/>
      <w:color w:val="1F4D78" w:themeColor="accent1" w:themeShade="7F"/>
    </w:rPr>
  </w:style>
  <w:style w:type="paragraph" w:styleId="8">
    <w:name w:val="heading 8"/>
    <w:basedOn w:val="a"/>
    <w:next w:val="a"/>
    <w:link w:val="80"/>
    <w:semiHidden/>
    <w:unhideWhenUsed/>
    <w:qFormat/>
    <w:rsid w:val="00610F5D"/>
    <w:pPr>
      <w:keepNext/>
      <w:keepLines/>
      <w:numPr>
        <w:ilvl w:val="7"/>
        <w:numId w:val="2"/>
      </w:numPr>
      <w:spacing w:before="40"/>
      <w:outlineLvl w:val="7"/>
    </w:pPr>
    <w:rPr>
      <w:rFonts w:asciiTheme="majorHAnsi" w:eastAsiaTheme="majorEastAsia" w:hAnsiTheme="majorHAnsi" w:cstheme="majorBidi"/>
      <w:color w:val="272727" w:themeColor="text1" w:themeTint="D8"/>
      <w:sz w:val="21"/>
      <w:szCs w:val="21"/>
    </w:rPr>
  </w:style>
  <w:style w:type="paragraph" w:styleId="9">
    <w:name w:val="heading 9"/>
    <w:basedOn w:val="a"/>
    <w:next w:val="a"/>
    <w:link w:val="90"/>
    <w:semiHidden/>
    <w:unhideWhenUsed/>
    <w:qFormat/>
    <w:rsid w:val="00610F5D"/>
    <w:pPr>
      <w:keepNext/>
      <w:keepLines/>
      <w:numPr>
        <w:ilvl w:val="8"/>
        <w:numId w:val="2"/>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pBdr>
        <w:top w:val="single" w:sz="6" w:space="1" w:color="auto"/>
      </w:pBdr>
      <w:tabs>
        <w:tab w:val="center" w:pos="6480"/>
        <w:tab w:val="right" w:pos="12960"/>
      </w:tabs>
    </w:pPr>
    <w:rPr>
      <w:sz w:val="24"/>
    </w:rPr>
  </w:style>
  <w:style w:type="paragraph" w:styleId="a4">
    <w:name w:val="header"/>
    <w:basedOn w:val="a"/>
    <w:pPr>
      <w:pBdr>
        <w:bottom w:val="single" w:sz="6" w:space="2" w:color="auto"/>
      </w:pBdr>
      <w:tabs>
        <w:tab w:val="center" w:pos="6480"/>
        <w:tab w:val="right" w:pos="12960"/>
      </w:tabs>
    </w:pPr>
    <w:rPr>
      <w:b/>
      <w:sz w:val="28"/>
    </w:rPr>
  </w:style>
  <w:style w:type="paragraph" w:customStyle="1" w:styleId="T1">
    <w:name w:val="T1"/>
    <w:basedOn w:val="a"/>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a5">
    <w:name w:val="Body Text Indent"/>
    <w:basedOn w:val="a"/>
    <w:pPr>
      <w:ind w:left="720" w:hanging="720"/>
    </w:pPr>
  </w:style>
  <w:style w:type="character" w:styleId="a6">
    <w:name w:val="Hyperlink"/>
    <w:basedOn w:val="a0"/>
    <w:uiPriority w:val="99"/>
    <w:rPr>
      <w:color w:val="0000FF"/>
      <w:u w:val="single"/>
    </w:rPr>
  </w:style>
  <w:style w:type="paragraph" w:styleId="a7">
    <w:name w:val="Date"/>
    <w:basedOn w:val="a"/>
    <w:next w:val="a"/>
    <w:rsid w:val="001E3BE4"/>
  </w:style>
  <w:style w:type="paragraph" w:styleId="a8">
    <w:name w:val="Balloon Text"/>
    <w:basedOn w:val="a"/>
    <w:semiHidden/>
    <w:rsid w:val="00044F0F"/>
    <w:rPr>
      <w:rFonts w:ascii="Tahoma" w:hAnsi="Tahoma" w:cs="Tahoma"/>
      <w:sz w:val="16"/>
      <w:szCs w:val="16"/>
    </w:rPr>
  </w:style>
  <w:style w:type="character" w:styleId="a9">
    <w:name w:val="annotation reference"/>
    <w:basedOn w:val="a0"/>
    <w:uiPriority w:val="99"/>
    <w:rsid w:val="000840D0"/>
    <w:rPr>
      <w:sz w:val="16"/>
      <w:szCs w:val="16"/>
    </w:rPr>
  </w:style>
  <w:style w:type="paragraph" w:styleId="aa">
    <w:name w:val="annotation text"/>
    <w:basedOn w:val="a"/>
    <w:link w:val="ab"/>
    <w:uiPriority w:val="99"/>
    <w:rsid w:val="000840D0"/>
    <w:rPr>
      <w:sz w:val="20"/>
    </w:rPr>
  </w:style>
  <w:style w:type="paragraph" w:styleId="ac">
    <w:name w:val="annotation subject"/>
    <w:basedOn w:val="aa"/>
    <w:next w:val="aa"/>
    <w:semiHidden/>
    <w:rsid w:val="000840D0"/>
    <w:rPr>
      <w:b/>
      <w:bCs/>
    </w:rPr>
  </w:style>
  <w:style w:type="table" w:styleId="ad">
    <w:name w:val="Table Grid"/>
    <w:basedOn w:val="a1"/>
    <w:uiPriority w:val="59"/>
    <w:rsid w:val="00F639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line number"/>
    <w:basedOn w:val="a0"/>
    <w:rsid w:val="00FE0085"/>
  </w:style>
  <w:style w:type="paragraph" w:styleId="af">
    <w:name w:val="List Paragraph"/>
    <w:basedOn w:val="a"/>
    <w:uiPriority w:val="34"/>
    <w:qFormat/>
    <w:rsid w:val="00CB6723"/>
    <w:pPr>
      <w:ind w:left="720"/>
      <w:contextualSpacing/>
    </w:pPr>
  </w:style>
  <w:style w:type="paragraph" w:styleId="af0">
    <w:name w:val="caption"/>
    <w:aliases w:val="Caption Char1,Caption Char Char,Caption Char1 Char,Caption Char2,Caption Char Char Char,Caption Char Char1,fig and tbl,fighead2,Table Caption,fighead21,fighead22,fighead23,Table Caption1,fighead211,fighead24,Table Caption2,fighead25"/>
    <w:basedOn w:val="a"/>
    <w:next w:val="a"/>
    <w:link w:val="af1"/>
    <w:unhideWhenUsed/>
    <w:qFormat/>
    <w:rsid w:val="00E54234"/>
    <w:pPr>
      <w:spacing w:before="120" w:after="200"/>
      <w:jc w:val="center"/>
    </w:pPr>
    <w:rPr>
      <w:rFonts w:ascii="Arial" w:hAnsi="Arial"/>
      <w:b/>
      <w:iCs/>
      <w:sz w:val="18"/>
      <w:szCs w:val="18"/>
    </w:rPr>
  </w:style>
  <w:style w:type="character" w:customStyle="1" w:styleId="10">
    <w:name w:val="見出し 1 (文字)"/>
    <w:basedOn w:val="a0"/>
    <w:link w:val="1"/>
    <w:rsid w:val="00B900B9"/>
    <w:rPr>
      <w:rFonts w:asciiTheme="majorHAnsi" w:hAnsiTheme="majorHAnsi"/>
      <w:b/>
      <w:sz w:val="32"/>
      <w:lang w:val="en-GB"/>
    </w:rPr>
  </w:style>
  <w:style w:type="paragraph" w:styleId="af2">
    <w:name w:val="Bibliography"/>
    <w:basedOn w:val="a"/>
    <w:next w:val="a"/>
    <w:uiPriority w:val="37"/>
    <w:unhideWhenUsed/>
    <w:rsid w:val="00526D33"/>
  </w:style>
  <w:style w:type="character" w:styleId="af3">
    <w:name w:val="Placeholder Text"/>
    <w:basedOn w:val="a0"/>
    <w:uiPriority w:val="99"/>
    <w:semiHidden/>
    <w:rsid w:val="00327E24"/>
    <w:rPr>
      <w:color w:val="808080"/>
    </w:rPr>
  </w:style>
  <w:style w:type="paragraph" w:customStyle="1" w:styleId="TableTitle">
    <w:name w:val="TableTitle"/>
    <w:next w:val="a"/>
    <w:uiPriority w:val="99"/>
    <w:rsid w:val="00C27076"/>
    <w:pPr>
      <w:widowControl w:val="0"/>
      <w:autoSpaceDE w:val="0"/>
      <w:autoSpaceDN w:val="0"/>
      <w:adjustRightInd w:val="0"/>
      <w:spacing w:line="240" w:lineRule="atLeast"/>
      <w:jc w:val="center"/>
    </w:pPr>
    <w:rPr>
      <w:rFonts w:ascii="Arial" w:eastAsiaTheme="minorEastAsia" w:hAnsi="Arial" w:cs="Arial"/>
      <w:b/>
      <w:bCs/>
      <w:color w:val="000000"/>
      <w:w w:val="0"/>
    </w:rPr>
  </w:style>
  <w:style w:type="character" w:customStyle="1" w:styleId="CaptionChar3">
    <w:name w:val="Caption Char3"/>
    <w:aliases w:val="Caption Char1 Char1,Caption Char Char Char1,Caption Char1 Char Char,Caption Char2 Char,Caption Char Char Char Char,Caption Char Char1 Char,Caption Char Char2,fig and tbl Char,fighead2 Char,Table Caption Char,fighead21 Char,fighead22 Char"/>
    <w:basedOn w:val="a0"/>
    <w:rsid w:val="00B835E9"/>
    <w:rPr>
      <w:b/>
      <w:bCs/>
      <w:lang w:val="en-GB"/>
    </w:rPr>
  </w:style>
  <w:style w:type="numbering" w:customStyle="1" w:styleId="Headings">
    <w:name w:val="Headings"/>
    <w:uiPriority w:val="99"/>
    <w:rsid w:val="00610F5D"/>
    <w:pPr>
      <w:numPr>
        <w:numId w:val="1"/>
      </w:numPr>
    </w:pPr>
  </w:style>
  <w:style w:type="character" w:customStyle="1" w:styleId="40">
    <w:name w:val="見出し 4 (文字)"/>
    <w:basedOn w:val="a0"/>
    <w:link w:val="4"/>
    <w:rsid w:val="00D708EF"/>
    <w:rPr>
      <w:rFonts w:asciiTheme="majorHAnsi" w:eastAsiaTheme="majorEastAsia" w:hAnsiTheme="majorHAnsi" w:cstheme="majorBidi"/>
      <w:b/>
      <w:iCs/>
      <w:sz w:val="24"/>
      <w:lang w:val="en-GB"/>
    </w:rPr>
  </w:style>
  <w:style w:type="character" w:customStyle="1" w:styleId="50">
    <w:name w:val="見出し 5 (文字)"/>
    <w:basedOn w:val="a0"/>
    <w:link w:val="5"/>
    <w:rsid w:val="008151DF"/>
    <w:rPr>
      <w:rFonts w:asciiTheme="majorHAnsi" w:eastAsiaTheme="majorEastAsia" w:hAnsiTheme="majorHAnsi" w:cstheme="majorBidi"/>
      <w:b/>
      <w:iCs/>
      <w:sz w:val="24"/>
      <w:lang w:val="en-GB"/>
    </w:rPr>
  </w:style>
  <w:style w:type="paragraph" w:customStyle="1" w:styleId="CellBody">
    <w:name w:val="CellBody"/>
    <w:uiPriority w:val="99"/>
    <w:rsid w:val="00907325"/>
    <w:pPr>
      <w:widowControl w:val="0"/>
      <w:autoSpaceDE w:val="0"/>
      <w:autoSpaceDN w:val="0"/>
      <w:adjustRightInd w:val="0"/>
      <w:spacing w:line="200" w:lineRule="atLeast"/>
    </w:pPr>
    <w:rPr>
      <w:rFonts w:eastAsiaTheme="minorEastAsia"/>
      <w:color w:val="000000"/>
      <w:w w:val="0"/>
      <w:sz w:val="18"/>
      <w:szCs w:val="18"/>
    </w:rPr>
  </w:style>
  <w:style w:type="paragraph" w:customStyle="1" w:styleId="CellHeading">
    <w:name w:val="CellHeading"/>
    <w:uiPriority w:val="99"/>
    <w:rsid w:val="00907325"/>
    <w:pPr>
      <w:widowControl w:val="0"/>
      <w:suppressAutoHyphens/>
      <w:autoSpaceDE w:val="0"/>
      <w:autoSpaceDN w:val="0"/>
      <w:adjustRightInd w:val="0"/>
      <w:spacing w:line="200" w:lineRule="atLeast"/>
      <w:jc w:val="center"/>
    </w:pPr>
    <w:rPr>
      <w:rFonts w:eastAsiaTheme="minorEastAsia"/>
      <w:b/>
      <w:bCs/>
      <w:color w:val="000000"/>
      <w:w w:val="0"/>
      <w:sz w:val="18"/>
      <w:szCs w:val="18"/>
    </w:rPr>
  </w:style>
  <w:style w:type="paragraph" w:customStyle="1" w:styleId="TableText">
    <w:name w:val="TableText"/>
    <w:uiPriority w:val="99"/>
    <w:rsid w:val="00907325"/>
    <w:pPr>
      <w:widowControl w:val="0"/>
      <w:autoSpaceDE w:val="0"/>
      <w:autoSpaceDN w:val="0"/>
      <w:adjustRightInd w:val="0"/>
      <w:spacing w:line="200" w:lineRule="atLeast"/>
    </w:pPr>
    <w:rPr>
      <w:rFonts w:eastAsiaTheme="minorEastAsia"/>
      <w:color w:val="000000"/>
      <w:w w:val="0"/>
      <w:sz w:val="18"/>
      <w:szCs w:val="18"/>
      <w:lang w:eastAsia="zh-CN"/>
    </w:rPr>
  </w:style>
  <w:style w:type="paragraph" w:customStyle="1" w:styleId="Body">
    <w:name w:val="Body"/>
    <w:uiPriority w:val="99"/>
    <w:rsid w:val="003B4F7E"/>
    <w:pPr>
      <w:widowControl w:val="0"/>
      <w:autoSpaceDE w:val="0"/>
      <w:autoSpaceDN w:val="0"/>
      <w:adjustRightInd w:val="0"/>
      <w:spacing w:before="240" w:line="240" w:lineRule="atLeast"/>
      <w:jc w:val="both"/>
    </w:pPr>
    <w:rPr>
      <w:rFonts w:eastAsia="ＭＳ 明朝"/>
      <w:color w:val="000000"/>
      <w:w w:val="0"/>
      <w:lang w:eastAsia="ja-JP"/>
    </w:rPr>
  </w:style>
  <w:style w:type="paragraph" w:customStyle="1" w:styleId="Equation">
    <w:name w:val="Equation"/>
    <w:uiPriority w:val="99"/>
    <w:rsid w:val="003B4F7E"/>
    <w:pPr>
      <w:suppressAutoHyphens/>
      <w:autoSpaceDE w:val="0"/>
      <w:autoSpaceDN w:val="0"/>
      <w:adjustRightInd w:val="0"/>
      <w:spacing w:before="240" w:after="240" w:line="200" w:lineRule="atLeast"/>
      <w:ind w:firstLine="200"/>
    </w:pPr>
    <w:rPr>
      <w:color w:val="000000"/>
      <w:w w:val="0"/>
      <w:lang w:eastAsia="ko-KR"/>
    </w:rPr>
  </w:style>
  <w:style w:type="paragraph" w:customStyle="1" w:styleId="Equationvariable">
    <w:name w:val="Equation variable"/>
    <w:basedOn w:val="a"/>
    <w:uiPriority w:val="99"/>
    <w:rsid w:val="00BD42B2"/>
    <w:pPr>
      <w:tabs>
        <w:tab w:val="left" w:pos="1080"/>
        <w:tab w:val="left" w:pos="1800"/>
      </w:tabs>
      <w:suppressAutoHyphens/>
      <w:autoSpaceDE w:val="0"/>
      <w:autoSpaceDN w:val="0"/>
      <w:adjustRightInd w:val="0"/>
      <w:spacing w:before="100" w:after="20" w:line="240" w:lineRule="atLeast"/>
      <w:ind w:left="760" w:hanging="560"/>
    </w:pPr>
    <w:rPr>
      <w:rFonts w:eastAsiaTheme="minorEastAsia"/>
      <w:color w:val="000000"/>
      <w:w w:val="0"/>
      <w:lang w:eastAsia="zh-CN"/>
    </w:rPr>
  </w:style>
  <w:style w:type="paragraph" w:customStyle="1" w:styleId="Editorsnote">
    <w:name w:val="Editor's note"/>
    <w:basedOn w:val="a"/>
    <w:next w:val="a"/>
    <w:qFormat/>
    <w:rsid w:val="00AE56C0"/>
    <w:pPr>
      <w:autoSpaceDE w:val="0"/>
      <w:autoSpaceDN w:val="0"/>
      <w:adjustRightInd w:val="0"/>
      <w:spacing w:before="120" w:after="120"/>
      <w:jc w:val="both"/>
    </w:pPr>
    <w:rPr>
      <w:rFonts w:cs="TimesNewRomanPSMT"/>
      <w:b/>
      <w:i/>
      <w:color w:val="FF0000"/>
      <w:sz w:val="20"/>
      <w:lang w:val="en-US"/>
    </w:rPr>
  </w:style>
  <w:style w:type="paragraph" w:customStyle="1" w:styleId="T">
    <w:name w:val="T"/>
    <w:aliases w:val="Text"/>
    <w:link w:val="TChar"/>
    <w:uiPriority w:val="99"/>
    <w:rsid w:val="00601139"/>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color w:val="000000"/>
      <w:w w:val="0"/>
    </w:rPr>
  </w:style>
  <w:style w:type="paragraph" w:customStyle="1" w:styleId="B-Body">
    <w:name w:val="B-Body"/>
    <w:link w:val="B-BodyChar"/>
    <w:qFormat/>
    <w:rsid w:val="00B34500"/>
    <w:pPr>
      <w:tabs>
        <w:tab w:val="left" w:pos="2160"/>
      </w:tabs>
      <w:spacing w:before="120" w:after="40"/>
      <w:ind w:left="720"/>
    </w:pPr>
    <w:rPr>
      <w:sz w:val="22"/>
    </w:rPr>
  </w:style>
  <w:style w:type="character" w:customStyle="1" w:styleId="B-BodyChar">
    <w:name w:val="B-Body Char"/>
    <w:basedOn w:val="a0"/>
    <w:link w:val="B-Body"/>
    <w:rsid w:val="00B34500"/>
    <w:rPr>
      <w:sz w:val="22"/>
    </w:rPr>
  </w:style>
  <w:style w:type="paragraph" w:customStyle="1" w:styleId="Note">
    <w:name w:val="Note"/>
    <w:uiPriority w:val="99"/>
    <w:rsid w:val="00275C7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120" w:after="120" w:line="200" w:lineRule="atLeast"/>
      <w:jc w:val="both"/>
    </w:pPr>
    <w:rPr>
      <w:rFonts w:eastAsiaTheme="minorEastAsia"/>
      <w:color w:val="000000"/>
      <w:w w:val="0"/>
      <w:sz w:val="18"/>
      <w:szCs w:val="18"/>
    </w:rPr>
  </w:style>
  <w:style w:type="character" w:customStyle="1" w:styleId="Subscript">
    <w:name w:val="Subscript"/>
    <w:uiPriority w:val="99"/>
    <w:rsid w:val="00275C7B"/>
    <w:rPr>
      <w:vertAlign w:val="subscript"/>
    </w:rPr>
  </w:style>
  <w:style w:type="character" w:customStyle="1" w:styleId="TChar">
    <w:name w:val="T Char"/>
    <w:aliases w:val="Text Char"/>
    <w:basedOn w:val="a0"/>
    <w:link w:val="T"/>
    <w:uiPriority w:val="99"/>
    <w:rsid w:val="000F7452"/>
    <w:rPr>
      <w:rFonts w:eastAsiaTheme="minorEastAsia"/>
      <w:color w:val="000000"/>
      <w:w w:val="0"/>
    </w:rPr>
  </w:style>
  <w:style w:type="paragraph" w:customStyle="1" w:styleId="MTDisplayEquation">
    <w:name w:val="MTDisplayEquation"/>
    <w:basedOn w:val="T"/>
    <w:next w:val="a"/>
    <w:link w:val="MTDisplayEquationChar"/>
    <w:rsid w:val="0083499A"/>
    <w:p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enter" w:pos="5400"/>
        <w:tab w:val="right" w:pos="10800"/>
      </w:tabs>
      <w:suppressAutoHyphens w:val="0"/>
    </w:pPr>
    <w:rPr>
      <w:rFonts w:eastAsia="ＭＳ 明朝"/>
      <w:sz w:val="22"/>
      <w:szCs w:val="22"/>
      <w:lang w:eastAsia="ja-JP"/>
    </w:rPr>
  </w:style>
  <w:style w:type="character" w:customStyle="1" w:styleId="MTDisplayEquationChar">
    <w:name w:val="MTDisplayEquation Char"/>
    <w:basedOn w:val="TChar"/>
    <w:link w:val="MTDisplayEquation"/>
    <w:rsid w:val="0083499A"/>
    <w:rPr>
      <w:rFonts w:eastAsia="ＭＳ 明朝"/>
      <w:color w:val="000000"/>
      <w:w w:val="0"/>
      <w:sz w:val="22"/>
      <w:szCs w:val="22"/>
      <w:lang w:eastAsia="ja-JP"/>
    </w:rPr>
  </w:style>
  <w:style w:type="character" w:customStyle="1" w:styleId="af1">
    <w:name w:val="図表番号 (文字)"/>
    <w:aliases w:val="Caption Char1 (文字),Caption Char Char (文字),Caption Char1 Char (文字),Caption Char2 (文字),Caption Char Char Char (文字),Caption Char Char1 (文字),fig and tbl (文字),fighead2 (文字),Table Caption (文字),fighead21 (文字),fighead22 (文字),fighead23 (文字)"/>
    <w:basedOn w:val="a0"/>
    <w:link w:val="af0"/>
    <w:rsid w:val="00E54234"/>
    <w:rPr>
      <w:rFonts w:ascii="Arial" w:hAnsi="Arial"/>
      <w:b/>
      <w:iCs/>
      <w:sz w:val="18"/>
      <w:szCs w:val="18"/>
      <w:lang w:val="en-GB"/>
    </w:rPr>
  </w:style>
  <w:style w:type="character" w:customStyle="1" w:styleId="ab">
    <w:name w:val="コメント文字列 (文字)"/>
    <w:link w:val="aa"/>
    <w:uiPriority w:val="99"/>
    <w:rsid w:val="007411C6"/>
    <w:rPr>
      <w:lang w:val="en-GB"/>
    </w:rPr>
  </w:style>
  <w:style w:type="character" w:customStyle="1" w:styleId="Bold">
    <w:name w:val="Bold"/>
    <w:aliases w:val="Italic"/>
    <w:basedOn w:val="a0"/>
    <w:rsid w:val="0018245B"/>
    <w:rPr>
      <w:b/>
      <w:bCs/>
      <w:i/>
      <w:iCs/>
    </w:rPr>
  </w:style>
  <w:style w:type="paragraph" w:customStyle="1" w:styleId="EditingInstruction">
    <w:name w:val="Editing Instruction"/>
    <w:basedOn w:val="a"/>
    <w:next w:val="a"/>
    <w:qFormat/>
    <w:rsid w:val="00424110"/>
    <w:pPr>
      <w:spacing w:before="120" w:after="120"/>
    </w:pPr>
    <w:rPr>
      <w:b/>
      <w:i/>
    </w:rPr>
  </w:style>
  <w:style w:type="paragraph" w:customStyle="1" w:styleId="FigTitle">
    <w:name w:val="FigTitle"/>
    <w:uiPriority w:val="99"/>
    <w:rsid w:val="004F7ACE"/>
    <w:pPr>
      <w:widowControl w:val="0"/>
      <w:autoSpaceDE w:val="0"/>
      <w:autoSpaceDN w:val="0"/>
      <w:adjustRightInd w:val="0"/>
      <w:spacing w:before="240" w:line="240" w:lineRule="atLeast"/>
      <w:jc w:val="center"/>
    </w:pPr>
    <w:rPr>
      <w:rFonts w:ascii="Arial" w:eastAsia="Malgun Gothic" w:hAnsi="Arial" w:cs="Arial"/>
      <w:b/>
      <w:bCs/>
      <w:color w:val="000000"/>
      <w:w w:val="0"/>
    </w:rPr>
  </w:style>
  <w:style w:type="paragraph" w:customStyle="1" w:styleId="figuretext">
    <w:name w:val="figure text"/>
    <w:uiPriority w:val="99"/>
    <w:rsid w:val="004F7ACE"/>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rPr>
  </w:style>
  <w:style w:type="character" w:customStyle="1" w:styleId="60">
    <w:name w:val="見出し 6 (文字)"/>
    <w:basedOn w:val="a0"/>
    <w:link w:val="6"/>
    <w:rsid w:val="00B3220F"/>
    <w:rPr>
      <w:rFonts w:asciiTheme="majorHAnsi" w:eastAsiaTheme="majorEastAsia" w:hAnsiTheme="majorHAnsi" w:cstheme="majorBidi"/>
      <w:b/>
      <w:iCs/>
      <w:sz w:val="24"/>
      <w:lang w:val="en-GB"/>
    </w:rPr>
  </w:style>
  <w:style w:type="paragraph" w:customStyle="1" w:styleId="Ll1">
    <w:name w:val="Ll1"/>
    <w:aliases w:val="NumberedList21"/>
    <w:uiPriority w:val="99"/>
    <w:rsid w:val="00925BC7"/>
    <w:pPr>
      <w:tabs>
        <w:tab w:val="left" w:pos="1040"/>
      </w:tabs>
      <w:suppressAutoHyphens/>
      <w:autoSpaceDE w:val="0"/>
      <w:autoSpaceDN w:val="0"/>
      <w:adjustRightInd w:val="0"/>
      <w:spacing w:before="60" w:after="60" w:line="240" w:lineRule="atLeast"/>
      <w:ind w:left="1040" w:hanging="400"/>
      <w:jc w:val="both"/>
    </w:pPr>
    <w:rPr>
      <w:rFonts w:eastAsiaTheme="minorEastAsia"/>
      <w:color w:val="000000"/>
      <w:w w:val="0"/>
    </w:rPr>
  </w:style>
  <w:style w:type="paragraph" w:customStyle="1" w:styleId="Ll">
    <w:name w:val="Ll"/>
    <w:aliases w:val="NumberedList2"/>
    <w:uiPriority w:val="99"/>
    <w:rsid w:val="00925BC7"/>
    <w:pPr>
      <w:tabs>
        <w:tab w:val="left" w:pos="1040"/>
      </w:tabs>
      <w:suppressAutoHyphens/>
      <w:autoSpaceDE w:val="0"/>
      <w:autoSpaceDN w:val="0"/>
      <w:adjustRightInd w:val="0"/>
      <w:spacing w:before="60" w:after="60" w:line="240" w:lineRule="atLeast"/>
      <w:ind w:left="1040" w:hanging="400"/>
      <w:jc w:val="both"/>
    </w:pPr>
    <w:rPr>
      <w:rFonts w:eastAsiaTheme="minorEastAsia"/>
      <w:color w:val="000000"/>
      <w:w w:val="0"/>
    </w:rPr>
  </w:style>
  <w:style w:type="paragraph" w:customStyle="1" w:styleId="VariableList">
    <w:name w:val="VariableList"/>
    <w:uiPriority w:val="99"/>
    <w:rsid w:val="00925BC7"/>
    <w:pPr>
      <w:tabs>
        <w:tab w:val="left" w:pos="760"/>
        <w:tab w:val="left" w:pos="108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1080" w:hanging="880"/>
      <w:jc w:val="both"/>
    </w:pPr>
    <w:rPr>
      <w:rFonts w:eastAsiaTheme="minorEastAsia"/>
      <w:color w:val="000000"/>
      <w:w w:val="0"/>
    </w:rPr>
  </w:style>
  <w:style w:type="character" w:customStyle="1" w:styleId="Underline">
    <w:name w:val="Underline"/>
    <w:uiPriority w:val="99"/>
    <w:rsid w:val="00925BC7"/>
  </w:style>
  <w:style w:type="paragraph" w:customStyle="1" w:styleId="BodyText">
    <w:name w:val="BodyText"/>
    <w:basedOn w:val="a"/>
    <w:qFormat/>
    <w:rsid w:val="00017B78"/>
    <w:pPr>
      <w:spacing w:before="120" w:after="120"/>
      <w:jc w:val="both"/>
    </w:pPr>
  </w:style>
  <w:style w:type="paragraph" w:customStyle="1" w:styleId="CellText">
    <w:name w:val="CellText"/>
    <w:basedOn w:val="a"/>
    <w:qFormat/>
    <w:rsid w:val="005C03FC"/>
    <w:rPr>
      <w:sz w:val="18"/>
      <w:lang w:val="en-US" w:eastAsia="ko-KR"/>
    </w:rPr>
  </w:style>
  <w:style w:type="paragraph" w:customStyle="1" w:styleId="TGaxandDensiFi">
    <w:name w:val="TGax_and_DensiFi"/>
    <w:basedOn w:val="a"/>
    <w:next w:val="a"/>
    <w:qFormat/>
    <w:rsid w:val="00D53C8A"/>
    <w:pPr>
      <w:shd w:val="clear" w:color="auto" w:fill="E7E6E6" w:themeFill="background2"/>
    </w:pPr>
    <w:rPr>
      <w:rFonts w:eastAsiaTheme="minorEastAsia"/>
    </w:rPr>
  </w:style>
  <w:style w:type="character" w:customStyle="1" w:styleId="70">
    <w:name w:val="見出し 7 (文字)"/>
    <w:basedOn w:val="a0"/>
    <w:link w:val="7"/>
    <w:semiHidden/>
    <w:rsid w:val="00610F5D"/>
    <w:rPr>
      <w:rFonts w:asciiTheme="majorHAnsi" w:eastAsiaTheme="majorEastAsia" w:hAnsiTheme="majorHAnsi" w:cstheme="majorBidi"/>
      <w:i/>
      <w:iCs/>
      <w:color w:val="1F4D78" w:themeColor="accent1" w:themeShade="7F"/>
      <w:sz w:val="22"/>
      <w:lang w:val="en-GB"/>
    </w:rPr>
  </w:style>
  <w:style w:type="character" w:customStyle="1" w:styleId="80">
    <w:name w:val="見出し 8 (文字)"/>
    <w:basedOn w:val="a0"/>
    <w:link w:val="8"/>
    <w:semiHidden/>
    <w:rsid w:val="00610F5D"/>
    <w:rPr>
      <w:rFonts w:asciiTheme="majorHAnsi" w:eastAsiaTheme="majorEastAsia" w:hAnsiTheme="majorHAnsi" w:cstheme="majorBidi"/>
      <w:color w:val="272727" w:themeColor="text1" w:themeTint="D8"/>
      <w:sz w:val="21"/>
      <w:szCs w:val="21"/>
      <w:lang w:val="en-GB"/>
    </w:rPr>
  </w:style>
  <w:style w:type="character" w:customStyle="1" w:styleId="90">
    <w:name w:val="見出し 9 (文字)"/>
    <w:basedOn w:val="a0"/>
    <w:link w:val="9"/>
    <w:semiHidden/>
    <w:rsid w:val="00610F5D"/>
    <w:rPr>
      <w:rFonts w:asciiTheme="majorHAnsi" w:eastAsiaTheme="majorEastAsia" w:hAnsiTheme="majorHAnsi" w:cstheme="majorBidi"/>
      <w:i/>
      <w:iCs/>
      <w:color w:val="272727" w:themeColor="text1" w:themeTint="D8"/>
      <w:sz w:val="21"/>
      <w:szCs w:val="21"/>
      <w:lang w:val="en-GB"/>
    </w:rPr>
  </w:style>
  <w:style w:type="paragraph" w:customStyle="1" w:styleId="SP3278539">
    <w:name w:val="SP.3.278539"/>
    <w:basedOn w:val="a"/>
    <w:next w:val="a"/>
    <w:uiPriority w:val="99"/>
    <w:rsid w:val="00973F5C"/>
    <w:pPr>
      <w:widowControl w:val="0"/>
      <w:autoSpaceDE w:val="0"/>
      <w:autoSpaceDN w:val="0"/>
      <w:adjustRightInd w:val="0"/>
    </w:pPr>
    <w:rPr>
      <w:rFonts w:eastAsia="Malgun Gothic"/>
      <w:sz w:val="24"/>
      <w:szCs w:val="24"/>
      <w:lang w:val="en-US" w:eastAsia="ko-KR"/>
    </w:rPr>
  </w:style>
  <w:style w:type="paragraph" w:styleId="af4">
    <w:name w:val="Revision"/>
    <w:hidden/>
    <w:uiPriority w:val="99"/>
    <w:semiHidden/>
    <w:rsid w:val="00233F21"/>
    <w:rPr>
      <w:sz w:val="22"/>
      <w:lang w:val="en-GB"/>
    </w:rPr>
  </w:style>
  <w:style w:type="paragraph" w:customStyle="1" w:styleId="TGaxSFD">
    <w:name w:val="TGaxSFD"/>
    <w:basedOn w:val="a"/>
    <w:next w:val="a"/>
    <w:qFormat/>
    <w:rsid w:val="00650603"/>
    <w:pPr>
      <w:shd w:val="clear" w:color="auto" w:fill="F2F2F2" w:themeFill="background1" w:themeFillShade="F2"/>
      <w:ind w:left="288" w:right="288"/>
    </w:pPr>
    <w:rPr>
      <w:rFonts w:eastAsia="Times New Roman"/>
      <w:i/>
      <w:sz w:val="20"/>
    </w:rPr>
  </w:style>
  <w:style w:type="paragraph" w:customStyle="1" w:styleId="SP10172162">
    <w:name w:val="SP.10.172162"/>
    <w:basedOn w:val="a"/>
    <w:next w:val="a"/>
    <w:uiPriority w:val="99"/>
    <w:rsid w:val="008C4367"/>
    <w:pPr>
      <w:autoSpaceDE w:val="0"/>
      <w:autoSpaceDN w:val="0"/>
      <w:adjustRightInd w:val="0"/>
    </w:pPr>
    <w:rPr>
      <w:sz w:val="24"/>
      <w:szCs w:val="24"/>
      <w:lang w:val="en-US"/>
    </w:rPr>
  </w:style>
  <w:style w:type="paragraph" w:customStyle="1" w:styleId="SP10172331">
    <w:name w:val="SP.10.172331"/>
    <w:basedOn w:val="a"/>
    <w:next w:val="a"/>
    <w:uiPriority w:val="99"/>
    <w:rsid w:val="008C4367"/>
    <w:pPr>
      <w:autoSpaceDE w:val="0"/>
      <w:autoSpaceDN w:val="0"/>
      <w:adjustRightInd w:val="0"/>
    </w:pPr>
    <w:rPr>
      <w:sz w:val="24"/>
      <w:szCs w:val="24"/>
      <w:lang w:val="en-US"/>
    </w:rPr>
  </w:style>
  <w:style w:type="paragraph" w:customStyle="1" w:styleId="SP10172309">
    <w:name w:val="SP.10.172309"/>
    <w:basedOn w:val="a"/>
    <w:next w:val="a"/>
    <w:uiPriority w:val="99"/>
    <w:rsid w:val="008C4367"/>
    <w:pPr>
      <w:autoSpaceDE w:val="0"/>
      <w:autoSpaceDN w:val="0"/>
      <w:adjustRightInd w:val="0"/>
    </w:pPr>
    <w:rPr>
      <w:sz w:val="24"/>
      <w:szCs w:val="24"/>
      <w:lang w:val="en-US"/>
    </w:rPr>
  </w:style>
  <w:style w:type="character" w:customStyle="1" w:styleId="SC10319501">
    <w:name w:val="SC.10.319501"/>
    <w:uiPriority w:val="99"/>
    <w:rsid w:val="008C4367"/>
    <w:rPr>
      <w:color w:val="000000"/>
      <w:sz w:val="20"/>
      <w:szCs w:val="20"/>
    </w:rPr>
  </w:style>
  <w:style w:type="paragraph" w:customStyle="1" w:styleId="Prim2">
    <w:name w:val="Prim2"/>
    <w:aliases w:val="PrimTag3"/>
    <w:uiPriority w:val="99"/>
    <w:rsid w:val="004A00DC"/>
    <w:pPr>
      <w:autoSpaceDE w:val="0"/>
      <w:autoSpaceDN w:val="0"/>
      <w:adjustRightInd w:val="0"/>
      <w:spacing w:line="240" w:lineRule="atLeast"/>
      <w:ind w:left="3280"/>
      <w:jc w:val="both"/>
    </w:pPr>
    <w:rPr>
      <w:rFonts w:eastAsiaTheme="minorEastAsia"/>
      <w:color w:val="000000"/>
      <w:w w:val="0"/>
      <w:lang w:eastAsia="ja-JP"/>
    </w:rPr>
  </w:style>
  <w:style w:type="paragraph" w:customStyle="1" w:styleId="H">
    <w:name w:val="H"/>
    <w:aliases w:val="HangingIndent"/>
    <w:uiPriority w:val="99"/>
    <w:rsid w:val="004A00DC"/>
    <w:pPr>
      <w:tabs>
        <w:tab w:val="left" w:pos="620"/>
      </w:tabs>
      <w:autoSpaceDE w:val="0"/>
      <w:autoSpaceDN w:val="0"/>
      <w:adjustRightInd w:val="0"/>
      <w:spacing w:line="240" w:lineRule="atLeast"/>
      <w:ind w:left="640" w:hanging="440"/>
      <w:jc w:val="both"/>
    </w:pPr>
    <w:rPr>
      <w:rFonts w:eastAsiaTheme="minorEastAsia"/>
      <w:color w:val="000000"/>
      <w:w w:val="0"/>
      <w:lang w:eastAsia="ja-JP"/>
    </w:rPr>
  </w:style>
  <w:style w:type="paragraph" w:customStyle="1" w:styleId="H2">
    <w:name w:val="H2"/>
    <w:aliases w:val="1.1"/>
    <w:next w:val="T"/>
    <w:uiPriority w:val="99"/>
    <w:rsid w:val="004A00DC"/>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eastAsiaTheme="minorEastAsia" w:hAnsi="Arial" w:cs="Arial"/>
      <w:b/>
      <w:bCs/>
      <w:color w:val="000000"/>
      <w:w w:val="0"/>
      <w:sz w:val="22"/>
      <w:szCs w:val="22"/>
      <w:lang w:eastAsia="ja-JP"/>
    </w:rPr>
  </w:style>
  <w:style w:type="paragraph" w:customStyle="1" w:styleId="H3">
    <w:name w:val="H3"/>
    <w:aliases w:val="1.1.1"/>
    <w:next w:val="T"/>
    <w:uiPriority w:val="99"/>
    <w:rsid w:val="004A00DC"/>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lang w:eastAsia="ja-JP"/>
    </w:rPr>
  </w:style>
  <w:style w:type="paragraph" w:customStyle="1" w:styleId="H4">
    <w:name w:val="H4"/>
    <w:aliases w:val="1.1.1.1"/>
    <w:next w:val="T"/>
    <w:uiPriority w:val="99"/>
    <w:rsid w:val="004A00DC"/>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lang w:eastAsia="ja-JP"/>
    </w:rPr>
  </w:style>
  <w:style w:type="paragraph" w:customStyle="1" w:styleId="H5">
    <w:name w:val="H5"/>
    <w:aliases w:val="1.1.1.1.11,1.1.1.1.1"/>
    <w:next w:val="T"/>
    <w:uiPriority w:val="99"/>
    <w:rsid w:val="004A00DC"/>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lang w:eastAsia="ja-JP"/>
    </w:rPr>
  </w:style>
  <w:style w:type="paragraph" w:customStyle="1" w:styleId="IntDisclaimer">
    <w:name w:val="IntDisclaimer"/>
    <w:uiPriority w:val="99"/>
    <w:rsid w:val="002B2EE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eastAsiaTheme="minorEastAsia"/>
      <w:color w:val="000000"/>
      <w:w w:val="0"/>
      <w:sz w:val="18"/>
      <w:szCs w:val="18"/>
      <w:lang w:eastAsia="ja-JP"/>
    </w:rPr>
  </w:style>
  <w:style w:type="paragraph" w:customStyle="1" w:styleId="EditiingInstruction">
    <w:name w:val="Editiing Instruction"/>
    <w:uiPriority w:val="99"/>
    <w:rsid w:val="00045115"/>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b/>
      <w:bCs/>
      <w:i/>
      <w:iCs/>
      <w:color w:val="000000"/>
      <w:w w:val="0"/>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88637">
      <w:bodyDiv w:val="1"/>
      <w:marLeft w:val="0"/>
      <w:marRight w:val="0"/>
      <w:marTop w:val="0"/>
      <w:marBottom w:val="0"/>
      <w:divBdr>
        <w:top w:val="none" w:sz="0" w:space="0" w:color="auto"/>
        <w:left w:val="none" w:sz="0" w:space="0" w:color="auto"/>
        <w:bottom w:val="none" w:sz="0" w:space="0" w:color="auto"/>
        <w:right w:val="none" w:sz="0" w:space="0" w:color="auto"/>
      </w:divBdr>
    </w:div>
    <w:div w:id="3410279">
      <w:bodyDiv w:val="1"/>
      <w:marLeft w:val="0"/>
      <w:marRight w:val="0"/>
      <w:marTop w:val="0"/>
      <w:marBottom w:val="0"/>
      <w:divBdr>
        <w:top w:val="none" w:sz="0" w:space="0" w:color="auto"/>
        <w:left w:val="none" w:sz="0" w:space="0" w:color="auto"/>
        <w:bottom w:val="none" w:sz="0" w:space="0" w:color="auto"/>
        <w:right w:val="none" w:sz="0" w:space="0" w:color="auto"/>
      </w:divBdr>
    </w:div>
    <w:div w:id="4525680">
      <w:bodyDiv w:val="1"/>
      <w:marLeft w:val="0"/>
      <w:marRight w:val="0"/>
      <w:marTop w:val="0"/>
      <w:marBottom w:val="0"/>
      <w:divBdr>
        <w:top w:val="none" w:sz="0" w:space="0" w:color="auto"/>
        <w:left w:val="none" w:sz="0" w:space="0" w:color="auto"/>
        <w:bottom w:val="none" w:sz="0" w:space="0" w:color="auto"/>
        <w:right w:val="none" w:sz="0" w:space="0" w:color="auto"/>
      </w:divBdr>
    </w:div>
    <w:div w:id="4674012">
      <w:bodyDiv w:val="1"/>
      <w:marLeft w:val="0"/>
      <w:marRight w:val="0"/>
      <w:marTop w:val="0"/>
      <w:marBottom w:val="0"/>
      <w:divBdr>
        <w:top w:val="none" w:sz="0" w:space="0" w:color="auto"/>
        <w:left w:val="none" w:sz="0" w:space="0" w:color="auto"/>
        <w:bottom w:val="none" w:sz="0" w:space="0" w:color="auto"/>
        <w:right w:val="none" w:sz="0" w:space="0" w:color="auto"/>
      </w:divBdr>
    </w:div>
    <w:div w:id="7340909">
      <w:bodyDiv w:val="1"/>
      <w:marLeft w:val="0"/>
      <w:marRight w:val="0"/>
      <w:marTop w:val="0"/>
      <w:marBottom w:val="0"/>
      <w:divBdr>
        <w:top w:val="none" w:sz="0" w:space="0" w:color="auto"/>
        <w:left w:val="none" w:sz="0" w:space="0" w:color="auto"/>
        <w:bottom w:val="none" w:sz="0" w:space="0" w:color="auto"/>
        <w:right w:val="none" w:sz="0" w:space="0" w:color="auto"/>
      </w:divBdr>
    </w:div>
    <w:div w:id="8260719">
      <w:bodyDiv w:val="1"/>
      <w:marLeft w:val="0"/>
      <w:marRight w:val="0"/>
      <w:marTop w:val="0"/>
      <w:marBottom w:val="0"/>
      <w:divBdr>
        <w:top w:val="none" w:sz="0" w:space="0" w:color="auto"/>
        <w:left w:val="none" w:sz="0" w:space="0" w:color="auto"/>
        <w:bottom w:val="none" w:sz="0" w:space="0" w:color="auto"/>
        <w:right w:val="none" w:sz="0" w:space="0" w:color="auto"/>
      </w:divBdr>
    </w:div>
    <w:div w:id="9259608">
      <w:bodyDiv w:val="1"/>
      <w:marLeft w:val="0"/>
      <w:marRight w:val="0"/>
      <w:marTop w:val="0"/>
      <w:marBottom w:val="0"/>
      <w:divBdr>
        <w:top w:val="none" w:sz="0" w:space="0" w:color="auto"/>
        <w:left w:val="none" w:sz="0" w:space="0" w:color="auto"/>
        <w:bottom w:val="none" w:sz="0" w:space="0" w:color="auto"/>
        <w:right w:val="none" w:sz="0" w:space="0" w:color="auto"/>
      </w:divBdr>
    </w:div>
    <w:div w:id="9449776">
      <w:bodyDiv w:val="1"/>
      <w:marLeft w:val="0"/>
      <w:marRight w:val="0"/>
      <w:marTop w:val="0"/>
      <w:marBottom w:val="0"/>
      <w:divBdr>
        <w:top w:val="none" w:sz="0" w:space="0" w:color="auto"/>
        <w:left w:val="none" w:sz="0" w:space="0" w:color="auto"/>
        <w:bottom w:val="none" w:sz="0" w:space="0" w:color="auto"/>
        <w:right w:val="none" w:sz="0" w:space="0" w:color="auto"/>
      </w:divBdr>
    </w:div>
    <w:div w:id="10225899">
      <w:bodyDiv w:val="1"/>
      <w:marLeft w:val="0"/>
      <w:marRight w:val="0"/>
      <w:marTop w:val="0"/>
      <w:marBottom w:val="0"/>
      <w:divBdr>
        <w:top w:val="none" w:sz="0" w:space="0" w:color="auto"/>
        <w:left w:val="none" w:sz="0" w:space="0" w:color="auto"/>
        <w:bottom w:val="none" w:sz="0" w:space="0" w:color="auto"/>
        <w:right w:val="none" w:sz="0" w:space="0" w:color="auto"/>
      </w:divBdr>
    </w:div>
    <w:div w:id="10691114">
      <w:bodyDiv w:val="1"/>
      <w:marLeft w:val="0"/>
      <w:marRight w:val="0"/>
      <w:marTop w:val="0"/>
      <w:marBottom w:val="0"/>
      <w:divBdr>
        <w:top w:val="none" w:sz="0" w:space="0" w:color="auto"/>
        <w:left w:val="none" w:sz="0" w:space="0" w:color="auto"/>
        <w:bottom w:val="none" w:sz="0" w:space="0" w:color="auto"/>
        <w:right w:val="none" w:sz="0" w:space="0" w:color="auto"/>
      </w:divBdr>
    </w:div>
    <w:div w:id="11422878">
      <w:bodyDiv w:val="1"/>
      <w:marLeft w:val="0"/>
      <w:marRight w:val="0"/>
      <w:marTop w:val="0"/>
      <w:marBottom w:val="0"/>
      <w:divBdr>
        <w:top w:val="none" w:sz="0" w:space="0" w:color="auto"/>
        <w:left w:val="none" w:sz="0" w:space="0" w:color="auto"/>
        <w:bottom w:val="none" w:sz="0" w:space="0" w:color="auto"/>
        <w:right w:val="none" w:sz="0" w:space="0" w:color="auto"/>
      </w:divBdr>
    </w:div>
    <w:div w:id="15543795">
      <w:bodyDiv w:val="1"/>
      <w:marLeft w:val="0"/>
      <w:marRight w:val="0"/>
      <w:marTop w:val="0"/>
      <w:marBottom w:val="0"/>
      <w:divBdr>
        <w:top w:val="none" w:sz="0" w:space="0" w:color="auto"/>
        <w:left w:val="none" w:sz="0" w:space="0" w:color="auto"/>
        <w:bottom w:val="none" w:sz="0" w:space="0" w:color="auto"/>
        <w:right w:val="none" w:sz="0" w:space="0" w:color="auto"/>
      </w:divBdr>
    </w:div>
    <w:div w:id="16808107">
      <w:bodyDiv w:val="1"/>
      <w:marLeft w:val="0"/>
      <w:marRight w:val="0"/>
      <w:marTop w:val="0"/>
      <w:marBottom w:val="0"/>
      <w:divBdr>
        <w:top w:val="none" w:sz="0" w:space="0" w:color="auto"/>
        <w:left w:val="none" w:sz="0" w:space="0" w:color="auto"/>
        <w:bottom w:val="none" w:sz="0" w:space="0" w:color="auto"/>
        <w:right w:val="none" w:sz="0" w:space="0" w:color="auto"/>
      </w:divBdr>
    </w:div>
    <w:div w:id="17977191">
      <w:bodyDiv w:val="1"/>
      <w:marLeft w:val="0"/>
      <w:marRight w:val="0"/>
      <w:marTop w:val="0"/>
      <w:marBottom w:val="0"/>
      <w:divBdr>
        <w:top w:val="none" w:sz="0" w:space="0" w:color="auto"/>
        <w:left w:val="none" w:sz="0" w:space="0" w:color="auto"/>
        <w:bottom w:val="none" w:sz="0" w:space="0" w:color="auto"/>
        <w:right w:val="none" w:sz="0" w:space="0" w:color="auto"/>
      </w:divBdr>
    </w:div>
    <w:div w:id="20473479">
      <w:bodyDiv w:val="1"/>
      <w:marLeft w:val="0"/>
      <w:marRight w:val="0"/>
      <w:marTop w:val="0"/>
      <w:marBottom w:val="0"/>
      <w:divBdr>
        <w:top w:val="none" w:sz="0" w:space="0" w:color="auto"/>
        <w:left w:val="none" w:sz="0" w:space="0" w:color="auto"/>
        <w:bottom w:val="none" w:sz="0" w:space="0" w:color="auto"/>
        <w:right w:val="none" w:sz="0" w:space="0" w:color="auto"/>
      </w:divBdr>
    </w:div>
    <w:div w:id="21051348">
      <w:bodyDiv w:val="1"/>
      <w:marLeft w:val="0"/>
      <w:marRight w:val="0"/>
      <w:marTop w:val="0"/>
      <w:marBottom w:val="0"/>
      <w:divBdr>
        <w:top w:val="none" w:sz="0" w:space="0" w:color="auto"/>
        <w:left w:val="none" w:sz="0" w:space="0" w:color="auto"/>
        <w:bottom w:val="none" w:sz="0" w:space="0" w:color="auto"/>
        <w:right w:val="none" w:sz="0" w:space="0" w:color="auto"/>
      </w:divBdr>
    </w:div>
    <w:div w:id="21056860">
      <w:bodyDiv w:val="1"/>
      <w:marLeft w:val="0"/>
      <w:marRight w:val="0"/>
      <w:marTop w:val="0"/>
      <w:marBottom w:val="0"/>
      <w:divBdr>
        <w:top w:val="none" w:sz="0" w:space="0" w:color="auto"/>
        <w:left w:val="none" w:sz="0" w:space="0" w:color="auto"/>
        <w:bottom w:val="none" w:sz="0" w:space="0" w:color="auto"/>
        <w:right w:val="none" w:sz="0" w:space="0" w:color="auto"/>
      </w:divBdr>
    </w:div>
    <w:div w:id="21371017">
      <w:bodyDiv w:val="1"/>
      <w:marLeft w:val="0"/>
      <w:marRight w:val="0"/>
      <w:marTop w:val="0"/>
      <w:marBottom w:val="0"/>
      <w:divBdr>
        <w:top w:val="none" w:sz="0" w:space="0" w:color="auto"/>
        <w:left w:val="none" w:sz="0" w:space="0" w:color="auto"/>
        <w:bottom w:val="none" w:sz="0" w:space="0" w:color="auto"/>
        <w:right w:val="none" w:sz="0" w:space="0" w:color="auto"/>
      </w:divBdr>
    </w:div>
    <w:div w:id="21631387">
      <w:bodyDiv w:val="1"/>
      <w:marLeft w:val="0"/>
      <w:marRight w:val="0"/>
      <w:marTop w:val="0"/>
      <w:marBottom w:val="0"/>
      <w:divBdr>
        <w:top w:val="none" w:sz="0" w:space="0" w:color="auto"/>
        <w:left w:val="none" w:sz="0" w:space="0" w:color="auto"/>
        <w:bottom w:val="none" w:sz="0" w:space="0" w:color="auto"/>
        <w:right w:val="none" w:sz="0" w:space="0" w:color="auto"/>
      </w:divBdr>
    </w:div>
    <w:div w:id="26685870">
      <w:bodyDiv w:val="1"/>
      <w:marLeft w:val="0"/>
      <w:marRight w:val="0"/>
      <w:marTop w:val="0"/>
      <w:marBottom w:val="0"/>
      <w:divBdr>
        <w:top w:val="none" w:sz="0" w:space="0" w:color="auto"/>
        <w:left w:val="none" w:sz="0" w:space="0" w:color="auto"/>
        <w:bottom w:val="none" w:sz="0" w:space="0" w:color="auto"/>
        <w:right w:val="none" w:sz="0" w:space="0" w:color="auto"/>
      </w:divBdr>
    </w:div>
    <w:div w:id="27067783">
      <w:bodyDiv w:val="1"/>
      <w:marLeft w:val="0"/>
      <w:marRight w:val="0"/>
      <w:marTop w:val="0"/>
      <w:marBottom w:val="0"/>
      <w:divBdr>
        <w:top w:val="none" w:sz="0" w:space="0" w:color="auto"/>
        <w:left w:val="none" w:sz="0" w:space="0" w:color="auto"/>
        <w:bottom w:val="none" w:sz="0" w:space="0" w:color="auto"/>
        <w:right w:val="none" w:sz="0" w:space="0" w:color="auto"/>
      </w:divBdr>
    </w:div>
    <w:div w:id="27222884">
      <w:bodyDiv w:val="1"/>
      <w:marLeft w:val="0"/>
      <w:marRight w:val="0"/>
      <w:marTop w:val="0"/>
      <w:marBottom w:val="0"/>
      <w:divBdr>
        <w:top w:val="none" w:sz="0" w:space="0" w:color="auto"/>
        <w:left w:val="none" w:sz="0" w:space="0" w:color="auto"/>
        <w:bottom w:val="none" w:sz="0" w:space="0" w:color="auto"/>
        <w:right w:val="none" w:sz="0" w:space="0" w:color="auto"/>
      </w:divBdr>
    </w:div>
    <w:div w:id="28647041">
      <w:bodyDiv w:val="1"/>
      <w:marLeft w:val="0"/>
      <w:marRight w:val="0"/>
      <w:marTop w:val="0"/>
      <w:marBottom w:val="0"/>
      <w:divBdr>
        <w:top w:val="none" w:sz="0" w:space="0" w:color="auto"/>
        <w:left w:val="none" w:sz="0" w:space="0" w:color="auto"/>
        <w:bottom w:val="none" w:sz="0" w:space="0" w:color="auto"/>
        <w:right w:val="none" w:sz="0" w:space="0" w:color="auto"/>
      </w:divBdr>
    </w:div>
    <w:div w:id="29117185">
      <w:bodyDiv w:val="1"/>
      <w:marLeft w:val="0"/>
      <w:marRight w:val="0"/>
      <w:marTop w:val="0"/>
      <w:marBottom w:val="0"/>
      <w:divBdr>
        <w:top w:val="none" w:sz="0" w:space="0" w:color="auto"/>
        <w:left w:val="none" w:sz="0" w:space="0" w:color="auto"/>
        <w:bottom w:val="none" w:sz="0" w:space="0" w:color="auto"/>
        <w:right w:val="none" w:sz="0" w:space="0" w:color="auto"/>
      </w:divBdr>
    </w:div>
    <w:div w:id="32657056">
      <w:bodyDiv w:val="1"/>
      <w:marLeft w:val="0"/>
      <w:marRight w:val="0"/>
      <w:marTop w:val="0"/>
      <w:marBottom w:val="0"/>
      <w:divBdr>
        <w:top w:val="none" w:sz="0" w:space="0" w:color="auto"/>
        <w:left w:val="none" w:sz="0" w:space="0" w:color="auto"/>
        <w:bottom w:val="none" w:sz="0" w:space="0" w:color="auto"/>
        <w:right w:val="none" w:sz="0" w:space="0" w:color="auto"/>
      </w:divBdr>
    </w:div>
    <w:div w:id="34548686">
      <w:bodyDiv w:val="1"/>
      <w:marLeft w:val="0"/>
      <w:marRight w:val="0"/>
      <w:marTop w:val="0"/>
      <w:marBottom w:val="0"/>
      <w:divBdr>
        <w:top w:val="none" w:sz="0" w:space="0" w:color="auto"/>
        <w:left w:val="none" w:sz="0" w:space="0" w:color="auto"/>
        <w:bottom w:val="none" w:sz="0" w:space="0" w:color="auto"/>
        <w:right w:val="none" w:sz="0" w:space="0" w:color="auto"/>
      </w:divBdr>
    </w:div>
    <w:div w:id="36592054">
      <w:bodyDiv w:val="1"/>
      <w:marLeft w:val="0"/>
      <w:marRight w:val="0"/>
      <w:marTop w:val="0"/>
      <w:marBottom w:val="0"/>
      <w:divBdr>
        <w:top w:val="none" w:sz="0" w:space="0" w:color="auto"/>
        <w:left w:val="none" w:sz="0" w:space="0" w:color="auto"/>
        <w:bottom w:val="none" w:sz="0" w:space="0" w:color="auto"/>
        <w:right w:val="none" w:sz="0" w:space="0" w:color="auto"/>
      </w:divBdr>
    </w:div>
    <w:div w:id="38557819">
      <w:bodyDiv w:val="1"/>
      <w:marLeft w:val="0"/>
      <w:marRight w:val="0"/>
      <w:marTop w:val="0"/>
      <w:marBottom w:val="0"/>
      <w:divBdr>
        <w:top w:val="none" w:sz="0" w:space="0" w:color="auto"/>
        <w:left w:val="none" w:sz="0" w:space="0" w:color="auto"/>
        <w:bottom w:val="none" w:sz="0" w:space="0" w:color="auto"/>
        <w:right w:val="none" w:sz="0" w:space="0" w:color="auto"/>
      </w:divBdr>
    </w:div>
    <w:div w:id="40788490">
      <w:bodyDiv w:val="1"/>
      <w:marLeft w:val="0"/>
      <w:marRight w:val="0"/>
      <w:marTop w:val="0"/>
      <w:marBottom w:val="0"/>
      <w:divBdr>
        <w:top w:val="none" w:sz="0" w:space="0" w:color="auto"/>
        <w:left w:val="none" w:sz="0" w:space="0" w:color="auto"/>
        <w:bottom w:val="none" w:sz="0" w:space="0" w:color="auto"/>
        <w:right w:val="none" w:sz="0" w:space="0" w:color="auto"/>
      </w:divBdr>
    </w:div>
    <w:div w:id="42140861">
      <w:bodyDiv w:val="1"/>
      <w:marLeft w:val="0"/>
      <w:marRight w:val="0"/>
      <w:marTop w:val="0"/>
      <w:marBottom w:val="0"/>
      <w:divBdr>
        <w:top w:val="none" w:sz="0" w:space="0" w:color="auto"/>
        <w:left w:val="none" w:sz="0" w:space="0" w:color="auto"/>
        <w:bottom w:val="none" w:sz="0" w:space="0" w:color="auto"/>
        <w:right w:val="none" w:sz="0" w:space="0" w:color="auto"/>
      </w:divBdr>
    </w:div>
    <w:div w:id="45952766">
      <w:bodyDiv w:val="1"/>
      <w:marLeft w:val="0"/>
      <w:marRight w:val="0"/>
      <w:marTop w:val="0"/>
      <w:marBottom w:val="0"/>
      <w:divBdr>
        <w:top w:val="none" w:sz="0" w:space="0" w:color="auto"/>
        <w:left w:val="none" w:sz="0" w:space="0" w:color="auto"/>
        <w:bottom w:val="none" w:sz="0" w:space="0" w:color="auto"/>
        <w:right w:val="none" w:sz="0" w:space="0" w:color="auto"/>
      </w:divBdr>
    </w:div>
    <w:div w:id="46420443">
      <w:bodyDiv w:val="1"/>
      <w:marLeft w:val="0"/>
      <w:marRight w:val="0"/>
      <w:marTop w:val="0"/>
      <w:marBottom w:val="0"/>
      <w:divBdr>
        <w:top w:val="none" w:sz="0" w:space="0" w:color="auto"/>
        <w:left w:val="none" w:sz="0" w:space="0" w:color="auto"/>
        <w:bottom w:val="none" w:sz="0" w:space="0" w:color="auto"/>
        <w:right w:val="none" w:sz="0" w:space="0" w:color="auto"/>
      </w:divBdr>
    </w:div>
    <w:div w:id="47651723">
      <w:bodyDiv w:val="1"/>
      <w:marLeft w:val="0"/>
      <w:marRight w:val="0"/>
      <w:marTop w:val="0"/>
      <w:marBottom w:val="0"/>
      <w:divBdr>
        <w:top w:val="none" w:sz="0" w:space="0" w:color="auto"/>
        <w:left w:val="none" w:sz="0" w:space="0" w:color="auto"/>
        <w:bottom w:val="none" w:sz="0" w:space="0" w:color="auto"/>
        <w:right w:val="none" w:sz="0" w:space="0" w:color="auto"/>
      </w:divBdr>
    </w:div>
    <w:div w:id="47657542">
      <w:bodyDiv w:val="1"/>
      <w:marLeft w:val="0"/>
      <w:marRight w:val="0"/>
      <w:marTop w:val="0"/>
      <w:marBottom w:val="0"/>
      <w:divBdr>
        <w:top w:val="none" w:sz="0" w:space="0" w:color="auto"/>
        <w:left w:val="none" w:sz="0" w:space="0" w:color="auto"/>
        <w:bottom w:val="none" w:sz="0" w:space="0" w:color="auto"/>
        <w:right w:val="none" w:sz="0" w:space="0" w:color="auto"/>
      </w:divBdr>
    </w:div>
    <w:div w:id="50539398">
      <w:bodyDiv w:val="1"/>
      <w:marLeft w:val="0"/>
      <w:marRight w:val="0"/>
      <w:marTop w:val="0"/>
      <w:marBottom w:val="0"/>
      <w:divBdr>
        <w:top w:val="none" w:sz="0" w:space="0" w:color="auto"/>
        <w:left w:val="none" w:sz="0" w:space="0" w:color="auto"/>
        <w:bottom w:val="none" w:sz="0" w:space="0" w:color="auto"/>
        <w:right w:val="none" w:sz="0" w:space="0" w:color="auto"/>
      </w:divBdr>
    </w:div>
    <w:div w:id="50545590">
      <w:bodyDiv w:val="1"/>
      <w:marLeft w:val="0"/>
      <w:marRight w:val="0"/>
      <w:marTop w:val="0"/>
      <w:marBottom w:val="0"/>
      <w:divBdr>
        <w:top w:val="none" w:sz="0" w:space="0" w:color="auto"/>
        <w:left w:val="none" w:sz="0" w:space="0" w:color="auto"/>
        <w:bottom w:val="none" w:sz="0" w:space="0" w:color="auto"/>
        <w:right w:val="none" w:sz="0" w:space="0" w:color="auto"/>
      </w:divBdr>
    </w:div>
    <w:div w:id="50815729">
      <w:bodyDiv w:val="1"/>
      <w:marLeft w:val="0"/>
      <w:marRight w:val="0"/>
      <w:marTop w:val="0"/>
      <w:marBottom w:val="0"/>
      <w:divBdr>
        <w:top w:val="none" w:sz="0" w:space="0" w:color="auto"/>
        <w:left w:val="none" w:sz="0" w:space="0" w:color="auto"/>
        <w:bottom w:val="none" w:sz="0" w:space="0" w:color="auto"/>
        <w:right w:val="none" w:sz="0" w:space="0" w:color="auto"/>
      </w:divBdr>
    </w:div>
    <w:div w:id="51009187">
      <w:bodyDiv w:val="1"/>
      <w:marLeft w:val="0"/>
      <w:marRight w:val="0"/>
      <w:marTop w:val="0"/>
      <w:marBottom w:val="0"/>
      <w:divBdr>
        <w:top w:val="none" w:sz="0" w:space="0" w:color="auto"/>
        <w:left w:val="none" w:sz="0" w:space="0" w:color="auto"/>
        <w:bottom w:val="none" w:sz="0" w:space="0" w:color="auto"/>
        <w:right w:val="none" w:sz="0" w:space="0" w:color="auto"/>
      </w:divBdr>
    </w:div>
    <w:div w:id="53090519">
      <w:bodyDiv w:val="1"/>
      <w:marLeft w:val="0"/>
      <w:marRight w:val="0"/>
      <w:marTop w:val="0"/>
      <w:marBottom w:val="0"/>
      <w:divBdr>
        <w:top w:val="none" w:sz="0" w:space="0" w:color="auto"/>
        <w:left w:val="none" w:sz="0" w:space="0" w:color="auto"/>
        <w:bottom w:val="none" w:sz="0" w:space="0" w:color="auto"/>
        <w:right w:val="none" w:sz="0" w:space="0" w:color="auto"/>
      </w:divBdr>
    </w:div>
    <w:div w:id="53623033">
      <w:bodyDiv w:val="1"/>
      <w:marLeft w:val="0"/>
      <w:marRight w:val="0"/>
      <w:marTop w:val="0"/>
      <w:marBottom w:val="0"/>
      <w:divBdr>
        <w:top w:val="none" w:sz="0" w:space="0" w:color="auto"/>
        <w:left w:val="none" w:sz="0" w:space="0" w:color="auto"/>
        <w:bottom w:val="none" w:sz="0" w:space="0" w:color="auto"/>
        <w:right w:val="none" w:sz="0" w:space="0" w:color="auto"/>
      </w:divBdr>
    </w:div>
    <w:div w:id="53745957">
      <w:bodyDiv w:val="1"/>
      <w:marLeft w:val="0"/>
      <w:marRight w:val="0"/>
      <w:marTop w:val="0"/>
      <w:marBottom w:val="0"/>
      <w:divBdr>
        <w:top w:val="none" w:sz="0" w:space="0" w:color="auto"/>
        <w:left w:val="none" w:sz="0" w:space="0" w:color="auto"/>
        <w:bottom w:val="none" w:sz="0" w:space="0" w:color="auto"/>
        <w:right w:val="none" w:sz="0" w:space="0" w:color="auto"/>
      </w:divBdr>
    </w:div>
    <w:div w:id="54935905">
      <w:bodyDiv w:val="1"/>
      <w:marLeft w:val="0"/>
      <w:marRight w:val="0"/>
      <w:marTop w:val="0"/>
      <w:marBottom w:val="0"/>
      <w:divBdr>
        <w:top w:val="none" w:sz="0" w:space="0" w:color="auto"/>
        <w:left w:val="none" w:sz="0" w:space="0" w:color="auto"/>
        <w:bottom w:val="none" w:sz="0" w:space="0" w:color="auto"/>
        <w:right w:val="none" w:sz="0" w:space="0" w:color="auto"/>
      </w:divBdr>
    </w:div>
    <w:div w:id="57436782">
      <w:bodyDiv w:val="1"/>
      <w:marLeft w:val="0"/>
      <w:marRight w:val="0"/>
      <w:marTop w:val="0"/>
      <w:marBottom w:val="0"/>
      <w:divBdr>
        <w:top w:val="none" w:sz="0" w:space="0" w:color="auto"/>
        <w:left w:val="none" w:sz="0" w:space="0" w:color="auto"/>
        <w:bottom w:val="none" w:sz="0" w:space="0" w:color="auto"/>
        <w:right w:val="none" w:sz="0" w:space="0" w:color="auto"/>
      </w:divBdr>
    </w:div>
    <w:div w:id="58134971">
      <w:bodyDiv w:val="1"/>
      <w:marLeft w:val="0"/>
      <w:marRight w:val="0"/>
      <w:marTop w:val="0"/>
      <w:marBottom w:val="0"/>
      <w:divBdr>
        <w:top w:val="none" w:sz="0" w:space="0" w:color="auto"/>
        <w:left w:val="none" w:sz="0" w:space="0" w:color="auto"/>
        <w:bottom w:val="none" w:sz="0" w:space="0" w:color="auto"/>
        <w:right w:val="none" w:sz="0" w:space="0" w:color="auto"/>
      </w:divBdr>
    </w:div>
    <w:div w:id="58990225">
      <w:bodyDiv w:val="1"/>
      <w:marLeft w:val="0"/>
      <w:marRight w:val="0"/>
      <w:marTop w:val="0"/>
      <w:marBottom w:val="0"/>
      <w:divBdr>
        <w:top w:val="none" w:sz="0" w:space="0" w:color="auto"/>
        <w:left w:val="none" w:sz="0" w:space="0" w:color="auto"/>
        <w:bottom w:val="none" w:sz="0" w:space="0" w:color="auto"/>
        <w:right w:val="none" w:sz="0" w:space="0" w:color="auto"/>
      </w:divBdr>
    </w:div>
    <w:div w:id="59181675">
      <w:bodyDiv w:val="1"/>
      <w:marLeft w:val="0"/>
      <w:marRight w:val="0"/>
      <w:marTop w:val="0"/>
      <w:marBottom w:val="0"/>
      <w:divBdr>
        <w:top w:val="none" w:sz="0" w:space="0" w:color="auto"/>
        <w:left w:val="none" w:sz="0" w:space="0" w:color="auto"/>
        <w:bottom w:val="none" w:sz="0" w:space="0" w:color="auto"/>
        <w:right w:val="none" w:sz="0" w:space="0" w:color="auto"/>
      </w:divBdr>
    </w:div>
    <w:div w:id="59597769">
      <w:bodyDiv w:val="1"/>
      <w:marLeft w:val="0"/>
      <w:marRight w:val="0"/>
      <w:marTop w:val="0"/>
      <w:marBottom w:val="0"/>
      <w:divBdr>
        <w:top w:val="none" w:sz="0" w:space="0" w:color="auto"/>
        <w:left w:val="none" w:sz="0" w:space="0" w:color="auto"/>
        <w:bottom w:val="none" w:sz="0" w:space="0" w:color="auto"/>
        <w:right w:val="none" w:sz="0" w:space="0" w:color="auto"/>
      </w:divBdr>
    </w:div>
    <w:div w:id="63798011">
      <w:bodyDiv w:val="1"/>
      <w:marLeft w:val="0"/>
      <w:marRight w:val="0"/>
      <w:marTop w:val="0"/>
      <w:marBottom w:val="0"/>
      <w:divBdr>
        <w:top w:val="none" w:sz="0" w:space="0" w:color="auto"/>
        <w:left w:val="none" w:sz="0" w:space="0" w:color="auto"/>
        <w:bottom w:val="none" w:sz="0" w:space="0" w:color="auto"/>
        <w:right w:val="none" w:sz="0" w:space="0" w:color="auto"/>
      </w:divBdr>
    </w:div>
    <w:div w:id="64382851">
      <w:bodyDiv w:val="1"/>
      <w:marLeft w:val="0"/>
      <w:marRight w:val="0"/>
      <w:marTop w:val="0"/>
      <w:marBottom w:val="0"/>
      <w:divBdr>
        <w:top w:val="none" w:sz="0" w:space="0" w:color="auto"/>
        <w:left w:val="none" w:sz="0" w:space="0" w:color="auto"/>
        <w:bottom w:val="none" w:sz="0" w:space="0" w:color="auto"/>
        <w:right w:val="none" w:sz="0" w:space="0" w:color="auto"/>
      </w:divBdr>
    </w:div>
    <w:div w:id="64571997">
      <w:bodyDiv w:val="1"/>
      <w:marLeft w:val="0"/>
      <w:marRight w:val="0"/>
      <w:marTop w:val="0"/>
      <w:marBottom w:val="0"/>
      <w:divBdr>
        <w:top w:val="none" w:sz="0" w:space="0" w:color="auto"/>
        <w:left w:val="none" w:sz="0" w:space="0" w:color="auto"/>
        <w:bottom w:val="none" w:sz="0" w:space="0" w:color="auto"/>
        <w:right w:val="none" w:sz="0" w:space="0" w:color="auto"/>
      </w:divBdr>
    </w:div>
    <w:div w:id="65760668">
      <w:bodyDiv w:val="1"/>
      <w:marLeft w:val="0"/>
      <w:marRight w:val="0"/>
      <w:marTop w:val="0"/>
      <w:marBottom w:val="0"/>
      <w:divBdr>
        <w:top w:val="none" w:sz="0" w:space="0" w:color="auto"/>
        <w:left w:val="none" w:sz="0" w:space="0" w:color="auto"/>
        <w:bottom w:val="none" w:sz="0" w:space="0" w:color="auto"/>
        <w:right w:val="none" w:sz="0" w:space="0" w:color="auto"/>
      </w:divBdr>
    </w:div>
    <w:div w:id="66419445">
      <w:bodyDiv w:val="1"/>
      <w:marLeft w:val="0"/>
      <w:marRight w:val="0"/>
      <w:marTop w:val="0"/>
      <w:marBottom w:val="0"/>
      <w:divBdr>
        <w:top w:val="none" w:sz="0" w:space="0" w:color="auto"/>
        <w:left w:val="none" w:sz="0" w:space="0" w:color="auto"/>
        <w:bottom w:val="none" w:sz="0" w:space="0" w:color="auto"/>
        <w:right w:val="none" w:sz="0" w:space="0" w:color="auto"/>
      </w:divBdr>
    </w:div>
    <w:div w:id="67961762">
      <w:bodyDiv w:val="1"/>
      <w:marLeft w:val="0"/>
      <w:marRight w:val="0"/>
      <w:marTop w:val="0"/>
      <w:marBottom w:val="0"/>
      <w:divBdr>
        <w:top w:val="none" w:sz="0" w:space="0" w:color="auto"/>
        <w:left w:val="none" w:sz="0" w:space="0" w:color="auto"/>
        <w:bottom w:val="none" w:sz="0" w:space="0" w:color="auto"/>
        <w:right w:val="none" w:sz="0" w:space="0" w:color="auto"/>
      </w:divBdr>
    </w:div>
    <w:div w:id="68235538">
      <w:bodyDiv w:val="1"/>
      <w:marLeft w:val="0"/>
      <w:marRight w:val="0"/>
      <w:marTop w:val="0"/>
      <w:marBottom w:val="0"/>
      <w:divBdr>
        <w:top w:val="none" w:sz="0" w:space="0" w:color="auto"/>
        <w:left w:val="none" w:sz="0" w:space="0" w:color="auto"/>
        <w:bottom w:val="none" w:sz="0" w:space="0" w:color="auto"/>
        <w:right w:val="none" w:sz="0" w:space="0" w:color="auto"/>
      </w:divBdr>
    </w:div>
    <w:div w:id="68382118">
      <w:bodyDiv w:val="1"/>
      <w:marLeft w:val="0"/>
      <w:marRight w:val="0"/>
      <w:marTop w:val="0"/>
      <w:marBottom w:val="0"/>
      <w:divBdr>
        <w:top w:val="none" w:sz="0" w:space="0" w:color="auto"/>
        <w:left w:val="none" w:sz="0" w:space="0" w:color="auto"/>
        <w:bottom w:val="none" w:sz="0" w:space="0" w:color="auto"/>
        <w:right w:val="none" w:sz="0" w:space="0" w:color="auto"/>
      </w:divBdr>
    </w:div>
    <w:div w:id="68617385">
      <w:bodyDiv w:val="1"/>
      <w:marLeft w:val="0"/>
      <w:marRight w:val="0"/>
      <w:marTop w:val="0"/>
      <w:marBottom w:val="0"/>
      <w:divBdr>
        <w:top w:val="none" w:sz="0" w:space="0" w:color="auto"/>
        <w:left w:val="none" w:sz="0" w:space="0" w:color="auto"/>
        <w:bottom w:val="none" w:sz="0" w:space="0" w:color="auto"/>
        <w:right w:val="none" w:sz="0" w:space="0" w:color="auto"/>
      </w:divBdr>
    </w:div>
    <w:div w:id="69275471">
      <w:bodyDiv w:val="1"/>
      <w:marLeft w:val="0"/>
      <w:marRight w:val="0"/>
      <w:marTop w:val="0"/>
      <w:marBottom w:val="0"/>
      <w:divBdr>
        <w:top w:val="none" w:sz="0" w:space="0" w:color="auto"/>
        <w:left w:val="none" w:sz="0" w:space="0" w:color="auto"/>
        <w:bottom w:val="none" w:sz="0" w:space="0" w:color="auto"/>
        <w:right w:val="none" w:sz="0" w:space="0" w:color="auto"/>
      </w:divBdr>
    </w:div>
    <w:div w:id="70277804">
      <w:bodyDiv w:val="1"/>
      <w:marLeft w:val="0"/>
      <w:marRight w:val="0"/>
      <w:marTop w:val="0"/>
      <w:marBottom w:val="0"/>
      <w:divBdr>
        <w:top w:val="none" w:sz="0" w:space="0" w:color="auto"/>
        <w:left w:val="none" w:sz="0" w:space="0" w:color="auto"/>
        <w:bottom w:val="none" w:sz="0" w:space="0" w:color="auto"/>
        <w:right w:val="none" w:sz="0" w:space="0" w:color="auto"/>
      </w:divBdr>
    </w:div>
    <w:div w:id="70394230">
      <w:bodyDiv w:val="1"/>
      <w:marLeft w:val="0"/>
      <w:marRight w:val="0"/>
      <w:marTop w:val="0"/>
      <w:marBottom w:val="0"/>
      <w:divBdr>
        <w:top w:val="none" w:sz="0" w:space="0" w:color="auto"/>
        <w:left w:val="none" w:sz="0" w:space="0" w:color="auto"/>
        <w:bottom w:val="none" w:sz="0" w:space="0" w:color="auto"/>
        <w:right w:val="none" w:sz="0" w:space="0" w:color="auto"/>
      </w:divBdr>
    </w:div>
    <w:div w:id="71050704">
      <w:bodyDiv w:val="1"/>
      <w:marLeft w:val="0"/>
      <w:marRight w:val="0"/>
      <w:marTop w:val="0"/>
      <w:marBottom w:val="0"/>
      <w:divBdr>
        <w:top w:val="none" w:sz="0" w:space="0" w:color="auto"/>
        <w:left w:val="none" w:sz="0" w:space="0" w:color="auto"/>
        <w:bottom w:val="none" w:sz="0" w:space="0" w:color="auto"/>
        <w:right w:val="none" w:sz="0" w:space="0" w:color="auto"/>
      </w:divBdr>
    </w:div>
    <w:div w:id="74936164">
      <w:bodyDiv w:val="1"/>
      <w:marLeft w:val="0"/>
      <w:marRight w:val="0"/>
      <w:marTop w:val="0"/>
      <w:marBottom w:val="0"/>
      <w:divBdr>
        <w:top w:val="none" w:sz="0" w:space="0" w:color="auto"/>
        <w:left w:val="none" w:sz="0" w:space="0" w:color="auto"/>
        <w:bottom w:val="none" w:sz="0" w:space="0" w:color="auto"/>
        <w:right w:val="none" w:sz="0" w:space="0" w:color="auto"/>
      </w:divBdr>
    </w:div>
    <w:div w:id="74978001">
      <w:bodyDiv w:val="1"/>
      <w:marLeft w:val="0"/>
      <w:marRight w:val="0"/>
      <w:marTop w:val="0"/>
      <w:marBottom w:val="0"/>
      <w:divBdr>
        <w:top w:val="none" w:sz="0" w:space="0" w:color="auto"/>
        <w:left w:val="none" w:sz="0" w:space="0" w:color="auto"/>
        <w:bottom w:val="none" w:sz="0" w:space="0" w:color="auto"/>
        <w:right w:val="none" w:sz="0" w:space="0" w:color="auto"/>
      </w:divBdr>
    </w:div>
    <w:div w:id="74981622">
      <w:bodyDiv w:val="1"/>
      <w:marLeft w:val="0"/>
      <w:marRight w:val="0"/>
      <w:marTop w:val="0"/>
      <w:marBottom w:val="0"/>
      <w:divBdr>
        <w:top w:val="none" w:sz="0" w:space="0" w:color="auto"/>
        <w:left w:val="none" w:sz="0" w:space="0" w:color="auto"/>
        <w:bottom w:val="none" w:sz="0" w:space="0" w:color="auto"/>
        <w:right w:val="none" w:sz="0" w:space="0" w:color="auto"/>
      </w:divBdr>
    </w:div>
    <w:div w:id="75639747">
      <w:bodyDiv w:val="1"/>
      <w:marLeft w:val="0"/>
      <w:marRight w:val="0"/>
      <w:marTop w:val="0"/>
      <w:marBottom w:val="0"/>
      <w:divBdr>
        <w:top w:val="none" w:sz="0" w:space="0" w:color="auto"/>
        <w:left w:val="none" w:sz="0" w:space="0" w:color="auto"/>
        <w:bottom w:val="none" w:sz="0" w:space="0" w:color="auto"/>
        <w:right w:val="none" w:sz="0" w:space="0" w:color="auto"/>
      </w:divBdr>
    </w:div>
    <w:div w:id="76173444">
      <w:bodyDiv w:val="1"/>
      <w:marLeft w:val="0"/>
      <w:marRight w:val="0"/>
      <w:marTop w:val="0"/>
      <w:marBottom w:val="0"/>
      <w:divBdr>
        <w:top w:val="none" w:sz="0" w:space="0" w:color="auto"/>
        <w:left w:val="none" w:sz="0" w:space="0" w:color="auto"/>
        <w:bottom w:val="none" w:sz="0" w:space="0" w:color="auto"/>
        <w:right w:val="none" w:sz="0" w:space="0" w:color="auto"/>
      </w:divBdr>
    </w:div>
    <w:div w:id="76830167">
      <w:bodyDiv w:val="1"/>
      <w:marLeft w:val="0"/>
      <w:marRight w:val="0"/>
      <w:marTop w:val="0"/>
      <w:marBottom w:val="0"/>
      <w:divBdr>
        <w:top w:val="none" w:sz="0" w:space="0" w:color="auto"/>
        <w:left w:val="none" w:sz="0" w:space="0" w:color="auto"/>
        <w:bottom w:val="none" w:sz="0" w:space="0" w:color="auto"/>
        <w:right w:val="none" w:sz="0" w:space="0" w:color="auto"/>
      </w:divBdr>
    </w:div>
    <w:div w:id="77748407">
      <w:bodyDiv w:val="1"/>
      <w:marLeft w:val="0"/>
      <w:marRight w:val="0"/>
      <w:marTop w:val="0"/>
      <w:marBottom w:val="0"/>
      <w:divBdr>
        <w:top w:val="none" w:sz="0" w:space="0" w:color="auto"/>
        <w:left w:val="none" w:sz="0" w:space="0" w:color="auto"/>
        <w:bottom w:val="none" w:sz="0" w:space="0" w:color="auto"/>
        <w:right w:val="none" w:sz="0" w:space="0" w:color="auto"/>
      </w:divBdr>
    </w:div>
    <w:div w:id="77750523">
      <w:bodyDiv w:val="1"/>
      <w:marLeft w:val="0"/>
      <w:marRight w:val="0"/>
      <w:marTop w:val="0"/>
      <w:marBottom w:val="0"/>
      <w:divBdr>
        <w:top w:val="none" w:sz="0" w:space="0" w:color="auto"/>
        <w:left w:val="none" w:sz="0" w:space="0" w:color="auto"/>
        <w:bottom w:val="none" w:sz="0" w:space="0" w:color="auto"/>
        <w:right w:val="none" w:sz="0" w:space="0" w:color="auto"/>
      </w:divBdr>
    </w:div>
    <w:div w:id="81032785">
      <w:bodyDiv w:val="1"/>
      <w:marLeft w:val="0"/>
      <w:marRight w:val="0"/>
      <w:marTop w:val="0"/>
      <w:marBottom w:val="0"/>
      <w:divBdr>
        <w:top w:val="none" w:sz="0" w:space="0" w:color="auto"/>
        <w:left w:val="none" w:sz="0" w:space="0" w:color="auto"/>
        <w:bottom w:val="none" w:sz="0" w:space="0" w:color="auto"/>
        <w:right w:val="none" w:sz="0" w:space="0" w:color="auto"/>
      </w:divBdr>
    </w:div>
    <w:div w:id="81875426">
      <w:bodyDiv w:val="1"/>
      <w:marLeft w:val="0"/>
      <w:marRight w:val="0"/>
      <w:marTop w:val="0"/>
      <w:marBottom w:val="0"/>
      <w:divBdr>
        <w:top w:val="none" w:sz="0" w:space="0" w:color="auto"/>
        <w:left w:val="none" w:sz="0" w:space="0" w:color="auto"/>
        <w:bottom w:val="none" w:sz="0" w:space="0" w:color="auto"/>
        <w:right w:val="none" w:sz="0" w:space="0" w:color="auto"/>
      </w:divBdr>
    </w:div>
    <w:div w:id="82456914">
      <w:bodyDiv w:val="1"/>
      <w:marLeft w:val="0"/>
      <w:marRight w:val="0"/>
      <w:marTop w:val="0"/>
      <w:marBottom w:val="0"/>
      <w:divBdr>
        <w:top w:val="none" w:sz="0" w:space="0" w:color="auto"/>
        <w:left w:val="none" w:sz="0" w:space="0" w:color="auto"/>
        <w:bottom w:val="none" w:sz="0" w:space="0" w:color="auto"/>
        <w:right w:val="none" w:sz="0" w:space="0" w:color="auto"/>
      </w:divBdr>
    </w:div>
    <w:div w:id="83692864">
      <w:bodyDiv w:val="1"/>
      <w:marLeft w:val="0"/>
      <w:marRight w:val="0"/>
      <w:marTop w:val="0"/>
      <w:marBottom w:val="0"/>
      <w:divBdr>
        <w:top w:val="none" w:sz="0" w:space="0" w:color="auto"/>
        <w:left w:val="none" w:sz="0" w:space="0" w:color="auto"/>
        <w:bottom w:val="none" w:sz="0" w:space="0" w:color="auto"/>
        <w:right w:val="none" w:sz="0" w:space="0" w:color="auto"/>
      </w:divBdr>
    </w:div>
    <w:div w:id="85612624">
      <w:bodyDiv w:val="1"/>
      <w:marLeft w:val="0"/>
      <w:marRight w:val="0"/>
      <w:marTop w:val="0"/>
      <w:marBottom w:val="0"/>
      <w:divBdr>
        <w:top w:val="none" w:sz="0" w:space="0" w:color="auto"/>
        <w:left w:val="none" w:sz="0" w:space="0" w:color="auto"/>
        <w:bottom w:val="none" w:sz="0" w:space="0" w:color="auto"/>
        <w:right w:val="none" w:sz="0" w:space="0" w:color="auto"/>
      </w:divBdr>
    </w:div>
    <w:div w:id="86535295">
      <w:bodyDiv w:val="1"/>
      <w:marLeft w:val="0"/>
      <w:marRight w:val="0"/>
      <w:marTop w:val="0"/>
      <w:marBottom w:val="0"/>
      <w:divBdr>
        <w:top w:val="none" w:sz="0" w:space="0" w:color="auto"/>
        <w:left w:val="none" w:sz="0" w:space="0" w:color="auto"/>
        <w:bottom w:val="none" w:sz="0" w:space="0" w:color="auto"/>
        <w:right w:val="none" w:sz="0" w:space="0" w:color="auto"/>
      </w:divBdr>
    </w:div>
    <w:div w:id="87971427">
      <w:bodyDiv w:val="1"/>
      <w:marLeft w:val="0"/>
      <w:marRight w:val="0"/>
      <w:marTop w:val="0"/>
      <w:marBottom w:val="0"/>
      <w:divBdr>
        <w:top w:val="none" w:sz="0" w:space="0" w:color="auto"/>
        <w:left w:val="none" w:sz="0" w:space="0" w:color="auto"/>
        <w:bottom w:val="none" w:sz="0" w:space="0" w:color="auto"/>
        <w:right w:val="none" w:sz="0" w:space="0" w:color="auto"/>
      </w:divBdr>
    </w:div>
    <w:div w:id="90588506">
      <w:bodyDiv w:val="1"/>
      <w:marLeft w:val="0"/>
      <w:marRight w:val="0"/>
      <w:marTop w:val="0"/>
      <w:marBottom w:val="0"/>
      <w:divBdr>
        <w:top w:val="none" w:sz="0" w:space="0" w:color="auto"/>
        <w:left w:val="none" w:sz="0" w:space="0" w:color="auto"/>
        <w:bottom w:val="none" w:sz="0" w:space="0" w:color="auto"/>
        <w:right w:val="none" w:sz="0" w:space="0" w:color="auto"/>
      </w:divBdr>
    </w:div>
    <w:div w:id="91362204">
      <w:bodyDiv w:val="1"/>
      <w:marLeft w:val="0"/>
      <w:marRight w:val="0"/>
      <w:marTop w:val="0"/>
      <w:marBottom w:val="0"/>
      <w:divBdr>
        <w:top w:val="none" w:sz="0" w:space="0" w:color="auto"/>
        <w:left w:val="none" w:sz="0" w:space="0" w:color="auto"/>
        <w:bottom w:val="none" w:sz="0" w:space="0" w:color="auto"/>
        <w:right w:val="none" w:sz="0" w:space="0" w:color="auto"/>
      </w:divBdr>
    </w:div>
    <w:div w:id="92437220">
      <w:bodyDiv w:val="1"/>
      <w:marLeft w:val="0"/>
      <w:marRight w:val="0"/>
      <w:marTop w:val="0"/>
      <w:marBottom w:val="0"/>
      <w:divBdr>
        <w:top w:val="none" w:sz="0" w:space="0" w:color="auto"/>
        <w:left w:val="none" w:sz="0" w:space="0" w:color="auto"/>
        <w:bottom w:val="none" w:sz="0" w:space="0" w:color="auto"/>
        <w:right w:val="none" w:sz="0" w:space="0" w:color="auto"/>
      </w:divBdr>
    </w:div>
    <w:div w:id="97411375">
      <w:bodyDiv w:val="1"/>
      <w:marLeft w:val="0"/>
      <w:marRight w:val="0"/>
      <w:marTop w:val="0"/>
      <w:marBottom w:val="0"/>
      <w:divBdr>
        <w:top w:val="none" w:sz="0" w:space="0" w:color="auto"/>
        <w:left w:val="none" w:sz="0" w:space="0" w:color="auto"/>
        <w:bottom w:val="none" w:sz="0" w:space="0" w:color="auto"/>
        <w:right w:val="none" w:sz="0" w:space="0" w:color="auto"/>
      </w:divBdr>
    </w:div>
    <w:div w:id="98380296">
      <w:bodyDiv w:val="1"/>
      <w:marLeft w:val="0"/>
      <w:marRight w:val="0"/>
      <w:marTop w:val="0"/>
      <w:marBottom w:val="0"/>
      <w:divBdr>
        <w:top w:val="none" w:sz="0" w:space="0" w:color="auto"/>
        <w:left w:val="none" w:sz="0" w:space="0" w:color="auto"/>
        <w:bottom w:val="none" w:sz="0" w:space="0" w:color="auto"/>
        <w:right w:val="none" w:sz="0" w:space="0" w:color="auto"/>
      </w:divBdr>
    </w:div>
    <w:div w:id="99493178">
      <w:bodyDiv w:val="1"/>
      <w:marLeft w:val="0"/>
      <w:marRight w:val="0"/>
      <w:marTop w:val="0"/>
      <w:marBottom w:val="0"/>
      <w:divBdr>
        <w:top w:val="none" w:sz="0" w:space="0" w:color="auto"/>
        <w:left w:val="none" w:sz="0" w:space="0" w:color="auto"/>
        <w:bottom w:val="none" w:sz="0" w:space="0" w:color="auto"/>
        <w:right w:val="none" w:sz="0" w:space="0" w:color="auto"/>
      </w:divBdr>
    </w:div>
    <w:div w:id="101001490">
      <w:bodyDiv w:val="1"/>
      <w:marLeft w:val="0"/>
      <w:marRight w:val="0"/>
      <w:marTop w:val="0"/>
      <w:marBottom w:val="0"/>
      <w:divBdr>
        <w:top w:val="none" w:sz="0" w:space="0" w:color="auto"/>
        <w:left w:val="none" w:sz="0" w:space="0" w:color="auto"/>
        <w:bottom w:val="none" w:sz="0" w:space="0" w:color="auto"/>
        <w:right w:val="none" w:sz="0" w:space="0" w:color="auto"/>
      </w:divBdr>
    </w:div>
    <w:div w:id="101539465">
      <w:bodyDiv w:val="1"/>
      <w:marLeft w:val="0"/>
      <w:marRight w:val="0"/>
      <w:marTop w:val="0"/>
      <w:marBottom w:val="0"/>
      <w:divBdr>
        <w:top w:val="none" w:sz="0" w:space="0" w:color="auto"/>
        <w:left w:val="none" w:sz="0" w:space="0" w:color="auto"/>
        <w:bottom w:val="none" w:sz="0" w:space="0" w:color="auto"/>
        <w:right w:val="none" w:sz="0" w:space="0" w:color="auto"/>
      </w:divBdr>
    </w:div>
    <w:div w:id="102188144">
      <w:bodyDiv w:val="1"/>
      <w:marLeft w:val="0"/>
      <w:marRight w:val="0"/>
      <w:marTop w:val="0"/>
      <w:marBottom w:val="0"/>
      <w:divBdr>
        <w:top w:val="none" w:sz="0" w:space="0" w:color="auto"/>
        <w:left w:val="none" w:sz="0" w:space="0" w:color="auto"/>
        <w:bottom w:val="none" w:sz="0" w:space="0" w:color="auto"/>
        <w:right w:val="none" w:sz="0" w:space="0" w:color="auto"/>
      </w:divBdr>
    </w:div>
    <w:div w:id="104614862">
      <w:bodyDiv w:val="1"/>
      <w:marLeft w:val="0"/>
      <w:marRight w:val="0"/>
      <w:marTop w:val="0"/>
      <w:marBottom w:val="0"/>
      <w:divBdr>
        <w:top w:val="none" w:sz="0" w:space="0" w:color="auto"/>
        <w:left w:val="none" w:sz="0" w:space="0" w:color="auto"/>
        <w:bottom w:val="none" w:sz="0" w:space="0" w:color="auto"/>
        <w:right w:val="none" w:sz="0" w:space="0" w:color="auto"/>
      </w:divBdr>
    </w:div>
    <w:div w:id="105007898">
      <w:bodyDiv w:val="1"/>
      <w:marLeft w:val="0"/>
      <w:marRight w:val="0"/>
      <w:marTop w:val="0"/>
      <w:marBottom w:val="0"/>
      <w:divBdr>
        <w:top w:val="none" w:sz="0" w:space="0" w:color="auto"/>
        <w:left w:val="none" w:sz="0" w:space="0" w:color="auto"/>
        <w:bottom w:val="none" w:sz="0" w:space="0" w:color="auto"/>
        <w:right w:val="none" w:sz="0" w:space="0" w:color="auto"/>
      </w:divBdr>
    </w:div>
    <w:div w:id="107312128">
      <w:bodyDiv w:val="1"/>
      <w:marLeft w:val="0"/>
      <w:marRight w:val="0"/>
      <w:marTop w:val="0"/>
      <w:marBottom w:val="0"/>
      <w:divBdr>
        <w:top w:val="none" w:sz="0" w:space="0" w:color="auto"/>
        <w:left w:val="none" w:sz="0" w:space="0" w:color="auto"/>
        <w:bottom w:val="none" w:sz="0" w:space="0" w:color="auto"/>
        <w:right w:val="none" w:sz="0" w:space="0" w:color="auto"/>
      </w:divBdr>
    </w:div>
    <w:div w:id="107550824">
      <w:bodyDiv w:val="1"/>
      <w:marLeft w:val="0"/>
      <w:marRight w:val="0"/>
      <w:marTop w:val="0"/>
      <w:marBottom w:val="0"/>
      <w:divBdr>
        <w:top w:val="none" w:sz="0" w:space="0" w:color="auto"/>
        <w:left w:val="none" w:sz="0" w:space="0" w:color="auto"/>
        <w:bottom w:val="none" w:sz="0" w:space="0" w:color="auto"/>
        <w:right w:val="none" w:sz="0" w:space="0" w:color="auto"/>
      </w:divBdr>
    </w:div>
    <w:div w:id="107967785">
      <w:bodyDiv w:val="1"/>
      <w:marLeft w:val="0"/>
      <w:marRight w:val="0"/>
      <w:marTop w:val="0"/>
      <w:marBottom w:val="0"/>
      <w:divBdr>
        <w:top w:val="none" w:sz="0" w:space="0" w:color="auto"/>
        <w:left w:val="none" w:sz="0" w:space="0" w:color="auto"/>
        <w:bottom w:val="none" w:sz="0" w:space="0" w:color="auto"/>
        <w:right w:val="none" w:sz="0" w:space="0" w:color="auto"/>
      </w:divBdr>
    </w:div>
    <w:div w:id="109739527">
      <w:bodyDiv w:val="1"/>
      <w:marLeft w:val="0"/>
      <w:marRight w:val="0"/>
      <w:marTop w:val="0"/>
      <w:marBottom w:val="0"/>
      <w:divBdr>
        <w:top w:val="none" w:sz="0" w:space="0" w:color="auto"/>
        <w:left w:val="none" w:sz="0" w:space="0" w:color="auto"/>
        <w:bottom w:val="none" w:sz="0" w:space="0" w:color="auto"/>
        <w:right w:val="none" w:sz="0" w:space="0" w:color="auto"/>
      </w:divBdr>
    </w:div>
    <w:div w:id="110512498">
      <w:bodyDiv w:val="1"/>
      <w:marLeft w:val="0"/>
      <w:marRight w:val="0"/>
      <w:marTop w:val="0"/>
      <w:marBottom w:val="0"/>
      <w:divBdr>
        <w:top w:val="none" w:sz="0" w:space="0" w:color="auto"/>
        <w:left w:val="none" w:sz="0" w:space="0" w:color="auto"/>
        <w:bottom w:val="none" w:sz="0" w:space="0" w:color="auto"/>
        <w:right w:val="none" w:sz="0" w:space="0" w:color="auto"/>
      </w:divBdr>
    </w:div>
    <w:div w:id="110982755">
      <w:bodyDiv w:val="1"/>
      <w:marLeft w:val="0"/>
      <w:marRight w:val="0"/>
      <w:marTop w:val="0"/>
      <w:marBottom w:val="0"/>
      <w:divBdr>
        <w:top w:val="none" w:sz="0" w:space="0" w:color="auto"/>
        <w:left w:val="none" w:sz="0" w:space="0" w:color="auto"/>
        <w:bottom w:val="none" w:sz="0" w:space="0" w:color="auto"/>
        <w:right w:val="none" w:sz="0" w:space="0" w:color="auto"/>
      </w:divBdr>
    </w:div>
    <w:div w:id="111293090">
      <w:bodyDiv w:val="1"/>
      <w:marLeft w:val="0"/>
      <w:marRight w:val="0"/>
      <w:marTop w:val="0"/>
      <w:marBottom w:val="0"/>
      <w:divBdr>
        <w:top w:val="none" w:sz="0" w:space="0" w:color="auto"/>
        <w:left w:val="none" w:sz="0" w:space="0" w:color="auto"/>
        <w:bottom w:val="none" w:sz="0" w:space="0" w:color="auto"/>
        <w:right w:val="none" w:sz="0" w:space="0" w:color="auto"/>
      </w:divBdr>
    </w:div>
    <w:div w:id="113140540">
      <w:bodyDiv w:val="1"/>
      <w:marLeft w:val="0"/>
      <w:marRight w:val="0"/>
      <w:marTop w:val="0"/>
      <w:marBottom w:val="0"/>
      <w:divBdr>
        <w:top w:val="none" w:sz="0" w:space="0" w:color="auto"/>
        <w:left w:val="none" w:sz="0" w:space="0" w:color="auto"/>
        <w:bottom w:val="none" w:sz="0" w:space="0" w:color="auto"/>
        <w:right w:val="none" w:sz="0" w:space="0" w:color="auto"/>
      </w:divBdr>
    </w:div>
    <w:div w:id="113790069">
      <w:bodyDiv w:val="1"/>
      <w:marLeft w:val="0"/>
      <w:marRight w:val="0"/>
      <w:marTop w:val="0"/>
      <w:marBottom w:val="0"/>
      <w:divBdr>
        <w:top w:val="none" w:sz="0" w:space="0" w:color="auto"/>
        <w:left w:val="none" w:sz="0" w:space="0" w:color="auto"/>
        <w:bottom w:val="none" w:sz="0" w:space="0" w:color="auto"/>
        <w:right w:val="none" w:sz="0" w:space="0" w:color="auto"/>
      </w:divBdr>
    </w:div>
    <w:div w:id="115607744">
      <w:bodyDiv w:val="1"/>
      <w:marLeft w:val="0"/>
      <w:marRight w:val="0"/>
      <w:marTop w:val="0"/>
      <w:marBottom w:val="0"/>
      <w:divBdr>
        <w:top w:val="none" w:sz="0" w:space="0" w:color="auto"/>
        <w:left w:val="none" w:sz="0" w:space="0" w:color="auto"/>
        <w:bottom w:val="none" w:sz="0" w:space="0" w:color="auto"/>
        <w:right w:val="none" w:sz="0" w:space="0" w:color="auto"/>
      </w:divBdr>
    </w:div>
    <w:div w:id="116224456">
      <w:bodyDiv w:val="1"/>
      <w:marLeft w:val="0"/>
      <w:marRight w:val="0"/>
      <w:marTop w:val="0"/>
      <w:marBottom w:val="0"/>
      <w:divBdr>
        <w:top w:val="none" w:sz="0" w:space="0" w:color="auto"/>
        <w:left w:val="none" w:sz="0" w:space="0" w:color="auto"/>
        <w:bottom w:val="none" w:sz="0" w:space="0" w:color="auto"/>
        <w:right w:val="none" w:sz="0" w:space="0" w:color="auto"/>
      </w:divBdr>
    </w:div>
    <w:div w:id="116340074">
      <w:bodyDiv w:val="1"/>
      <w:marLeft w:val="0"/>
      <w:marRight w:val="0"/>
      <w:marTop w:val="0"/>
      <w:marBottom w:val="0"/>
      <w:divBdr>
        <w:top w:val="none" w:sz="0" w:space="0" w:color="auto"/>
        <w:left w:val="none" w:sz="0" w:space="0" w:color="auto"/>
        <w:bottom w:val="none" w:sz="0" w:space="0" w:color="auto"/>
        <w:right w:val="none" w:sz="0" w:space="0" w:color="auto"/>
      </w:divBdr>
    </w:div>
    <w:div w:id="117770137">
      <w:bodyDiv w:val="1"/>
      <w:marLeft w:val="0"/>
      <w:marRight w:val="0"/>
      <w:marTop w:val="0"/>
      <w:marBottom w:val="0"/>
      <w:divBdr>
        <w:top w:val="none" w:sz="0" w:space="0" w:color="auto"/>
        <w:left w:val="none" w:sz="0" w:space="0" w:color="auto"/>
        <w:bottom w:val="none" w:sz="0" w:space="0" w:color="auto"/>
        <w:right w:val="none" w:sz="0" w:space="0" w:color="auto"/>
      </w:divBdr>
    </w:div>
    <w:div w:id="118452242">
      <w:bodyDiv w:val="1"/>
      <w:marLeft w:val="0"/>
      <w:marRight w:val="0"/>
      <w:marTop w:val="0"/>
      <w:marBottom w:val="0"/>
      <w:divBdr>
        <w:top w:val="none" w:sz="0" w:space="0" w:color="auto"/>
        <w:left w:val="none" w:sz="0" w:space="0" w:color="auto"/>
        <w:bottom w:val="none" w:sz="0" w:space="0" w:color="auto"/>
        <w:right w:val="none" w:sz="0" w:space="0" w:color="auto"/>
      </w:divBdr>
    </w:div>
    <w:div w:id="119039581">
      <w:bodyDiv w:val="1"/>
      <w:marLeft w:val="0"/>
      <w:marRight w:val="0"/>
      <w:marTop w:val="0"/>
      <w:marBottom w:val="0"/>
      <w:divBdr>
        <w:top w:val="none" w:sz="0" w:space="0" w:color="auto"/>
        <w:left w:val="none" w:sz="0" w:space="0" w:color="auto"/>
        <w:bottom w:val="none" w:sz="0" w:space="0" w:color="auto"/>
        <w:right w:val="none" w:sz="0" w:space="0" w:color="auto"/>
      </w:divBdr>
    </w:div>
    <w:div w:id="119761257">
      <w:bodyDiv w:val="1"/>
      <w:marLeft w:val="0"/>
      <w:marRight w:val="0"/>
      <w:marTop w:val="0"/>
      <w:marBottom w:val="0"/>
      <w:divBdr>
        <w:top w:val="none" w:sz="0" w:space="0" w:color="auto"/>
        <w:left w:val="none" w:sz="0" w:space="0" w:color="auto"/>
        <w:bottom w:val="none" w:sz="0" w:space="0" w:color="auto"/>
        <w:right w:val="none" w:sz="0" w:space="0" w:color="auto"/>
      </w:divBdr>
    </w:div>
    <w:div w:id="120003735">
      <w:bodyDiv w:val="1"/>
      <w:marLeft w:val="0"/>
      <w:marRight w:val="0"/>
      <w:marTop w:val="0"/>
      <w:marBottom w:val="0"/>
      <w:divBdr>
        <w:top w:val="none" w:sz="0" w:space="0" w:color="auto"/>
        <w:left w:val="none" w:sz="0" w:space="0" w:color="auto"/>
        <w:bottom w:val="none" w:sz="0" w:space="0" w:color="auto"/>
        <w:right w:val="none" w:sz="0" w:space="0" w:color="auto"/>
      </w:divBdr>
    </w:div>
    <w:div w:id="123038411">
      <w:bodyDiv w:val="1"/>
      <w:marLeft w:val="0"/>
      <w:marRight w:val="0"/>
      <w:marTop w:val="0"/>
      <w:marBottom w:val="0"/>
      <w:divBdr>
        <w:top w:val="none" w:sz="0" w:space="0" w:color="auto"/>
        <w:left w:val="none" w:sz="0" w:space="0" w:color="auto"/>
        <w:bottom w:val="none" w:sz="0" w:space="0" w:color="auto"/>
        <w:right w:val="none" w:sz="0" w:space="0" w:color="auto"/>
      </w:divBdr>
    </w:div>
    <w:div w:id="123231160">
      <w:bodyDiv w:val="1"/>
      <w:marLeft w:val="0"/>
      <w:marRight w:val="0"/>
      <w:marTop w:val="0"/>
      <w:marBottom w:val="0"/>
      <w:divBdr>
        <w:top w:val="none" w:sz="0" w:space="0" w:color="auto"/>
        <w:left w:val="none" w:sz="0" w:space="0" w:color="auto"/>
        <w:bottom w:val="none" w:sz="0" w:space="0" w:color="auto"/>
        <w:right w:val="none" w:sz="0" w:space="0" w:color="auto"/>
      </w:divBdr>
    </w:div>
    <w:div w:id="123667686">
      <w:bodyDiv w:val="1"/>
      <w:marLeft w:val="0"/>
      <w:marRight w:val="0"/>
      <w:marTop w:val="0"/>
      <w:marBottom w:val="0"/>
      <w:divBdr>
        <w:top w:val="none" w:sz="0" w:space="0" w:color="auto"/>
        <w:left w:val="none" w:sz="0" w:space="0" w:color="auto"/>
        <w:bottom w:val="none" w:sz="0" w:space="0" w:color="auto"/>
        <w:right w:val="none" w:sz="0" w:space="0" w:color="auto"/>
      </w:divBdr>
    </w:div>
    <w:div w:id="125508254">
      <w:bodyDiv w:val="1"/>
      <w:marLeft w:val="0"/>
      <w:marRight w:val="0"/>
      <w:marTop w:val="0"/>
      <w:marBottom w:val="0"/>
      <w:divBdr>
        <w:top w:val="none" w:sz="0" w:space="0" w:color="auto"/>
        <w:left w:val="none" w:sz="0" w:space="0" w:color="auto"/>
        <w:bottom w:val="none" w:sz="0" w:space="0" w:color="auto"/>
        <w:right w:val="none" w:sz="0" w:space="0" w:color="auto"/>
      </w:divBdr>
    </w:div>
    <w:div w:id="126820593">
      <w:bodyDiv w:val="1"/>
      <w:marLeft w:val="0"/>
      <w:marRight w:val="0"/>
      <w:marTop w:val="0"/>
      <w:marBottom w:val="0"/>
      <w:divBdr>
        <w:top w:val="none" w:sz="0" w:space="0" w:color="auto"/>
        <w:left w:val="none" w:sz="0" w:space="0" w:color="auto"/>
        <w:bottom w:val="none" w:sz="0" w:space="0" w:color="auto"/>
        <w:right w:val="none" w:sz="0" w:space="0" w:color="auto"/>
      </w:divBdr>
    </w:div>
    <w:div w:id="127863090">
      <w:bodyDiv w:val="1"/>
      <w:marLeft w:val="0"/>
      <w:marRight w:val="0"/>
      <w:marTop w:val="0"/>
      <w:marBottom w:val="0"/>
      <w:divBdr>
        <w:top w:val="none" w:sz="0" w:space="0" w:color="auto"/>
        <w:left w:val="none" w:sz="0" w:space="0" w:color="auto"/>
        <w:bottom w:val="none" w:sz="0" w:space="0" w:color="auto"/>
        <w:right w:val="none" w:sz="0" w:space="0" w:color="auto"/>
      </w:divBdr>
    </w:div>
    <w:div w:id="128129059">
      <w:bodyDiv w:val="1"/>
      <w:marLeft w:val="0"/>
      <w:marRight w:val="0"/>
      <w:marTop w:val="0"/>
      <w:marBottom w:val="0"/>
      <w:divBdr>
        <w:top w:val="none" w:sz="0" w:space="0" w:color="auto"/>
        <w:left w:val="none" w:sz="0" w:space="0" w:color="auto"/>
        <w:bottom w:val="none" w:sz="0" w:space="0" w:color="auto"/>
        <w:right w:val="none" w:sz="0" w:space="0" w:color="auto"/>
      </w:divBdr>
    </w:div>
    <w:div w:id="128397392">
      <w:bodyDiv w:val="1"/>
      <w:marLeft w:val="0"/>
      <w:marRight w:val="0"/>
      <w:marTop w:val="0"/>
      <w:marBottom w:val="0"/>
      <w:divBdr>
        <w:top w:val="none" w:sz="0" w:space="0" w:color="auto"/>
        <w:left w:val="none" w:sz="0" w:space="0" w:color="auto"/>
        <w:bottom w:val="none" w:sz="0" w:space="0" w:color="auto"/>
        <w:right w:val="none" w:sz="0" w:space="0" w:color="auto"/>
      </w:divBdr>
    </w:div>
    <w:div w:id="128784182">
      <w:bodyDiv w:val="1"/>
      <w:marLeft w:val="0"/>
      <w:marRight w:val="0"/>
      <w:marTop w:val="0"/>
      <w:marBottom w:val="0"/>
      <w:divBdr>
        <w:top w:val="none" w:sz="0" w:space="0" w:color="auto"/>
        <w:left w:val="none" w:sz="0" w:space="0" w:color="auto"/>
        <w:bottom w:val="none" w:sz="0" w:space="0" w:color="auto"/>
        <w:right w:val="none" w:sz="0" w:space="0" w:color="auto"/>
      </w:divBdr>
    </w:div>
    <w:div w:id="129056420">
      <w:bodyDiv w:val="1"/>
      <w:marLeft w:val="0"/>
      <w:marRight w:val="0"/>
      <w:marTop w:val="0"/>
      <w:marBottom w:val="0"/>
      <w:divBdr>
        <w:top w:val="none" w:sz="0" w:space="0" w:color="auto"/>
        <w:left w:val="none" w:sz="0" w:space="0" w:color="auto"/>
        <w:bottom w:val="none" w:sz="0" w:space="0" w:color="auto"/>
        <w:right w:val="none" w:sz="0" w:space="0" w:color="auto"/>
      </w:divBdr>
    </w:div>
    <w:div w:id="130489347">
      <w:bodyDiv w:val="1"/>
      <w:marLeft w:val="0"/>
      <w:marRight w:val="0"/>
      <w:marTop w:val="0"/>
      <w:marBottom w:val="0"/>
      <w:divBdr>
        <w:top w:val="none" w:sz="0" w:space="0" w:color="auto"/>
        <w:left w:val="none" w:sz="0" w:space="0" w:color="auto"/>
        <w:bottom w:val="none" w:sz="0" w:space="0" w:color="auto"/>
        <w:right w:val="none" w:sz="0" w:space="0" w:color="auto"/>
      </w:divBdr>
    </w:div>
    <w:div w:id="130683923">
      <w:bodyDiv w:val="1"/>
      <w:marLeft w:val="0"/>
      <w:marRight w:val="0"/>
      <w:marTop w:val="0"/>
      <w:marBottom w:val="0"/>
      <w:divBdr>
        <w:top w:val="none" w:sz="0" w:space="0" w:color="auto"/>
        <w:left w:val="none" w:sz="0" w:space="0" w:color="auto"/>
        <w:bottom w:val="none" w:sz="0" w:space="0" w:color="auto"/>
        <w:right w:val="none" w:sz="0" w:space="0" w:color="auto"/>
      </w:divBdr>
    </w:div>
    <w:div w:id="131363629">
      <w:bodyDiv w:val="1"/>
      <w:marLeft w:val="0"/>
      <w:marRight w:val="0"/>
      <w:marTop w:val="0"/>
      <w:marBottom w:val="0"/>
      <w:divBdr>
        <w:top w:val="none" w:sz="0" w:space="0" w:color="auto"/>
        <w:left w:val="none" w:sz="0" w:space="0" w:color="auto"/>
        <w:bottom w:val="none" w:sz="0" w:space="0" w:color="auto"/>
        <w:right w:val="none" w:sz="0" w:space="0" w:color="auto"/>
      </w:divBdr>
    </w:div>
    <w:div w:id="131753911">
      <w:bodyDiv w:val="1"/>
      <w:marLeft w:val="0"/>
      <w:marRight w:val="0"/>
      <w:marTop w:val="0"/>
      <w:marBottom w:val="0"/>
      <w:divBdr>
        <w:top w:val="none" w:sz="0" w:space="0" w:color="auto"/>
        <w:left w:val="none" w:sz="0" w:space="0" w:color="auto"/>
        <w:bottom w:val="none" w:sz="0" w:space="0" w:color="auto"/>
        <w:right w:val="none" w:sz="0" w:space="0" w:color="auto"/>
      </w:divBdr>
    </w:div>
    <w:div w:id="132529071">
      <w:bodyDiv w:val="1"/>
      <w:marLeft w:val="0"/>
      <w:marRight w:val="0"/>
      <w:marTop w:val="0"/>
      <w:marBottom w:val="0"/>
      <w:divBdr>
        <w:top w:val="none" w:sz="0" w:space="0" w:color="auto"/>
        <w:left w:val="none" w:sz="0" w:space="0" w:color="auto"/>
        <w:bottom w:val="none" w:sz="0" w:space="0" w:color="auto"/>
        <w:right w:val="none" w:sz="0" w:space="0" w:color="auto"/>
      </w:divBdr>
    </w:div>
    <w:div w:id="133061206">
      <w:bodyDiv w:val="1"/>
      <w:marLeft w:val="0"/>
      <w:marRight w:val="0"/>
      <w:marTop w:val="0"/>
      <w:marBottom w:val="0"/>
      <w:divBdr>
        <w:top w:val="none" w:sz="0" w:space="0" w:color="auto"/>
        <w:left w:val="none" w:sz="0" w:space="0" w:color="auto"/>
        <w:bottom w:val="none" w:sz="0" w:space="0" w:color="auto"/>
        <w:right w:val="none" w:sz="0" w:space="0" w:color="auto"/>
      </w:divBdr>
    </w:div>
    <w:div w:id="133377726">
      <w:bodyDiv w:val="1"/>
      <w:marLeft w:val="0"/>
      <w:marRight w:val="0"/>
      <w:marTop w:val="0"/>
      <w:marBottom w:val="0"/>
      <w:divBdr>
        <w:top w:val="none" w:sz="0" w:space="0" w:color="auto"/>
        <w:left w:val="none" w:sz="0" w:space="0" w:color="auto"/>
        <w:bottom w:val="none" w:sz="0" w:space="0" w:color="auto"/>
        <w:right w:val="none" w:sz="0" w:space="0" w:color="auto"/>
      </w:divBdr>
    </w:div>
    <w:div w:id="133985311">
      <w:bodyDiv w:val="1"/>
      <w:marLeft w:val="0"/>
      <w:marRight w:val="0"/>
      <w:marTop w:val="0"/>
      <w:marBottom w:val="0"/>
      <w:divBdr>
        <w:top w:val="none" w:sz="0" w:space="0" w:color="auto"/>
        <w:left w:val="none" w:sz="0" w:space="0" w:color="auto"/>
        <w:bottom w:val="none" w:sz="0" w:space="0" w:color="auto"/>
        <w:right w:val="none" w:sz="0" w:space="0" w:color="auto"/>
      </w:divBdr>
    </w:div>
    <w:div w:id="135152751">
      <w:bodyDiv w:val="1"/>
      <w:marLeft w:val="0"/>
      <w:marRight w:val="0"/>
      <w:marTop w:val="0"/>
      <w:marBottom w:val="0"/>
      <w:divBdr>
        <w:top w:val="none" w:sz="0" w:space="0" w:color="auto"/>
        <w:left w:val="none" w:sz="0" w:space="0" w:color="auto"/>
        <w:bottom w:val="none" w:sz="0" w:space="0" w:color="auto"/>
        <w:right w:val="none" w:sz="0" w:space="0" w:color="auto"/>
      </w:divBdr>
    </w:div>
    <w:div w:id="135218793">
      <w:bodyDiv w:val="1"/>
      <w:marLeft w:val="0"/>
      <w:marRight w:val="0"/>
      <w:marTop w:val="0"/>
      <w:marBottom w:val="0"/>
      <w:divBdr>
        <w:top w:val="none" w:sz="0" w:space="0" w:color="auto"/>
        <w:left w:val="none" w:sz="0" w:space="0" w:color="auto"/>
        <w:bottom w:val="none" w:sz="0" w:space="0" w:color="auto"/>
        <w:right w:val="none" w:sz="0" w:space="0" w:color="auto"/>
      </w:divBdr>
    </w:div>
    <w:div w:id="135803456">
      <w:bodyDiv w:val="1"/>
      <w:marLeft w:val="0"/>
      <w:marRight w:val="0"/>
      <w:marTop w:val="0"/>
      <w:marBottom w:val="0"/>
      <w:divBdr>
        <w:top w:val="none" w:sz="0" w:space="0" w:color="auto"/>
        <w:left w:val="none" w:sz="0" w:space="0" w:color="auto"/>
        <w:bottom w:val="none" w:sz="0" w:space="0" w:color="auto"/>
        <w:right w:val="none" w:sz="0" w:space="0" w:color="auto"/>
      </w:divBdr>
    </w:div>
    <w:div w:id="136652123">
      <w:bodyDiv w:val="1"/>
      <w:marLeft w:val="0"/>
      <w:marRight w:val="0"/>
      <w:marTop w:val="0"/>
      <w:marBottom w:val="0"/>
      <w:divBdr>
        <w:top w:val="none" w:sz="0" w:space="0" w:color="auto"/>
        <w:left w:val="none" w:sz="0" w:space="0" w:color="auto"/>
        <w:bottom w:val="none" w:sz="0" w:space="0" w:color="auto"/>
        <w:right w:val="none" w:sz="0" w:space="0" w:color="auto"/>
      </w:divBdr>
    </w:div>
    <w:div w:id="137305881">
      <w:bodyDiv w:val="1"/>
      <w:marLeft w:val="0"/>
      <w:marRight w:val="0"/>
      <w:marTop w:val="0"/>
      <w:marBottom w:val="0"/>
      <w:divBdr>
        <w:top w:val="none" w:sz="0" w:space="0" w:color="auto"/>
        <w:left w:val="none" w:sz="0" w:space="0" w:color="auto"/>
        <w:bottom w:val="none" w:sz="0" w:space="0" w:color="auto"/>
        <w:right w:val="none" w:sz="0" w:space="0" w:color="auto"/>
      </w:divBdr>
    </w:div>
    <w:div w:id="139270674">
      <w:bodyDiv w:val="1"/>
      <w:marLeft w:val="0"/>
      <w:marRight w:val="0"/>
      <w:marTop w:val="0"/>
      <w:marBottom w:val="0"/>
      <w:divBdr>
        <w:top w:val="none" w:sz="0" w:space="0" w:color="auto"/>
        <w:left w:val="none" w:sz="0" w:space="0" w:color="auto"/>
        <w:bottom w:val="none" w:sz="0" w:space="0" w:color="auto"/>
        <w:right w:val="none" w:sz="0" w:space="0" w:color="auto"/>
      </w:divBdr>
    </w:div>
    <w:div w:id="141508391">
      <w:bodyDiv w:val="1"/>
      <w:marLeft w:val="0"/>
      <w:marRight w:val="0"/>
      <w:marTop w:val="0"/>
      <w:marBottom w:val="0"/>
      <w:divBdr>
        <w:top w:val="none" w:sz="0" w:space="0" w:color="auto"/>
        <w:left w:val="none" w:sz="0" w:space="0" w:color="auto"/>
        <w:bottom w:val="none" w:sz="0" w:space="0" w:color="auto"/>
        <w:right w:val="none" w:sz="0" w:space="0" w:color="auto"/>
      </w:divBdr>
    </w:div>
    <w:div w:id="142284192">
      <w:bodyDiv w:val="1"/>
      <w:marLeft w:val="0"/>
      <w:marRight w:val="0"/>
      <w:marTop w:val="0"/>
      <w:marBottom w:val="0"/>
      <w:divBdr>
        <w:top w:val="none" w:sz="0" w:space="0" w:color="auto"/>
        <w:left w:val="none" w:sz="0" w:space="0" w:color="auto"/>
        <w:bottom w:val="none" w:sz="0" w:space="0" w:color="auto"/>
        <w:right w:val="none" w:sz="0" w:space="0" w:color="auto"/>
      </w:divBdr>
    </w:div>
    <w:div w:id="142697452">
      <w:bodyDiv w:val="1"/>
      <w:marLeft w:val="0"/>
      <w:marRight w:val="0"/>
      <w:marTop w:val="0"/>
      <w:marBottom w:val="0"/>
      <w:divBdr>
        <w:top w:val="none" w:sz="0" w:space="0" w:color="auto"/>
        <w:left w:val="none" w:sz="0" w:space="0" w:color="auto"/>
        <w:bottom w:val="none" w:sz="0" w:space="0" w:color="auto"/>
        <w:right w:val="none" w:sz="0" w:space="0" w:color="auto"/>
      </w:divBdr>
    </w:div>
    <w:div w:id="143399333">
      <w:bodyDiv w:val="1"/>
      <w:marLeft w:val="0"/>
      <w:marRight w:val="0"/>
      <w:marTop w:val="0"/>
      <w:marBottom w:val="0"/>
      <w:divBdr>
        <w:top w:val="none" w:sz="0" w:space="0" w:color="auto"/>
        <w:left w:val="none" w:sz="0" w:space="0" w:color="auto"/>
        <w:bottom w:val="none" w:sz="0" w:space="0" w:color="auto"/>
        <w:right w:val="none" w:sz="0" w:space="0" w:color="auto"/>
      </w:divBdr>
    </w:div>
    <w:div w:id="144205722">
      <w:bodyDiv w:val="1"/>
      <w:marLeft w:val="0"/>
      <w:marRight w:val="0"/>
      <w:marTop w:val="0"/>
      <w:marBottom w:val="0"/>
      <w:divBdr>
        <w:top w:val="none" w:sz="0" w:space="0" w:color="auto"/>
        <w:left w:val="none" w:sz="0" w:space="0" w:color="auto"/>
        <w:bottom w:val="none" w:sz="0" w:space="0" w:color="auto"/>
        <w:right w:val="none" w:sz="0" w:space="0" w:color="auto"/>
      </w:divBdr>
    </w:div>
    <w:div w:id="145053833">
      <w:bodyDiv w:val="1"/>
      <w:marLeft w:val="0"/>
      <w:marRight w:val="0"/>
      <w:marTop w:val="0"/>
      <w:marBottom w:val="0"/>
      <w:divBdr>
        <w:top w:val="none" w:sz="0" w:space="0" w:color="auto"/>
        <w:left w:val="none" w:sz="0" w:space="0" w:color="auto"/>
        <w:bottom w:val="none" w:sz="0" w:space="0" w:color="auto"/>
        <w:right w:val="none" w:sz="0" w:space="0" w:color="auto"/>
      </w:divBdr>
    </w:div>
    <w:div w:id="148715285">
      <w:bodyDiv w:val="1"/>
      <w:marLeft w:val="0"/>
      <w:marRight w:val="0"/>
      <w:marTop w:val="0"/>
      <w:marBottom w:val="0"/>
      <w:divBdr>
        <w:top w:val="none" w:sz="0" w:space="0" w:color="auto"/>
        <w:left w:val="none" w:sz="0" w:space="0" w:color="auto"/>
        <w:bottom w:val="none" w:sz="0" w:space="0" w:color="auto"/>
        <w:right w:val="none" w:sz="0" w:space="0" w:color="auto"/>
      </w:divBdr>
    </w:div>
    <w:div w:id="149834452">
      <w:bodyDiv w:val="1"/>
      <w:marLeft w:val="0"/>
      <w:marRight w:val="0"/>
      <w:marTop w:val="0"/>
      <w:marBottom w:val="0"/>
      <w:divBdr>
        <w:top w:val="none" w:sz="0" w:space="0" w:color="auto"/>
        <w:left w:val="none" w:sz="0" w:space="0" w:color="auto"/>
        <w:bottom w:val="none" w:sz="0" w:space="0" w:color="auto"/>
        <w:right w:val="none" w:sz="0" w:space="0" w:color="auto"/>
      </w:divBdr>
    </w:div>
    <w:div w:id="151604045">
      <w:bodyDiv w:val="1"/>
      <w:marLeft w:val="0"/>
      <w:marRight w:val="0"/>
      <w:marTop w:val="0"/>
      <w:marBottom w:val="0"/>
      <w:divBdr>
        <w:top w:val="none" w:sz="0" w:space="0" w:color="auto"/>
        <w:left w:val="none" w:sz="0" w:space="0" w:color="auto"/>
        <w:bottom w:val="none" w:sz="0" w:space="0" w:color="auto"/>
        <w:right w:val="none" w:sz="0" w:space="0" w:color="auto"/>
      </w:divBdr>
    </w:div>
    <w:div w:id="151726633">
      <w:bodyDiv w:val="1"/>
      <w:marLeft w:val="0"/>
      <w:marRight w:val="0"/>
      <w:marTop w:val="0"/>
      <w:marBottom w:val="0"/>
      <w:divBdr>
        <w:top w:val="none" w:sz="0" w:space="0" w:color="auto"/>
        <w:left w:val="none" w:sz="0" w:space="0" w:color="auto"/>
        <w:bottom w:val="none" w:sz="0" w:space="0" w:color="auto"/>
        <w:right w:val="none" w:sz="0" w:space="0" w:color="auto"/>
      </w:divBdr>
    </w:div>
    <w:div w:id="154928820">
      <w:bodyDiv w:val="1"/>
      <w:marLeft w:val="0"/>
      <w:marRight w:val="0"/>
      <w:marTop w:val="0"/>
      <w:marBottom w:val="0"/>
      <w:divBdr>
        <w:top w:val="none" w:sz="0" w:space="0" w:color="auto"/>
        <w:left w:val="none" w:sz="0" w:space="0" w:color="auto"/>
        <w:bottom w:val="none" w:sz="0" w:space="0" w:color="auto"/>
        <w:right w:val="none" w:sz="0" w:space="0" w:color="auto"/>
      </w:divBdr>
    </w:div>
    <w:div w:id="154957387">
      <w:bodyDiv w:val="1"/>
      <w:marLeft w:val="0"/>
      <w:marRight w:val="0"/>
      <w:marTop w:val="0"/>
      <w:marBottom w:val="0"/>
      <w:divBdr>
        <w:top w:val="none" w:sz="0" w:space="0" w:color="auto"/>
        <w:left w:val="none" w:sz="0" w:space="0" w:color="auto"/>
        <w:bottom w:val="none" w:sz="0" w:space="0" w:color="auto"/>
        <w:right w:val="none" w:sz="0" w:space="0" w:color="auto"/>
      </w:divBdr>
    </w:div>
    <w:div w:id="156121465">
      <w:bodyDiv w:val="1"/>
      <w:marLeft w:val="0"/>
      <w:marRight w:val="0"/>
      <w:marTop w:val="0"/>
      <w:marBottom w:val="0"/>
      <w:divBdr>
        <w:top w:val="none" w:sz="0" w:space="0" w:color="auto"/>
        <w:left w:val="none" w:sz="0" w:space="0" w:color="auto"/>
        <w:bottom w:val="none" w:sz="0" w:space="0" w:color="auto"/>
        <w:right w:val="none" w:sz="0" w:space="0" w:color="auto"/>
      </w:divBdr>
    </w:div>
    <w:div w:id="157890491">
      <w:bodyDiv w:val="1"/>
      <w:marLeft w:val="0"/>
      <w:marRight w:val="0"/>
      <w:marTop w:val="0"/>
      <w:marBottom w:val="0"/>
      <w:divBdr>
        <w:top w:val="none" w:sz="0" w:space="0" w:color="auto"/>
        <w:left w:val="none" w:sz="0" w:space="0" w:color="auto"/>
        <w:bottom w:val="none" w:sz="0" w:space="0" w:color="auto"/>
        <w:right w:val="none" w:sz="0" w:space="0" w:color="auto"/>
      </w:divBdr>
    </w:div>
    <w:div w:id="158009801">
      <w:bodyDiv w:val="1"/>
      <w:marLeft w:val="0"/>
      <w:marRight w:val="0"/>
      <w:marTop w:val="0"/>
      <w:marBottom w:val="0"/>
      <w:divBdr>
        <w:top w:val="none" w:sz="0" w:space="0" w:color="auto"/>
        <w:left w:val="none" w:sz="0" w:space="0" w:color="auto"/>
        <w:bottom w:val="none" w:sz="0" w:space="0" w:color="auto"/>
        <w:right w:val="none" w:sz="0" w:space="0" w:color="auto"/>
      </w:divBdr>
    </w:div>
    <w:div w:id="158010218">
      <w:bodyDiv w:val="1"/>
      <w:marLeft w:val="0"/>
      <w:marRight w:val="0"/>
      <w:marTop w:val="0"/>
      <w:marBottom w:val="0"/>
      <w:divBdr>
        <w:top w:val="none" w:sz="0" w:space="0" w:color="auto"/>
        <w:left w:val="none" w:sz="0" w:space="0" w:color="auto"/>
        <w:bottom w:val="none" w:sz="0" w:space="0" w:color="auto"/>
        <w:right w:val="none" w:sz="0" w:space="0" w:color="auto"/>
      </w:divBdr>
    </w:div>
    <w:div w:id="158079567">
      <w:bodyDiv w:val="1"/>
      <w:marLeft w:val="0"/>
      <w:marRight w:val="0"/>
      <w:marTop w:val="0"/>
      <w:marBottom w:val="0"/>
      <w:divBdr>
        <w:top w:val="none" w:sz="0" w:space="0" w:color="auto"/>
        <w:left w:val="none" w:sz="0" w:space="0" w:color="auto"/>
        <w:bottom w:val="none" w:sz="0" w:space="0" w:color="auto"/>
        <w:right w:val="none" w:sz="0" w:space="0" w:color="auto"/>
      </w:divBdr>
    </w:div>
    <w:div w:id="159542707">
      <w:bodyDiv w:val="1"/>
      <w:marLeft w:val="0"/>
      <w:marRight w:val="0"/>
      <w:marTop w:val="0"/>
      <w:marBottom w:val="0"/>
      <w:divBdr>
        <w:top w:val="none" w:sz="0" w:space="0" w:color="auto"/>
        <w:left w:val="none" w:sz="0" w:space="0" w:color="auto"/>
        <w:bottom w:val="none" w:sz="0" w:space="0" w:color="auto"/>
        <w:right w:val="none" w:sz="0" w:space="0" w:color="auto"/>
      </w:divBdr>
    </w:div>
    <w:div w:id="160780361">
      <w:bodyDiv w:val="1"/>
      <w:marLeft w:val="0"/>
      <w:marRight w:val="0"/>
      <w:marTop w:val="0"/>
      <w:marBottom w:val="0"/>
      <w:divBdr>
        <w:top w:val="none" w:sz="0" w:space="0" w:color="auto"/>
        <w:left w:val="none" w:sz="0" w:space="0" w:color="auto"/>
        <w:bottom w:val="none" w:sz="0" w:space="0" w:color="auto"/>
        <w:right w:val="none" w:sz="0" w:space="0" w:color="auto"/>
      </w:divBdr>
    </w:div>
    <w:div w:id="161507463">
      <w:bodyDiv w:val="1"/>
      <w:marLeft w:val="0"/>
      <w:marRight w:val="0"/>
      <w:marTop w:val="0"/>
      <w:marBottom w:val="0"/>
      <w:divBdr>
        <w:top w:val="none" w:sz="0" w:space="0" w:color="auto"/>
        <w:left w:val="none" w:sz="0" w:space="0" w:color="auto"/>
        <w:bottom w:val="none" w:sz="0" w:space="0" w:color="auto"/>
        <w:right w:val="none" w:sz="0" w:space="0" w:color="auto"/>
      </w:divBdr>
    </w:div>
    <w:div w:id="162934830">
      <w:bodyDiv w:val="1"/>
      <w:marLeft w:val="0"/>
      <w:marRight w:val="0"/>
      <w:marTop w:val="0"/>
      <w:marBottom w:val="0"/>
      <w:divBdr>
        <w:top w:val="none" w:sz="0" w:space="0" w:color="auto"/>
        <w:left w:val="none" w:sz="0" w:space="0" w:color="auto"/>
        <w:bottom w:val="none" w:sz="0" w:space="0" w:color="auto"/>
        <w:right w:val="none" w:sz="0" w:space="0" w:color="auto"/>
      </w:divBdr>
    </w:div>
    <w:div w:id="164443565">
      <w:bodyDiv w:val="1"/>
      <w:marLeft w:val="0"/>
      <w:marRight w:val="0"/>
      <w:marTop w:val="0"/>
      <w:marBottom w:val="0"/>
      <w:divBdr>
        <w:top w:val="none" w:sz="0" w:space="0" w:color="auto"/>
        <w:left w:val="none" w:sz="0" w:space="0" w:color="auto"/>
        <w:bottom w:val="none" w:sz="0" w:space="0" w:color="auto"/>
        <w:right w:val="none" w:sz="0" w:space="0" w:color="auto"/>
      </w:divBdr>
    </w:div>
    <w:div w:id="166755245">
      <w:bodyDiv w:val="1"/>
      <w:marLeft w:val="0"/>
      <w:marRight w:val="0"/>
      <w:marTop w:val="0"/>
      <w:marBottom w:val="0"/>
      <w:divBdr>
        <w:top w:val="none" w:sz="0" w:space="0" w:color="auto"/>
        <w:left w:val="none" w:sz="0" w:space="0" w:color="auto"/>
        <w:bottom w:val="none" w:sz="0" w:space="0" w:color="auto"/>
        <w:right w:val="none" w:sz="0" w:space="0" w:color="auto"/>
      </w:divBdr>
    </w:div>
    <w:div w:id="168107086">
      <w:bodyDiv w:val="1"/>
      <w:marLeft w:val="0"/>
      <w:marRight w:val="0"/>
      <w:marTop w:val="0"/>
      <w:marBottom w:val="0"/>
      <w:divBdr>
        <w:top w:val="none" w:sz="0" w:space="0" w:color="auto"/>
        <w:left w:val="none" w:sz="0" w:space="0" w:color="auto"/>
        <w:bottom w:val="none" w:sz="0" w:space="0" w:color="auto"/>
        <w:right w:val="none" w:sz="0" w:space="0" w:color="auto"/>
      </w:divBdr>
    </w:div>
    <w:div w:id="173888506">
      <w:bodyDiv w:val="1"/>
      <w:marLeft w:val="0"/>
      <w:marRight w:val="0"/>
      <w:marTop w:val="0"/>
      <w:marBottom w:val="0"/>
      <w:divBdr>
        <w:top w:val="none" w:sz="0" w:space="0" w:color="auto"/>
        <w:left w:val="none" w:sz="0" w:space="0" w:color="auto"/>
        <w:bottom w:val="none" w:sz="0" w:space="0" w:color="auto"/>
        <w:right w:val="none" w:sz="0" w:space="0" w:color="auto"/>
      </w:divBdr>
    </w:div>
    <w:div w:id="175390009">
      <w:bodyDiv w:val="1"/>
      <w:marLeft w:val="0"/>
      <w:marRight w:val="0"/>
      <w:marTop w:val="0"/>
      <w:marBottom w:val="0"/>
      <w:divBdr>
        <w:top w:val="none" w:sz="0" w:space="0" w:color="auto"/>
        <w:left w:val="none" w:sz="0" w:space="0" w:color="auto"/>
        <w:bottom w:val="none" w:sz="0" w:space="0" w:color="auto"/>
        <w:right w:val="none" w:sz="0" w:space="0" w:color="auto"/>
      </w:divBdr>
    </w:div>
    <w:div w:id="176770270">
      <w:bodyDiv w:val="1"/>
      <w:marLeft w:val="0"/>
      <w:marRight w:val="0"/>
      <w:marTop w:val="0"/>
      <w:marBottom w:val="0"/>
      <w:divBdr>
        <w:top w:val="none" w:sz="0" w:space="0" w:color="auto"/>
        <w:left w:val="none" w:sz="0" w:space="0" w:color="auto"/>
        <w:bottom w:val="none" w:sz="0" w:space="0" w:color="auto"/>
        <w:right w:val="none" w:sz="0" w:space="0" w:color="auto"/>
      </w:divBdr>
    </w:div>
    <w:div w:id="179392696">
      <w:bodyDiv w:val="1"/>
      <w:marLeft w:val="0"/>
      <w:marRight w:val="0"/>
      <w:marTop w:val="0"/>
      <w:marBottom w:val="0"/>
      <w:divBdr>
        <w:top w:val="none" w:sz="0" w:space="0" w:color="auto"/>
        <w:left w:val="none" w:sz="0" w:space="0" w:color="auto"/>
        <w:bottom w:val="none" w:sz="0" w:space="0" w:color="auto"/>
        <w:right w:val="none" w:sz="0" w:space="0" w:color="auto"/>
      </w:divBdr>
    </w:div>
    <w:div w:id="180165082">
      <w:bodyDiv w:val="1"/>
      <w:marLeft w:val="0"/>
      <w:marRight w:val="0"/>
      <w:marTop w:val="0"/>
      <w:marBottom w:val="0"/>
      <w:divBdr>
        <w:top w:val="none" w:sz="0" w:space="0" w:color="auto"/>
        <w:left w:val="none" w:sz="0" w:space="0" w:color="auto"/>
        <w:bottom w:val="none" w:sz="0" w:space="0" w:color="auto"/>
        <w:right w:val="none" w:sz="0" w:space="0" w:color="auto"/>
      </w:divBdr>
    </w:div>
    <w:div w:id="180436391">
      <w:bodyDiv w:val="1"/>
      <w:marLeft w:val="0"/>
      <w:marRight w:val="0"/>
      <w:marTop w:val="0"/>
      <w:marBottom w:val="0"/>
      <w:divBdr>
        <w:top w:val="none" w:sz="0" w:space="0" w:color="auto"/>
        <w:left w:val="none" w:sz="0" w:space="0" w:color="auto"/>
        <w:bottom w:val="none" w:sz="0" w:space="0" w:color="auto"/>
        <w:right w:val="none" w:sz="0" w:space="0" w:color="auto"/>
      </w:divBdr>
    </w:div>
    <w:div w:id="180555302">
      <w:bodyDiv w:val="1"/>
      <w:marLeft w:val="0"/>
      <w:marRight w:val="0"/>
      <w:marTop w:val="0"/>
      <w:marBottom w:val="0"/>
      <w:divBdr>
        <w:top w:val="none" w:sz="0" w:space="0" w:color="auto"/>
        <w:left w:val="none" w:sz="0" w:space="0" w:color="auto"/>
        <w:bottom w:val="none" w:sz="0" w:space="0" w:color="auto"/>
        <w:right w:val="none" w:sz="0" w:space="0" w:color="auto"/>
      </w:divBdr>
    </w:div>
    <w:div w:id="181095594">
      <w:bodyDiv w:val="1"/>
      <w:marLeft w:val="0"/>
      <w:marRight w:val="0"/>
      <w:marTop w:val="0"/>
      <w:marBottom w:val="0"/>
      <w:divBdr>
        <w:top w:val="none" w:sz="0" w:space="0" w:color="auto"/>
        <w:left w:val="none" w:sz="0" w:space="0" w:color="auto"/>
        <w:bottom w:val="none" w:sz="0" w:space="0" w:color="auto"/>
        <w:right w:val="none" w:sz="0" w:space="0" w:color="auto"/>
      </w:divBdr>
    </w:div>
    <w:div w:id="181864098">
      <w:bodyDiv w:val="1"/>
      <w:marLeft w:val="0"/>
      <w:marRight w:val="0"/>
      <w:marTop w:val="0"/>
      <w:marBottom w:val="0"/>
      <w:divBdr>
        <w:top w:val="none" w:sz="0" w:space="0" w:color="auto"/>
        <w:left w:val="none" w:sz="0" w:space="0" w:color="auto"/>
        <w:bottom w:val="none" w:sz="0" w:space="0" w:color="auto"/>
        <w:right w:val="none" w:sz="0" w:space="0" w:color="auto"/>
      </w:divBdr>
    </w:div>
    <w:div w:id="181940341">
      <w:bodyDiv w:val="1"/>
      <w:marLeft w:val="0"/>
      <w:marRight w:val="0"/>
      <w:marTop w:val="0"/>
      <w:marBottom w:val="0"/>
      <w:divBdr>
        <w:top w:val="none" w:sz="0" w:space="0" w:color="auto"/>
        <w:left w:val="none" w:sz="0" w:space="0" w:color="auto"/>
        <w:bottom w:val="none" w:sz="0" w:space="0" w:color="auto"/>
        <w:right w:val="none" w:sz="0" w:space="0" w:color="auto"/>
      </w:divBdr>
    </w:div>
    <w:div w:id="182599619">
      <w:bodyDiv w:val="1"/>
      <w:marLeft w:val="0"/>
      <w:marRight w:val="0"/>
      <w:marTop w:val="0"/>
      <w:marBottom w:val="0"/>
      <w:divBdr>
        <w:top w:val="none" w:sz="0" w:space="0" w:color="auto"/>
        <w:left w:val="none" w:sz="0" w:space="0" w:color="auto"/>
        <w:bottom w:val="none" w:sz="0" w:space="0" w:color="auto"/>
        <w:right w:val="none" w:sz="0" w:space="0" w:color="auto"/>
      </w:divBdr>
    </w:div>
    <w:div w:id="184055242">
      <w:bodyDiv w:val="1"/>
      <w:marLeft w:val="0"/>
      <w:marRight w:val="0"/>
      <w:marTop w:val="0"/>
      <w:marBottom w:val="0"/>
      <w:divBdr>
        <w:top w:val="none" w:sz="0" w:space="0" w:color="auto"/>
        <w:left w:val="none" w:sz="0" w:space="0" w:color="auto"/>
        <w:bottom w:val="none" w:sz="0" w:space="0" w:color="auto"/>
        <w:right w:val="none" w:sz="0" w:space="0" w:color="auto"/>
      </w:divBdr>
    </w:div>
    <w:div w:id="184222191">
      <w:bodyDiv w:val="1"/>
      <w:marLeft w:val="0"/>
      <w:marRight w:val="0"/>
      <w:marTop w:val="0"/>
      <w:marBottom w:val="0"/>
      <w:divBdr>
        <w:top w:val="none" w:sz="0" w:space="0" w:color="auto"/>
        <w:left w:val="none" w:sz="0" w:space="0" w:color="auto"/>
        <w:bottom w:val="none" w:sz="0" w:space="0" w:color="auto"/>
        <w:right w:val="none" w:sz="0" w:space="0" w:color="auto"/>
      </w:divBdr>
    </w:div>
    <w:div w:id="185559248">
      <w:bodyDiv w:val="1"/>
      <w:marLeft w:val="0"/>
      <w:marRight w:val="0"/>
      <w:marTop w:val="0"/>
      <w:marBottom w:val="0"/>
      <w:divBdr>
        <w:top w:val="none" w:sz="0" w:space="0" w:color="auto"/>
        <w:left w:val="none" w:sz="0" w:space="0" w:color="auto"/>
        <w:bottom w:val="none" w:sz="0" w:space="0" w:color="auto"/>
        <w:right w:val="none" w:sz="0" w:space="0" w:color="auto"/>
      </w:divBdr>
    </w:div>
    <w:div w:id="186215978">
      <w:bodyDiv w:val="1"/>
      <w:marLeft w:val="0"/>
      <w:marRight w:val="0"/>
      <w:marTop w:val="0"/>
      <w:marBottom w:val="0"/>
      <w:divBdr>
        <w:top w:val="none" w:sz="0" w:space="0" w:color="auto"/>
        <w:left w:val="none" w:sz="0" w:space="0" w:color="auto"/>
        <w:bottom w:val="none" w:sz="0" w:space="0" w:color="auto"/>
        <w:right w:val="none" w:sz="0" w:space="0" w:color="auto"/>
      </w:divBdr>
    </w:div>
    <w:div w:id="187566956">
      <w:bodyDiv w:val="1"/>
      <w:marLeft w:val="0"/>
      <w:marRight w:val="0"/>
      <w:marTop w:val="0"/>
      <w:marBottom w:val="0"/>
      <w:divBdr>
        <w:top w:val="none" w:sz="0" w:space="0" w:color="auto"/>
        <w:left w:val="none" w:sz="0" w:space="0" w:color="auto"/>
        <w:bottom w:val="none" w:sz="0" w:space="0" w:color="auto"/>
        <w:right w:val="none" w:sz="0" w:space="0" w:color="auto"/>
      </w:divBdr>
    </w:div>
    <w:div w:id="189269526">
      <w:bodyDiv w:val="1"/>
      <w:marLeft w:val="0"/>
      <w:marRight w:val="0"/>
      <w:marTop w:val="0"/>
      <w:marBottom w:val="0"/>
      <w:divBdr>
        <w:top w:val="none" w:sz="0" w:space="0" w:color="auto"/>
        <w:left w:val="none" w:sz="0" w:space="0" w:color="auto"/>
        <w:bottom w:val="none" w:sz="0" w:space="0" w:color="auto"/>
        <w:right w:val="none" w:sz="0" w:space="0" w:color="auto"/>
      </w:divBdr>
    </w:div>
    <w:div w:id="190651755">
      <w:bodyDiv w:val="1"/>
      <w:marLeft w:val="0"/>
      <w:marRight w:val="0"/>
      <w:marTop w:val="0"/>
      <w:marBottom w:val="0"/>
      <w:divBdr>
        <w:top w:val="none" w:sz="0" w:space="0" w:color="auto"/>
        <w:left w:val="none" w:sz="0" w:space="0" w:color="auto"/>
        <w:bottom w:val="none" w:sz="0" w:space="0" w:color="auto"/>
        <w:right w:val="none" w:sz="0" w:space="0" w:color="auto"/>
      </w:divBdr>
    </w:div>
    <w:div w:id="191383990">
      <w:bodyDiv w:val="1"/>
      <w:marLeft w:val="0"/>
      <w:marRight w:val="0"/>
      <w:marTop w:val="0"/>
      <w:marBottom w:val="0"/>
      <w:divBdr>
        <w:top w:val="none" w:sz="0" w:space="0" w:color="auto"/>
        <w:left w:val="none" w:sz="0" w:space="0" w:color="auto"/>
        <w:bottom w:val="none" w:sz="0" w:space="0" w:color="auto"/>
        <w:right w:val="none" w:sz="0" w:space="0" w:color="auto"/>
      </w:divBdr>
    </w:div>
    <w:div w:id="193203118">
      <w:bodyDiv w:val="1"/>
      <w:marLeft w:val="0"/>
      <w:marRight w:val="0"/>
      <w:marTop w:val="0"/>
      <w:marBottom w:val="0"/>
      <w:divBdr>
        <w:top w:val="none" w:sz="0" w:space="0" w:color="auto"/>
        <w:left w:val="none" w:sz="0" w:space="0" w:color="auto"/>
        <w:bottom w:val="none" w:sz="0" w:space="0" w:color="auto"/>
        <w:right w:val="none" w:sz="0" w:space="0" w:color="auto"/>
      </w:divBdr>
    </w:div>
    <w:div w:id="193465160">
      <w:bodyDiv w:val="1"/>
      <w:marLeft w:val="0"/>
      <w:marRight w:val="0"/>
      <w:marTop w:val="0"/>
      <w:marBottom w:val="0"/>
      <w:divBdr>
        <w:top w:val="none" w:sz="0" w:space="0" w:color="auto"/>
        <w:left w:val="none" w:sz="0" w:space="0" w:color="auto"/>
        <w:bottom w:val="none" w:sz="0" w:space="0" w:color="auto"/>
        <w:right w:val="none" w:sz="0" w:space="0" w:color="auto"/>
      </w:divBdr>
    </w:div>
    <w:div w:id="193613236">
      <w:bodyDiv w:val="1"/>
      <w:marLeft w:val="0"/>
      <w:marRight w:val="0"/>
      <w:marTop w:val="0"/>
      <w:marBottom w:val="0"/>
      <w:divBdr>
        <w:top w:val="none" w:sz="0" w:space="0" w:color="auto"/>
        <w:left w:val="none" w:sz="0" w:space="0" w:color="auto"/>
        <w:bottom w:val="none" w:sz="0" w:space="0" w:color="auto"/>
        <w:right w:val="none" w:sz="0" w:space="0" w:color="auto"/>
      </w:divBdr>
    </w:div>
    <w:div w:id="194465426">
      <w:bodyDiv w:val="1"/>
      <w:marLeft w:val="0"/>
      <w:marRight w:val="0"/>
      <w:marTop w:val="0"/>
      <w:marBottom w:val="0"/>
      <w:divBdr>
        <w:top w:val="none" w:sz="0" w:space="0" w:color="auto"/>
        <w:left w:val="none" w:sz="0" w:space="0" w:color="auto"/>
        <w:bottom w:val="none" w:sz="0" w:space="0" w:color="auto"/>
        <w:right w:val="none" w:sz="0" w:space="0" w:color="auto"/>
      </w:divBdr>
    </w:div>
    <w:div w:id="197159455">
      <w:bodyDiv w:val="1"/>
      <w:marLeft w:val="0"/>
      <w:marRight w:val="0"/>
      <w:marTop w:val="0"/>
      <w:marBottom w:val="0"/>
      <w:divBdr>
        <w:top w:val="none" w:sz="0" w:space="0" w:color="auto"/>
        <w:left w:val="none" w:sz="0" w:space="0" w:color="auto"/>
        <w:bottom w:val="none" w:sz="0" w:space="0" w:color="auto"/>
        <w:right w:val="none" w:sz="0" w:space="0" w:color="auto"/>
      </w:divBdr>
    </w:div>
    <w:div w:id="200441630">
      <w:bodyDiv w:val="1"/>
      <w:marLeft w:val="0"/>
      <w:marRight w:val="0"/>
      <w:marTop w:val="0"/>
      <w:marBottom w:val="0"/>
      <w:divBdr>
        <w:top w:val="none" w:sz="0" w:space="0" w:color="auto"/>
        <w:left w:val="none" w:sz="0" w:space="0" w:color="auto"/>
        <w:bottom w:val="none" w:sz="0" w:space="0" w:color="auto"/>
        <w:right w:val="none" w:sz="0" w:space="0" w:color="auto"/>
      </w:divBdr>
    </w:div>
    <w:div w:id="202597109">
      <w:bodyDiv w:val="1"/>
      <w:marLeft w:val="0"/>
      <w:marRight w:val="0"/>
      <w:marTop w:val="0"/>
      <w:marBottom w:val="0"/>
      <w:divBdr>
        <w:top w:val="none" w:sz="0" w:space="0" w:color="auto"/>
        <w:left w:val="none" w:sz="0" w:space="0" w:color="auto"/>
        <w:bottom w:val="none" w:sz="0" w:space="0" w:color="auto"/>
        <w:right w:val="none" w:sz="0" w:space="0" w:color="auto"/>
      </w:divBdr>
    </w:div>
    <w:div w:id="203099177">
      <w:bodyDiv w:val="1"/>
      <w:marLeft w:val="0"/>
      <w:marRight w:val="0"/>
      <w:marTop w:val="0"/>
      <w:marBottom w:val="0"/>
      <w:divBdr>
        <w:top w:val="none" w:sz="0" w:space="0" w:color="auto"/>
        <w:left w:val="none" w:sz="0" w:space="0" w:color="auto"/>
        <w:bottom w:val="none" w:sz="0" w:space="0" w:color="auto"/>
        <w:right w:val="none" w:sz="0" w:space="0" w:color="auto"/>
      </w:divBdr>
    </w:div>
    <w:div w:id="207227530">
      <w:bodyDiv w:val="1"/>
      <w:marLeft w:val="0"/>
      <w:marRight w:val="0"/>
      <w:marTop w:val="0"/>
      <w:marBottom w:val="0"/>
      <w:divBdr>
        <w:top w:val="none" w:sz="0" w:space="0" w:color="auto"/>
        <w:left w:val="none" w:sz="0" w:space="0" w:color="auto"/>
        <w:bottom w:val="none" w:sz="0" w:space="0" w:color="auto"/>
        <w:right w:val="none" w:sz="0" w:space="0" w:color="auto"/>
      </w:divBdr>
    </w:div>
    <w:div w:id="210074084">
      <w:bodyDiv w:val="1"/>
      <w:marLeft w:val="0"/>
      <w:marRight w:val="0"/>
      <w:marTop w:val="0"/>
      <w:marBottom w:val="0"/>
      <w:divBdr>
        <w:top w:val="none" w:sz="0" w:space="0" w:color="auto"/>
        <w:left w:val="none" w:sz="0" w:space="0" w:color="auto"/>
        <w:bottom w:val="none" w:sz="0" w:space="0" w:color="auto"/>
        <w:right w:val="none" w:sz="0" w:space="0" w:color="auto"/>
      </w:divBdr>
    </w:div>
    <w:div w:id="210776797">
      <w:bodyDiv w:val="1"/>
      <w:marLeft w:val="0"/>
      <w:marRight w:val="0"/>
      <w:marTop w:val="0"/>
      <w:marBottom w:val="0"/>
      <w:divBdr>
        <w:top w:val="none" w:sz="0" w:space="0" w:color="auto"/>
        <w:left w:val="none" w:sz="0" w:space="0" w:color="auto"/>
        <w:bottom w:val="none" w:sz="0" w:space="0" w:color="auto"/>
        <w:right w:val="none" w:sz="0" w:space="0" w:color="auto"/>
      </w:divBdr>
    </w:div>
    <w:div w:id="212497956">
      <w:bodyDiv w:val="1"/>
      <w:marLeft w:val="0"/>
      <w:marRight w:val="0"/>
      <w:marTop w:val="0"/>
      <w:marBottom w:val="0"/>
      <w:divBdr>
        <w:top w:val="none" w:sz="0" w:space="0" w:color="auto"/>
        <w:left w:val="none" w:sz="0" w:space="0" w:color="auto"/>
        <w:bottom w:val="none" w:sz="0" w:space="0" w:color="auto"/>
        <w:right w:val="none" w:sz="0" w:space="0" w:color="auto"/>
      </w:divBdr>
    </w:div>
    <w:div w:id="214119975">
      <w:bodyDiv w:val="1"/>
      <w:marLeft w:val="0"/>
      <w:marRight w:val="0"/>
      <w:marTop w:val="0"/>
      <w:marBottom w:val="0"/>
      <w:divBdr>
        <w:top w:val="none" w:sz="0" w:space="0" w:color="auto"/>
        <w:left w:val="none" w:sz="0" w:space="0" w:color="auto"/>
        <w:bottom w:val="none" w:sz="0" w:space="0" w:color="auto"/>
        <w:right w:val="none" w:sz="0" w:space="0" w:color="auto"/>
      </w:divBdr>
    </w:div>
    <w:div w:id="216822116">
      <w:bodyDiv w:val="1"/>
      <w:marLeft w:val="0"/>
      <w:marRight w:val="0"/>
      <w:marTop w:val="0"/>
      <w:marBottom w:val="0"/>
      <w:divBdr>
        <w:top w:val="none" w:sz="0" w:space="0" w:color="auto"/>
        <w:left w:val="none" w:sz="0" w:space="0" w:color="auto"/>
        <w:bottom w:val="none" w:sz="0" w:space="0" w:color="auto"/>
        <w:right w:val="none" w:sz="0" w:space="0" w:color="auto"/>
      </w:divBdr>
    </w:div>
    <w:div w:id="220412381">
      <w:bodyDiv w:val="1"/>
      <w:marLeft w:val="0"/>
      <w:marRight w:val="0"/>
      <w:marTop w:val="0"/>
      <w:marBottom w:val="0"/>
      <w:divBdr>
        <w:top w:val="none" w:sz="0" w:space="0" w:color="auto"/>
        <w:left w:val="none" w:sz="0" w:space="0" w:color="auto"/>
        <w:bottom w:val="none" w:sz="0" w:space="0" w:color="auto"/>
        <w:right w:val="none" w:sz="0" w:space="0" w:color="auto"/>
      </w:divBdr>
    </w:div>
    <w:div w:id="222372737">
      <w:bodyDiv w:val="1"/>
      <w:marLeft w:val="0"/>
      <w:marRight w:val="0"/>
      <w:marTop w:val="0"/>
      <w:marBottom w:val="0"/>
      <w:divBdr>
        <w:top w:val="none" w:sz="0" w:space="0" w:color="auto"/>
        <w:left w:val="none" w:sz="0" w:space="0" w:color="auto"/>
        <w:bottom w:val="none" w:sz="0" w:space="0" w:color="auto"/>
        <w:right w:val="none" w:sz="0" w:space="0" w:color="auto"/>
      </w:divBdr>
    </w:div>
    <w:div w:id="223957015">
      <w:bodyDiv w:val="1"/>
      <w:marLeft w:val="0"/>
      <w:marRight w:val="0"/>
      <w:marTop w:val="0"/>
      <w:marBottom w:val="0"/>
      <w:divBdr>
        <w:top w:val="none" w:sz="0" w:space="0" w:color="auto"/>
        <w:left w:val="none" w:sz="0" w:space="0" w:color="auto"/>
        <w:bottom w:val="none" w:sz="0" w:space="0" w:color="auto"/>
        <w:right w:val="none" w:sz="0" w:space="0" w:color="auto"/>
      </w:divBdr>
    </w:div>
    <w:div w:id="226494698">
      <w:bodyDiv w:val="1"/>
      <w:marLeft w:val="0"/>
      <w:marRight w:val="0"/>
      <w:marTop w:val="0"/>
      <w:marBottom w:val="0"/>
      <w:divBdr>
        <w:top w:val="none" w:sz="0" w:space="0" w:color="auto"/>
        <w:left w:val="none" w:sz="0" w:space="0" w:color="auto"/>
        <w:bottom w:val="none" w:sz="0" w:space="0" w:color="auto"/>
        <w:right w:val="none" w:sz="0" w:space="0" w:color="auto"/>
      </w:divBdr>
    </w:div>
    <w:div w:id="226653518">
      <w:bodyDiv w:val="1"/>
      <w:marLeft w:val="0"/>
      <w:marRight w:val="0"/>
      <w:marTop w:val="0"/>
      <w:marBottom w:val="0"/>
      <w:divBdr>
        <w:top w:val="none" w:sz="0" w:space="0" w:color="auto"/>
        <w:left w:val="none" w:sz="0" w:space="0" w:color="auto"/>
        <w:bottom w:val="none" w:sz="0" w:space="0" w:color="auto"/>
        <w:right w:val="none" w:sz="0" w:space="0" w:color="auto"/>
      </w:divBdr>
    </w:div>
    <w:div w:id="228151797">
      <w:bodyDiv w:val="1"/>
      <w:marLeft w:val="0"/>
      <w:marRight w:val="0"/>
      <w:marTop w:val="0"/>
      <w:marBottom w:val="0"/>
      <w:divBdr>
        <w:top w:val="none" w:sz="0" w:space="0" w:color="auto"/>
        <w:left w:val="none" w:sz="0" w:space="0" w:color="auto"/>
        <w:bottom w:val="none" w:sz="0" w:space="0" w:color="auto"/>
        <w:right w:val="none" w:sz="0" w:space="0" w:color="auto"/>
      </w:divBdr>
    </w:div>
    <w:div w:id="228543469">
      <w:bodyDiv w:val="1"/>
      <w:marLeft w:val="0"/>
      <w:marRight w:val="0"/>
      <w:marTop w:val="0"/>
      <w:marBottom w:val="0"/>
      <w:divBdr>
        <w:top w:val="none" w:sz="0" w:space="0" w:color="auto"/>
        <w:left w:val="none" w:sz="0" w:space="0" w:color="auto"/>
        <w:bottom w:val="none" w:sz="0" w:space="0" w:color="auto"/>
        <w:right w:val="none" w:sz="0" w:space="0" w:color="auto"/>
      </w:divBdr>
    </w:div>
    <w:div w:id="229466893">
      <w:bodyDiv w:val="1"/>
      <w:marLeft w:val="0"/>
      <w:marRight w:val="0"/>
      <w:marTop w:val="0"/>
      <w:marBottom w:val="0"/>
      <w:divBdr>
        <w:top w:val="none" w:sz="0" w:space="0" w:color="auto"/>
        <w:left w:val="none" w:sz="0" w:space="0" w:color="auto"/>
        <w:bottom w:val="none" w:sz="0" w:space="0" w:color="auto"/>
        <w:right w:val="none" w:sz="0" w:space="0" w:color="auto"/>
      </w:divBdr>
    </w:div>
    <w:div w:id="233591940">
      <w:bodyDiv w:val="1"/>
      <w:marLeft w:val="0"/>
      <w:marRight w:val="0"/>
      <w:marTop w:val="0"/>
      <w:marBottom w:val="0"/>
      <w:divBdr>
        <w:top w:val="none" w:sz="0" w:space="0" w:color="auto"/>
        <w:left w:val="none" w:sz="0" w:space="0" w:color="auto"/>
        <w:bottom w:val="none" w:sz="0" w:space="0" w:color="auto"/>
        <w:right w:val="none" w:sz="0" w:space="0" w:color="auto"/>
      </w:divBdr>
    </w:div>
    <w:div w:id="234435065">
      <w:bodyDiv w:val="1"/>
      <w:marLeft w:val="0"/>
      <w:marRight w:val="0"/>
      <w:marTop w:val="0"/>
      <w:marBottom w:val="0"/>
      <w:divBdr>
        <w:top w:val="none" w:sz="0" w:space="0" w:color="auto"/>
        <w:left w:val="none" w:sz="0" w:space="0" w:color="auto"/>
        <w:bottom w:val="none" w:sz="0" w:space="0" w:color="auto"/>
        <w:right w:val="none" w:sz="0" w:space="0" w:color="auto"/>
      </w:divBdr>
    </w:div>
    <w:div w:id="236942558">
      <w:bodyDiv w:val="1"/>
      <w:marLeft w:val="0"/>
      <w:marRight w:val="0"/>
      <w:marTop w:val="0"/>
      <w:marBottom w:val="0"/>
      <w:divBdr>
        <w:top w:val="none" w:sz="0" w:space="0" w:color="auto"/>
        <w:left w:val="none" w:sz="0" w:space="0" w:color="auto"/>
        <w:bottom w:val="none" w:sz="0" w:space="0" w:color="auto"/>
        <w:right w:val="none" w:sz="0" w:space="0" w:color="auto"/>
      </w:divBdr>
    </w:div>
    <w:div w:id="237373880">
      <w:bodyDiv w:val="1"/>
      <w:marLeft w:val="0"/>
      <w:marRight w:val="0"/>
      <w:marTop w:val="0"/>
      <w:marBottom w:val="0"/>
      <w:divBdr>
        <w:top w:val="none" w:sz="0" w:space="0" w:color="auto"/>
        <w:left w:val="none" w:sz="0" w:space="0" w:color="auto"/>
        <w:bottom w:val="none" w:sz="0" w:space="0" w:color="auto"/>
        <w:right w:val="none" w:sz="0" w:space="0" w:color="auto"/>
      </w:divBdr>
    </w:div>
    <w:div w:id="237860251">
      <w:bodyDiv w:val="1"/>
      <w:marLeft w:val="0"/>
      <w:marRight w:val="0"/>
      <w:marTop w:val="0"/>
      <w:marBottom w:val="0"/>
      <w:divBdr>
        <w:top w:val="none" w:sz="0" w:space="0" w:color="auto"/>
        <w:left w:val="none" w:sz="0" w:space="0" w:color="auto"/>
        <w:bottom w:val="none" w:sz="0" w:space="0" w:color="auto"/>
        <w:right w:val="none" w:sz="0" w:space="0" w:color="auto"/>
      </w:divBdr>
    </w:div>
    <w:div w:id="237985572">
      <w:bodyDiv w:val="1"/>
      <w:marLeft w:val="0"/>
      <w:marRight w:val="0"/>
      <w:marTop w:val="0"/>
      <w:marBottom w:val="0"/>
      <w:divBdr>
        <w:top w:val="none" w:sz="0" w:space="0" w:color="auto"/>
        <w:left w:val="none" w:sz="0" w:space="0" w:color="auto"/>
        <w:bottom w:val="none" w:sz="0" w:space="0" w:color="auto"/>
        <w:right w:val="none" w:sz="0" w:space="0" w:color="auto"/>
      </w:divBdr>
    </w:div>
    <w:div w:id="238828621">
      <w:bodyDiv w:val="1"/>
      <w:marLeft w:val="0"/>
      <w:marRight w:val="0"/>
      <w:marTop w:val="0"/>
      <w:marBottom w:val="0"/>
      <w:divBdr>
        <w:top w:val="none" w:sz="0" w:space="0" w:color="auto"/>
        <w:left w:val="none" w:sz="0" w:space="0" w:color="auto"/>
        <w:bottom w:val="none" w:sz="0" w:space="0" w:color="auto"/>
        <w:right w:val="none" w:sz="0" w:space="0" w:color="auto"/>
      </w:divBdr>
    </w:div>
    <w:div w:id="239023772">
      <w:bodyDiv w:val="1"/>
      <w:marLeft w:val="0"/>
      <w:marRight w:val="0"/>
      <w:marTop w:val="0"/>
      <w:marBottom w:val="0"/>
      <w:divBdr>
        <w:top w:val="none" w:sz="0" w:space="0" w:color="auto"/>
        <w:left w:val="none" w:sz="0" w:space="0" w:color="auto"/>
        <w:bottom w:val="none" w:sz="0" w:space="0" w:color="auto"/>
        <w:right w:val="none" w:sz="0" w:space="0" w:color="auto"/>
      </w:divBdr>
    </w:div>
    <w:div w:id="239214947">
      <w:bodyDiv w:val="1"/>
      <w:marLeft w:val="0"/>
      <w:marRight w:val="0"/>
      <w:marTop w:val="0"/>
      <w:marBottom w:val="0"/>
      <w:divBdr>
        <w:top w:val="none" w:sz="0" w:space="0" w:color="auto"/>
        <w:left w:val="none" w:sz="0" w:space="0" w:color="auto"/>
        <w:bottom w:val="none" w:sz="0" w:space="0" w:color="auto"/>
        <w:right w:val="none" w:sz="0" w:space="0" w:color="auto"/>
      </w:divBdr>
    </w:div>
    <w:div w:id="239369968">
      <w:bodyDiv w:val="1"/>
      <w:marLeft w:val="0"/>
      <w:marRight w:val="0"/>
      <w:marTop w:val="0"/>
      <w:marBottom w:val="0"/>
      <w:divBdr>
        <w:top w:val="none" w:sz="0" w:space="0" w:color="auto"/>
        <w:left w:val="none" w:sz="0" w:space="0" w:color="auto"/>
        <w:bottom w:val="none" w:sz="0" w:space="0" w:color="auto"/>
        <w:right w:val="none" w:sz="0" w:space="0" w:color="auto"/>
      </w:divBdr>
    </w:div>
    <w:div w:id="244388597">
      <w:bodyDiv w:val="1"/>
      <w:marLeft w:val="0"/>
      <w:marRight w:val="0"/>
      <w:marTop w:val="0"/>
      <w:marBottom w:val="0"/>
      <w:divBdr>
        <w:top w:val="none" w:sz="0" w:space="0" w:color="auto"/>
        <w:left w:val="none" w:sz="0" w:space="0" w:color="auto"/>
        <w:bottom w:val="none" w:sz="0" w:space="0" w:color="auto"/>
        <w:right w:val="none" w:sz="0" w:space="0" w:color="auto"/>
      </w:divBdr>
    </w:div>
    <w:div w:id="244460700">
      <w:bodyDiv w:val="1"/>
      <w:marLeft w:val="0"/>
      <w:marRight w:val="0"/>
      <w:marTop w:val="0"/>
      <w:marBottom w:val="0"/>
      <w:divBdr>
        <w:top w:val="none" w:sz="0" w:space="0" w:color="auto"/>
        <w:left w:val="none" w:sz="0" w:space="0" w:color="auto"/>
        <w:bottom w:val="none" w:sz="0" w:space="0" w:color="auto"/>
        <w:right w:val="none" w:sz="0" w:space="0" w:color="auto"/>
      </w:divBdr>
    </w:div>
    <w:div w:id="246767017">
      <w:bodyDiv w:val="1"/>
      <w:marLeft w:val="0"/>
      <w:marRight w:val="0"/>
      <w:marTop w:val="0"/>
      <w:marBottom w:val="0"/>
      <w:divBdr>
        <w:top w:val="none" w:sz="0" w:space="0" w:color="auto"/>
        <w:left w:val="none" w:sz="0" w:space="0" w:color="auto"/>
        <w:bottom w:val="none" w:sz="0" w:space="0" w:color="auto"/>
        <w:right w:val="none" w:sz="0" w:space="0" w:color="auto"/>
      </w:divBdr>
    </w:div>
    <w:div w:id="246883539">
      <w:bodyDiv w:val="1"/>
      <w:marLeft w:val="0"/>
      <w:marRight w:val="0"/>
      <w:marTop w:val="0"/>
      <w:marBottom w:val="0"/>
      <w:divBdr>
        <w:top w:val="none" w:sz="0" w:space="0" w:color="auto"/>
        <w:left w:val="none" w:sz="0" w:space="0" w:color="auto"/>
        <w:bottom w:val="none" w:sz="0" w:space="0" w:color="auto"/>
        <w:right w:val="none" w:sz="0" w:space="0" w:color="auto"/>
      </w:divBdr>
    </w:div>
    <w:div w:id="249850643">
      <w:bodyDiv w:val="1"/>
      <w:marLeft w:val="0"/>
      <w:marRight w:val="0"/>
      <w:marTop w:val="0"/>
      <w:marBottom w:val="0"/>
      <w:divBdr>
        <w:top w:val="none" w:sz="0" w:space="0" w:color="auto"/>
        <w:left w:val="none" w:sz="0" w:space="0" w:color="auto"/>
        <w:bottom w:val="none" w:sz="0" w:space="0" w:color="auto"/>
        <w:right w:val="none" w:sz="0" w:space="0" w:color="auto"/>
      </w:divBdr>
    </w:div>
    <w:div w:id="251087099">
      <w:bodyDiv w:val="1"/>
      <w:marLeft w:val="0"/>
      <w:marRight w:val="0"/>
      <w:marTop w:val="0"/>
      <w:marBottom w:val="0"/>
      <w:divBdr>
        <w:top w:val="none" w:sz="0" w:space="0" w:color="auto"/>
        <w:left w:val="none" w:sz="0" w:space="0" w:color="auto"/>
        <w:bottom w:val="none" w:sz="0" w:space="0" w:color="auto"/>
        <w:right w:val="none" w:sz="0" w:space="0" w:color="auto"/>
      </w:divBdr>
    </w:div>
    <w:div w:id="251554719">
      <w:bodyDiv w:val="1"/>
      <w:marLeft w:val="0"/>
      <w:marRight w:val="0"/>
      <w:marTop w:val="0"/>
      <w:marBottom w:val="0"/>
      <w:divBdr>
        <w:top w:val="none" w:sz="0" w:space="0" w:color="auto"/>
        <w:left w:val="none" w:sz="0" w:space="0" w:color="auto"/>
        <w:bottom w:val="none" w:sz="0" w:space="0" w:color="auto"/>
        <w:right w:val="none" w:sz="0" w:space="0" w:color="auto"/>
      </w:divBdr>
    </w:div>
    <w:div w:id="252907066">
      <w:bodyDiv w:val="1"/>
      <w:marLeft w:val="0"/>
      <w:marRight w:val="0"/>
      <w:marTop w:val="0"/>
      <w:marBottom w:val="0"/>
      <w:divBdr>
        <w:top w:val="none" w:sz="0" w:space="0" w:color="auto"/>
        <w:left w:val="none" w:sz="0" w:space="0" w:color="auto"/>
        <w:bottom w:val="none" w:sz="0" w:space="0" w:color="auto"/>
        <w:right w:val="none" w:sz="0" w:space="0" w:color="auto"/>
      </w:divBdr>
    </w:div>
    <w:div w:id="257451561">
      <w:bodyDiv w:val="1"/>
      <w:marLeft w:val="0"/>
      <w:marRight w:val="0"/>
      <w:marTop w:val="0"/>
      <w:marBottom w:val="0"/>
      <w:divBdr>
        <w:top w:val="none" w:sz="0" w:space="0" w:color="auto"/>
        <w:left w:val="none" w:sz="0" w:space="0" w:color="auto"/>
        <w:bottom w:val="none" w:sz="0" w:space="0" w:color="auto"/>
        <w:right w:val="none" w:sz="0" w:space="0" w:color="auto"/>
      </w:divBdr>
    </w:div>
    <w:div w:id="258679579">
      <w:bodyDiv w:val="1"/>
      <w:marLeft w:val="0"/>
      <w:marRight w:val="0"/>
      <w:marTop w:val="0"/>
      <w:marBottom w:val="0"/>
      <w:divBdr>
        <w:top w:val="none" w:sz="0" w:space="0" w:color="auto"/>
        <w:left w:val="none" w:sz="0" w:space="0" w:color="auto"/>
        <w:bottom w:val="none" w:sz="0" w:space="0" w:color="auto"/>
        <w:right w:val="none" w:sz="0" w:space="0" w:color="auto"/>
      </w:divBdr>
    </w:div>
    <w:div w:id="262688843">
      <w:bodyDiv w:val="1"/>
      <w:marLeft w:val="0"/>
      <w:marRight w:val="0"/>
      <w:marTop w:val="0"/>
      <w:marBottom w:val="0"/>
      <w:divBdr>
        <w:top w:val="none" w:sz="0" w:space="0" w:color="auto"/>
        <w:left w:val="none" w:sz="0" w:space="0" w:color="auto"/>
        <w:bottom w:val="none" w:sz="0" w:space="0" w:color="auto"/>
        <w:right w:val="none" w:sz="0" w:space="0" w:color="auto"/>
      </w:divBdr>
    </w:div>
    <w:div w:id="262954647">
      <w:bodyDiv w:val="1"/>
      <w:marLeft w:val="0"/>
      <w:marRight w:val="0"/>
      <w:marTop w:val="0"/>
      <w:marBottom w:val="0"/>
      <w:divBdr>
        <w:top w:val="none" w:sz="0" w:space="0" w:color="auto"/>
        <w:left w:val="none" w:sz="0" w:space="0" w:color="auto"/>
        <w:bottom w:val="none" w:sz="0" w:space="0" w:color="auto"/>
        <w:right w:val="none" w:sz="0" w:space="0" w:color="auto"/>
      </w:divBdr>
    </w:div>
    <w:div w:id="269748906">
      <w:bodyDiv w:val="1"/>
      <w:marLeft w:val="0"/>
      <w:marRight w:val="0"/>
      <w:marTop w:val="0"/>
      <w:marBottom w:val="0"/>
      <w:divBdr>
        <w:top w:val="none" w:sz="0" w:space="0" w:color="auto"/>
        <w:left w:val="none" w:sz="0" w:space="0" w:color="auto"/>
        <w:bottom w:val="none" w:sz="0" w:space="0" w:color="auto"/>
        <w:right w:val="none" w:sz="0" w:space="0" w:color="auto"/>
      </w:divBdr>
    </w:div>
    <w:div w:id="269894231">
      <w:bodyDiv w:val="1"/>
      <w:marLeft w:val="0"/>
      <w:marRight w:val="0"/>
      <w:marTop w:val="0"/>
      <w:marBottom w:val="0"/>
      <w:divBdr>
        <w:top w:val="none" w:sz="0" w:space="0" w:color="auto"/>
        <w:left w:val="none" w:sz="0" w:space="0" w:color="auto"/>
        <w:bottom w:val="none" w:sz="0" w:space="0" w:color="auto"/>
        <w:right w:val="none" w:sz="0" w:space="0" w:color="auto"/>
      </w:divBdr>
    </w:div>
    <w:div w:id="270205702">
      <w:bodyDiv w:val="1"/>
      <w:marLeft w:val="0"/>
      <w:marRight w:val="0"/>
      <w:marTop w:val="0"/>
      <w:marBottom w:val="0"/>
      <w:divBdr>
        <w:top w:val="none" w:sz="0" w:space="0" w:color="auto"/>
        <w:left w:val="none" w:sz="0" w:space="0" w:color="auto"/>
        <w:bottom w:val="none" w:sz="0" w:space="0" w:color="auto"/>
        <w:right w:val="none" w:sz="0" w:space="0" w:color="auto"/>
      </w:divBdr>
    </w:div>
    <w:div w:id="272134004">
      <w:bodyDiv w:val="1"/>
      <w:marLeft w:val="0"/>
      <w:marRight w:val="0"/>
      <w:marTop w:val="0"/>
      <w:marBottom w:val="0"/>
      <w:divBdr>
        <w:top w:val="none" w:sz="0" w:space="0" w:color="auto"/>
        <w:left w:val="none" w:sz="0" w:space="0" w:color="auto"/>
        <w:bottom w:val="none" w:sz="0" w:space="0" w:color="auto"/>
        <w:right w:val="none" w:sz="0" w:space="0" w:color="auto"/>
      </w:divBdr>
    </w:div>
    <w:div w:id="273370635">
      <w:bodyDiv w:val="1"/>
      <w:marLeft w:val="0"/>
      <w:marRight w:val="0"/>
      <w:marTop w:val="0"/>
      <w:marBottom w:val="0"/>
      <w:divBdr>
        <w:top w:val="none" w:sz="0" w:space="0" w:color="auto"/>
        <w:left w:val="none" w:sz="0" w:space="0" w:color="auto"/>
        <w:bottom w:val="none" w:sz="0" w:space="0" w:color="auto"/>
        <w:right w:val="none" w:sz="0" w:space="0" w:color="auto"/>
      </w:divBdr>
    </w:div>
    <w:div w:id="273564925">
      <w:bodyDiv w:val="1"/>
      <w:marLeft w:val="0"/>
      <w:marRight w:val="0"/>
      <w:marTop w:val="0"/>
      <w:marBottom w:val="0"/>
      <w:divBdr>
        <w:top w:val="none" w:sz="0" w:space="0" w:color="auto"/>
        <w:left w:val="none" w:sz="0" w:space="0" w:color="auto"/>
        <w:bottom w:val="none" w:sz="0" w:space="0" w:color="auto"/>
        <w:right w:val="none" w:sz="0" w:space="0" w:color="auto"/>
      </w:divBdr>
    </w:div>
    <w:div w:id="274292644">
      <w:bodyDiv w:val="1"/>
      <w:marLeft w:val="0"/>
      <w:marRight w:val="0"/>
      <w:marTop w:val="0"/>
      <w:marBottom w:val="0"/>
      <w:divBdr>
        <w:top w:val="none" w:sz="0" w:space="0" w:color="auto"/>
        <w:left w:val="none" w:sz="0" w:space="0" w:color="auto"/>
        <w:bottom w:val="none" w:sz="0" w:space="0" w:color="auto"/>
        <w:right w:val="none" w:sz="0" w:space="0" w:color="auto"/>
      </w:divBdr>
    </w:div>
    <w:div w:id="276107331">
      <w:bodyDiv w:val="1"/>
      <w:marLeft w:val="0"/>
      <w:marRight w:val="0"/>
      <w:marTop w:val="0"/>
      <w:marBottom w:val="0"/>
      <w:divBdr>
        <w:top w:val="none" w:sz="0" w:space="0" w:color="auto"/>
        <w:left w:val="none" w:sz="0" w:space="0" w:color="auto"/>
        <w:bottom w:val="none" w:sz="0" w:space="0" w:color="auto"/>
        <w:right w:val="none" w:sz="0" w:space="0" w:color="auto"/>
      </w:divBdr>
    </w:div>
    <w:div w:id="276331666">
      <w:bodyDiv w:val="1"/>
      <w:marLeft w:val="0"/>
      <w:marRight w:val="0"/>
      <w:marTop w:val="0"/>
      <w:marBottom w:val="0"/>
      <w:divBdr>
        <w:top w:val="none" w:sz="0" w:space="0" w:color="auto"/>
        <w:left w:val="none" w:sz="0" w:space="0" w:color="auto"/>
        <w:bottom w:val="none" w:sz="0" w:space="0" w:color="auto"/>
        <w:right w:val="none" w:sz="0" w:space="0" w:color="auto"/>
      </w:divBdr>
    </w:div>
    <w:div w:id="278151211">
      <w:bodyDiv w:val="1"/>
      <w:marLeft w:val="0"/>
      <w:marRight w:val="0"/>
      <w:marTop w:val="0"/>
      <w:marBottom w:val="0"/>
      <w:divBdr>
        <w:top w:val="none" w:sz="0" w:space="0" w:color="auto"/>
        <w:left w:val="none" w:sz="0" w:space="0" w:color="auto"/>
        <w:bottom w:val="none" w:sz="0" w:space="0" w:color="auto"/>
        <w:right w:val="none" w:sz="0" w:space="0" w:color="auto"/>
      </w:divBdr>
    </w:div>
    <w:div w:id="279922011">
      <w:bodyDiv w:val="1"/>
      <w:marLeft w:val="0"/>
      <w:marRight w:val="0"/>
      <w:marTop w:val="0"/>
      <w:marBottom w:val="0"/>
      <w:divBdr>
        <w:top w:val="none" w:sz="0" w:space="0" w:color="auto"/>
        <w:left w:val="none" w:sz="0" w:space="0" w:color="auto"/>
        <w:bottom w:val="none" w:sz="0" w:space="0" w:color="auto"/>
        <w:right w:val="none" w:sz="0" w:space="0" w:color="auto"/>
      </w:divBdr>
    </w:div>
    <w:div w:id="280035806">
      <w:bodyDiv w:val="1"/>
      <w:marLeft w:val="0"/>
      <w:marRight w:val="0"/>
      <w:marTop w:val="0"/>
      <w:marBottom w:val="0"/>
      <w:divBdr>
        <w:top w:val="none" w:sz="0" w:space="0" w:color="auto"/>
        <w:left w:val="none" w:sz="0" w:space="0" w:color="auto"/>
        <w:bottom w:val="none" w:sz="0" w:space="0" w:color="auto"/>
        <w:right w:val="none" w:sz="0" w:space="0" w:color="auto"/>
      </w:divBdr>
    </w:div>
    <w:div w:id="280965150">
      <w:bodyDiv w:val="1"/>
      <w:marLeft w:val="0"/>
      <w:marRight w:val="0"/>
      <w:marTop w:val="0"/>
      <w:marBottom w:val="0"/>
      <w:divBdr>
        <w:top w:val="none" w:sz="0" w:space="0" w:color="auto"/>
        <w:left w:val="none" w:sz="0" w:space="0" w:color="auto"/>
        <w:bottom w:val="none" w:sz="0" w:space="0" w:color="auto"/>
        <w:right w:val="none" w:sz="0" w:space="0" w:color="auto"/>
      </w:divBdr>
    </w:div>
    <w:div w:id="281349109">
      <w:bodyDiv w:val="1"/>
      <w:marLeft w:val="0"/>
      <w:marRight w:val="0"/>
      <w:marTop w:val="0"/>
      <w:marBottom w:val="0"/>
      <w:divBdr>
        <w:top w:val="none" w:sz="0" w:space="0" w:color="auto"/>
        <w:left w:val="none" w:sz="0" w:space="0" w:color="auto"/>
        <w:bottom w:val="none" w:sz="0" w:space="0" w:color="auto"/>
        <w:right w:val="none" w:sz="0" w:space="0" w:color="auto"/>
      </w:divBdr>
    </w:div>
    <w:div w:id="281500058">
      <w:bodyDiv w:val="1"/>
      <w:marLeft w:val="0"/>
      <w:marRight w:val="0"/>
      <w:marTop w:val="0"/>
      <w:marBottom w:val="0"/>
      <w:divBdr>
        <w:top w:val="none" w:sz="0" w:space="0" w:color="auto"/>
        <w:left w:val="none" w:sz="0" w:space="0" w:color="auto"/>
        <w:bottom w:val="none" w:sz="0" w:space="0" w:color="auto"/>
        <w:right w:val="none" w:sz="0" w:space="0" w:color="auto"/>
      </w:divBdr>
    </w:div>
    <w:div w:id="281882620">
      <w:bodyDiv w:val="1"/>
      <w:marLeft w:val="0"/>
      <w:marRight w:val="0"/>
      <w:marTop w:val="0"/>
      <w:marBottom w:val="0"/>
      <w:divBdr>
        <w:top w:val="none" w:sz="0" w:space="0" w:color="auto"/>
        <w:left w:val="none" w:sz="0" w:space="0" w:color="auto"/>
        <w:bottom w:val="none" w:sz="0" w:space="0" w:color="auto"/>
        <w:right w:val="none" w:sz="0" w:space="0" w:color="auto"/>
      </w:divBdr>
    </w:div>
    <w:div w:id="283585755">
      <w:bodyDiv w:val="1"/>
      <w:marLeft w:val="0"/>
      <w:marRight w:val="0"/>
      <w:marTop w:val="0"/>
      <w:marBottom w:val="0"/>
      <w:divBdr>
        <w:top w:val="none" w:sz="0" w:space="0" w:color="auto"/>
        <w:left w:val="none" w:sz="0" w:space="0" w:color="auto"/>
        <w:bottom w:val="none" w:sz="0" w:space="0" w:color="auto"/>
        <w:right w:val="none" w:sz="0" w:space="0" w:color="auto"/>
      </w:divBdr>
    </w:div>
    <w:div w:id="284432293">
      <w:bodyDiv w:val="1"/>
      <w:marLeft w:val="0"/>
      <w:marRight w:val="0"/>
      <w:marTop w:val="0"/>
      <w:marBottom w:val="0"/>
      <w:divBdr>
        <w:top w:val="none" w:sz="0" w:space="0" w:color="auto"/>
        <w:left w:val="none" w:sz="0" w:space="0" w:color="auto"/>
        <w:bottom w:val="none" w:sz="0" w:space="0" w:color="auto"/>
        <w:right w:val="none" w:sz="0" w:space="0" w:color="auto"/>
      </w:divBdr>
    </w:div>
    <w:div w:id="284628963">
      <w:bodyDiv w:val="1"/>
      <w:marLeft w:val="0"/>
      <w:marRight w:val="0"/>
      <w:marTop w:val="0"/>
      <w:marBottom w:val="0"/>
      <w:divBdr>
        <w:top w:val="none" w:sz="0" w:space="0" w:color="auto"/>
        <w:left w:val="none" w:sz="0" w:space="0" w:color="auto"/>
        <w:bottom w:val="none" w:sz="0" w:space="0" w:color="auto"/>
        <w:right w:val="none" w:sz="0" w:space="0" w:color="auto"/>
      </w:divBdr>
    </w:div>
    <w:div w:id="285158180">
      <w:bodyDiv w:val="1"/>
      <w:marLeft w:val="0"/>
      <w:marRight w:val="0"/>
      <w:marTop w:val="0"/>
      <w:marBottom w:val="0"/>
      <w:divBdr>
        <w:top w:val="none" w:sz="0" w:space="0" w:color="auto"/>
        <w:left w:val="none" w:sz="0" w:space="0" w:color="auto"/>
        <w:bottom w:val="none" w:sz="0" w:space="0" w:color="auto"/>
        <w:right w:val="none" w:sz="0" w:space="0" w:color="auto"/>
      </w:divBdr>
    </w:div>
    <w:div w:id="286007085">
      <w:bodyDiv w:val="1"/>
      <w:marLeft w:val="0"/>
      <w:marRight w:val="0"/>
      <w:marTop w:val="0"/>
      <w:marBottom w:val="0"/>
      <w:divBdr>
        <w:top w:val="none" w:sz="0" w:space="0" w:color="auto"/>
        <w:left w:val="none" w:sz="0" w:space="0" w:color="auto"/>
        <w:bottom w:val="none" w:sz="0" w:space="0" w:color="auto"/>
        <w:right w:val="none" w:sz="0" w:space="0" w:color="auto"/>
      </w:divBdr>
    </w:div>
    <w:div w:id="286670021">
      <w:bodyDiv w:val="1"/>
      <w:marLeft w:val="0"/>
      <w:marRight w:val="0"/>
      <w:marTop w:val="0"/>
      <w:marBottom w:val="0"/>
      <w:divBdr>
        <w:top w:val="none" w:sz="0" w:space="0" w:color="auto"/>
        <w:left w:val="none" w:sz="0" w:space="0" w:color="auto"/>
        <w:bottom w:val="none" w:sz="0" w:space="0" w:color="auto"/>
        <w:right w:val="none" w:sz="0" w:space="0" w:color="auto"/>
      </w:divBdr>
    </w:div>
    <w:div w:id="286788603">
      <w:bodyDiv w:val="1"/>
      <w:marLeft w:val="0"/>
      <w:marRight w:val="0"/>
      <w:marTop w:val="0"/>
      <w:marBottom w:val="0"/>
      <w:divBdr>
        <w:top w:val="none" w:sz="0" w:space="0" w:color="auto"/>
        <w:left w:val="none" w:sz="0" w:space="0" w:color="auto"/>
        <w:bottom w:val="none" w:sz="0" w:space="0" w:color="auto"/>
        <w:right w:val="none" w:sz="0" w:space="0" w:color="auto"/>
      </w:divBdr>
    </w:div>
    <w:div w:id="288096385">
      <w:bodyDiv w:val="1"/>
      <w:marLeft w:val="0"/>
      <w:marRight w:val="0"/>
      <w:marTop w:val="0"/>
      <w:marBottom w:val="0"/>
      <w:divBdr>
        <w:top w:val="none" w:sz="0" w:space="0" w:color="auto"/>
        <w:left w:val="none" w:sz="0" w:space="0" w:color="auto"/>
        <w:bottom w:val="none" w:sz="0" w:space="0" w:color="auto"/>
        <w:right w:val="none" w:sz="0" w:space="0" w:color="auto"/>
      </w:divBdr>
    </w:div>
    <w:div w:id="288512665">
      <w:bodyDiv w:val="1"/>
      <w:marLeft w:val="0"/>
      <w:marRight w:val="0"/>
      <w:marTop w:val="0"/>
      <w:marBottom w:val="0"/>
      <w:divBdr>
        <w:top w:val="none" w:sz="0" w:space="0" w:color="auto"/>
        <w:left w:val="none" w:sz="0" w:space="0" w:color="auto"/>
        <w:bottom w:val="none" w:sz="0" w:space="0" w:color="auto"/>
        <w:right w:val="none" w:sz="0" w:space="0" w:color="auto"/>
      </w:divBdr>
    </w:div>
    <w:div w:id="289016125">
      <w:bodyDiv w:val="1"/>
      <w:marLeft w:val="0"/>
      <w:marRight w:val="0"/>
      <w:marTop w:val="0"/>
      <w:marBottom w:val="0"/>
      <w:divBdr>
        <w:top w:val="none" w:sz="0" w:space="0" w:color="auto"/>
        <w:left w:val="none" w:sz="0" w:space="0" w:color="auto"/>
        <w:bottom w:val="none" w:sz="0" w:space="0" w:color="auto"/>
        <w:right w:val="none" w:sz="0" w:space="0" w:color="auto"/>
      </w:divBdr>
    </w:div>
    <w:div w:id="289291609">
      <w:bodyDiv w:val="1"/>
      <w:marLeft w:val="0"/>
      <w:marRight w:val="0"/>
      <w:marTop w:val="0"/>
      <w:marBottom w:val="0"/>
      <w:divBdr>
        <w:top w:val="none" w:sz="0" w:space="0" w:color="auto"/>
        <w:left w:val="none" w:sz="0" w:space="0" w:color="auto"/>
        <w:bottom w:val="none" w:sz="0" w:space="0" w:color="auto"/>
        <w:right w:val="none" w:sz="0" w:space="0" w:color="auto"/>
      </w:divBdr>
    </w:div>
    <w:div w:id="289669566">
      <w:bodyDiv w:val="1"/>
      <w:marLeft w:val="0"/>
      <w:marRight w:val="0"/>
      <w:marTop w:val="0"/>
      <w:marBottom w:val="0"/>
      <w:divBdr>
        <w:top w:val="none" w:sz="0" w:space="0" w:color="auto"/>
        <w:left w:val="none" w:sz="0" w:space="0" w:color="auto"/>
        <w:bottom w:val="none" w:sz="0" w:space="0" w:color="auto"/>
        <w:right w:val="none" w:sz="0" w:space="0" w:color="auto"/>
      </w:divBdr>
    </w:div>
    <w:div w:id="290790159">
      <w:bodyDiv w:val="1"/>
      <w:marLeft w:val="0"/>
      <w:marRight w:val="0"/>
      <w:marTop w:val="0"/>
      <w:marBottom w:val="0"/>
      <w:divBdr>
        <w:top w:val="none" w:sz="0" w:space="0" w:color="auto"/>
        <w:left w:val="none" w:sz="0" w:space="0" w:color="auto"/>
        <w:bottom w:val="none" w:sz="0" w:space="0" w:color="auto"/>
        <w:right w:val="none" w:sz="0" w:space="0" w:color="auto"/>
      </w:divBdr>
    </w:div>
    <w:div w:id="291710495">
      <w:bodyDiv w:val="1"/>
      <w:marLeft w:val="0"/>
      <w:marRight w:val="0"/>
      <w:marTop w:val="0"/>
      <w:marBottom w:val="0"/>
      <w:divBdr>
        <w:top w:val="none" w:sz="0" w:space="0" w:color="auto"/>
        <w:left w:val="none" w:sz="0" w:space="0" w:color="auto"/>
        <w:bottom w:val="none" w:sz="0" w:space="0" w:color="auto"/>
        <w:right w:val="none" w:sz="0" w:space="0" w:color="auto"/>
      </w:divBdr>
    </w:div>
    <w:div w:id="295456155">
      <w:bodyDiv w:val="1"/>
      <w:marLeft w:val="0"/>
      <w:marRight w:val="0"/>
      <w:marTop w:val="0"/>
      <w:marBottom w:val="0"/>
      <w:divBdr>
        <w:top w:val="none" w:sz="0" w:space="0" w:color="auto"/>
        <w:left w:val="none" w:sz="0" w:space="0" w:color="auto"/>
        <w:bottom w:val="none" w:sz="0" w:space="0" w:color="auto"/>
        <w:right w:val="none" w:sz="0" w:space="0" w:color="auto"/>
      </w:divBdr>
    </w:div>
    <w:div w:id="295718277">
      <w:bodyDiv w:val="1"/>
      <w:marLeft w:val="0"/>
      <w:marRight w:val="0"/>
      <w:marTop w:val="0"/>
      <w:marBottom w:val="0"/>
      <w:divBdr>
        <w:top w:val="none" w:sz="0" w:space="0" w:color="auto"/>
        <w:left w:val="none" w:sz="0" w:space="0" w:color="auto"/>
        <w:bottom w:val="none" w:sz="0" w:space="0" w:color="auto"/>
        <w:right w:val="none" w:sz="0" w:space="0" w:color="auto"/>
      </w:divBdr>
    </w:div>
    <w:div w:id="296111461">
      <w:bodyDiv w:val="1"/>
      <w:marLeft w:val="0"/>
      <w:marRight w:val="0"/>
      <w:marTop w:val="0"/>
      <w:marBottom w:val="0"/>
      <w:divBdr>
        <w:top w:val="none" w:sz="0" w:space="0" w:color="auto"/>
        <w:left w:val="none" w:sz="0" w:space="0" w:color="auto"/>
        <w:bottom w:val="none" w:sz="0" w:space="0" w:color="auto"/>
        <w:right w:val="none" w:sz="0" w:space="0" w:color="auto"/>
      </w:divBdr>
    </w:div>
    <w:div w:id="296881928">
      <w:bodyDiv w:val="1"/>
      <w:marLeft w:val="0"/>
      <w:marRight w:val="0"/>
      <w:marTop w:val="0"/>
      <w:marBottom w:val="0"/>
      <w:divBdr>
        <w:top w:val="none" w:sz="0" w:space="0" w:color="auto"/>
        <w:left w:val="none" w:sz="0" w:space="0" w:color="auto"/>
        <w:bottom w:val="none" w:sz="0" w:space="0" w:color="auto"/>
        <w:right w:val="none" w:sz="0" w:space="0" w:color="auto"/>
      </w:divBdr>
    </w:div>
    <w:div w:id="298193586">
      <w:bodyDiv w:val="1"/>
      <w:marLeft w:val="0"/>
      <w:marRight w:val="0"/>
      <w:marTop w:val="0"/>
      <w:marBottom w:val="0"/>
      <w:divBdr>
        <w:top w:val="none" w:sz="0" w:space="0" w:color="auto"/>
        <w:left w:val="none" w:sz="0" w:space="0" w:color="auto"/>
        <w:bottom w:val="none" w:sz="0" w:space="0" w:color="auto"/>
        <w:right w:val="none" w:sz="0" w:space="0" w:color="auto"/>
      </w:divBdr>
    </w:div>
    <w:div w:id="299383516">
      <w:bodyDiv w:val="1"/>
      <w:marLeft w:val="0"/>
      <w:marRight w:val="0"/>
      <w:marTop w:val="0"/>
      <w:marBottom w:val="0"/>
      <w:divBdr>
        <w:top w:val="none" w:sz="0" w:space="0" w:color="auto"/>
        <w:left w:val="none" w:sz="0" w:space="0" w:color="auto"/>
        <w:bottom w:val="none" w:sz="0" w:space="0" w:color="auto"/>
        <w:right w:val="none" w:sz="0" w:space="0" w:color="auto"/>
      </w:divBdr>
    </w:div>
    <w:div w:id="300428065">
      <w:bodyDiv w:val="1"/>
      <w:marLeft w:val="0"/>
      <w:marRight w:val="0"/>
      <w:marTop w:val="0"/>
      <w:marBottom w:val="0"/>
      <w:divBdr>
        <w:top w:val="none" w:sz="0" w:space="0" w:color="auto"/>
        <w:left w:val="none" w:sz="0" w:space="0" w:color="auto"/>
        <w:bottom w:val="none" w:sz="0" w:space="0" w:color="auto"/>
        <w:right w:val="none" w:sz="0" w:space="0" w:color="auto"/>
      </w:divBdr>
    </w:div>
    <w:div w:id="300967359">
      <w:bodyDiv w:val="1"/>
      <w:marLeft w:val="0"/>
      <w:marRight w:val="0"/>
      <w:marTop w:val="0"/>
      <w:marBottom w:val="0"/>
      <w:divBdr>
        <w:top w:val="none" w:sz="0" w:space="0" w:color="auto"/>
        <w:left w:val="none" w:sz="0" w:space="0" w:color="auto"/>
        <w:bottom w:val="none" w:sz="0" w:space="0" w:color="auto"/>
        <w:right w:val="none" w:sz="0" w:space="0" w:color="auto"/>
      </w:divBdr>
    </w:div>
    <w:div w:id="302854679">
      <w:bodyDiv w:val="1"/>
      <w:marLeft w:val="0"/>
      <w:marRight w:val="0"/>
      <w:marTop w:val="0"/>
      <w:marBottom w:val="0"/>
      <w:divBdr>
        <w:top w:val="none" w:sz="0" w:space="0" w:color="auto"/>
        <w:left w:val="none" w:sz="0" w:space="0" w:color="auto"/>
        <w:bottom w:val="none" w:sz="0" w:space="0" w:color="auto"/>
        <w:right w:val="none" w:sz="0" w:space="0" w:color="auto"/>
      </w:divBdr>
    </w:div>
    <w:div w:id="302927904">
      <w:bodyDiv w:val="1"/>
      <w:marLeft w:val="0"/>
      <w:marRight w:val="0"/>
      <w:marTop w:val="0"/>
      <w:marBottom w:val="0"/>
      <w:divBdr>
        <w:top w:val="none" w:sz="0" w:space="0" w:color="auto"/>
        <w:left w:val="none" w:sz="0" w:space="0" w:color="auto"/>
        <w:bottom w:val="none" w:sz="0" w:space="0" w:color="auto"/>
        <w:right w:val="none" w:sz="0" w:space="0" w:color="auto"/>
      </w:divBdr>
    </w:div>
    <w:div w:id="302932292">
      <w:bodyDiv w:val="1"/>
      <w:marLeft w:val="0"/>
      <w:marRight w:val="0"/>
      <w:marTop w:val="0"/>
      <w:marBottom w:val="0"/>
      <w:divBdr>
        <w:top w:val="none" w:sz="0" w:space="0" w:color="auto"/>
        <w:left w:val="none" w:sz="0" w:space="0" w:color="auto"/>
        <w:bottom w:val="none" w:sz="0" w:space="0" w:color="auto"/>
        <w:right w:val="none" w:sz="0" w:space="0" w:color="auto"/>
      </w:divBdr>
    </w:div>
    <w:div w:id="305597825">
      <w:bodyDiv w:val="1"/>
      <w:marLeft w:val="0"/>
      <w:marRight w:val="0"/>
      <w:marTop w:val="0"/>
      <w:marBottom w:val="0"/>
      <w:divBdr>
        <w:top w:val="none" w:sz="0" w:space="0" w:color="auto"/>
        <w:left w:val="none" w:sz="0" w:space="0" w:color="auto"/>
        <w:bottom w:val="none" w:sz="0" w:space="0" w:color="auto"/>
        <w:right w:val="none" w:sz="0" w:space="0" w:color="auto"/>
      </w:divBdr>
    </w:div>
    <w:div w:id="307054774">
      <w:bodyDiv w:val="1"/>
      <w:marLeft w:val="0"/>
      <w:marRight w:val="0"/>
      <w:marTop w:val="0"/>
      <w:marBottom w:val="0"/>
      <w:divBdr>
        <w:top w:val="none" w:sz="0" w:space="0" w:color="auto"/>
        <w:left w:val="none" w:sz="0" w:space="0" w:color="auto"/>
        <w:bottom w:val="none" w:sz="0" w:space="0" w:color="auto"/>
        <w:right w:val="none" w:sz="0" w:space="0" w:color="auto"/>
      </w:divBdr>
    </w:div>
    <w:div w:id="307981219">
      <w:bodyDiv w:val="1"/>
      <w:marLeft w:val="0"/>
      <w:marRight w:val="0"/>
      <w:marTop w:val="0"/>
      <w:marBottom w:val="0"/>
      <w:divBdr>
        <w:top w:val="none" w:sz="0" w:space="0" w:color="auto"/>
        <w:left w:val="none" w:sz="0" w:space="0" w:color="auto"/>
        <w:bottom w:val="none" w:sz="0" w:space="0" w:color="auto"/>
        <w:right w:val="none" w:sz="0" w:space="0" w:color="auto"/>
      </w:divBdr>
    </w:div>
    <w:div w:id="309093235">
      <w:bodyDiv w:val="1"/>
      <w:marLeft w:val="0"/>
      <w:marRight w:val="0"/>
      <w:marTop w:val="0"/>
      <w:marBottom w:val="0"/>
      <w:divBdr>
        <w:top w:val="none" w:sz="0" w:space="0" w:color="auto"/>
        <w:left w:val="none" w:sz="0" w:space="0" w:color="auto"/>
        <w:bottom w:val="none" w:sz="0" w:space="0" w:color="auto"/>
        <w:right w:val="none" w:sz="0" w:space="0" w:color="auto"/>
      </w:divBdr>
    </w:div>
    <w:div w:id="309671946">
      <w:bodyDiv w:val="1"/>
      <w:marLeft w:val="0"/>
      <w:marRight w:val="0"/>
      <w:marTop w:val="0"/>
      <w:marBottom w:val="0"/>
      <w:divBdr>
        <w:top w:val="none" w:sz="0" w:space="0" w:color="auto"/>
        <w:left w:val="none" w:sz="0" w:space="0" w:color="auto"/>
        <w:bottom w:val="none" w:sz="0" w:space="0" w:color="auto"/>
        <w:right w:val="none" w:sz="0" w:space="0" w:color="auto"/>
      </w:divBdr>
    </w:div>
    <w:div w:id="309986520">
      <w:bodyDiv w:val="1"/>
      <w:marLeft w:val="0"/>
      <w:marRight w:val="0"/>
      <w:marTop w:val="0"/>
      <w:marBottom w:val="0"/>
      <w:divBdr>
        <w:top w:val="none" w:sz="0" w:space="0" w:color="auto"/>
        <w:left w:val="none" w:sz="0" w:space="0" w:color="auto"/>
        <w:bottom w:val="none" w:sz="0" w:space="0" w:color="auto"/>
        <w:right w:val="none" w:sz="0" w:space="0" w:color="auto"/>
      </w:divBdr>
    </w:div>
    <w:div w:id="310788224">
      <w:bodyDiv w:val="1"/>
      <w:marLeft w:val="0"/>
      <w:marRight w:val="0"/>
      <w:marTop w:val="0"/>
      <w:marBottom w:val="0"/>
      <w:divBdr>
        <w:top w:val="none" w:sz="0" w:space="0" w:color="auto"/>
        <w:left w:val="none" w:sz="0" w:space="0" w:color="auto"/>
        <w:bottom w:val="none" w:sz="0" w:space="0" w:color="auto"/>
        <w:right w:val="none" w:sz="0" w:space="0" w:color="auto"/>
      </w:divBdr>
    </w:div>
    <w:div w:id="311717905">
      <w:bodyDiv w:val="1"/>
      <w:marLeft w:val="0"/>
      <w:marRight w:val="0"/>
      <w:marTop w:val="0"/>
      <w:marBottom w:val="0"/>
      <w:divBdr>
        <w:top w:val="none" w:sz="0" w:space="0" w:color="auto"/>
        <w:left w:val="none" w:sz="0" w:space="0" w:color="auto"/>
        <w:bottom w:val="none" w:sz="0" w:space="0" w:color="auto"/>
        <w:right w:val="none" w:sz="0" w:space="0" w:color="auto"/>
      </w:divBdr>
    </w:div>
    <w:div w:id="311756409">
      <w:bodyDiv w:val="1"/>
      <w:marLeft w:val="0"/>
      <w:marRight w:val="0"/>
      <w:marTop w:val="0"/>
      <w:marBottom w:val="0"/>
      <w:divBdr>
        <w:top w:val="none" w:sz="0" w:space="0" w:color="auto"/>
        <w:left w:val="none" w:sz="0" w:space="0" w:color="auto"/>
        <w:bottom w:val="none" w:sz="0" w:space="0" w:color="auto"/>
        <w:right w:val="none" w:sz="0" w:space="0" w:color="auto"/>
      </w:divBdr>
    </w:div>
    <w:div w:id="312178693">
      <w:bodyDiv w:val="1"/>
      <w:marLeft w:val="0"/>
      <w:marRight w:val="0"/>
      <w:marTop w:val="0"/>
      <w:marBottom w:val="0"/>
      <w:divBdr>
        <w:top w:val="none" w:sz="0" w:space="0" w:color="auto"/>
        <w:left w:val="none" w:sz="0" w:space="0" w:color="auto"/>
        <w:bottom w:val="none" w:sz="0" w:space="0" w:color="auto"/>
        <w:right w:val="none" w:sz="0" w:space="0" w:color="auto"/>
      </w:divBdr>
    </w:div>
    <w:div w:id="312488581">
      <w:bodyDiv w:val="1"/>
      <w:marLeft w:val="0"/>
      <w:marRight w:val="0"/>
      <w:marTop w:val="0"/>
      <w:marBottom w:val="0"/>
      <w:divBdr>
        <w:top w:val="none" w:sz="0" w:space="0" w:color="auto"/>
        <w:left w:val="none" w:sz="0" w:space="0" w:color="auto"/>
        <w:bottom w:val="none" w:sz="0" w:space="0" w:color="auto"/>
        <w:right w:val="none" w:sz="0" w:space="0" w:color="auto"/>
      </w:divBdr>
    </w:div>
    <w:div w:id="313530547">
      <w:bodyDiv w:val="1"/>
      <w:marLeft w:val="0"/>
      <w:marRight w:val="0"/>
      <w:marTop w:val="0"/>
      <w:marBottom w:val="0"/>
      <w:divBdr>
        <w:top w:val="none" w:sz="0" w:space="0" w:color="auto"/>
        <w:left w:val="none" w:sz="0" w:space="0" w:color="auto"/>
        <w:bottom w:val="none" w:sz="0" w:space="0" w:color="auto"/>
        <w:right w:val="none" w:sz="0" w:space="0" w:color="auto"/>
      </w:divBdr>
    </w:div>
    <w:div w:id="320086518">
      <w:bodyDiv w:val="1"/>
      <w:marLeft w:val="0"/>
      <w:marRight w:val="0"/>
      <w:marTop w:val="0"/>
      <w:marBottom w:val="0"/>
      <w:divBdr>
        <w:top w:val="none" w:sz="0" w:space="0" w:color="auto"/>
        <w:left w:val="none" w:sz="0" w:space="0" w:color="auto"/>
        <w:bottom w:val="none" w:sz="0" w:space="0" w:color="auto"/>
        <w:right w:val="none" w:sz="0" w:space="0" w:color="auto"/>
      </w:divBdr>
    </w:div>
    <w:div w:id="320548397">
      <w:bodyDiv w:val="1"/>
      <w:marLeft w:val="0"/>
      <w:marRight w:val="0"/>
      <w:marTop w:val="0"/>
      <w:marBottom w:val="0"/>
      <w:divBdr>
        <w:top w:val="none" w:sz="0" w:space="0" w:color="auto"/>
        <w:left w:val="none" w:sz="0" w:space="0" w:color="auto"/>
        <w:bottom w:val="none" w:sz="0" w:space="0" w:color="auto"/>
        <w:right w:val="none" w:sz="0" w:space="0" w:color="auto"/>
      </w:divBdr>
    </w:div>
    <w:div w:id="321006109">
      <w:bodyDiv w:val="1"/>
      <w:marLeft w:val="0"/>
      <w:marRight w:val="0"/>
      <w:marTop w:val="0"/>
      <w:marBottom w:val="0"/>
      <w:divBdr>
        <w:top w:val="none" w:sz="0" w:space="0" w:color="auto"/>
        <w:left w:val="none" w:sz="0" w:space="0" w:color="auto"/>
        <w:bottom w:val="none" w:sz="0" w:space="0" w:color="auto"/>
        <w:right w:val="none" w:sz="0" w:space="0" w:color="auto"/>
      </w:divBdr>
    </w:div>
    <w:div w:id="321323081">
      <w:bodyDiv w:val="1"/>
      <w:marLeft w:val="0"/>
      <w:marRight w:val="0"/>
      <w:marTop w:val="0"/>
      <w:marBottom w:val="0"/>
      <w:divBdr>
        <w:top w:val="none" w:sz="0" w:space="0" w:color="auto"/>
        <w:left w:val="none" w:sz="0" w:space="0" w:color="auto"/>
        <w:bottom w:val="none" w:sz="0" w:space="0" w:color="auto"/>
        <w:right w:val="none" w:sz="0" w:space="0" w:color="auto"/>
      </w:divBdr>
    </w:div>
    <w:div w:id="322853396">
      <w:bodyDiv w:val="1"/>
      <w:marLeft w:val="0"/>
      <w:marRight w:val="0"/>
      <w:marTop w:val="0"/>
      <w:marBottom w:val="0"/>
      <w:divBdr>
        <w:top w:val="none" w:sz="0" w:space="0" w:color="auto"/>
        <w:left w:val="none" w:sz="0" w:space="0" w:color="auto"/>
        <w:bottom w:val="none" w:sz="0" w:space="0" w:color="auto"/>
        <w:right w:val="none" w:sz="0" w:space="0" w:color="auto"/>
      </w:divBdr>
    </w:div>
    <w:div w:id="323239934">
      <w:bodyDiv w:val="1"/>
      <w:marLeft w:val="0"/>
      <w:marRight w:val="0"/>
      <w:marTop w:val="0"/>
      <w:marBottom w:val="0"/>
      <w:divBdr>
        <w:top w:val="none" w:sz="0" w:space="0" w:color="auto"/>
        <w:left w:val="none" w:sz="0" w:space="0" w:color="auto"/>
        <w:bottom w:val="none" w:sz="0" w:space="0" w:color="auto"/>
        <w:right w:val="none" w:sz="0" w:space="0" w:color="auto"/>
      </w:divBdr>
    </w:div>
    <w:div w:id="324817971">
      <w:bodyDiv w:val="1"/>
      <w:marLeft w:val="0"/>
      <w:marRight w:val="0"/>
      <w:marTop w:val="0"/>
      <w:marBottom w:val="0"/>
      <w:divBdr>
        <w:top w:val="none" w:sz="0" w:space="0" w:color="auto"/>
        <w:left w:val="none" w:sz="0" w:space="0" w:color="auto"/>
        <w:bottom w:val="none" w:sz="0" w:space="0" w:color="auto"/>
        <w:right w:val="none" w:sz="0" w:space="0" w:color="auto"/>
      </w:divBdr>
    </w:div>
    <w:div w:id="326715309">
      <w:bodyDiv w:val="1"/>
      <w:marLeft w:val="0"/>
      <w:marRight w:val="0"/>
      <w:marTop w:val="0"/>
      <w:marBottom w:val="0"/>
      <w:divBdr>
        <w:top w:val="none" w:sz="0" w:space="0" w:color="auto"/>
        <w:left w:val="none" w:sz="0" w:space="0" w:color="auto"/>
        <w:bottom w:val="none" w:sz="0" w:space="0" w:color="auto"/>
        <w:right w:val="none" w:sz="0" w:space="0" w:color="auto"/>
      </w:divBdr>
    </w:div>
    <w:div w:id="326976882">
      <w:bodyDiv w:val="1"/>
      <w:marLeft w:val="0"/>
      <w:marRight w:val="0"/>
      <w:marTop w:val="0"/>
      <w:marBottom w:val="0"/>
      <w:divBdr>
        <w:top w:val="none" w:sz="0" w:space="0" w:color="auto"/>
        <w:left w:val="none" w:sz="0" w:space="0" w:color="auto"/>
        <w:bottom w:val="none" w:sz="0" w:space="0" w:color="auto"/>
        <w:right w:val="none" w:sz="0" w:space="0" w:color="auto"/>
      </w:divBdr>
    </w:div>
    <w:div w:id="327291519">
      <w:bodyDiv w:val="1"/>
      <w:marLeft w:val="0"/>
      <w:marRight w:val="0"/>
      <w:marTop w:val="0"/>
      <w:marBottom w:val="0"/>
      <w:divBdr>
        <w:top w:val="none" w:sz="0" w:space="0" w:color="auto"/>
        <w:left w:val="none" w:sz="0" w:space="0" w:color="auto"/>
        <w:bottom w:val="none" w:sz="0" w:space="0" w:color="auto"/>
        <w:right w:val="none" w:sz="0" w:space="0" w:color="auto"/>
      </w:divBdr>
    </w:div>
    <w:div w:id="328796058">
      <w:bodyDiv w:val="1"/>
      <w:marLeft w:val="0"/>
      <w:marRight w:val="0"/>
      <w:marTop w:val="0"/>
      <w:marBottom w:val="0"/>
      <w:divBdr>
        <w:top w:val="none" w:sz="0" w:space="0" w:color="auto"/>
        <w:left w:val="none" w:sz="0" w:space="0" w:color="auto"/>
        <w:bottom w:val="none" w:sz="0" w:space="0" w:color="auto"/>
        <w:right w:val="none" w:sz="0" w:space="0" w:color="auto"/>
      </w:divBdr>
    </w:div>
    <w:div w:id="329601786">
      <w:bodyDiv w:val="1"/>
      <w:marLeft w:val="0"/>
      <w:marRight w:val="0"/>
      <w:marTop w:val="0"/>
      <w:marBottom w:val="0"/>
      <w:divBdr>
        <w:top w:val="none" w:sz="0" w:space="0" w:color="auto"/>
        <w:left w:val="none" w:sz="0" w:space="0" w:color="auto"/>
        <w:bottom w:val="none" w:sz="0" w:space="0" w:color="auto"/>
        <w:right w:val="none" w:sz="0" w:space="0" w:color="auto"/>
      </w:divBdr>
    </w:div>
    <w:div w:id="334458722">
      <w:bodyDiv w:val="1"/>
      <w:marLeft w:val="0"/>
      <w:marRight w:val="0"/>
      <w:marTop w:val="0"/>
      <w:marBottom w:val="0"/>
      <w:divBdr>
        <w:top w:val="none" w:sz="0" w:space="0" w:color="auto"/>
        <w:left w:val="none" w:sz="0" w:space="0" w:color="auto"/>
        <w:bottom w:val="none" w:sz="0" w:space="0" w:color="auto"/>
        <w:right w:val="none" w:sz="0" w:space="0" w:color="auto"/>
      </w:divBdr>
    </w:div>
    <w:div w:id="336808105">
      <w:bodyDiv w:val="1"/>
      <w:marLeft w:val="0"/>
      <w:marRight w:val="0"/>
      <w:marTop w:val="0"/>
      <w:marBottom w:val="0"/>
      <w:divBdr>
        <w:top w:val="none" w:sz="0" w:space="0" w:color="auto"/>
        <w:left w:val="none" w:sz="0" w:space="0" w:color="auto"/>
        <w:bottom w:val="none" w:sz="0" w:space="0" w:color="auto"/>
        <w:right w:val="none" w:sz="0" w:space="0" w:color="auto"/>
      </w:divBdr>
    </w:div>
    <w:div w:id="337199945">
      <w:bodyDiv w:val="1"/>
      <w:marLeft w:val="0"/>
      <w:marRight w:val="0"/>
      <w:marTop w:val="0"/>
      <w:marBottom w:val="0"/>
      <w:divBdr>
        <w:top w:val="none" w:sz="0" w:space="0" w:color="auto"/>
        <w:left w:val="none" w:sz="0" w:space="0" w:color="auto"/>
        <w:bottom w:val="none" w:sz="0" w:space="0" w:color="auto"/>
        <w:right w:val="none" w:sz="0" w:space="0" w:color="auto"/>
      </w:divBdr>
    </w:div>
    <w:div w:id="338821487">
      <w:bodyDiv w:val="1"/>
      <w:marLeft w:val="0"/>
      <w:marRight w:val="0"/>
      <w:marTop w:val="0"/>
      <w:marBottom w:val="0"/>
      <w:divBdr>
        <w:top w:val="none" w:sz="0" w:space="0" w:color="auto"/>
        <w:left w:val="none" w:sz="0" w:space="0" w:color="auto"/>
        <w:bottom w:val="none" w:sz="0" w:space="0" w:color="auto"/>
        <w:right w:val="none" w:sz="0" w:space="0" w:color="auto"/>
      </w:divBdr>
    </w:div>
    <w:div w:id="340858312">
      <w:bodyDiv w:val="1"/>
      <w:marLeft w:val="0"/>
      <w:marRight w:val="0"/>
      <w:marTop w:val="0"/>
      <w:marBottom w:val="0"/>
      <w:divBdr>
        <w:top w:val="none" w:sz="0" w:space="0" w:color="auto"/>
        <w:left w:val="none" w:sz="0" w:space="0" w:color="auto"/>
        <w:bottom w:val="none" w:sz="0" w:space="0" w:color="auto"/>
        <w:right w:val="none" w:sz="0" w:space="0" w:color="auto"/>
      </w:divBdr>
    </w:div>
    <w:div w:id="341318153">
      <w:bodyDiv w:val="1"/>
      <w:marLeft w:val="0"/>
      <w:marRight w:val="0"/>
      <w:marTop w:val="0"/>
      <w:marBottom w:val="0"/>
      <w:divBdr>
        <w:top w:val="none" w:sz="0" w:space="0" w:color="auto"/>
        <w:left w:val="none" w:sz="0" w:space="0" w:color="auto"/>
        <w:bottom w:val="none" w:sz="0" w:space="0" w:color="auto"/>
        <w:right w:val="none" w:sz="0" w:space="0" w:color="auto"/>
      </w:divBdr>
    </w:div>
    <w:div w:id="341510976">
      <w:bodyDiv w:val="1"/>
      <w:marLeft w:val="0"/>
      <w:marRight w:val="0"/>
      <w:marTop w:val="0"/>
      <w:marBottom w:val="0"/>
      <w:divBdr>
        <w:top w:val="none" w:sz="0" w:space="0" w:color="auto"/>
        <w:left w:val="none" w:sz="0" w:space="0" w:color="auto"/>
        <w:bottom w:val="none" w:sz="0" w:space="0" w:color="auto"/>
        <w:right w:val="none" w:sz="0" w:space="0" w:color="auto"/>
      </w:divBdr>
    </w:div>
    <w:div w:id="341859850">
      <w:bodyDiv w:val="1"/>
      <w:marLeft w:val="0"/>
      <w:marRight w:val="0"/>
      <w:marTop w:val="0"/>
      <w:marBottom w:val="0"/>
      <w:divBdr>
        <w:top w:val="none" w:sz="0" w:space="0" w:color="auto"/>
        <w:left w:val="none" w:sz="0" w:space="0" w:color="auto"/>
        <w:bottom w:val="none" w:sz="0" w:space="0" w:color="auto"/>
        <w:right w:val="none" w:sz="0" w:space="0" w:color="auto"/>
      </w:divBdr>
    </w:div>
    <w:div w:id="343941999">
      <w:bodyDiv w:val="1"/>
      <w:marLeft w:val="0"/>
      <w:marRight w:val="0"/>
      <w:marTop w:val="0"/>
      <w:marBottom w:val="0"/>
      <w:divBdr>
        <w:top w:val="none" w:sz="0" w:space="0" w:color="auto"/>
        <w:left w:val="none" w:sz="0" w:space="0" w:color="auto"/>
        <w:bottom w:val="none" w:sz="0" w:space="0" w:color="auto"/>
        <w:right w:val="none" w:sz="0" w:space="0" w:color="auto"/>
      </w:divBdr>
    </w:div>
    <w:div w:id="344282344">
      <w:bodyDiv w:val="1"/>
      <w:marLeft w:val="0"/>
      <w:marRight w:val="0"/>
      <w:marTop w:val="0"/>
      <w:marBottom w:val="0"/>
      <w:divBdr>
        <w:top w:val="none" w:sz="0" w:space="0" w:color="auto"/>
        <w:left w:val="none" w:sz="0" w:space="0" w:color="auto"/>
        <w:bottom w:val="none" w:sz="0" w:space="0" w:color="auto"/>
        <w:right w:val="none" w:sz="0" w:space="0" w:color="auto"/>
      </w:divBdr>
    </w:div>
    <w:div w:id="344751646">
      <w:bodyDiv w:val="1"/>
      <w:marLeft w:val="0"/>
      <w:marRight w:val="0"/>
      <w:marTop w:val="0"/>
      <w:marBottom w:val="0"/>
      <w:divBdr>
        <w:top w:val="none" w:sz="0" w:space="0" w:color="auto"/>
        <w:left w:val="none" w:sz="0" w:space="0" w:color="auto"/>
        <w:bottom w:val="none" w:sz="0" w:space="0" w:color="auto"/>
        <w:right w:val="none" w:sz="0" w:space="0" w:color="auto"/>
      </w:divBdr>
    </w:div>
    <w:div w:id="345640698">
      <w:bodyDiv w:val="1"/>
      <w:marLeft w:val="0"/>
      <w:marRight w:val="0"/>
      <w:marTop w:val="0"/>
      <w:marBottom w:val="0"/>
      <w:divBdr>
        <w:top w:val="none" w:sz="0" w:space="0" w:color="auto"/>
        <w:left w:val="none" w:sz="0" w:space="0" w:color="auto"/>
        <w:bottom w:val="none" w:sz="0" w:space="0" w:color="auto"/>
        <w:right w:val="none" w:sz="0" w:space="0" w:color="auto"/>
      </w:divBdr>
    </w:div>
    <w:div w:id="347098674">
      <w:bodyDiv w:val="1"/>
      <w:marLeft w:val="0"/>
      <w:marRight w:val="0"/>
      <w:marTop w:val="0"/>
      <w:marBottom w:val="0"/>
      <w:divBdr>
        <w:top w:val="none" w:sz="0" w:space="0" w:color="auto"/>
        <w:left w:val="none" w:sz="0" w:space="0" w:color="auto"/>
        <w:bottom w:val="none" w:sz="0" w:space="0" w:color="auto"/>
        <w:right w:val="none" w:sz="0" w:space="0" w:color="auto"/>
      </w:divBdr>
    </w:div>
    <w:div w:id="348996506">
      <w:bodyDiv w:val="1"/>
      <w:marLeft w:val="0"/>
      <w:marRight w:val="0"/>
      <w:marTop w:val="0"/>
      <w:marBottom w:val="0"/>
      <w:divBdr>
        <w:top w:val="none" w:sz="0" w:space="0" w:color="auto"/>
        <w:left w:val="none" w:sz="0" w:space="0" w:color="auto"/>
        <w:bottom w:val="none" w:sz="0" w:space="0" w:color="auto"/>
        <w:right w:val="none" w:sz="0" w:space="0" w:color="auto"/>
      </w:divBdr>
    </w:div>
    <w:div w:id="349651392">
      <w:bodyDiv w:val="1"/>
      <w:marLeft w:val="0"/>
      <w:marRight w:val="0"/>
      <w:marTop w:val="0"/>
      <w:marBottom w:val="0"/>
      <w:divBdr>
        <w:top w:val="none" w:sz="0" w:space="0" w:color="auto"/>
        <w:left w:val="none" w:sz="0" w:space="0" w:color="auto"/>
        <w:bottom w:val="none" w:sz="0" w:space="0" w:color="auto"/>
        <w:right w:val="none" w:sz="0" w:space="0" w:color="auto"/>
      </w:divBdr>
    </w:div>
    <w:div w:id="350228762">
      <w:bodyDiv w:val="1"/>
      <w:marLeft w:val="0"/>
      <w:marRight w:val="0"/>
      <w:marTop w:val="0"/>
      <w:marBottom w:val="0"/>
      <w:divBdr>
        <w:top w:val="none" w:sz="0" w:space="0" w:color="auto"/>
        <w:left w:val="none" w:sz="0" w:space="0" w:color="auto"/>
        <w:bottom w:val="none" w:sz="0" w:space="0" w:color="auto"/>
        <w:right w:val="none" w:sz="0" w:space="0" w:color="auto"/>
      </w:divBdr>
    </w:div>
    <w:div w:id="350760387">
      <w:bodyDiv w:val="1"/>
      <w:marLeft w:val="0"/>
      <w:marRight w:val="0"/>
      <w:marTop w:val="0"/>
      <w:marBottom w:val="0"/>
      <w:divBdr>
        <w:top w:val="none" w:sz="0" w:space="0" w:color="auto"/>
        <w:left w:val="none" w:sz="0" w:space="0" w:color="auto"/>
        <w:bottom w:val="none" w:sz="0" w:space="0" w:color="auto"/>
        <w:right w:val="none" w:sz="0" w:space="0" w:color="auto"/>
      </w:divBdr>
    </w:div>
    <w:div w:id="351879452">
      <w:bodyDiv w:val="1"/>
      <w:marLeft w:val="0"/>
      <w:marRight w:val="0"/>
      <w:marTop w:val="0"/>
      <w:marBottom w:val="0"/>
      <w:divBdr>
        <w:top w:val="none" w:sz="0" w:space="0" w:color="auto"/>
        <w:left w:val="none" w:sz="0" w:space="0" w:color="auto"/>
        <w:bottom w:val="none" w:sz="0" w:space="0" w:color="auto"/>
        <w:right w:val="none" w:sz="0" w:space="0" w:color="auto"/>
      </w:divBdr>
    </w:div>
    <w:div w:id="352456703">
      <w:bodyDiv w:val="1"/>
      <w:marLeft w:val="0"/>
      <w:marRight w:val="0"/>
      <w:marTop w:val="0"/>
      <w:marBottom w:val="0"/>
      <w:divBdr>
        <w:top w:val="none" w:sz="0" w:space="0" w:color="auto"/>
        <w:left w:val="none" w:sz="0" w:space="0" w:color="auto"/>
        <w:bottom w:val="none" w:sz="0" w:space="0" w:color="auto"/>
        <w:right w:val="none" w:sz="0" w:space="0" w:color="auto"/>
      </w:divBdr>
    </w:div>
    <w:div w:id="352608274">
      <w:bodyDiv w:val="1"/>
      <w:marLeft w:val="0"/>
      <w:marRight w:val="0"/>
      <w:marTop w:val="0"/>
      <w:marBottom w:val="0"/>
      <w:divBdr>
        <w:top w:val="none" w:sz="0" w:space="0" w:color="auto"/>
        <w:left w:val="none" w:sz="0" w:space="0" w:color="auto"/>
        <w:bottom w:val="none" w:sz="0" w:space="0" w:color="auto"/>
        <w:right w:val="none" w:sz="0" w:space="0" w:color="auto"/>
      </w:divBdr>
    </w:div>
    <w:div w:id="352610278">
      <w:bodyDiv w:val="1"/>
      <w:marLeft w:val="0"/>
      <w:marRight w:val="0"/>
      <w:marTop w:val="0"/>
      <w:marBottom w:val="0"/>
      <w:divBdr>
        <w:top w:val="none" w:sz="0" w:space="0" w:color="auto"/>
        <w:left w:val="none" w:sz="0" w:space="0" w:color="auto"/>
        <w:bottom w:val="none" w:sz="0" w:space="0" w:color="auto"/>
        <w:right w:val="none" w:sz="0" w:space="0" w:color="auto"/>
      </w:divBdr>
    </w:div>
    <w:div w:id="352653014">
      <w:bodyDiv w:val="1"/>
      <w:marLeft w:val="0"/>
      <w:marRight w:val="0"/>
      <w:marTop w:val="0"/>
      <w:marBottom w:val="0"/>
      <w:divBdr>
        <w:top w:val="none" w:sz="0" w:space="0" w:color="auto"/>
        <w:left w:val="none" w:sz="0" w:space="0" w:color="auto"/>
        <w:bottom w:val="none" w:sz="0" w:space="0" w:color="auto"/>
        <w:right w:val="none" w:sz="0" w:space="0" w:color="auto"/>
      </w:divBdr>
    </w:div>
    <w:div w:id="352849772">
      <w:bodyDiv w:val="1"/>
      <w:marLeft w:val="0"/>
      <w:marRight w:val="0"/>
      <w:marTop w:val="0"/>
      <w:marBottom w:val="0"/>
      <w:divBdr>
        <w:top w:val="none" w:sz="0" w:space="0" w:color="auto"/>
        <w:left w:val="none" w:sz="0" w:space="0" w:color="auto"/>
        <w:bottom w:val="none" w:sz="0" w:space="0" w:color="auto"/>
        <w:right w:val="none" w:sz="0" w:space="0" w:color="auto"/>
      </w:divBdr>
    </w:div>
    <w:div w:id="354427616">
      <w:bodyDiv w:val="1"/>
      <w:marLeft w:val="0"/>
      <w:marRight w:val="0"/>
      <w:marTop w:val="0"/>
      <w:marBottom w:val="0"/>
      <w:divBdr>
        <w:top w:val="none" w:sz="0" w:space="0" w:color="auto"/>
        <w:left w:val="none" w:sz="0" w:space="0" w:color="auto"/>
        <w:bottom w:val="none" w:sz="0" w:space="0" w:color="auto"/>
        <w:right w:val="none" w:sz="0" w:space="0" w:color="auto"/>
      </w:divBdr>
    </w:div>
    <w:div w:id="355890072">
      <w:bodyDiv w:val="1"/>
      <w:marLeft w:val="0"/>
      <w:marRight w:val="0"/>
      <w:marTop w:val="0"/>
      <w:marBottom w:val="0"/>
      <w:divBdr>
        <w:top w:val="none" w:sz="0" w:space="0" w:color="auto"/>
        <w:left w:val="none" w:sz="0" w:space="0" w:color="auto"/>
        <w:bottom w:val="none" w:sz="0" w:space="0" w:color="auto"/>
        <w:right w:val="none" w:sz="0" w:space="0" w:color="auto"/>
      </w:divBdr>
    </w:div>
    <w:div w:id="356464828">
      <w:bodyDiv w:val="1"/>
      <w:marLeft w:val="0"/>
      <w:marRight w:val="0"/>
      <w:marTop w:val="0"/>
      <w:marBottom w:val="0"/>
      <w:divBdr>
        <w:top w:val="none" w:sz="0" w:space="0" w:color="auto"/>
        <w:left w:val="none" w:sz="0" w:space="0" w:color="auto"/>
        <w:bottom w:val="none" w:sz="0" w:space="0" w:color="auto"/>
        <w:right w:val="none" w:sz="0" w:space="0" w:color="auto"/>
      </w:divBdr>
    </w:div>
    <w:div w:id="358899898">
      <w:bodyDiv w:val="1"/>
      <w:marLeft w:val="0"/>
      <w:marRight w:val="0"/>
      <w:marTop w:val="0"/>
      <w:marBottom w:val="0"/>
      <w:divBdr>
        <w:top w:val="none" w:sz="0" w:space="0" w:color="auto"/>
        <w:left w:val="none" w:sz="0" w:space="0" w:color="auto"/>
        <w:bottom w:val="none" w:sz="0" w:space="0" w:color="auto"/>
        <w:right w:val="none" w:sz="0" w:space="0" w:color="auto"/>
      </w:divBdr>
    </w:div>
    <w:div w:id="359278594">
      <w:bodyDiv w:val="1"/>
      <w:marLeft w:val="0"/>
      <w:marRight w:val="0"/>
      <w:marTop w:val="0"/>
      <w:marBottom w:val="0"/>
      <w:divBdr>
        <w:top w:val="none" w:sz="0" w:space="0" w:color="auto"/>
        <w:left w:val="none" w:sz="0" w:space="0" w:color="auto"/>
        <w:bottom w:val="none" w:sz="0" w:space="0" w:color="auto"/>
        <w:right w:val="none" w:sz="0" w:space="0" w:color="auto"/>
      </w:divBdr>
    </w:div>
    <w:div w:id="359739986">
      <w:bodyDiv w:val="1"/>
      <w:marLeft w:val="0"/>
      <w:marRight w:val="0"/>
      <w:marTop w:val="0"/>
      <w:marBottom w:val="0"/>
      <w:divBdr>
        <w:top w:val="none" w:sz="0" w:space="0" w:color="auto"/>
        <w:left w:val="none" w:sz="0" w:space="0" w:color="auto"/>
        <w:bottom w:val="none" w:sz="0" w:space="0" w:color="auto"/>
        <w:right w:val="none" w:sz="0" w:space="0" w:color="auto"/>
      </w:divBdr>
    </w:div>
    <w:div w:id="360008697">
      <w:bodyDiv w:val="1"/>
      <w:marLeft w:val="0"/>
      <w:marRight w:val="0"/>
      <w:marTop w:val="0"/>
      <w:marBottom w:val="0"/>
      <w:divBdr>
        <w:top w:val="none" w:sz="0" w:space="0" w:color="auto"/>
        <w:left w:val="none" w:sz="0" w:space="0" w:color="auto"/>
        <w:bottom w:val="none" w:sz="0" w:space="0" w:color="auto"/>
        <w:right w:val="none" w:sz="0" w:space="0" w:color="auto"/>
      </w:divBdr>
    </w:div>
    <w:div w:id="360783936">
      <w:bodyDiv w:val="1"/>
      <w:marLeft w:val="0"/>
      <w:marRight w:val="0"/>
      <w:marTop w:val="0"/>
      <w:marBottom w:val="0"/>
      <w:divBdr>
        <w:top w:val="none" w:sz="0" w:space="0" w:color="auto"/>
        <w:left w:val="none" w:sz="0" w:space="0" w:color="auto"/>
        <w:bottom w:val="none" w:sz="0" w:space="0" w:color="auto"/>
        <w:right w:val="none" w:sz="0" w:space="0" w:color="auto"/>
      </w:divBdr>
    </w:div>
    <w:div w:id="361130027">
      <w:bodyDiv w:val="1"/>
      <w:marLeft w:val="0"/>
      <w:marRight w:val="0"/>
      <w:marTop w:val="0"/>
      <w:marBottom w:val="0"/>
      <w:divBdr>
        <w:top w:val="none" w:sz="0" w:space="0" w:color="auto"/>
        <w:left w:val="none" w:sz="0" w:space="0" w:color="auto"/>
        <w:bottom w:val="none" w:sz="0" w:space="0" w:color="auto"/>
        <w:right w:val="none" w:sz="0" w:space="0" w:color="auto"/>
      </w:divBdr>
    </w:div>
    <w:div w:id="361131646">
      <w:bodyDiv w:val="1"/>
      <w:marLeft w:val="0"/>
      <w:marRight w:val="0"/>
      <w:marTop w:val="0"/>
      <w:marBottom w:val="0"/>
      <w:divBdr>
        <w:top w:val="none" w:sz="0" w:space="0" w:color="auto"/>
        <w:left w:val="none" w:sz="0" w:space="0" w:color="auto"/>
        <w:bottom w:val="none" w:sz="0" w:space="0" w:color="auto"/>
        <w:right w:val="none" w:sz="0" w:space="0" w:color="auto"/>
      </w:divBdr>
    </w:div>
    <w:div w:id="361782825">
      <w:bodyDiv w:val="1"/>
      <w:marLeft w:val="0"/>
      <w:marRight w:val="0"/>
      <w:marTop w:val="0"/>
      <w:marBottom w:val="0"/>
      <w:divBdr>
        <w:top w:val="none" w:sz="0" w:space="0" w:color="auto"/>
        <w:left w:val="none" w:sz="0" w:space="0" w:color="auto"/>
        <w:bottom w:val="none" w:sz="0" w:space="0" w:color="auto"/>
        <w:right w:val="none" w:sz="0" w:space="0" w:color="auto"/>
      </w:divBdr>
    </w:div>
    <w:div w:id="362022510">
      <w:bodyDiv w:val="1"/>
      <w:marLeft w:val="0"/>
      <w:marRight w:val="0"/>
      <w:marTop w:val="0"/>
      <w:marBottom w:val="0"/>
      <w:divBdr>
        <w:top w:val="none" w:sz="0" w:space="0" w:color="auto"/>
        <w:left w:val="none" w:sz="0" w:space="0" w:color="auto"/>
        <w:bottom w:val="none" w:sz="0" w:space="0" w:color="auto"/>
        <w:right w:val="none" w:sz="0" w:space="0" w:color="auto"/>
      </w:divBdr>
    </w:div>
    <w:div w:id="364867672">
      <w:bodyDiv w:val="1"/>
      <w:marLeft w:val="0"/>
      <w:marRight w:val="0"/>
      <w:marTop w:val="0"/>
      <w:marBottom w:val="0"/>
      <w:divBdr>
        <w:top w:val="none" w:sz="0" w:space="0" w:color="auto"/>
        <w:left w:val="none" w:sz="0" w:space="0" w:color="auto"/>
        <w:bottom w:val="none" w:sz="0" w:space="0" w:color="auto"/>
        <w:right w:val="none" w:sz="0" w:space="0" w:color="auto"/>
      </w:divBdr>
    </w:div>
    <w:div w:id="364982185">
      <w:bodyDiv w:val="1"/>
      <w:marLeft w:val="0"/>
      <w:marRight w:val="0"/>
      <w:marTop w:val="0"/>
      <w:marBottom w:val="0"/>
      <w:divBdr>
        <w:top w:val="none" w:sz="0" w:space="0" w:color="auto"/>
        <w:left w:val="none" w:sz="0" w:space="0" w:color="auto"/>
        <w:bottom w:val="none" w:sz="0" w:space="0" w:color="auto"/>
        <w:right w:val="none" w:sz="0" w:space="0" w:color="auto"/>
      </w:divBdr>
    </w:div>
    <w:div w:id="365981829">
      <w:bodyDiv w:val="1"/>
      <w:marLeft w:val="0"/>
      <w:marRight w:val="0"/>
      <w:marTop w:val="0"/>
      <w:marBottom w:val="0"/>
      <w:divBdr>
        <w:top w:val="none" w:sz="0" w:space="0" w:color="auto"/>
        <w:left w:val="none" w:sz="0" w:space="0" w:color="auto"/>
        <w:bottom w:val="none" w:sz="0" w:space="0" w:color="auto"/>
        <w:right w:val="none" w:sz="0" w:space="0" w:color="auto"/>
      </w:divBdr>
    </w:div>
    <w:div w:id="366293999">
      <w:bodyDiv w:val="1"/>
      <w:marLeft w:val="0"/>
      <w:marRight w:val="0"/>
      <w:marTop w:val="0"/>
      <w:marBottom w:val="0"/>
      <w:divBdr>
        <w:top w:val="none" w:sz="0" w:space="0" w:color="auto"/>
        <w:left w:val="none" w:sz="0" w:space="0" w:color="auto"/>
        <w:bottom w:val="none" w:sz="0" w:space="0" w:color="auto"/>
        <w:right w:val="none" w:sz="0" w:space="0" w:color="auto"/>
      </w:divBdr>
    </w:div>
    <w:div w:id="366563218">
      <w:bodyDiv w:val="1"/>
      <w:marLeft w:val="0"/>
      <w:marRight w:val="0"/>
      <w:marTop w:val="0"/>
      <w:marBottom w:val="0"/>
      <w:divBdr>
        <w:top w:val="none" w:sz="0" w:space="0" w:color="auto"/>
        <w:left w:val="none" w:sz="0" w:space="0" w:color="auto"/>
        <w:bottom w:val="none" w:sz="0" w:space="0" w:color="auto"/>
        <w:right w:val="none" w:sz="0" w:space="0" w:color="auto"/>
      </w:divBdr>
    </w:div>
    <w:div w:id="367225518">
      <w:bodyDiv w:val="1"/>
      <w:marLeft w:val="0"/>
      <w:marRight w:val="0"/>
      <w:marTop w:val="0"/>
      <w:marBottom w:val="0"/>
      <w:divBdr>
        <w:top w:val="none" w:sz="0" w:space="0" w:color="auto"/>
        <w:left w:val="none" w:sz="0" w:space="0" w:color="auto"/>
        <w:bottom w:val="none" w:sz="0" w:space="0" w:color="auto"/>
        <w:right w:val="none" w:sz="0" w:space="0" w:color="auto"/>
      </w:divBdr>
    </w:div>
    <w:div w:id="368532481">
      <w:bodyDiv w:val="1"/>
      <w:marLeft w:val="0"/>
      <w:marRight w:val="0"/>
      <w:marTop w:val="0"/>
      <w:marBottom w:val="0"/>
      <w:divBdr>
        <w:top w:val="none" w:sz="0" w:space="0" w:color="auto"/>
        <w:left w:val="none" w:sz="0" w:space="0" w:color="auto"/>
        <w:bottom w:val="none" w:sz="0" w:space="0" w:color="auto"/>
        <w:right w:val="none" w:sz="0" w:space="0" w:color="auto"/>
      </w:divBdr>
    </w:div>
    <w:div w:id="372391595">
      <w:bodyDiv w:val="1"/>
      <w:marLeft w:val="0"/>
      <w:marRight w:val="0"/>
      <w:marTop w:val="0"/>
      <w:marBottom w:val="0"/>
      <w:divBdr>
        <w:top w:val="none" w:sz="0" w:space="0" w:color="auto"/>
        <w:left w:val="none" w:sz="0" w:space="0" w:color="auto"/>
        <w:bottom w:val="none" w:sz="0" w:space="0" w:color="auto"/>
        <w:right w:val="none" w:sz="0" w:space="0" w:color="auto"/>
      </w:divBdr>
    </w:div>
    <w:div w:id="373968890">
      <w:bodyDiv w:val="1"/>
      <w:marLeft w:val="0"/>
      <w:marRight w:val="0"/>
      <w:marTop w:val="0"/>
      <w:marBottom w:val="0"/>
      <w:divBdr>
        <w:top w:val="none" w:sz="0" w:space="0" w:color="auto"/>
        <w:left w:val="none" w:sz="0" w:space="0" w:color="auto"/>
        <w:bottom w:val="none" w:sz="0" w:space="0" w:color="auto"/>
        <w:right w:val="none" w:sz="0" w:space="0" w:color="auto"/>
      </w:divBdr>
    </w:div>
    <w:div w:id="375740301">
      <w:bodyDiv w:val="1"/>
      <w:marLeft w:val="0"/>
      <w:marRight w:val="0"/>
      <w:marTop w:val="0"/>
      <w:marBottom w:val="0"/>
      <w:divBdr>
        <w:top w:val="none" w:sz="0" w:space="0" w:color="auto"/>
        <w:left w:val="none" w:sz="0" w:space="0" w:color="auto"/>
        <w:bottom w:val="none" w:sz="0" w:space="0" w:color="auto"/>
        <w:right w:val="none" w:sz="0" w:space="0" w:color="auto"/>
      </w:divBdr>
    </w:div>
    <w:div w:id="376274867">
      <w:bodyDiv w:val="1"/>
      <w:marLeft w:val="0"/>
      <w:marRight w:val="0"/>
      <w:marTop w:val="0"/>
      <w:marBottom w:val="0"/>
      <w:divBdr>
        <w:top w:val="none" w:sz="0" w:space="0" w:color="auto"/>
        <w:left w:val="none" w:sz="0" w:space="0" w:color="auto"/>
        <w:bottom w:val="none" w:sz="0" w:space="0" w:color="auto"/>
        <w:right w:val="none" w:sz="0" w:space="0" w:color="auto"/>
      </w:divBdr>
    </w:div>
    <w:div w:id="376635695">
      <w:bodyDiv w:val="1"/>
      <w:marLeft w:val="0"/>
      <w:marRight w:val="0"/>
      <w:marTop w:val="0"/>
      <w:marBottom w:val="0"/>
      <w:divBdr>
        <w:top w:val="none" w:sz="0" w:space="0" w:color="auto"/>
        <w:left w:val="none" w:sz="0" w:space="0" w:color="auto"/>
        <w:bottom w:val="none" w:sz="0" w:space="0" w:color="auto"/>
        <w:right w:val="none" w:sz="0" w:space="0" w:color="auto"/>
      </w:divBdr>
    </w:div>
    <w:div w:id="378165648">
      <w:bodyDiv w:val="1"/>
      <w:marLeft w:val="0"/>
      <w:marRight w:val="0"/>
      <w:marTop w:val="0"/>
      <w:marBottom w:val="0"/>
      <w:divBdr>
        <w:top w:val="none" w:sz="0" w:space="0" w:color="auto"/>
        <w:left w:val="none" w:sz="0" w:space="0" w:color="auto"/>
        <w:bottom w:val="none" w:sz="0" w:space="0" w:color="auto"/>
        <w:right w:val="none" w:sz="0" w:space="0" w:color="auto"/>
      </w:divBdr>
    </w:div>
    <w:div w:id="379478381">
      <w:bodyDiv w:val="1"/>
      <w:marLeft w:val="0"/>
      <w:marRight w:val="0"/>
      <w:marTop w:val="0"/>
      <w:marBottom w:val="0"/>
      <w:divBdr>
        <w:top w:val="none" w:sz="0" w:space="0" w:color="auto"/>
        <w:left w:val="none" w:sz="0" w:space="0" w:color="auto"/>
        <w:bottom w:val="none" w:sz="0" w:space="0" w:color="auto"/>
        <w:right w:val="none" w:sz="0" w:space="0" w:color="auto"/>
      </w:divBdr>
    </w:div>
    <w:div w:id="379985527">
      <w:bodyDiv w:val="1"/>
      <w:marLeft w:val="0"/>
      <w:marRight w:val="0"/>
      <w:marTop w:val="0"/>
      <w:marBottom w:val="0"/>
      <w:divBdr>
        <w:top w:val="none" w:sz="0" w:space="0" w:color="auto"/>
        <w:left w:val="none" w:sz="0" w:space="0" w:color="auto"/>
        <w:bottom w:val="none" w:sz="0" w:space="0" w:color="auto"/>
        <w:right w:val="none" w:sz="0" w:space="0" w:color="auto"/>
      </w:divBdr>
    </w:div>
    <w:div w:id="383065012">
      <w:bodyDiv w:val="1"/>
      <w:marLeft w:val="0"/>
      <w:marRight w:val="0"/>
      <w:marTop w:val="0"/>
      <w:marBottom w:val="0"/>
      <w:divBdr>
        <w:top w:val="none" w:sz="0" w:space="0" w:color="auto"/>
        <w:left w:val="none" w:sz="0" w:space="0" w:color="auto"/>
        <w:bottom w:val="none" w:sz="0" w:space="0" w:color="auto"/>
        <w:right w:val="none" w:sz="0" w:space="0" w:color="auto"/>
      </w:divBdr>
    </w:div>
    <w:div w:id="384329100">
      <w:bodyDiv w:val="1"/>
      <w:marLeft w:val="0"/>
      <w:marRight w:val="0"/>
      <w:marTop w:val="0"/>
      <w:marBottom w:val="0"/>
      <w:divBdr>
        <w:top w:val="none" w:sz="0" w:space="0" w:color="auto"/>
        <w:left w:val="none" w:sz="0" w:space="0" w:color="auto"/>
        <w:bottom w:val="none" w:sz="0" w:space="0" w:color="auto"/>
        <w:right w:val="none" w:sz="0" w:space="0" w:color="auto"/>
      </w:divBdr>
    </w:div>
    <w:div w:id="386102963">
      <w:bodyDiv w:val="1"/>
      <w:marLeft w:val="0"/>
      <w:marRight w:val="0"/>
      <w:marTop w:val="0"/>
      <w:marBottom w:val="0"/>
      <w:divBdr>
        <w:top w:val="none" w:sz="0" w:space="0" w:color="auto"/>
        <w:left w:val="none" w:sz="0" w:space="0" w:color="auto"/>
        <w:bottom w:val="none" w:sz="0" w:space="0" w:color="auto"/>
        <w:right w:val="none" w:sz="0" w:space="0" w:color="auto"/>
      </w:divBdr>
    </w:div>
    <w:div w:id="386954975">
      <w:bodyDiv w:val="1"/>
      <w:marLeft w:val="0"/>
      <w:marRight w:val="0"/>
      <w:marTop w:val="0"/>
      <w:marBottom w:val="0"/>
      <w:divBdr>
        <w:top w:val="none" w:sz="0" w:space="0" w:color="auto"/>
        <w:left w:val="none" w:sz="0" w:space="0" w:color="auto"/>
        <w:bottom w:val="none" w:sz="0" w:space="0" w:color="auto"/>
        <w:right w:val="none" w:sz="0" w:space="0" w:color="auto"/>
      </w:divBdr>
    </w:div>
    <w:div w:id="387805602">
      <w:bodyDiv w:val="1"/>
      <w:marLeft w:val="0"/>
      <w:marRight w:val="0"/>
      <w:marTop w:val="0"/>
      <w:marBottom w:val="0"/>
      <w:divBdr>
        <w:top w:val="none" w:sz="0" w:space="0" w:color="auto"/>
        <w:left w:val="none" w:sz="0" w:space="0" w:color="auto"/>
        <w:bottom w:val="none" w:sz="0" w:space="0" w:color="auto"/>
        <w:right w:val="none" w:sz="0" w:space="0" w:color="auto"/>
      </w:divBdr>
    </w:div>
    <w:div w:id="390809248">
      <w:bodyDiv w:val="1"/>
      <w:marLeft w:val="0"/>
      <w:marRight w:val="0"/>
      <w:marTop w:val="0"/>
      <w:marBottom w:val="0"/>
      <w:divBdr>
        <w:top w:val="none" w:sz="0" w:space="0" w:color="auto"/>
        <w:left w:val="none" w:sz="0" w:space="0" w:color="auto"/>
        <w:bottom w:val="none" w:sz="0" w:space="0" w:color="auto"/>
        <w:right w:val="none" w:sz="0" w:space="0" w:color="auto"/>
      </w:divBdr>
    </w:div>
    <w:div w:id="395251732">
      <w:bodyDiv w:val="1"/>
      <w:marLeft w:val="0"/>
      <w:marRight w:val="0"/>
      <w:marTop w:val="0"/>
      <w:marBottom w:val="0"/>
      <w:divBdr>
        <w:top w:val="none" w:sz="0" w:space="0" w:color="auto"/>
        <w:left w:val="none" w:sz="0" w:space="0" w:color="auto"/>
        <w:bottom w:val="none" w:sz="0" w:space="0" w:color="auto"/>
        <w:right w:val="none" w:sz="0" w:space="0" w:color="auto"/>
      </w:divBdr>
    </w:div>
    <w:div w:id="396558993">
      <w:bodyDiv w:val="1"/>
      <w:marLeft w:val="0"/>
      <w:marRight w:val="0"/>
      <w:marTop w:val="0"/>
      <w:marBottom w:val="0"/>
      <w:divBdr>
        <w:top w:val="none" w:sz="0" w:space="0" w:color="auto"/>
        <w:left w:val="none" w:sz="0" w:space="0" w:color="auto"/>
        <w:bottom w:val="none" w:sz="0" w:space="0" w:color="auto"/>
        <w:right w:val="none" w:sz="0" w:space="0" w:color="auto"/>
      </w:divBdr>
    </w:div>
    <w:div w:id="397750737">
      <w:bodyDiv w:val="1"/>
      <w:marLeft w:val="0"/>
      <w:marRight w:val="0"/>
      <w:marTop w:val="0"/>
      <w:marBottom w:val="0"/>
      <w:divBdr>
        <w:top w:val="none" w:sz="0" w:space="0" w:color="auto"/>
        <w:left w:val="none" w:sz="0" w:space="0" w:color="auto"/>
        <w:bottom w:val="none" w:sz="0" w:space="0" w:color="auto"/>
        <w:right w:val="none" w:sz="0" w:space="0" w:color="auto"/>
      </w:divBdr>
    </w:div>
    <w:div w:id="398140756">
      <w:bodyDiv w:val="1"/>
      <w:marLeft w:val="0"/>
      <w:marRight w:val="0"/>
      <w:marTop w:val="0"/>
      <w:marBottom w:val="0"/>
      <w:divBdr>
        <w:top w:val="none" w:sz="0" w:space="0" w:color="auto"/>
        <w:left w:val="none" w:sz="0" w:space="0" w:color="auto"/>
        <w:bottom w:val="none" w:sz="0" w:space="0" w:color="auto"/>
        <w:right w:val="none" w:sz="0" w:space="0" w:color="auto"/>
      </w:divBdr>
    </w:div>
    <w:div w:id="399670306">
      <w:bodyDiv w:val="1"/>
      <w:marLeft w:val="0"/>
      <w:marRight w:val="0"/>
      <w:marTop w:val="0"/>
      <w:marBottom w:val="0"/>
      <w:divBdr>
        <w:top w:val="none" w:sz="0" w:space="0" w:color="auto"/>
        <w:left w:val="none" w:sz="0" w:space="0" w:color="auto"/>
        <w:bottom w:val="none" w:sz="0" w:space="0" w:color="auto"/>
        <w:right w:val="none" w:sz="0" w:space="0" w:color="auto"/>
      </w:divBdr>
    </w:div>
    <w:div w:id="400719752">
      <w:bodyDiv w:val="1"/>
      <w:marLeft w:val="0"/>
      <w:marRight w:val="0"/>
      <w:marTop w:val="0"/>
      <w:marBottom w:val="0"/>
      <w:divBdr>
        <w:top w:val="none" w:sz="0" w:space="0" w:color="auto"/>
        <w:left w:val="none" w:sz="0" w:space="0" w:color="auto"/>
        <w:bottom w:val="none" w:sz="0" w:space="0" w:color="auto"/>
        <w:right w:val="none" w:sz="0" w:space="0" w:color="auto"/>
      </w:divBdr>
    </w:div>
    <w:div w:id="401371084">
      <w:bodyDiv w:val="1"/>
      <w:marLeft w:val="0"/>
      <w:marRight w:val="0"/>
      <w:marTop w:val="0"/>
      <w:marBottom w:val="0"/>
      <w:divBdr>
        <w:top w:val="none" w:sz="0" w:space="0" w:color="auto"/>
        <w:left w:val="none" w:sz="0" w:space="0" w:color="auto"/>
        <w:bottom w:val="none" w:sz="0" w:space="0" w:color="auto"/>
        <w:right w:val="none" w:sz="0" w:space="0" w:color="auto"/>
      </w:divBdr>
    </w:div>
    <w:div w:id="402261176">
      <w:bodyDiv w:val="1"/>
      <w:marLeft w:val="0"/>
      <w:marRight w:val="0"/>
      <w:marTop w:val="0"/>
      <w:marBottom w:val="0"/>
      <w:divBdr>
        <w:top w:val="none" w:sz="0" w:space="0" w:color="auto"/>
        <w:left w:val="none" w:sz="0" w:space="0" w:color="auto"/>
        <w:bottom w:val="none" w:sz="0" w:space="0" w:color="auto"/>
        <w:right w:val="none" w:sz="0" w:space="0" w:color="auto"/>
      </w:divBdr>
    </w:div>
    <w:div w:id="404303940">
      <w:bodyDiv w:val="1"/>
      <w:marLeft w:val="0"/>
      <w:marRight w:val="0"/>
      <w:marTop w:val="0"/>
      <w:marBottom w:val="0"/>
      <w:divBdr>
        <w:top w:val="none" w:sz="0" w:space="0" w:color="auto"/>
        <w:left w:val="none" w:sz="0" w:space="0" w:color="auto"/>
        <w:bottom w:val="none" w:sz="0" w:space="0" w:color="auto"/>
        <w:right w:val="none" w:sz="0" w:space="0" w:color="auto"/>
      </w:divBdr>
    </w:div>
    <w:div w:id="405227441">
      <w:bodyDiv w:val="1"/>
      <w:marLeft w:val="0"/>
      <w:marRight w:val="0"/>
      <w:marTop w:val="0"/>
      <w:marBottom w:val="0"/>
      <w:divBdr>
        <w:top w:val="none" w:sz="0" w:space="0" w:color="auto"/>
        <w:left w:val="none" w:sz="0" w:space="0" w:color="auto"/>
        <w:bottom w:val="none" w:sz="0" w:space="0" w:color="auto"/>
        <w:right w:val="none" w:sz="0" w:space="0" w:color="auto"/>
      </w:divBdr>
    </w:div>
    <w:div w:id="406150370">
      <w:bodyDiv w:val="1"/>
      <w:marLeft w:val="0"/>
      <w:marRight w:val="0"/>
      <w:marTop w:val="0"/>
      <w:marBottom w:val="0"/>
      <w:divBdr>
        <w:top w:val="none" w:sz="0" w:space="0" w:color="auto"/>
        <w:left w:val="none" w:sz="0" w:space="0" w:color="auto"/>
        <w:bottom w:val="none" w:sz="0" w:space="0" w:color="auto"/>
        <w:right w:val="none" w:sz="0" w:space="0" w:color="auto"/>
      </w:divBdr>
    </w:div>
    <w:div w:id="406926719">
      <w:bodyDiv w:val="1"/>
      <w:marLeft w:val="0"/>
      <w:marRight w:val="0"/>
      <w:marTop w:val="0"/>
      <w:marBottom w:val="0"/>
      <w:divBdr>
        <w:top w:val="none" w:sz="0" w:space="0" w:color="auto"/>
        <w:left w:val="none" w:sz="0" w:space="0" w:color="auto"/>
        <w:bottom w:val="none" w:sz="0" w:space="0" w:color="auto"/>
        <w:right w:val="none" w:sz="0" w:space="0" w:color="auto"/>
      </w:divBdr>
    </w:div>
    <w:div w:id="407116057">
      <w:bodyDiv w:val="1"/>
      <w:marLeft w:val="0"/>
      <w:marRight w:val="0"/>
      <w:marTop w:val="0"/>
      <w:marBottom w:val="0"/>
      <w:divBdr>
        <w:top w:val="none" w:sz="0" w:space="0" w:color="auto"/>
        <w:left w:val="none" w:sz="0" w:space="0" w:color="auto"/>
        <w:bottom w:val="none" w:sz="0" w:space="0" w:color="auto"/>
        <w:right w:val="none" w:sz="0" w:space="0" w:color="auto"/>
      </w:divBdr>
    </w:div>
    <w:div w:id="407118259">
      <w:bodyDiv w:val="1"/>
      <w:marLeft w:val="0"/>
      <w:marRight w:val="0"/>
      <w:marTop w:val="0"/>
      <w:marBottom w:val="0"/>
      <w:divBdr>
        <w:top w:val="none" w:sz="0" w:space="0" w:color="auto"/>
        <w:left w:val="none" w:sz="0" w:space="0" w:color="auto"/>
        <w:bottom w:val="none" w:sz="0" w:space="0" w:color="auto"/>
        <w:right w:val="none" w:sz="0" w:space="0" w:color="auto"/>
      </w:divBdr>
    </w:div>
    <w:div w:id="407775966">
      <w:bodyDiv w:val="1"/>
      <w:marLeft w:val="0"/>
      <w:marRight w:val="0"/>
      <w:marTop w:val="0"/>
      <w:marBottom w:val="0"/>
      <w:divBdr>
        <w:top w:val="none" w:sz="0" w:space="0" w:color="auto"/>
        <w:left w:val="none" w:sz="0" w:space="0" w:color="auto"/>
        <w:bottom w:val="none" w:sz="0" w:space="0" w:color="auto"/>
        <w:right w:val="none" w:sz="0" w:space="0" w:color="auto"/>
      </w:divBdr>
    </w:div>
    <w:div w:id="411007392">
      <w:bodyDiv w:val="1"/>
      <w:marLeft w:val="0"/>
      <w:marRight w:val="0"/>
      <w:marTop w:val="0"/>
      <w:marBottom w:val="0"/>
      <w:divBdr>
        <w:top w:val="none" w:sz="0" w:space="0" w:color="auto"/>
        <w:left w:val="none" w:sz="0" w:space="0" w:color="auto"/>
        <w:bottom w:val="none" w:sz="0" w:space="0" w:color="auto"/>
        <w:right w:val="none" w:sz="0" w:space="0" w:color="auto"/>
      </w:divBdr>
    </w:div>
    <w:div w:id="413354943">
      <w:bodyDiv w:val="1"/>
      <w:marLeft w:val="0"/>
      <w:marRight w:val="0"/>
      <w:marTop w:val="0"/>
      <w:marBottom w:val="0"/>
      <w:divBdr>
        <w:top w:val="none" w:sz="0" w:space="0" w:color="auto"/>
        <w:left w:val="none" w:sz="0" w:space="0" w:color="auto"/>
        <w:bottom w:val="none" w:sz="0" w:space="0" w:color="auto"/>
        <w:right w:val="none" w:sz="0" w:space="0" w:color="auto"/>
      </w:divBdr>
    </w:div>
    <w:div w:id="414515410">
      <w:bodyDiv w:val="1"/>
      <w:marLeft w:val="0"/>
      <w:marRight w:val="0"/>
      <w:marTop w:val="0"/>
      <w:marBottom w:val="0"/>
      <w:divBdr>
        <w:top w:val="none" w:sz="0" w:space="0" w:color="auto"/>
        <w:left w:val="none" w:sz="0" w:space="0" w:color="auto"/>
        <w:bottom w:val="none" w:sz="0" w:space="0" w:color="auto"/>
        <w:right w:val="none" w:sz="0" w:space="0" w:color="auto"/>
      </w:divBdr>
    </w:div>
    <w:div w:id="414985213">
      <w:bodyDiv w:val="1"/>
      <w:marLeft w:val="0"/>
      <w:marRight w:val="0"/>
      <w:marTop w:val="0"/>
      <w:marBottom w:val="0"/>
      <w:divBdr>
        <w:top w:val="none" w:sz="0" w:space="0" w:color="auto"/>
        <w:left w:val="none" w:sz="0" w:space="0" w:color="auto"/>
        <w:bottom w:val="none" w:sz="0" w:space="0" w:color="auto"/>
        <w:right w:val="none" w:sz="0" w:space="0" w:color="auto"/>
      </w:divBdr>
    </w:div>
    <w:div w:id="415054069">
      <w:bodyDiv w:val="1"/>
      <w:marLeft w:val="0"/>
      <w:marRight w:val="0"/>
      <w:marTop w:val="0"/>
      <w:marBottom w:val="0"/>
      <w:divBdr>
        <w:top w:val="none" w:sz="0" w:space="0" w:color="auto"/>
        <w:left w:val="none" w:sz="0" w:space="0" w:color="auto"/>
        <w:bottom w:val="none" w:sz="0" w:space="0" w:color="auto"/>
        <w:right w:val="none" w:sz="0" w:space="0" w:color="auto"/>
      </w:divBdr>
    </w:div>
    <w:div w:id="416095447">
      <w:bodyDiv w:val="1"/>
      <w:marLeft w:val="0"/>
      <w:marRight w:val="0"/>
      <w:marTop w:val="0"/>
      <w:marBottom w:val="0"/>
      <w:divBdr>
        <w:top w:val="none" w:sz="0" w:space="0" w:color="auto"/>
        <w:left w:val="none" w:sz="0" w:space="0" w:color="auto"/>
        <w:bottom w:val="none" w:sz="0" w:space="0" w:color="auto"/>
        <w:right w:val="none" w:sz="0" w:space="0" w:color="auto"/>
      </w:divBdr>
    </w:div>
    <w:div w:id="416169647">
      <w:bodyDiv w:val="1"/>
      <w:marLeft w:val="0"/>
      <w:marRight w:val="0"/>
      <w:marTop w:val="0"/>
      <w:marBottom w:val="0"/>
      <w:divBdr>
        <w:top w:val="none" w:sz="0" w:space="0" w:color="auto"/>
        <w:left w:val="none" w:sz="0" w:space="0" w:color="auto"/>
        <w:bottom w:val="none" w:sz="0" w:space="0" w:color="auto"/>
        <w:right w:val="none" w:sz="0" w:space="0" w:color="auto"/>
      </w:divBdr>
    </w:div>
    <w:div w:id="416563148">
      <w:bodyDiv w:val="1"/>
      <w:marLeft w:val="0"/>
      <w:marRight w:val="0"/>
      <w:marTop w:val="0"/>
      <w:marBottom w:val="0"/>
      <w:divBdr>
        <w:top w:val="none" w:sz="0" w:space="0" w:color="auto"/>
        <w:left w:val="none" w:sz="0" w:space="0" w:color="auto"/>
        <w:bottom w:val="none" w:sz="0" w:space="0" w:color="auto"/>
        <w:right w:val="none" w:sz="0" w:space="0" w:color="auto"/>
      </w:divBdr>
    </w:div>
    <w:div w:id="418410716">
      <w:bodyDiv w:val="1"/>
      <w:marLeft w:val="0"/>
      <w:marRight w:val="0"/>
      <w:marTop w:val="0"/>
      <w:marBottom w:val="0"/>
      <w:divBdr>
        <w:top w:val="none" w:sz="0" w:space="0" w:color="auto"/>
        <w:left w:val="none" w:sz="0" w:space="0" w:color="auto"/>
        <w:bottom w:val="none" w:sz="0" w:space="0" w:color="auto"/>
        <w:right w:val="none" w:sz="0" w:space="0" w:color="auto"/>
      </w:divBdr>
    </w:div>
    <w:div w:id="419916034">
      <w:bodyDiv w:val="1"/>
      <w:marLeft w:val="0"/>
      <w:marRight w:val="0"/>
      <w:marTop w:val="0"/>
      <w:marBottom w:val="0"/>
      <w:divBdr>
        <w:top w:val="none" w:sz="0" w:space="0" w:color="auto"/>
        <w:left w:val="none" w:sz="0" w:space="0" w:color="auto"/>
        <w:bottom w:val="none" w:sz="0" w:space="0" w:color="auto"/>
        <w:right w:val="none" w:sz="0" w:space="0" w:color="auto"/>
      </w:divBdr>
    </w:div>
    <w:div w:id="420641249">
      <w:bodyDiv w:val="1"/>
      <w:marLeft w:val="0"/>
      <w:marRight w:val="0"/>
      <w:marTop w:val="0"/>
      <w:marBottom w:val="0"/>
      <w:divBdr>
        <w:top w:val="none" w:sz="0" w:space="0" w:color="auto"/>
        <w:left w:val="none" w:sz="0" w:space="0" w:color="auto"/>
        <w:bottom w:val="none" w:sz="0" w:space="0" w:color="auto"/>
        <w:right w:val="none" w:sz="0" w:space="0" w:color="auto"/>
      </w:divBdr>
    </w:div>
    <w:div w:id="421921598">
      <w:bodyDiv w:val="1"/>
      <w:marLeft w:val="0"/>
      <w:marRight w:val="0"/>
      <w:marTop w:val="0"/>
      <w:marBottom w:val="0"/>
      <w:divBdr>
        <w:top w:val="none" w:sz="0" w:space="0" w:color="auto"/>
        <w:left w:val="none" w:sz="0" w:space="0" w:color="auto"/>
        <w:bottom w:val="none" w:sz="0" w:space="0" w:color="auto"/>
        <w:right w:val="none" w:sz="0" w:space="0" w:color="auto"/>
      </w:divBdr>
    </w:div>
    <w:div w:id="422384983">
      <w:bodyDiv w:val="1"/>
      <w:marLeft w:val="0"/>
      <w:marRight w:val="0"/>
      <w:marTop w:val="0"/>
      <w:marBottom w:val="0"/>
      <w:divBdr>
        <w:top w:val="none" w:sz="0" w:space="0" w:color="auto"/>
        <w:left w:val="none" w:sz="0" w:space="0" w:color="auto"/>
        <w:bottom w:val="none" w:sz="0" w:space="0" w:color="auto"/>
        <w:right w:val="none" w:sz="0" w:space="0" w:color="auto"/>
      </w:divBdr>
    </w:div>
    <w:div w:id="422529629">
      <w:bodyDiv w:val="1"/>
      <w:marLeft w:val="0"/>
      <w:marRight w:val="0"/>
      <w:marTop w:val="0"/>
      <w:marBottom w:val="0"/>
      <w:divBdr>
        <w:top w:val="none" w:sz="0" w:space="0" w:color="auto"/>
        <w:left w:val="none" w:sz="0" w:space="0" w:color="auto"/>
        <w:bottom w:val="none" w:sz="0" w:space="0" w:color="auto"/>
        <w:right w:val="none" w:sz="0" w:space="0" w:color="auto"/>
      </w:divBdr>
    </w:div>
    <w:div w:id="422840649">
      <w:bodyDiv w:val="1"/>
      <w:marLeft w:val="0"/>
      <w:marRight w:val="0"/>
      <w:marTop w:val="0"/>
      <w:marBottom w:val="0"/>
      <w:divBdr>
        <w:top w:val="none" w:sz="0" w:space="0" w:color="auto"/>
        <w:left w:val="none" w:sz="0" w:space="0" w:color="auto"/>
        <w:bottom w:val="none" w:sz="0" w:space="0" w:color="auto"/>
        <w:right w:val="none" w:sz="0" w:space="0" w:color="auto"/>
      </w:divBdr>
    </w:div>
    <w:div w:id="424767305">
      <w:bodyDiv w:val="1"/>
      <w:marLeft w:val="0"/>
      <w:marRight w:val="0"/>
      <w:marTop w:val="0"/>
      <w:marBottom w:val="0"/>
      <w:divBdr>
        <w:top w:val="none" w:sz="0" w:space="0" w:color="auto"/>
        <w:left w:val="none" w:sz="0" w:space="0" w:color="auto"/>
        <w:bottom w:val="none" w:sz="0" w:space="0" w:color="auto"/>
        <w:right w:val="none" w:sz="0" w:space="0" w:color="auto"/>
      </w:divBdr>
    </w:div>
    <w:div w:id="424814113">
      <w:bodyDiv w:val="1"/>
      <w:marLeft w:val="0"/>
      <w:marRight w:val="0"/>
      <w:marTop w:val="0"/>
      <w:marBottom w:val="0"/>
      <w:divBdr>
        <w:top w:val="none" w:sz="0" w:space="0" w:color="auto"/>
        <w:left w:val="none" w:sz="0" w:space="0" w:color="auto"/>
        <w:bottom w:val="none" w:sz="0" w:space="0" w:color="auto"/>
        <w:right w:val="none" w:sz="0" w:space="0" w:color="auto"/>
      </w:divBdr>
    </w:div>
    <w:div w:id="425733425">
      <w:bodyDiv w:val="1"/>
      <w:marLeft w:val="0"/>
      <w:marRight w:val="0"/>
      <w:marTop w:val="0"/>
      <w:marBottom w:val="0"/>
      <w:divBdr>
        <w:top w:val="none" w:sz="0" w:space="0" w:color="auto"/>
        <w:left w:val="none" w:sz="0" w:space="0" w:color="auto"/>
        <w:bottom w:val="none" w:sz="0" w:space="0" w:color="auto"/>
        <w:right w:val="none" w:sz="0" w:space="0" w:color="auto"/>
      </w:divBdr>
    </w:div>
    <w:div w:id="426390268">
      <w:bodyDiv w:val="1"/>
      <w:marLeft w:val="0"/>
      <w:marRight w:val="0"/>
      <w:marTop w:val="0"/>
      <w:marBottom w:val="0"/>
      <w:divBdr>
        <w:top w:val="none" w:sz="0" w:space="0" w:color="auto"/>
        <w:left w:val="none" w:sz="0" w:space="0" w:color="auto"/>
        <w:bottom w:val="none" w:sz="0" w:space="0" w:color="auto"/>
        <w:right w:val="none" w:sz="0" w:space="0" w:color="auto"/>
      </w:divBdr>
    </w:div>
    <w:div w:id="429393194">
      <w:bodyDiv w:val="1"/>
      <w:marLeft w:val="0"/>
      <w:marRight w:val="0"/>
      <w:marTop w:val="0"/>
      <w:marBottom w:val="0"/>
      <w:divBdr>
        <w:top w:val="none" w:sz="0" w:space="0" w:color="auto"/>
        <w:left w:val="none" w:sz="0" w:space="0" w:color="auto"/>
        <w:bottom w:val="none" w:sz="0" w:space="0" w:color="auto"/>
        <w:right w:val="none" w:sz="0" w:space="0" w:color="auto"/>
      </w:divBdr>
    </w:div>
    <w:div w:id="431555475">
      <w:bodyDiv w:val="1"/>
      <w:marLeft w:val="0"/>
      <w:marRight w:val="0"/>
      <w:marTop w:val="0"/>
      <w:marBottom w:val="0"/>
      <w:divBdr>
        <w:top w:val="none" w:sz="0" w:space="0" w:color="auto"/>
        <w:left w:val="none" w:sz="0" w:space="0" w:color="auto"/>
        <w:bottom w:val="none" w:sz="0" w:space="0" w:color="auto"/>
        <w:right w:val="none" w:sz="0" w:space="0" w:color="auto"/>
      </w:divBdr>
    </w:div>
    <w:div w:id="432362673">
      <w:bodyDiv w:val="1"/>
      <w:marLeft w:val="0"/>
      <w:marRight w:val="0"/>
      <w:marTop w:val="0"/>
      <w:marBottom w:val="0"/>
      <w:divBdr>
        <w:top w:val="none" w:sz="0" w:space="0" w:color="auto"/>
        <w:left w:val="none" w:sz="0" w:space="0" w:color="auto"/>
        <w:bottom w:val="none" w:sz="0" w:space="0" w:color="auto"/>
        <w:right w:val="none" w:sz="0" w:space="0" w:color="auto"/>
      </w:divBdr>
      <w:divsChild>
        <w:div w:id="1501581675">
          <w:marLeft w:val="547"/>
          <w:marRight w:val="0"/>
          <w:marTop w:val="77"/>
          <w:marBottom w:val="0"/>
          <w:divBdr>
            <w:top w:val="none" w:sz="0" w:space="0" w:color="auto"/>
            <w:left w:val="none" w:sz="0" w:space="0" w:color="auto"/>
            <w:bottom w:val="none" w:sz="0" w:space="0" w:color="auto"/>
            <w:right w:val="none" w:sz="0" w:space="0" w:color="auto"/>
          </w:divBdr>
        </w:div>
        <w:div w:id="1086001539">
          <w:marLeft w:val="1166"/>
          <w:marRight w:val="0"/>
          <w:marTop w:val="58"/>
          <w:marBottom w:val="0"/>
          <w:divBdr>
            <w:top w:val="none" w:sz="0" w:space="0" w:color="auto"/>
            <w:left w:val="none" w:sz="0" w:space="0" w:color="auto"/>
            <w:bottom w:val="none" w:sz="0" w:space="0" w:color="auto"/>
            <w:right w:val="none" w:sz="0" w:space="0" w:color="auto"/>
          </w:divBdr>
        </w:div>
        <w:div w:id="1596129474">
          <w:marLeft w:val="1166"/>
          <w:marRight w:val="0"/>
          <w:marTop w:val="58"/>
          <w:marBottom w:val="0"/>
          <w:divBdr>
            <w:top w:val="none" w:sz="0" w:space="0" w:color="auto"/>
            <w:left w:val="none" w:sz="0" w:space="0" w:color="auto"/>
            <w:bottom w:val="none" w:sz="0" w:space="0" w:color="auto"/>
            <w:right w:val="none" w:sz="0" w:space="0" w:color="auto"/>
          </w:divBdr>
        </w:div>
        <w:div w:id="562570289">
          <w:marLeft w:val="1166"/>
          <w:marRight w:val="0"/>
          <w:marTop w:val="58"/>
          <w:marBottom w:val="0"/>
          <w:divBdr>
            <w:top w:val="none" w:sz="0" w:space="0" w:color="auto"/>
            <w:left w:val="none" w:sz="0" w:space="0" w:color="auto"/>
            <w:bottom w:val="none" w:sz="0" w:space="0" w:color="auto"/>
            <w:right w:val="none" w:sz="0" w:space="0" w:color="auto"/>
          </w:divBdr>
        </w:div>
        <w:div w:id="1370912097">
          <w:marLeft w:val="1166"/>
          <w:marRight w:val="0"/>
          <w:marTop w:val="58"/>
          <w:marBottom w:val="0"/>
          <w:divBdr>
            <w:top w:val="none" w:sz="0" w:space="0" w:color="auto"/>
            <w:left w:val="none" w:sz="0" w:space="0" w:color="auto"/>
            <w:bottom w:val="none" w:sz="0" w:space="0" w:color="auto"/>
            <w:right w:val="none" w:sz="0" w:space="0" w:color="auto"/>
          </w:divBdr>
        </w:div>
        <w:div w:id="1854150739">
          <w:marLeft w:val="547"/>
          <w:marRight w:val="0"/>
          <w:marTop w:val="77"/>
          <w:marBottom w:val="0"/>
          <w:divBdr>
            <w:top w:val="none" w:sz="0" w:space="0" w:color="auto"/>
            <w:left w:val="none" w:sz="0" w:space="0" w:color="auto"/>
            <w:bottom w:val="none" w:sz="0" w:space="0" w:color="auto"/>
            <w:right w:val="none" w:sz="0" w:space="0" w:color="auto"/>
          </w:divBdr>
        </w:div>
        <w:div w:id="134300644">
          <w:marLeft w:val="1166"/>
          <w:marRight w:val="0"/>
          <w:marTop w:val="67"/>
          <w:marBottom w:val="0"/>
          <w:divBdr>
            <w:top w:val="none" w:sz="0" w:space="0" w:color="auto"/>
            <w:left w:val="none" w:sz="0" w:space="0" w:color="auto"/>
            <w:bottom w:val="none" w:sz="0" w:space="0" w:color="auto"/>
            <w:right w:val="none" w:sz="0" w:space="0" w:color="auto"/>
          </w:divBdr>
        </w:div>
        <w:div w:id="1109156735">
          <w:marLeft w:val="547"/>
          <w:marRight w:val="0"/>
          <w:marTop w:val="77"/>
          <w:marBottom w:val="0"/>
          <w:divBdr>
            <w:top w:val="none" w:sz="0" w:space="0" w:color="auto"/>
            <w:left w:val="none" w:sz="0" w:space="0" w:color="auto"/>
            <w:bottom w:val="none" w:sz="0" w:space="0" w:color="auto"/>
            <w:right w:val="none" w:sz="0" w:space="0" w:color="auto"/>
          </w:divBdr>
        </w:div>
        <w:div w:id="1216812417">
          <w:marLeft w:val="1166"/>
          <w:marRight w:val="0"/>
          <w:marTop w:val="67"/>
          <w:marBottom w:val="0"/>
          <w:divBdr>
            <w:top w:val="none" w:sz="0" w:space="0" w:color="auto"/>
            <w:left w:val="none" w:sz="0" w:space="0" w:color="auto"/>
            <w:bottom w:val="none" w:sz="0" w:space="0" w:color="auto"/>
            <w:right w:val="none" w:sz="0" w:space="0" w:color="auto"/>
          </w:divBdr>
        </w:div>
        <w:div w:id="1277103829">
          <w:marLeft w:val="547"/>
          <w:marRight w:val="0"/>
          <w:marTop w:val="77"/>
          <w:marBottom w:val="0"/>
          <w:divBdr>
            <w:top w:val="none" w:sz="0" w:space="0" w:color="auto"/>
            <w:left w:val="none" w:sz="0" w:space="0" w:color="auto"/>
            <w:bottom w:val="none" w:sz="0" w:space="0" w:color="auto"/>
            <w:right w:val="none" w:sz="0" w:space="0" w:color="auto"/>
          </w:divBdr>
        </w:div>
      </w:divsChild>
    </w:div>
    <w:div w:id="434206312">
      <w:bodyDiv w:val="1"/>
      <w:marLeft w:val="0"/>
      <w:marRight w:val="0"/>
      <w:marTop w:val="0"/>
      <w:marBottom w:val="0"/>
      <w:divBdr>
        <w:top w:val="none" w:sz="0" w:space="0" w:color="auto"/>
        <w:left w:val="none" w:sz="0" w:space="0" w:color="auto"/>
        <w:bottom w:val="none" w:sz="0" w:space="0" w:color="auto"/>
        <w:right w:val="none" w:sz="0" w:space="0" w:color="auto"/>
      </w:divBdr>
    </w:div>
    <w:div w:id="434329973">
      <w:bodyDiv w:val="1"/>
      <w:marLeft w:val="0"/>
      <w:marRight w:val="0"/>
      <w:marTop w:val="0"/>
      <w:marBottom w:val="0"/>
      <w:divBdr>
        <w:top w:val="none" w:sz="0" w:space="0" w:color="auto"/>
        <w:left w:val="none" w:sz="0" w:space="0" w:color="auto"/>
        <w:bottom w:val="none" w:sz="0" w:space="0" w:color="auto"/>
        <w:right w:val="none" w:sz="0" w:space="0" w:color="auto"/>
      </w:divBdr>
    </w:div>
    <w:div w:id="438843123">
      <w:bodyDiv w:val="1"/>
      <w:marLeft w:val="0"/>
      <w:marRight w:val="0"/>
      <w:marTop w:val="0"/>
      <w:marBottom w:val="0"/>
      <w:divBdr>
        <w:top w:val="none" w:sz="0" w:space="0" w:color="auto"/>
        <w:left w:val="none" w:sz="0" w:space="0" w:color="auto"/>
        <w:bottom w:val="none" w:sz="0" w:space="0" w:color="auto"/>
        <w:right w:val="none" w:sz="0" w:space="0" w:color="auto"/>
      </w:divBdr>
    </w:div>
    <w:div w:id="440338927">
      <w:bodyDiv w:val="1"/>
      <w:marLeft w:val="0"/>
      <w:marRight w:val="0"/>
      <w:marTop w:val="0"/>
      <w:marBottom w:val="0"/>
      <w:divBdr>
        <w:top w:val="none" w:sz="0" w:space="0" w:color="auto"/>
        <w:left w:val="none" w:sz="0" w:space="0" w:color="auto"/>
        <w:bottom w:val="none" w:sz="0" w:space="0" w:color="auto"/>
        <w:right w:val="none" w:sz="0" w:space="0" w:color="auto"/>
      </w:divBdr>
    </w:div>
    <w:div w:id="441340579">
      <w:bodyDiv w:val="1"/>
      <w:marLeft w:val="0"/>
      <w:marRight w:val="0"/>
      <w:marTop w:val="0"/>
      <w:marBottom w:val="0"/>
      <w:divBdr>
        <w:top w:val="none" w:sz="0" w:space="0" w:color="auto"/>
        <w:left w:val="none" w:sz="0" w:space="0" w:color="auto"/>
        <w:bottom w:val="none" w:sz="0" w:space="0" w:color="auto"/>
        <w:right w:val="none" w:sz="0" w:space="0" w:color="auto"/>
      </w:divBdr>
    </w:div>
    <w:div w:id="441806226">
      <w:bodyDiv w:val="1"/>
      <w:marLeft w:val="0"/>
      <w:marRight w:val="0"/>
      <w:marTop w:val="0"/>
      <w:marBottom w:val="0"/>
      <w:divBdr>
        <w:top w:val="none" w:sz="0" w:space="0" w:color="auto"/>
        <w:left w:val="none" w:sz="0" w:space="0" w:color="auto"/>
        <w:bottom w:val="none" w:sz="0" w:space="0" w:color="auto"/>
        <w:right w:val="none" w:sz="0" w:space="0" w:color="auto"/>
      </w:divBdr>
    </w:div>
    <w:div w:id="442921961">
      <w:bodyDiv w:val="1"/>
      <w:marLeft w:val="0"/>
      <w:marRight w:val="0"/>
      <w:marTop w:val="0"/>
      <w:marBottom w:val="0"/>
      <w:divBdr>
        <w:top w:val="none" w:sz="0" w:space="0" w:color="auto"/>
        <w:left w:val="none" w:sz="0" w:space="0" w:color="auto"/>
        <w:bottom w:val="none" w:sz="0" w:space="0" w:color="auto"/>
        <w:right w:val="none" w:sz="0" w:space="0" w:color="auto"/>
      </w:divBdr>
    </w:div>
    <w:div w:id="443813779">
      <w:bodyDiv w:val="1"/>
      <w:marLeft w:val="0"/>
      <w:marRight w:val="0"/>
      <w:marTop w:val="0"/>
      <w:marBottom w:val="0"/>
      <w:divBdr>
        <w:top w:val="none" w:sz="0" w:space="0" w:color="auto"/>
        <w:left w:val="none" w:sz="0" w:space="0" w:color="auto"/>
        <w:bottom w:val="none" w:sz="0" w:space="0" w:color="auto"/>
        <w:right w:val="none" w:sz="0" w:space="0" w:color="auto"/>
      </w:divBdr>
    </w:div>
    <w:div w:id="445348984">
      <w:bodyDiv w:val="1"/>
      <w:marLeft w:val="0"/>
      <w:marRight w:val="0"/>
      <w:marTop w:val="0"/>
      <w:marBottom w:val="0"/>
      <w:divBdr>
        <w:top w:val="none" w:sz="0" w:space="0" w:color="auto"/>
        <w:left w:val="none" w:sz="0" w:space="0" w:color="auto"/>
        <w:bottom w:val="none" w:sz="0" w:space="0" w:color="auto"/>
        <w:right w:val="none" w:sz="0" w:space="0" w:color="auto"/>
      </w:divBdr>
    </w:div>
    <w:div w:id="445467157">
      <w:bodyDiv w:val="1"/>
      <w:marLeft w:val="0"/>
      <w:marRight w:val="0"/>
      <w:marTop w:val="0"/>
      <w:marBottom w:val="0"/>
      <w:divBdr>
        <w:top w:val="none" w:sz="0" w:space="0" w:color="auto"/>
        <w:left w:val="none" w:sz="0" w:space="0" w:color="auto"/>
        <w:bottom w:val="none" w:sz="0" w:space="0" w:color="auto"/>
        <w:right w:val="none" w:sz="0" w:space="0" w:color="auto"/>
      </w:divBdr>
    </w:div>
    <w:div w:id="448549054">
      <w:bodyDiv w:val="1"/>
      <w:marLeft w:val="0"/>
      <w:marRight w:val="0"/>
      <w:marTop w:val="0"/>
      <w:marBottom w:val="0"/>
      <w:divBdr>
        <w:top w:val="none" w:sz="0" w:space="0" w:color="auto"/>
        <w:left w:val="none" w:sz="0" w:space="0" w:color="auto"/>
        <w:bottom w:val="none" w:sz="0" w:space="0" w:color="auto"/>
        <w:right w:val="none" w:sz="0" w:space="0" w:color="auto"/>
      </w:divBdr>
    </w:div>
    <w:div w:id="449322827">
      <w:bodyDiv w:val="1"/>
      <w:marLeft w:val="0"/>
      <w:marRight w:val="0"/>
      <w:marTop w:val="0"/>
      <w:marBottom w:val="0"/>
      <w:divBdr>
        <w:top w:val="none" w:sz="0" w:space="0" w:color="auto"/>
        <w:left w:val="none" w:sz="0" w:space="0" w:color="auto"/>
        <w:bottom w:val="none" w:sz="0" w:space="0" w:color="auto"/>
        <w:right w:val="none" w:sz="0" w:space="0" w:color="auto"/>
      </w:divBdr>
    </w:div>
    <w:div w:id="450711570">
      <w:bodyDiv w:val="1"/>
      <w:marLeft w:val="0"/>
      <w:marRight w:val="0"/>
      <w:marTop w:val="0"/>
      <w:marBottom w:val="0"/>
      <w:divBdr>
        <w:top w:val="none" w:sz="0" w:space="0" w:color="auto"/>
        <w:left w:val="none" w:sz="0" w:space="0" w:color="auto"/>
        <w:bottom w:val="none" w:sz="0" w:space="0" w:color="auto"/>
        <w:right w:val="none" w:sz="0" w:space="0" w:color="auto"/>
      </w:divBdr>
    </w:div>
    <w:div w:id="451630023">
      <w:bodyDiv w:val="1"/>
      <w:marLeft w:val="0"/>
      <w:marRight w:val="0"/>
      <w:marTop w:val="0"/>
      <w:marBottom w:val="0"/>
      <w:divBdr>
        <w:top w:val="none" w:sz="0" w:space="0" w:color="auto"/>
        <w:left w:val="none" w:sz="0" w:space="0" w:color="auto"/>
        <w:bottom w:val="none" w:sz="0" w:space="0" w:color="auto"/>
        <w:right w:val="none" w:sz="0" w:space="0" w:color="auto"/>
      </w:divBdr>
    </w:div>
    <w:div w:id="452289757">
      <w:bodyDiv w:val="1"/>
      <w:marLeft w:val="0"/>
      <w:marRight w:val="0"/>
      <w:marTop w:val="0"/>
      <w:marBottom w:val="0"/>
      <w:divBdr>
        <w:top w:val="none" w:sz="0" w:space="0" w:color="auto"/>
        <w:left w:val="none" w:sz="0" w:space="0" w:color="auto"/>
        <w:bottom w:val="none" w:sz="0" w:space="0" w:color="auto"/>
        <w:right w:val="none" w:sz="0" w:space="0" w:color="auto"/>
      </w:divBdr>
    </w:div>
    <w:div w:id="454955875">
      <w:bodyDiv w:val="1"/>
      <w:marLeft w:val="0"/>
      <w:marRight w:val="0"/>
      <w:marTop w:val="0"/>
      <w:marBottom w:val="0"/>
      <w:divBdr>
        <w:top w:val="none" w:sz="0" w:space="0" w:color="auto"/>
        <w:left w:val="none" w:sz="0" w:space="0" w:color="auto"/>
        <w:bottom w:val="none" w:sz="0" w:space="0" w:color="auto"/>
        <w:right w:val="none" w:sz="0" w:space="0" w:color="auto"/>
      </w:divBdr>
    </w:div>
    <w:div w:id="457534863">
      <w:bodyDiv w:val="1"/>
      <w:marLeft w:val="0"/>
      <w:marRight w:val="0"/>
      <w:marTop w:val="0"/>
      <w:marBottom w:val="0"/>
      <w:divBdr>
        <w:top w:val="none" w:sz="0" w:space="0" w:color="auto"/>
        <w:left w:val="none" w:sz="0" w:space="0" w:color="auto"/>
        <w:bottom w:val="none" w:sz="0" w:space="0" w:color="auto"/>
        <w:right w:val="none" w:sz="0" w:space="0" w:color="auto"/>
      </w:divBdr>
    </w:div>
    <w:div w:id="459765852">
      <w:bodyDiv w:val="1"/>
      <w:marLeft w:val="0"/>
      <w:marRight w:val="0"/>
      <w:marTop w:val="0"/>
      <w:marBottom w:val="0"/>
      <w:divBdr>
        <w:top w:val="none" w:sz="0" w:space="0" w:color="auto"/>
        <w:left w:val="none" w:sz="0" w:space="0" w:color="auto"/>
        <w:bottom w:val="none" w:sz="0" w:space="0" w:color="auto"/>
        <w:right w:val="none" w:sz="0" w:space="0" w:color="auto"/>
      </w:divBdr>
    </w:div>
    <w:div w:id="461268352">
      <w:bodyDiv w:val="1"/>
      <w:marLeft w:val="0"/>
      <w:marRight w:val="0"/>
      <w:marTop w:val="0"/>
      <w:marBottom w:val="0"/>
      <w:divBdr>
        <w:top w:val="none" w:sz="0" w:space="0" w:color="auto"/>
        <w:left w:val="none" w:sz="0" w:space="0" w:color="auto"/>
        <w:bottom w:val="none" w:sz="0" w:space="0" w:color="auto"/>
        <w:right w:val="none" w:sz="0" w:space="0" w:color="auto"/>
      </w:divBdr>
    </w:div>
    <w:div w:id="461339639">
      <w:bodyDiv w:val="1"/>
      <w:marLeft w:val="0"/>
      <w:marRight w:val="0"/>
      <w:marTop w:val="0"/>
      <w:marBottom w:val="0"/>
      <w:divBdr>
        <w:top w:val="none" w:sz="0" w:space="0" w:color="auto"/>
        <w:left w:val="none" w:sz="0" w:space="0" w:color="auto"/>
        <w:bottom w:val="none" w:sz="0" w:space="0" w:color="auto"/>
        <w:right w:val="none" w:sz="0" w:space="0" w:color="auto"/>
      </w:divBdr>
    </w:div>
    <w:div w:id="462112794">
      <w:bodyDiv w:val="1"/>
      <w:marLeft w:val="0"/>
      <w:marRight w:val="0"/>
      <w:marTop w:val="0"/>
      <w:marBottom w:val="0"/>
      <w:divBdr>
        <w:top w:val="none" w:sz="0" w:space="0" w:color="auto"/>
        <w:left w:val="none" w:sz="0" w:space="0" w:color="auto"/>
        <w:bottom w:val="none" w:sz="0" w:space="0" w:color="auto"/>
        <w:right w:val="none" w:sz="0" w:space="0" w:color="auto"/>
      </w:divBdr>
    </w:div>
    <w:div w:id="463349386">
      <w:bodyDiv w:val="1"/>
      <w:marLeft w:val="0"/>
      <w:marRight w:val="0"/>
      <w:marTop w:val="0"/>
      <w:marBottom w:val="0"/>
      <w:divBdr>
        <w:top w:val="none" w:sz="0" w:space="0" w:color="auto"/>
        <w:left w:val="none" w:sz="0" w:space="0" w:color="auto"/>
        <w:bottom w:val="none" w:sz="0" w:space="0" w:color="auto"/>
        <w:right w:val="none" w:sz="0" w:space="0" w:color="auto"/>
      </w:divBdr>
    </w:div>
    <w:div w:id="465246521">
      <w:bodyDiv w:val="1"/>
      <w:marLeft w:val="0"/>
      <w:marRight w:val="0"/>
      <w:marTop w:val="0"/>
      <w:marBottom w:val="0"/>
      <w:divBdr>
        <w:top w:val="none" w:sz="0" w:space="0" w:color="auto"/>
        <w:left w:val="none" w:sz="0" w:space="0" w:color="auto"/>
        <w:bottom w:val="none" w:sz="0" w:space="0" w:color="auto"/>
        <w:right w:val="none" w:sz="0" w:space="0" w:color="auto"/>
      </w:divBdr>
    </w:div>
    <w:div w:id="465398167">
      <w:bodyDiv w:val="1"/>
      <w:marLeft w:val="0"/>
      <w:marRight w:val="0"/>
      <w:marTop w:val="0"/>
      <w:marBottom w:val="0"/>
      <w:divBdr>
        <w:top w:val="none" w:sz="0" w:space="0" w:color="auto"/>
        <w:left w:val="none" w:sz="0" w:space="0" w:color="auto"/>
        <w:bottom w:val="none" w:sz="0" w:space="0" w:color="auto"/>
        <w:right w:val="none" w:sz="0" w:space="0" w:color="auto"/>
      </w:divBdr>
    </w:div>
    <w:div w:id="465775635">
      <w:bodyDiv w:val="1"/>
      <w:marLeft w:val="0"/>
      <w:marRight w:val="0"/>
      <w:marTop w:val="0"/>
      <w:marBottom w:val="0"/>
      <w:divBdr>
        <w:top w:val="none" w:sz="0" w:space="0" w:color="auto"/>
        <w:left w:val="none" w:sz="0" w:space="0" w:color="auto"/>
        <w:bottom w:val="none" w:sz="0" w:space="0" w:color="auto"/>
        <w:right w:val="none" w:sz="0" w:space="0" w:color="auto"/>
      </w:divBdr>
    </w:div>
    <w:div w:id="466171260">
      <w:bodyDiv w:val="1"/>
      <w:marLeft w:val="0"/>
      <w:marRight w:val="0"/>
      <w:marTop w:val="0"/>
      <w:marBottom w:val="0"/>
      <w:divBdr>
        <w:top w:val="none" w:sz="0" w:space="0" w:color="auto"/>
        <w:left w:val="none" w:sz="0" w:space="0" w:color="auto"/>
        <w:bottom w:val="none" w:sz="0" w:space="0" w:color="auto"/>
        <w:right w:val="none" w:sz="0" w:space="0" w:color="auto"/>
      </w:divBdr>
    </w:div>
    <w:div w:id="469372563">
      <w:bodyDiv w:val="1"/>
      <w:marLeft w:val="0"/>
      <w:marRight w:val="0"/>
      <w:marTop w:val="0"/>
      <w:marBottom w:val="0"/>
      <w:divBdr>
        <w:top w:val="none" w:sz="0" w:space="0" w:color="auto"/>
        <w:left w:val="none" w:sz="0" w:space="0" w:color="auto"/>
        <w:bottom w:val="none" w:sz="0" w:space="0" w:color="auto"/>
        <w:right w:val="none" w:sz="0" w:space="0" w:color="auto"/>
      </w:divBdr>
    </w:div>
    <w:div w:id="470173436">
      <w:bodyDiv w:val="1"/>
      <w:marLeft w:val="0"/>
      <w:marRight w:val="0"/>
      <w:marTop w:val="0"/>
      <w:marBottom w:val="0"/>
      <w:divBdr>
        <w:top w:val="none" w:sz="0" w:space="0" w:color="auto"/>
        <w:left w:val="none" w:sz="0" w:space="0" w:color="auto"/>
        <w:bottom w:val="none" w:sz="0" w:space="0" w:color="auto"/>
        <w:right w:val="none" w:sz="0" w:space="0" w:color="auto"/>
      </w:divBdr>
    </w:div>
    <w:div w:id="471169643">
      <w:bodyDiv w:val="1"/>
      <w:marLeft w:val="0"/>
      <w:marRight w:val="0"/>
      <w:marTop w:val="0"/>
      <w:marBottom w:val="0"/>
      <w:divBdr>
        <w:top w:val="none" w:sz="0" w:space="0" w:color="auto"/>
        <w:left w:val="none" w:sz="0" w:space="0" w:color="auto"/>
        <w:bottom w:val="none" w:sz="0" w:space="0" w:color="auto"/>
        <w:right w:val="none" w:sz="0" w:space="0" w:color="auto"/>
      </w:divBdr>
    </w:div>
    <w:div w:id="471749957">
      <w:bodyDiv w:val="1"/>
      <w:marLeft w:val="0"/>
      <w:marRight w:val="0"/>
      <w:marTop w:val="0"/>
      <w:marBottom w:val="0"/>
      <w:divBdr>
        <w:top w:val="none" w:sz="0" w:space="0" w:color="auto"/>
        <w:left w:val="none" w:sz="0" w:space="0" w:color="auto"/>
        <w:bottom w:val="none" w:sz="0" w:space="0" w:color="auto"/>
        <w:right w:val="none" w:sz="0" w:space="0" w:color="auto"/>
      </w:divBdr>
    </w:div>
    <w:div w:id="471942569">
      <w:bodyDiv w:val="1"/>
      <w:marLeft w:val="0"/>
      <w:marRight w:val="0"/>
      <w:marTop w:val="0"/>
      <w:marBottom w:val="0"/>
      <w:divBdr>
        <w:top w:val="none" w:sz="0" w:space="0" w:color="auto"/>
        <w:left w:val="none" w:sz="0" w:space="0" w:color="auto"/>
        <w:bottom w:val="none" w:sz="0" w:space="0" w:color="auto"/>
        <w:right w:val="none" w:sz="0" w:space="0" w:color="auto"/>
      </w:divBdr>
    </w:div>
    <w:div w:id="472337655">
      <w:bodyDiv w:val="1"/>
      <w:marLeft w:val="0"/>
      <w:marRight w:val="0"/>
      <w:marTop w:val="0"/>
      <w:marBottom w:val="0"/>
      <w:divBdr>
        <w:top w:val="none" w:sz="0" w:space="0" w:color="auto"/>
        <w:left w:val="none" w:sz="0" w:space="0" w:color="auto"/>
        <w:bottom w:val="none" w:sz="0" w:space="0" w:color="auto"/>
        <w:right w:val="none" w:sz="0" w:space="0" w:color="auto"/>
      </w:divBdr>
    </w:div>
    <w:div w:id="473988055">
      <w:bodyDiv w:val="1"/>
      <w:marLeft w:val="0"/>
      <w:marRight w:val="0"/>
      <w:marTop w:val="0"/>
      <w:marBottom w:val="0"/>
      <w:divBdr>
        <w:top w:val="none" w:sz="0" w:space="0" w:color="auto"/>
        <w:left w:val="none" w:sz="0" w:space="0" w:color="auto"/>
        <w:bottom w:val="none" w:sz="0" w:space="0" w:color="auto"/>
        <w:right w:val="none" w:sz="0" w:space="0" w:color="auto"/>
      </w:divBdr>
    </w:div>
    <w:div w:id="474177481">
      <w:bodyDiv w:val="1"/>
      <w:marLeft w:val="0"/>
      <w:marRight w:val="0"/>
      <w:marTop w:val="0"/>
      <w:marBottom w:val="0"/>
      <w:divBdr>
        <w:top w:val="none" w:sz="0" w:space="0" w:color="auto"/>
        <w:left w:val="none" w:sz="0" w:space="0" w:color="auto"/>
        <w:bottom w:val="none" w:sz="0" w:space="0" w:color="auto"/>
        <w:right w:val="none" w:sz="0" w:space="0" w:color="auto"/>
      </w:divBdr>
    </w:div>
    <w:div w:id="478308854">
      <w:bodyDiv w:val="1"/>
      <w:marLeft w:val="0"/>
      <w:marRight w:val="0"/>
      <w:marTop w:val="0"/>
      <w:marBottom w:val="0"/>
      <w:divBdr>
        <w:top w:val="none" w:sz="0" w:space="0" w:color="auto"/>
        <w:left w:val="none" w:sz="0" w:space="0" w:color="auto"/>
        <w:bottom w:val="none" w:sz="0" w:space="0" w:color="auto"/>
        <w:right w:val="none" w:sz="0" w:space="0" w:color="auto"/>
      </w:divBdr>
    </w:div>
    <w:div w:id="480998941">
      <w:bodyDiv w:val="1"/>
      <w:marLeft w:val="0"/>
      <w:marRight w:val="0"/>
      <w:marTop w:val="0"/>
      <w:marBottom w:val="0"/>
      <w:divBdr>
        <w:top w:val="none" w:sz="0" w:space="0" w:color="auto"/>
        <w:left w:val="none" w:sz="0" w:space="0" w:color="auto"/>
        <w:bottom w:val="none" w:sz="0" w:space="0" w:color="auto"/>
        <w:right w:val="none" w:sz="0" w:space="0" w:color="auto"/>
      </w:divBdr>
    </w:div>
    <w:div w:id="482354336">
      <w:bodyDiv w:val="1"/>
      <w:marLeft w:val="0"/>
      <w:marRight w:val="0"/>
      <w:marTop w:val="0"/>
      <w:marBottom w:val="0"/>
      <w:divBdr>
        <w:top w:val="none" w:sz="0" w:space="0" w:color="auto"/>
        <w:left w:val="none" w:sz="0" w:space="0" w:color="auto"/>
        <w:bottom w:val="none" w:sz="0" w:space="0" w:color="auto"/>
        <w:right w:val="none" w:sz="0" w:space="0" w:color="auto"/>
      </w:divBdr>
    </w:div>
    <w:div w:id="483282880">
      <w:bodyDiv w:val="1"/>
      <w:marLeft w:val="0"/>
      <w:marRight w:val="0"/>
      <w:marTop w:val="0"/>
      <w:marBottom w:val="0"/>
      <w:divBdr>
        <w:top w:val="none" w:sz="0" w:space="0" w:color="auto"/>
        <w:left w:val="none" w:sz="0" w:space="0" w:color="auto"/>
        <w:bottom w:val="none" w:sz="0" w:space="0" w:color="auto"/>
        <w:right w:val="none" w:sz="0" w:space="0" w:color="auto"/>
      </w:divBdr>
    </w:div>
    <w:div w:id="484199479">
      <w:bodyDiv w:val="1"/>
      <w:marLeft w:val="0"/>
      <w:marRight w:val="0"/>
      <w:marTop w:val="0"/>
      <w:marBottom w:val="0"/>
      <w:divBdr>
        <w:top w:val="none" w:sz="0" w:space="0" w:color="auto"/>
        <w:left w:val="none" w:sz="0" w:space="0" w:color="auto"/>
        <w:bottom w:val="none" w:sz="0" w:space="0" w:color="auto"/>
        <w:right w:val="none" w:sz="0" w:space="0" w:color="auto"/>
      </w:divBdr>
    </w:div>
    <w:div w:id="485126633">
      <w:bodyDiv w:val="1"/>
      <w:marLeft w:val="0"/>
      <w:marRight w:val="0"/>
      <w:marTop w:val="0"/>
      <w:marBottom w:val="0"/>
      <w:divBdr>
        <w:top w:val="none" w:sz="0" w:space="0" w:color="auto"/>
        <w:left w:val="none" w:sz="0" w:space="0" w:color="auto"/>
        <w:bottom w:val="none" w:sz="0" w:space="0" w:color="auto"/>
        <w:right w:val="none" w:sz="0" w:space="0" w:color="auto"/>
      </w:divBdr>
    </w:div>
    <w:div w:id="488522250">
      <w:bodyDiv w:val="1"/>
      <w:marLeft w:val="0"/>
      <w:marRight w:val="0"/>
      <w:marTop w:val="0"/>
      <w:marBottom w:val="0"/>
      <w:divBdr>
        <w:top w:val="none" w:sz="0" w:space="0" w:color="auto"/>
        <w:left w:val="none" w:sz="0" w:space="0" w:color="auto"/>
        <w:bottom w:val="none" w:sz="0" w:space="0" w:color="auto"/>
        <w:right w:val="none" w:sz="0" w:space="0" w:color="auto"/>
      </w:divBdr>
    </w:div>
    <w:div w:id="488715774">
      <w:bodyDiv w:val="1"/>
      <w:marLeft w:val="0"/>
      <w:marRight w:val="0"/>
      <w:marTop w:val="0"/>
      <w:marBottom w:val="0"/>
      <w:divBdr>
        <w:top w:val="none" w:sz="0" w:space="0" w:color="auto"/>
        <w:left w:val="none" w:sz="0" w:space="0" w:color="auto"/>
        <w:bottom w:val="none" w:sz="0" w:space="0" w:color="auto"/>
        <w:right w:val="none" w:sz="0" w:space="0" w:color="auto"/>
      </w:divBdr>
    </w:div>
    <w:div w:id="492533201">
      <w:bodyDiv w:val="1"/>
      <w:marLeft w:val="0"/>
      <w:marRight w:val="0"/>
      <w:marTop w:val="0"/>
      <w:marBottom w:val="0"/>
      <w:divBdr>
        <w:top w:val="none" w:sz="0" w:space="0" w:color="auto"/>
        <w:left w:val="none" w:sz="0" w:space="0" w:color="auto"/>
        <w:bottom w:val="none" w:sz="0" w:space="0" w:color="auto"/>
        <w:right w:val="none" w:sz="0" w:space="0" w:color="auto"/>
      </w:divBdr>
    </w:div>
    <w:div w:id="494146820">
      <w:bodyDiv w:val="1"/>
      <w:marLeft w:val="0"/>
      <w:marRight w:val="0"/>
      <w:marTop w:val="0"/>
      <w:marBottom w:val="0"/>
      <w:divBdr>
        <w:top w:val="none" w:sz="0" w:space="0" w:color="auto"/>
        <w:left w:val="none" w:sz="0" w:space="0" w:color="auto"/>
        <w:bottom w:val="none" w:sz="0" w:space="0" w:color="auto"/>
        <w:right w:val="none" w:sz="0" w:space="0" w:color="auto"/>
      </w:divBdr>
    </w:div>
    <w:div w:id="495413925">
      <w:bodyDiv w:val="1"/>
      <w:marLeft w:val="0"/>
      <w:marRight w:val="0"/>
      <w:marTop w:val="0"/>
      <w:marBottom w:val="0"/>
      <w:divBdr>
        <w:top w:val="none" w:sz="0" w:space="0" w:color="auto"/>
        <w:left w:val="none" w:sz="0" w:space="0" w:color="auto"/>
        <w:bottom w:val="none" w:sz="0" w:space="0" w:color="auto"/>
        <w:right w:val="none" w:sz="0" w:space="0" w:color="auto"/>
      </w:divBdr>
    </w:div>
    <w:div w:id="495803013">
      <w:bodyDiv w:val="1"/>
      <w:marLeft w:val="0"/>
      <w:marRight w:val="0"/>
      <w:marTop w:val="0"/>
      <w:marBottom w:val="0"/>
      <w:divBdr>
        <w:top w:val="none" w:sz="0" w:space="0" w:color="auto"/>
        <w:left w:val="none" w:sz="0" w:space="0" w:color="auto"/>
        <w:bottom w:val="none" w:sz="0" w:space="0" w:color="auto"/>
        <w:right w:val="none" w:sz="0" w:space="0" w:color="auto"/>
      </w:divBdr>
    </w:div>
    <w:div w:id="496264480">
      <w:bodyDiv w:val="1"/>
      <w:marLeft w:val="0"/>
      <w:marRight w:val="0"/>
      <w:marTop w:val="0"/>
      <w:marBottom w:val="0"/>
      <w:divBdr>
        <w:top w:val="none" w:sz="0" w:space="0" w:color="auto"/>
        <w:left w:val="none" w:sz="0" w:space="0" w:color="auto"/>
        <w:bottom w:val="none" w:sz="0" w:space="0" w:color="auto"/>
        <w:right w:val="none" w:sz="0" w:space="0" w:color="auto"/>
      </w:divBdr>
    </w:div>
    <w:div w:id="496385792">
      <w:bodyDiv w:val="1"/>
      <w:marLeft w:val="0"/>
      <w:marRight w:val="0"/>
      <w:marTop w:val="0"/>
      <w:marBottom w:val="0"/>
      <w:divBdr>
        <w:top w:val="none" w:sz="0" w:space="0" w:color="auto"/>
        <w:left w:val="none" w:sz="0" w:space="0" w:color="auto"/>
        <w:bottom w:val="none" w:sz="0" w:space="0" w:color="auto"/>
        <w:right w:val="none" w:sz="0" w:space="0" w:color="auto"/>
      </w:divBdr>
    </w:div>
    <w:div w:id="498736573">
      <w:bodyDiv w:val="1"/>
      <w:marLeft w:val="0"/>
      <w:marRight w:val="0"/>
      <w:marTop w:val="0"/>
      <w:marBottom w:val="0"/>
      <w:divBdr>
        <w:top w:val="none" w:sz="0" w:space="0" w:color="auto"/>
        <w:left w:val="none" w:sz="0" w:space="0" w:color="auto"/>
        <w:bottom w:val="none" w:sz="0" w:space="0" w:color="auto"/>
        <w:right w:val="none" w:sz="0" w:space="0" w:color="auto"/>
      </w:divBdr>
    </w:div>
    <w:div w:id="500777603">
      <w:bodyDiv w:val="1"/>
      <w:marLeft w:val="0"/>
      <w:marRight w:val="0"/>
      <w:marTop w:val="0"/>
      <w:marBottom w:val="0"/>
      <w:divBdr>
        <w:top w:val="none" w:sz="0" w:space="0" w:color="auto"/>
        <w:left w:val="none" w:sz="0" w:space="0" w:color="auto"/>
        <w:bottom w:val="none" w:sz="0" w:space="0" w:color="auto"/>
        <w:right w:val="none" w:sz="0" w:space="0" w:color="auto"/>
      </w:divBdr>
    </w:div>
    <w:div w:id="505676618">
      <w:bodyDiv w:val="1"/>
      <w:marLeft w:val="0"/>
      <w:marRight w:val="0"/>
      <w:marTop w:val="0"/>
      <w:marBottom w:val="0"/>
      <w:divBdr>
        <w:top w:val="none" w:sz="0" w:space="0" w:color="auto"/>
        <w:left w:val="none" w:sz="0" w:space="0" w:color="auto"/>
        <w:bottom w:val="none" w:sz="0" w:space="0" w:color="auto"/>
        <w:right w:val="none" w:sz="0" w:space="0" w:color="auto"/>
      </w:divBdr>
    </w:div>
    <w:div w:id="506402327">
      <w:bodyDiv w:val="1"/>
      <w:marLeft w:val="0"/>
      <w:marRight w:val="0"/>
      <w:marTop w:val="0"/>
      <w:marBottom w:val="0"/>
      <w:divBdr>
        <w:top w:val="none" w:sz="0" w:space="0" w:color="auto"/>
        <w:left w:val="none" w:sz="0" w:space="0" w:color="auto"/>
        <w:bottom w:val="none" w:sz="0" w:space="0" w:color="auto"/>
        <w:right w:val="none" w:sz="0" w:space="0" w:color="auto"/>
      </w:divBdr>
    </w:div>
    <w:div w:id="507522353">
      <w:bodyDiv w:val="1"/>
      <w:marLeft w:val="0"/>
      <w:marRight w:val="0"/>
      <w:marTop w:val="0"/>
      <w:marBottom w:val="0"/>
      <w:divBdr>
        <w:top w:val="none" w:sz="0" w:space="0" w:color="auto"/>
        <w:left w:val="none" w:sz="0" w:space="0" w:color="auto"/>
        <w:bottom w:val="none" w:sz="0" w:space="0" w:color="auto"/>
        <w:right w:val="none" w:sz="0" w:space="0" w:color="auto"/>
      </w:divBdr>
    </w:div>
    <w:div w:id="508717392">
      <w:bodyDiv w:val="1"/>
      <w:marLeft w:val="0"/>
      <w:marRight w:val="0"/>
      <w:marTop w:val="0"/>
      <w:marBottom w:val="0"/>
      <w:divBdr>
        <w:top w:val="none" w:sz="0" w:space="0" w:color="auto"/>
        <w:left w:val="none" w:sz="0" w:space="0" w:color="auto"/>
        <w:bottom w:val="none" w:sz="0" w:space="0" w:color="auto"/>
        <w:right w:val="none" w:sz="0" w:space="0" w:color="auto"/>
      </w:divBdr>
    </w:div>
    <w:div w:id="511651664">
      <w:bodyDiv w:val="1"/>
      <w:marLeft w:val="0"/>
      <w:marRight w:val="0"/>
      <w:marTop w:val="0"/>
      <w:marBottom w:val="0"/>
      <w:divBdr>
        <w:top w:val="none" w:sz="0" w:space="0" w:color="auto"/>
        <w:left w:val="none" w:sz="0" w:space="0" w:color="auto"/>
        <w:bottom w:val="none" w:sz="0" w:space="0" w:color="auto"/>
        <w:right w:val="none" w:sz="0" w:space="0" w:color="auto"/>
      </w:divBdr>
    </w:div>
    <w:div w:id="511989058">
      <w:bodyDiv w:val="1"/>
      <w:marLeft w:val="0"/>
      <w:marRight w:val="0"/>
      <w:marTop w:val="0"/>
      <w:marBottom w:val="0"/>
      <w:divBdr>
        <w:top w:val="none" w:sz="0" w:space="0" w:color="auto"/>
        <w:left w:val="none" w:sz="0" w:space="0" w:color="auto"/>
        <w:bottom w:val="none" w:sz="0" w:space="0" w:color="auto"/>
        <w:right w:val="none" w:sz="0" w:space="0" w:color="auto"/>
      </w:divBdr>
    </w:div>
    <w:div w:id="512110729">
      <w:bodyDiv w:val="1"/>
      <w:marLeft w:val="0"/>
      <w:marRight w:val="0"/>
      <w:marTop w:val="0"/>
      <w:marBottom w:val="0"/>
      <w:divBdr>
        <w:top w:val="none" w:sz="0" w:space="0" w:color="auto"/>
        <w:left w:val="none" w:sz="0" w:space="0" w:color="auto"/>
        <w:bottom w:val="none" w:sz="0" w:space="0" w:color="auto"/>
        <w:right w:val="none" w:sz="0" w:space="0" w:color="auto"/>
      </w:divBdr>
    </w:div>
    <w:div w:id="513419889">
      <w:bodyDiv w:val="1"/>
      <w:marLeft w:val="0"/>
      <w:marRight w:val="0"/>
      <w:marTop w:val="0"/>
      <w:marBottom w:val="0"/>
      <w:divBdr>
        <w:top w:val="none" w:sz="0" w:space="0" w:color="auto"/>
        <w:left w:val="none" w:sz="0" w:space="0" w:color="auto"/>
        <w:bottom w:val="none" w:sz="0" w:space="0" w:color="auto"/>
        <w:right w:val="none" w:sz="0" w:space="0" w:color="auto"/>
      </w:divBdr>
    </w:div>
    <w:div w:id="514927268">
      <w:bodyDiv w:val="1"/>
      <w:marLeft w:val="0"/>
      <w:marRight w:val="0"/>
      <w:marTop w:val="0"/>
      <w:marBottom w:val="0"/>
      <w:divBdr>
        <w:top w:val="none" w:sz="0" w:space="0" w:color="auto"/>
        <w:left w:val="none" w:sz="0" w:space="0" w:color="auto"/>
        <w:bottom w:val="none" w:sz="0" w:space="0" w:color="auto"/>
        <w:right w:val="none" w:sz="0" w:space="0" w:color="auto"/>
      </w:divBdr>
    </w:div>
    <w:div w:id="516120318">
      <w:bodyDiv w:val="1"/>
      <w:marLeft w:val="0"/>
      <w:marRight w:val="0"/>
      <w:marTop w:val="0"/>
      <w:marBottom w:val="0"/>
      <w:divBdr>
        <w:top w:val="none" w:sz="0" w:space="0" w:color="auto"/>
        <w:left w:val="none" w:sz="0" w:space="0" w:color="auto"/>
        <w:bottom w:val="none" w:sz="0" w:space="0" w:color="auto"/>
        <w:right w:val="none" w:sz="0" w:space="0" w:color="auto"/>
      </w:divBdr>
    </w:div>
    <w:div w:id="517810820">
      <w:bodyDiv w:val="1"/>
      <w:marLeft w:val="0"/>
      <w:marRight w:val="0"/>
      <w:marTop w:val="0"/>
      <w:marBottom w:val="0"/>
      <w:divBdr>
        <w:top w:val="none" w:sz="0" w:space="0" w:color="auto"/>
        <w:left w:val="none" w:sz="0" w:space="0" w:color="auto"/>
        <w:bottom w:val="none" w:sz="0" w:space="0" w:color="auto"/>
        <w:right w:val="none" w:sz="0" w:space="0" w:color="auto"/>
      </w:divBdr>
    </w:div>
    <w:div w:id="519584346">
      <w:bodyDiv w:val="1"/>
      <w:marLeft w:val="0"/>
      <w:marRight w:val="0"/>
      <w:marTop w:val="0"/>
      <w:marBottom w:val="0"/>
      <w:divBdr>
        <w:top w:val="none" w:sz="0" w:space="0" w:color="auto"/>
        <w:left w:val="none" w:sz="0" w:space="0" w:color="auto"/>
        <w:bottom w:val="none" w:sz="0" w:space="0" w:color="auto"/>
        <w:right w:val="none" w:sz="0" w:space="0" w:color="auto"/>
      </w:divBdr>
    </w:div>
    <w:div w:id="520242117">
      <w:bodyDiv w:val="1"/>
      <w:marLeft w:val="0"/>
      <w:marRight w:val="0"/>
      <w:marTop w:val="0"/>
      <w:marBottom w:val="0"/>
      <w:divBdr>
        <w:top w:val="none" w:sz="0" w:space="0" w:color="auto"/>
        <w:left w:val="none" w:sz="0" w:space="0" w:color="auto"/>
        <w:bottom w:val="none" w:sz="0" w:space="0" w:color="auto"/>
        <w:right w:val="none" w:sz="0" w:space="0" w:color="auto"/>
      </w:divBdr>
    </w:div>
    <w:div w:id="521092023">
      <w:bodyDiv w:val="1"/>
      <w:marLeft w:val="0"/>
      <w:marRight w:val="0"/>
      <w:marTop w:val="0"/>
      <w:marBottom w:val="0"/>
      <w:divBdr>
        <w:top w:val="none" w:sz="0" w:space="0" w:color="auto"/>
        <w:left w:val="none" w:sz="0" w:space="0" w:color="auto"/>
        <w:bottom w:val="none" w:sz="0" w:space="0" w:color="auto"/>
        <w:right w:val="none" w:sz="0" w:space="0" w:color="auto"/>
      </w:divBdr>
    </w:div>
    <w:div w:id="522287057">
      <w:bodyDiv w:val="1"/>
      <w:marLeft w:val="0"/>
      <w:marRight w:val="0"/>
      <w:marTop w:val="0"/>
      <w:marBottom w:val="0"/>
      <w:divBdr>
        <w:top w:val="none" w:sz="0" w:space="0" w:color="auto"/>
        <w:left w:val="none" w:sz="0" w:space="0" w:color="auto"/>
        <w:bottom w:val="none" w:sz="0" w:space="0" w:color="auto"/>
        <w:right w:val="none" w:sz="0" w:space="0" w:color="auto"/>
      </w:divBdr>
    </w:div>
    <w:div w:id="524101531">
      <w:bodyDiv w:val="1"/>
      <w:marLeft w:val="0"/>
      <w:marRight w:val="0"/>
      <w:marTop w:val="0"/>
      <w:marBottom w:val="0"/>
      <w:divBdr>
        <w:top w:val="none" w:sz="0" w:space="0" w:color="auto"/>
        <w:left w:val="none" w:sz="0" w:space="0" w:color="auto"/>
        <w:bottom w:val="none" w:sz="0" w:space="0" w:color="auto"/>
        <w:right w:val="none" w:sz="0" w:space="0" w:color="auto"/>
      </w:divBdr>
    </w:div>
    <w:div w:id="524640731">
      <w:bodyDiv w:val="1"/>
      <w:marLeft w:val="0"/>
      <w:marRight w:val="0"/>
      <w:marTop w:val="0"/>
      <w:marBottom w:val="0"/>
      <w:divBdr>
        <w:top w:val="none" w:sz="0" w:space="0" w:color="auto"/>
        <w:left w:val="none" w:sz="0" w:space="0" w:color="auto"/>
        <w:bottom w:val="none" w:sz="0" w:space="0" w:color="auto"/>
        <w:right w:val="none" w:sz="0" w:space="0" w:color="auto"/>
      </w:divBdr>
    </w:div>
    <w:div w:id="529684456">
      <w:bodyDiv w:val="1"/>
      <w:marLeft w:val="0"/>
      <w:marRight w:val="0"/>
      <w:marTop w:val="0"/>
      <w:marBottom w:val="0"/>
      <w:divBdr>
        <w:top w:val="none" w:sz="0" w:space="0" w:color="auto"/>
        <w:left w:val="none" w:sz="0" w:space="0" w:color="auto"/>
        <w:bottom w:val="none" w:sz="0" w:space="0" w:color="auto"/>
        <w:right w:val="none" w:sz="0" w:space="0" w:color="auto"/>
      </w:divBdr>
    </w:div>
    <w:div w:id="529804124">
      <w:bodyDiv w:val="1"/>
      <w:marLeft w:val="0"/>
      <w:marRight w:val="0"/>
      <w:marTop w:val="0"/>
      <w:marBottom w:val="0"/>
      <w:divBdr>
        <w:top w:val="none" w:sz="0" w:space="0" w:color="auto"/>
        <w:left w:val="none" w:sz="0" w:space="0" w:color="auto"/>
        <w:bottom w:val="none" w:sz="0" w:space="0" w:color="auto"/>
        <w:right w:val="none" w:sz="0" w:space="0" w:color="auto"/>
      </w:divBdr>
    </w:div>
    <w:div w:id="530462950">
      <w:bodyDiv w:val="1"/>
      <w:marLeft w:val="0"/>
      <w:marRight w:val="0"/>
      <w:marTop w:val="0"/>
      <w:marBottom w:val="0"/>
      <w:divBdr>
        <w:top w:val="none" w:sz="0" w:space="0" w:color="auto"/>
        <w:left w:val="none" w:sz="0" w:space="0" w:color="auto"/>
        <w:bottom w:val="none" w:sz="0" w:space="0" w:color="auto"/>
        <w:right w:val="none" w:sz="0" w:space="0" w:color="auto"/>
      </w:divBdr>
    </w:div>
    <w:div w:id="535779247">
      <w:bodyDiv w:val="1"/>
      <w:marLeft w:val="0"/>
      <w:marRight w:val="0"/>
      <w:marTop w:val="0"/>
      <w:marBottom w:val="0"/>
      <w:divBdr>
        <w:top w:val="none" w:sz="0" w:space="0" w:color="auto"/>
        <w:left w:val="none" w:sz="0" w:space="0" w:color="auto"/>
        <w:bottom w:val="none" w:sz="0" w:space="0" w:color="auto"/>
        <w:right w:val="none" w:sz="0" w:space="0" w:color="auto"/>
      </w:divBdr>
    </w:div>
    <w:div w:id="536235663">
      <w:bodyDiv w:val="1"/>
      <w:marLeft w:val="0"/>
      <w:marRight w:val="0"/>
      <w:marTop w:val="0"/>
      <w:marBottom w:val="0"/>
      <w:divBdr>
        <w:top w:val="none" w:sz="0" w:space="0" w:color="auto"/>
        <w:left w:val="none" w:sz="0" w:space="0" w:color="auto"/>
        <w:bottom w:val="none" w:sz="0" w:space="0" w:color="auto"/>
        <w:right w:val="none" w:sz="0" w:space="0" w:color="auto"/>
      </w:divBdr>
    </w:div>
    <w:div w:id="536703128">
      <w:bodyDiv w:val="1"/>
      <w:marLeft w:val="0"/>
      <w:marRight w:val="0"/>
      <w:marTop w:val="0"/>
      <w:marBottom w:val="0"/>
      <w:divBdr>
        <w:top w:val="none" w:sz="0" w:space="0" w:color="auto"/>
        <w:left w:val="none" w:sz="0" w:space="0" w:color="auto"/>
        <w:bottom w:val="none" w:sz="0" w:space="0" w:color="auto"/>
        <w:right w:val="none" w:sz="0" w:space="0" w:color="auto"/>
      </w:divBdr>
    </w:div>
    <w:div w:id="537161716">
      <w:bodyDiv w:val="1"/>
      <w:marLeft w:val="0"/>
      <w:marRight w:val="0"/>
      <w:marTop w:val="0"/>
      <w:marBottom w:val="0"/>
      <w:divBdr>
        <w:top w:val="none" w:sz="0" w:space="0" w:color="auto"/>
        <w:left w:val="none" w:sz="0" w:space="0" w:color="auto"/>
        <w:bottom w:val="none" w:sz="0" w:space="0" w:color="auto"/>
        <w:right w:val="none" w:sz="0" w:space="0" w:color="auto"/>
      </w:divBdr>
    </w:div>
    <w:div w:id="537204236">
      <w:bodyDiv w:val="1"/>
      <w:marLeft w:val="0"/>
      <w:marRight w:val="0"/>
      <w:marTop w:val="0"/>
      <w:marBottom w:val="0"/>
      <w:divBdr>
        <w:top w:val="none" w:sz="0" w:space="0" w:color="auto"/>
        <w:left w:val="none" w:sz="0" w:space="0" w:color="auto"/>
        <w:bottom w:val="none" w:sz="0" w:space="0" w:color="auto"/>
        <w:right w:val="none" w:sz="0" w:space="0" w:color="auto"/>
      </w:divBdr>
    </w:div>
    <w:div w:id="537400293">
      <w:bodyDiv w:val="1"/>
      <w:marLeft w:val="0"/>
      <w:marRight w:val="0"/>
      <w:marTop w:val="0"/>
      <w:marBottom w:val="0"/>
      <w:divBdr>
        <w:top w:val="none" w:sz="0" w:space="0" w:color="auto"/>
        <w:left w:val="none" w:sz="0" w:space="0" w:color="auto"/>
        <w:bottom w:val="none" w:sz="0" w:space="0" w:color="auto"/>
        <w:right w:val="none" w:sz="0" w:space="0" w:color="auto"/>
      </w:divBdr>
    </w:div>
    <w:div w:id="540285936">
      <w:bodyDiv w:val="1"/>
      <w:marLeft w:val="0"/>
      <w:marRight w:val="0"/>
      <w:marTop w:val="0"/>
      <w:marBottom w:val="0"/>
      <w:divBdr>
        <w:top w:val="none" w:sz="0" w:space="0" w:color="auto"/>
        <w:left w:val="none" w:sz="0" w:space="0" w:color="auto"/>
        <w:bottom w:val="none" w:sz="0" w:space="0" w:color="auto"/>
        <w:right w:val="none" w:sz="0" w:space="0" w:color="auto"/>
      </w:divBdr>
    </w:div>
    <w:div w:id="540485726">
      <w:bodyDiv w:val="1"/>
      <w:marLeft w:val="0"/>
      <w:marRight w:val="0"/>
      <w:marTop w:val="0"/>
      <w:marBottom w:val="0"/>
      <w:divBdr>
        <w:top w:val="none" w:sz="0" w:space="0" w:color="auto"/>
        <w:left w:val="none" w:sz="0" w:space="0" w:color="auto"/>
        <w:bottom w:val="none" w:sz="0" w:space="0" w:color="auto"/>
        <w:right w:val="none" w:sz="0" w:space="0" w:color="auto"/>
      </w:divBdr>
    </w:div>
    <w:div w:id="541787474">
      <w:bodyDiv w:val="1"/>
      <w:marLeft w:val="0"/>
      <w:marRight w:val="0"/>
      <w:marTop w:val="0"/>
      <w:marBottom w:val="0"/>
      <w:divBdr>
        <w:top w:val="none" w:sz="0" w:space="0" w:color="auto"/>
        <w:left w:val="none" w:sz="0" w:space="0" w:color="auto"/>
        <w:bottom w:val="none" w:sz="0" w:space="0" w:color="auto"/>
        <w:right w:val="none" w:sz="0" w:space="0" w:color="auto"/>
      </w:divBdr>
    </w:div>
    <w:div w:id="542014321">
      <w:bodyDiv w:val="1"/>
      <w:marLeft w:val="0"/>
      <w:marRight w:val="0"/>
      <w:marTop w:val="0"/>
      <w:marBottom w:val="0"/>
      <w:divBdr>
        <w:top w:val="none" w:sz="0" w:space="0" w:color="auto"/>
        <w:left w:val="none" w:sz="0" w:space="0" w:color="auto"/>
        <w:bottom w:val="none" w:sz="0" w:space="0" w:color="auto"/>
        <w:right w:val="none" w:sz="0" w:space="0" w:color="auto"/>
      </w:divBdr>
    </w:div>
    <w:div w:id="542250476">
      <w:bodyDiv w:val="1"/>
      <w:marLeft w:val="0"/>
      <w:marRight w:val="0"/>
      <w:marTop w:val="0"/>
      <w:marBottom w:val="0"/>
      <w:divBdr>
        <w:top w:val="none" w:sz="0" w:space="0" w:color="auto"/>
        <w:left w:val="none" w:sz="0" w:space="0" w:color="auto"/>
        <w:bottom w:val="none" w:sz="0" w:space="0" w:color="auto"/>
        <w:right w:val="none" w:sz="0" w:space="0" w:color="auto"/>
      </w:divBdr>
    </w:div>
    <w:div w:id="542913068">
      <w:bodyDiv w:val="1"/>
      <w:marLeft w:val="0"/>
      <w:marRight w:val="0"/>
      <w:marTop w:val="0"/>
      <w:marBottom w:val="0"/>
      <w:divBdr>
        <w:top w:val="none" w:sz="0" w:space="0" w:color="auto"/>
        <w:left w:val="none" w:sz="0" w:space="0" w:color="auto"/>
        <w:bottom w:val="none" w:sz="0" w:space="0" w:color="auto"/>
        <w:right w:val="none" w:sz="0" w:space="0" w:color="auto"/>
      </w:divBdr>
    </w:div>
    <w:div w:id="543835330">
      <w:bodyDiv w:val="1"/>
      <w:marLeft w:val="0"/>
      <w:marRight w:val="0"/>
      <w:marTop w:val="0"/>
      <w:marBottom w:val="0"/>
      <w:divBdr>
        <w:top w:val="none" w:sz="0" w:space="0" w:color="auto"/>
        <w:left w:val="none" w:sz="0" w:space="0" w:color="auto"/>
        <w:bottom w:val="none" w:sz="0" w:space="0" w:color="auto"/>
        <w:right w:val="none" w:sz="0" w:space="0" w:color="auto"/>
      </w:divBdr>
    </w:div>
    <w:div w:id="544408431">
      <w:bodyDiv w:val="1"/>
      <w:marLeft w:val="0"/>
      <w:marRight w:val="0"/>
      <w:marTop w:val="0"/>
      <w:marBottom w:val="0"/>
      <w:divBdr>
        <w:top w:val="none" w:sz="0" w:space="0" w:color="auto"/>
        <w:left w:val="none" w:sz="0" w:space="0" w:color="auto"/>
        <w:bottom w:val="none" w:sz="0" w:space="0" w:color="auto"/>
        <w:right w:val="none" w:sz="0" w:space="0" w:color="auto"/>
      </w:divBdr>
    </w:div>
    <w:div w:id="545064066">
      <w:bodyDiv w:val="1"/>
      <w:marLeft w:val="0"/>
      <w:marRight w:val="0"/>
      <w:marTop w:val="0"/>
      <w:marBottom w:val="0"/>
      <w:divBdr>
        <w:top w:val="none" w:sz="0" w:space="0" w:color="auto"/>
        <w:left w:val="none" w:sz="0" w:space="0" w:color="auto"/>
        <w:bottom w:val="none" w:sz="0" w:space="0" w:color="auto"/>
        <w:right w:val="none" w:sz="0" w:space="0" w:color="auto"/>
      </w:divBdr>
    </w:div>
    <w:div w:id="545067805">
      <w:bodyDiv w:val="1"/>
      <w:marLeft w:val="0"/>
      <w:marRight w:val="0"/>
      <w:marTop w:val="0"/>
      <w:marBottom w:val="0"/>
      <w:divBdr>
        <w:top w:val="none" w:sz="0" w:space="0" w:color="auto"/>
        <w:left w:val="none" w:sz="0" w:space="0" w:color="auto"/>
        <w:bottom w:val="none" w:sz="0" w:space="0" w:color="auto"/>
        <w:right w:val="none" w:sz="0" w:space="0" w:color="auto"/>
      </w:divBdr>
    </w:div>
    <w:div w:id="545071147">
      <w:bodyDiv w:val="1"/>
      <w:marLeft w:val="0"/>
      <w:marRight w:val="0"/>
      <w:marTop w:val="0"/>
      <w:marBottom w:val="0"/>
      <w:divBdr>
        <w:top w:val="none" w:sz="0" w:space="0" w:color="auto"/>
        <w:left w:val="none" w:sz="0" w:space="0" w:color="auto"/>
        <w:bottom w:val="none" w:sz="0" w:space="0" w:color="auto"/>
        <w:right w:val="none" w:sz="0" w:space="0" w:color="auto"/>
      </w:divBdr>
    </w:div>
    <w:div w:id="548801818">
      <w:bodyDiv w:val="1"/>
      <w:marLeft w:val="0"/>
      <w:marRight w:val="0"/>
      <w:marTop w:val="0"/>
      <w:marBottom w:val="0"/>
      <w:divBdr>
        <w:top w:val="none" w:sz="0" w:space="0" w:color="auto"/>
        <w:left w:val="none" w:sz="0" w:space="0" w:color="auto"/>
        <w:bottom w:val="none" w:sz="0" w:space="0" w:color="auto"/>
        <w:right w:val="none" w:sz="0" w:space="0" w:color="auto"/>
      </w:divBdr>
    </w:div>
    <w:div w:id="550577250">
      <w:bodyDiv w:val="1"/>
      <w:marLeft w:val="0"/>
      <w:marRight w:val="0"/>
      <w:marTop w:val="0"/>
      <w:marBottom w:val="0"/>
      <w:divBdr>
        <w:top w:val="none" w:sz="0" w:space="0" w:color="auto"/>
        <w:left w:val="none" w:sz="0" w:space="0" w:color="auto"/>
        <w:bottom w:val="none" w:sz="0" w:space="0" w:color="auto"/>
        <w:right w:val="none" w:sz="0" w:space="0" w:color="auto"/>
      </w:divBdr>
    </w:div>
    <w:div w:id="551817890">
      <w:bodyDiv w:val="1"/>
      <w:marLeft w:val="0"/>
      <w:marRight w:val="0"/>
      <w:marTop w:val="0"/>
      <w:marBottom w:val="0"/>
      <w:divBdr>
        <w:top w:val="none" w:sz="0" w:space="0" w:color="auto"/>
        <w:left w:val="none" w:sz="0" w:space="0" w:color="auto"/>
        <w:bottom w:val="none" w:sz="0" w:space="0" w:color="auto"/>
        <w:right w:val="none" w:sz="0" w:space="0" w:color="auto"/>
      </w:divBdr>
    </w:div>
    <w:div w:id="551967664">
      <w:bodyDiv w:val="1"/>
      <w:marLeft w:val="0"/>
      <w:marRight w:val="0"/>
      <w:marTop w:val="0"/>
      <w:marBottom w:val="0"/>
      <w:divBdr>
        <w:top w:val="none" w:sz="0" w:space="0" w:color="auto"/>
        <w:left w:val="none" w:sz="0" w:space="0" w:color="auto"/>
        <w:bottom w:val="none" w:sz="0" w:space="0" w:color="auto"/>
        <w:right w:val="none" w:sz="0" w:space="0" w:color="auto"/>
      </w:divBdr>
    </w:div>
    <w:div w:id="552276039">
      <w:bodyDiv w:val="1"/>
      <w:marLeft w:val="0"/>
      <w:marRight w:val="0"/>
      <w:marTop w:val="0"/>
      <w:marBottom w:val="0"/>
      <w:divBdr>
        <w:top w:val="none" w:sz="0" w:space="0" w:color="auto"/>
        <w:left w:val="none" w:sz="0" w:space="0" w:color="auto"/>
        <w:bottom w:val="none" w:sz="0" w:space="0" w:color="auto"/>
        <w:right w:val="none" w:sz="0" w:space="0" w:color="auto"/>
      </w:divBdr>
    </w:div>
    <w:div w:id="555513816">
      <w:bodyDiv w:val="1"/>
      <w:marLeft w:val="0"/>
      <w:marRight w:val="0"/>
      <w:marTop w:val="0"/>
      <w:marBottom w:val="0"/>
      <w:divBdr>
        <w:top w:val="none" w:sz="0" w:space="0" w:color="auto"/>
        <w:left w:val="none" w:sz="0" w:space="0" w:color="auto"/>
        <w:bottom w:val="none" w:sz="0" w:space="0" w:color="auto"/>
        <w:right w:val="none" w:sz="0" w:space="0" w:color="auto"/>
      </w:divBdr>
    </w:div>
    <w:div w:id="556354783">
      <w:bodyDiv w:val="1"/>
      <w:marLeft w:val="0"/>
      <w:marRight w:val="0"/>
      <w:marTop w:val="0"/>
      <w:marBottom w:val="0"/>
      <w:divBdr>
        <w:top w:val="none" w:sz="0" w:space="0" w:color="auto"/>
        <w:left w:val="none" w:sz="0" w:space="0" w:color="auto"/>
        <w:bottom w:val="none" w:sz="0" w:space="0" w:color="auto"/>
        <w:right w:val="none" w:sz="0" w:space="0" w:color="auto"/>
      </w:divBdr>
    </w:div>
    <w:div w:id="556404649">
      <w:bodyDiv w:val="1"/>
      <w:marLeft w:val="0"/>
      <w:marRight w:val="0"/>
      <w:marTop w:val="0"/>
      <w:marBottom w:val="0"/>
      <w:divBdr>
        <w:top w:val="none" w:sz="0" w:space="0" w:color="auto"/>
        <w:left w:val="none" w:sz="0" w:space="0" w:color="auto"/>
        <w:bottom w:val="none" w:sz="0" w:space="0" w:color="auto"/>
        <w:right w:val="none" w:sz="0" w:space="0" w:color="auto"/>
      </w:divBdr>
    </w:div>
    <w:div w:id="556432798">
      <w:bodyDiv w:val="1"/>
      <w:marLeft w:val="0"/>
      <w:marRight w:val="0"/>
      <w:marTop w:val="0"/>
      <w:marBottom w:val="0"/>
      <w:divBdr>
        <w:top w:val="none" w:sz="0" w:space="0" w:color="auto"/>
        <w:left w:val="none" w:sz="0" w:space="0" w:color="auto"/>
        <w:bottom w:val="none" w:sz="0" w:space="0" w:color="auto"/>
        <w:right w:val="none" w:sz="0" w:space="0" w:color="auto"/>
      </w:divBdr>
    </w:div>
    <w:div w:id="556934276">
      <w:bodyDiv w:val="1"/>
      <w:marLeft w:val="0"/>
      <w:marRight w:val="0"/>
      <w:marTop w:val="0"/>
      <w:marBottom w:val="0"/>
      <w:divBdr>
        <w:top w:val="none" w:sz="0" w:space="0" w:color="auto"/>
        <w:left w:val="none" w:sz="0" w:space="0" w:color="auto"/>
        <w:bottom w:val="none" w:sz="0" w:space="0" w:color="auto"/>
        <w:right w:val="none" w:sz="0" w:space="0" w:color="auto"/>
      </w:divBdr>
    </w:div>
    <w:div w:id="557785843">
      <w:bodyDiv w:val="1"/>
      <w:marLeft w:val="0"/>
      <w:marRight w:val="0"/>
      <w:marTop w:val="0"/>
      <w:marBottom w:val="0"/>
      <w:divBdr>
        <w:top w:val="none" w:sz="0" w:space="0" w:color="auto"/>
        <w:left w:val="none" w:sz="0" w:space="0" w:color="auto"/>
        <w:bottom w:val="none" w:sz="0" w:space="0" w:color="auto"/>
        <w:right w:val="none" w:sz="0" w:space="0" w:color="auto"/>
      </w:divBdr>
    </w:div>
    <w:div w:id="558975693">
      <w:bodyDiv w:val="1"/>
      <w:marLeft w:val="0"/>
      <w:marRight w:val="0"/>
      <w:marTop w:val="0"/>
      <w:marBottom w:val="0"/>
      <w:divBdr>
        <w:top w:val="none" w:sz="0" w:space="0" w:color="auto"/>
        <w:left w:val="none" w:sz="0" w:space="0" w:color="auto"/>
        <w:bottom w:val="none" w:sz="0" w:space="0" w:color="auto"/>
        <w:right w:val="none" w:sz="0" w:space="0" w:color="auto"/>
      </w:divBdr>
    </w:div>
    <w:div w:id="559485665">
      <w:bodyDiv w:val="1"/>
      <w:marLeft w:val="0"/>
      <w:marRight w:val="0"/>
      <w:marTop w:val="0"/>
      <w:marBottom w:val="0"/>
      <w:divBdr>
        <w:top w:val="none" w:sz="0" w:space="0" w:color="auto"/>
        <w:left w:val="none" w:sz="0" w:space="0" w:color="auto"/>
        <w:bottom w:val="none" w:sz="0" w:space="0" w:color="auto"/>
        <w:right w:val="none" w:sz="0" w:space="0" w:color="auto"/>
      </w:divBdr>
    </w:div>
    <w:div w:id="559825709">
      <w:bodyDiv w:val="1"/>
      <w:marLeft w:val="0"/>
      <w:marRight w:val="0"/>
      <w:marTop w:val="0"/>
      <w:marBottom w:val="0"/>
      <w:divBdr>
        <w:top w:val="none" w:sz="0" w:space="0" w:color="auto"/>
        <w:left w:val="none" w:sz="0" w:space="0" w:color="auto"/>
        <w:bottom w:val="none" w:sz="0" w:space="0" w:color="auto"/>
        <w:right w:val="none" w:sz="0" w:space="0" w:color="auto"/>
      </w:divBdr>
    </w:div>
    <w:div w:id="561789649">
      <w:bodyDiv w:val="1"/>
      <w:marLeft w:val="0"/>
      <w:marRight w:val="0"/>
      <w:marTop w:val="0"/>
      <w:marBottom w:val="0"/>
      <w:divBdr>
        <w:top w:val="none" w:sz="0" w:space="0" w:color="auto"/>
        <w:left w:val="none" w:sz="0" w:space="0" w:color="auto"/>
        <w:bottom w:val="none" w:sz="0" w:space="0" w:color="auto"/>
        <w:right w:val="none" w:sz="0" w:space="0" w:color="auto"/>
      </w:divBdr>
    </w:div>
    <w:div w:id="562905999">
      <w:bodyDiv w:val="1"/>
      <w:marLeft w:val="0"/>
      <w:marRight w:val="0"/>
      <w:marTop w:val="0"/>
      <w:marBottom w:val="0"/>
      <w:divBdr>
        <w:top w:val="none" w:sz="0" w:space="0" w:color="auto"/>
        <w:left w:val="none" w:sz="0" w:space="0" w:color="auto"/>
        <w:bottom w:val="none" w:sz="0" w:space="0" w:color="auto"/>
        <w:right w:val="none" w:sz="0" w:space="0" w:color="auto"/>
      </w:divBdr>
    </w:div>
    <w:div w:id="563103961">
      <w:bodyDiv w:val="1"/>
      <w:marLeft w:val="0"/>
      <w:marRight w:val="0"/>
      <w:marTop w:val="0"/>
      <w:marBottom w:val="0"/>
      <w:divBdr>
        <w:top w:val="none" w:sz="0" w:space="0" w:color="auto"/>
        <w:left w:val="none" w:sz="0" w:space="0" w:color="auto"/>
        <w:bottom w:val="none" w:sz="0" w:space="0" w:color="auto"/>
        <w:right w:val="none" w:sz="0" w:space="0" w:color="auto"/>
      </w:divBdr>
    </w:div>
    <w:div w:id="563565576">
      <w:bodyDiv w:val="1"/>
      <w:marLeft w:val="0"/>
      <w:marRight w:val="0"/>
      <w:marTop w:val="0"/>
      <w:marBottom w:val="0"/>
      <w:divBdr>
        <w:top w:val="none" w:sz="0" w:space="0" w:color="auto"/>
        <w:left w:val="none" w:sz="0" w:space="0" w:color="auto"/>
        <w:bottom w:val="none" w:sz="0" w:space="0" w:color="auto"/>
        <w:right w:val="none" w:sz="0" w:space="0" w:color="auto"/>
      </w:divBdr>
    </w:div>
    <w:div w:id="563879513">
      <w:bodyDiv w:val="1"/>
      <w:marLeft w:val="0"/>
      <w:marRight w:val="0"/>
      <w:marTop w:val="0"/>
      <w:marBottom w:val="0"/>
      <w:divBdr>
        <w:top w:val="none" w:sz="0" w:space="0" w:color="auto"/>
        <w:left w:val="none" w:sz="0" w:space="0" w:color="auto"/>
        <w:bottom w:val="none" w:sz="0" w:space="0" w:color="auto"/>
        <w:right w:val="none" w:sz="0" w:space="0" w:color="auto"/>
      </w:divBdr>
    </w:div>
    <w:div w:id="564100286">
      <w:bodyDiv w:val="1"/>
      <w:marLeft w:val="0"/>
      <w:marRight w:val="0"/>
      <w:marTop w:val="0"/>
      <w:marBottom w:val="0"/>
      <w:divBdr>
        <w:top w:val="none" w:sz="0" w:space="0" w:color="auto"/>
        <w:left w:val="none" w:sz="0" w:space="0" w:color="auto"/>
        <w:bottom w:val="none" w:sz="0" w:space="0" w:color="auto"/>
        <w:right w:val="none" w:sz="0" w:space="0" w:color="auto"/>
      </w:divBdr>
    </w:div>
    <w:div w:id="565647630">
      <w:bodyDiv w:val="1"/>
      <w:marLeft w:val="0"/>
      <w:marRight w:val="0"/>
      <w:marTop w:val="0"/>
      <w:marBottom w:val="0"/>
      <w:divBdr>
        <w:top w:val="none" w:sz="0" w:space="0" w:color="auto"/>
        <w:left w:val="none" w:sz="0" w:space="0" w:color="auto"/>
        <w:bottom w:val="none" w:sz="0" w:space="0" w:color="auto"/>
        <w:right w:val="none" w:sz="0" w:space="0" w:color="auto"/>
      </w:divBdr>
    </w:div>
    <w:div w:id="565726244">
      <w:bodyDiv w:val="1"/>
      <w:marLeft w:val="0"/>
      <w:marRight w:val="0"/>
      <w:marTop w:val="0"/>
      <w:marBottom w:val="0"/>
      <w:divBdr>
        <w:top w:val="none" w:sz="0" w:space="0" w:color="auto"/>
        <w:left w:val="none" w:sz="0" w:space="0" w:color="auto"/>
        <w:bottom w:val="none" w:sz="0" w:space="0" w:color="auto"/>
        <w:right w:val="none" w:sz="0" w:space="0" w:color="auto"/>
      </w:divBdr>
    </w:div>
    <w:div w:id="565802493">
      <w:bodyDiv w:val="1"/>
      <w:marLeft w:val="0"/>
      <w:marRight w:val="0"/>
      <w:marTop w:val="0"/>
      <w:marBottom w:val="0"/>
      <w:divBdr>
        <w:top w:val="none" w:sz="0" w:space="0" w:color="auto"/>
        <w:left w:val="none" w:sz="0" w:space="0" w:color="auto"/>
        <w:bottom w:val="none" w:sz="0" w:space="0" w:color="auto"/>
        <w:right w:val="none" w:sz="0" w:space="0" w:color="auto"/>
      </w:divBdr>
    </w:div>
    <w:div w:id="566034975">
      <w:bodyDiv w:val="1"/>
      <w:marLeft w:val="0"/>
      <w:marRight w:val="0"/>
      <w:marTop w:val="0"/>
      <w:marBottom w:val="0"/>
      <w:divBdr>
        <w:top w:val="none" w:sz="0" w:space="0" w:color="auto"/>
        <w:left w:val="none" w:sz="0" w:space="0" w:color="auto"/>
        <w:bottom w:val="none" w:sz="0" w:space="0" w:color="auto"/>
        <w:right w:val="none" w:sz="0" w:space="0" w:color="auto"/>
      </w:divBdr>
    </w:div>
    <w:div w:id="567031285">
      <w:bodyDiv w:val="1"/>
      <w:marLeft w:val="0"/>
      <w:marRight w:val="0"/>
      <w:marTop w:val="0"/>
      <w:marBottom w:val="0"/>
      <w:divBdr>
        <w:top w:val="none" w:sz="0" w:space="0" w:color="auto"/>
        <w:left w:val="none" w:sz="0" w:space="0" w:color="auto"/>
        <w:bottom w:val="none" w:sz="0" w:space="0" w:color="auto"/>
        <w:right w:val="none" w:sz="0" w:space="0" w:color="auto"/>
      </w:divBdr>
    </w:div>
    <w:div w:id="567810092">
      <w:bodyDiv w:val="1"/>
      <w:marLeft w:val="0"/>
      <w:marRight w:val="0"/>
      <w:marTop w:val="0"/>
      <w:marBottom w:val="0"/>
      <w:divBdr>
        <w:top w:val="none" w:sz="0" w:space="0" w:color="auto"/>
        <w:left w:val="none" w:sz="0" w:space="0" w:color="auto"/>
        <w:bottom w:val="none" w:sz="0" w:space="0" w:color="auto"/>
        <w:right w:val="none" w:sz="0" w:space="0" w:color="auto"/>
      </w:divBdr>
    </w:div>
    <w:div w:id="568001888">
      <w:bodyDiv w:val="1"/>
      <w:marLeft w:val="0"/>
      <w:marRight w:val="0"/>
      <w:marTop w:val="0"/>
      <w:marBottom w:val="0"/>
      <w:divBdr>
        <w:top w:val="none" w:sz="0" w:space="0" w:color="auto"/>
        <w:left w:val="none" w:sz="0" w:space="0" w:color="auto"/>
        <w:bottom w:val="none" w:sz="0" w:space="0" w:color="auto"/>
        <w:right w:val="none" w:sz="0" w:space="0" w:color="auto"/>
      </w:divBdr>
    </w:div>
    <w:div w:id="569461075">
      <w:bodyDiv w:val="1"/>
      <w:marLeft w:val="0"/>
      <w:marRight w:val="0"/>
      <w:marTop w:val="0"/>
      <w:marBottom w:val="0"/>
      <w:divBdr>
        <w:top w:val="none" w:sz="0" w:space="0" w:color="auto"/>
        <w:left w:val="none" w:sz="0" w:space="0" w:color="auto"/>
        <w:bottom w:val="none" w:sz="0" w:space="0" w:color="auto"/>
        <w:right w:val="none" w:sz="0" w:space="0" w:color="auto"/>
      </w:divBdr>
    </w:div>
    <w:div w:id="570584492">
      <w:bodyDiv w:val="1"/>
      <w:marLeft w:val="0"/>
      <w:marRight w:val="0"/>
      <w:marTop w:val="0"/>
      <w:marBottom w:val="0"/>
      <w:divBdr>
        <w:top w:val="none" w:sz="0" w:space="0" w:color="auto"/>
        <w:left w:val="none" w:sz="0" w:space="0" w:color="auto"/>
        <w:bottom w:val="none" w:sz="0" w:space="0" w:color="auto"/>
        <w:right w:val="none" w:sz="0" w:space="0" w:color="auto"/>
      </w:divBdr>
    </w:div>
    <w:div w:id="570850532">
      <w:bodyDiv w:val="1"/>
      <w:marLeft w:val="0"/>
      <w:marRight w:val="0"/>
      <w:marTop w:val="0"/>
      <w:marBottom w:val="0"/>
      <w:divBdr>
        <w:top w:val="none" w:sz="0" w:space="0" w:color="auto"/>
        <w:left w:val="none" w:sz="0" w:space="0" w:color="auto"/>
        <w:bottom w:val="none" w:sz="0" w:space="0" w:color="auto"/>
        <w:right w:val="none" w:sz="0" w:space="0" w:color="auto"/>
      </w:divBdr>
    </w:div>
    <w:div w:id="572548100">
      <w:bodyDiv w:val="1"/>
      <w:marLeft w:val="0"/>
      <w:marRight w:val="0"/>
      <w:marTop w:val="0"/>
      <w:marBottom w:val="0"/>
      <w:divBdr>
        <w:top w:val="none" w:sz="0" w:space="0" w:color="auto"/>
        <w:left w:val="none" w:sz="0" w:space="0" w:color="auto"/>
        <w:bottom w:val="none" w:sz="0" w:space="0" w:color="auto"/>
        <w:right w:val="none" w:sz="0" w:space="0" w:color="auto"/>
      </w:divBdr>
    </w:div>
    <w:div w:id="575482993">
      <w:bodyDiv w:val="1"/>
      <w:marLeft w:val="0"/>
      <w:marRight w:val="0"/>
      <w:marTop w:val="0"/>
      <w:marBottom w:val="0"/>
      <w:divBdr>
        <w:top w:val="none" w:sz="0" w:space="0" w:color="auto"/>
        <w:left w:val="none" w:sz="0" w:space="0" w:color="auto"/>
        <w:bottom w:val="none" w:sz="0" w:space="0" w:color="auto"/>
        <w:right w:val="none" w:sz="0" w:space="0" w:color="auto"/>
      </w:divBdr>
    </w:div>
    <w:div w:id="575627936">
      <w:bodyDiv w:val="1"/>
      <w:marLeft w:val="0"/>
      <w:marRight w:val="0"/>
      <w:marTop w:val="0"/>
      <w:marBottom w:val="0"/>
      <w:divBdr>
        <w:top w:val="none" w:sz="0" w:space="0" w:color="auto"/>
        <w:left w:val="none" w:sz="0" w:space="0" w:color="auto"/>
        <w:bottom w:val="none" w:sz="0" w:space="0" w:color="auto"/>
        <w:right w:val="none" w:sz="0" w:space="0" w:color="auto"/>
      </w:divBdr>
    </w:div>
    <w:div w:id="576398821">
      <w:bodyDiv w:val="1"/>
      <w:marLeft w:val="0"/>
      <w:marRight w:val="0"/>
      <w:marTop w:val="0"/>
      <w:marBottom w:val="0"/>
      <w:divBdr>
        <w:top w:val="none" w:sz="0" w:space="0" w:color="auto"/>
        <w:left w:val="none" w:sz="0" w:space="0" w:color="auto"/>
        <w:bottom w:val="none" w:sz="0" w:space="0" w:color="auto"/>
        <w:right w:val="none" w:sz="0" w:space="0" w:color="auto"/>
      </w:divBdr>
    </w:div>
    <w:div w:id="578290844">
      <w:bodyDiv w:val="1"/>
      <w:marLeft w:val="0"/>
      <w:marRight w:val="0"/>
      <w:marTop w:val="0"/>
      <w:marBottom w:val="0"/>
      <w:divBdr>
        <w:top w:val="none" w:sz="0" w:space="0" w:color="auto"/>
        <w:left w:val="none" w:sz="0" w:space="0" w:color="auto"/>
        <w:bottom w:val="none" w:sz="0" w:space="0" w:color="auto"/>
        <w:right w:val="none" w:sz="0" w:space="0" w:color="auto"/>
      </w:divBdr>
    </w:div>
    <w:div w:id="578515536">
      <w:bodyDiv w:val="1"/>
      <w:marLeft w:val="0"/>
      <w:marRight w:val="0"/>
      <w:marTop w:val="0"/>
      <w:marBottom w:val="0"/>
      <w:divBdr>
        <w:top w:val="none" w:sz="0" w:space="0" w:color="auto"/>
        <w:left w:val="none" w:sz="0" w:space="0" w:color="auto"/>
        <w:bottom w:val="none" w:sz="0" w:space="0" w:color="auto"/>
        <w:right w:val="none" w:sz="0" w:space="0" w:color="auto"/>
      </w:divBdr>
    </w:div>
    <w:div w:id="580213243">
      <w:bodyDiv w:val="1"/>
      <w:marLeft w:val="0"/>
      <w:marRight w:val="0"/>
      <w:marTop w:val="0"/>
      <w:marBottom w:val="0"/>
      <w:divBdr>
        <w:top w:val="none" w:sz="0" w:space="0" w:color="auto"/>
        <w:left w:val="none" w:sz="0" w:space="0" w:color="auto"/>
        <w:bottom w:val="none" w:sz="0" w:space="0" w:color="auto"/>
        <w:right w:val="none" w:sz="0" w:space="0" w:color="auto"/>
      </w:divBdr>
    </w:div>
    <w:div w:id="580456862">
      <w:bodyDiv w:val="1"/>
      <w:marLeft w:val="0"/>
      <w:marRight w:val="0"/>
      <w:marTop w:val="0"/>
      <w:marBottom w:val="0"/>
      <w:divBdr>
        <w:top w:val="none" w:sz="0" w:space="0" w:color="auto"/>
        <w:left w:val="none" w:sz="0" w:space="0" w:color="auto"/>
        <w:bottom w:val="none" w:sz="0" w:space="0" w:color="auto"/>
        <w:right w:val="none" w:sz="0" w:space="0" w:color="auto"/>
      </w:divBdr>
    </w:div>
    <w:div w:id="581454917">
      <w:bodyDiv w:val="1"/>
      <w:marLeft w:val="0"/>
      <w:marRight w:val="0"/>
      <w:marTop w:val="0"/>
      <w:marBottom w:val="0"/>
      <w:divBdr>
        <w:top w:val="none" w:sz="0" w:space="0" w:color="auto"/>
        <w:left w:val="none" w:sz="0" w:space="0" w:color="auto"/>
        <w:bottom w:val="none" w:sz="0" w:space="0" w:color="auto"/>
        <w:right w:val="none" w:sz="0" w:space="0" w:color="auto"/>
      </w:divBdr>
    </w:div>
    <w:div w:id="581567171">
      <w:bodyDiv w:val="1"/>
      <w:marLeft w:val="0"/>
      <w:marRight w:val="0"/>
      <w:marTop w:val="0"/>
      <w:marBottom w:val="0"/>
      <w:divBdr>
        <w:top w:val="none" w:sz="0" w:space="0" w:color="auto"/>
        <w:left w:val="none" w:sz="0" w:space="0" w:color="auto"/>
        <w:bottom w:val="none" w:sz="0" w:space="0" w:color="auto"/>
        <w:right w:val="none" w:sz="0" w:space="0" w:color="auto"/>
      </w:divBdr>
    </w:div>
    <w:div w:id="581722707">
      <w:bodyDiv w:val="1"/>
      <w:marLeft w:val="0"/>
      <w:marRight w:val="0"/>
      <w:marTop w:val="0"/>
      <w:marBottom w:val="0"/>
      <w:divBdr>
        <w:top w:val="none" w:sz="0" w:space="0" w:color="auto"/>
        <w:left w:val="none" w:sz="0" w:space="0" w:color="auto"/>
        <w:bottom w:val="none" w:sz="0" w:space="0" w:color="auto"/>
        <w:right w:val="none" w:sz="0" w:space="0" w:color="auto"/>
      </w:divBdr>
    </w:div>
    <w:div w:id="582564488">
      <w:bodyDiv w:val="1"/>
      <w:marLeft w:val="0"/>
      <w:marRight w:val="0"/>
      <w:marTop w:val="0"/>
      <w:marBottom w:val="0"/>
      <w:divBdr>
        <w:top w:val="none" w:sz="0" w:space="0" w:color="auto"/>
        <w:left w:val="none" w:sz="0" w:space="0" w:color="auto"/>
        <w:bottom w:val="none" w:sz="0" w:space="0" w:color="auto"/>
        <w:right w:val="none" w:sz="0" w:space="0" w:color="auto"/>
      </w:divBdr>
    </w:div>
    <w:div w:id="583029290">
      <w:bodyDiv w:val="1"/>
      <w:marLeft w:val="0"/>
      <w:marRight w:val="0"/>
      <w:marTop w:val="0"/>
      <w:marBottom w:val="0"/>
      <w:divBdr>
        <w:top w:val="none" w:sz="0" w:space="0" w:color="auto"/>
        <w:left w:val="none" w:sz="0" w:space="0" w:color="auto"/>
        <w:bottom w:val="none" w:sz="0" w:space="0" w:color="auto"/>
        <w:right w:val="none" w:sz="0" w:space="0" w:color="auto"/>
      </w:divBdr>
    </w:div>
    <w:div w:id="583224809">
      <w:bodyDiv w:val="1"/>
      <w:marLeft w:val="0"/>
      <w:marRight w:val="0"/>
      <w:marTop w:val="0"/>
      <w:marBottom w:val="0"/>
      <w:divBdr>
        <w:top w:val="none" w:sz="0" w:space="0" w:color="auto"/>
        <w:left w:val="none" w:sz="0" w:space="0" w:color="auto"/>
        <w:bottom w:val="none" w:sz="0" w:space="0" w:color="auto"/>
        <w:right w:val="none" w:sz="0" w:space="0" w:color="auto"/>
      </w:divBdr>
    </w:div>
    <w:div w:id="584801778">
      <w:bodyDiv w:val="1"/>
      <w:marLeft w:val="0"/>
      <w:marRight w:val="0"/>
      <w:marTop w:val="0"/>
      <w:marBottom w:val="0"/>
      <w:divBdr>
        <w:top w:val="none" w:sz="0" w:space="0" w:color="auto"/>
        <w:left w:val="none" w:sz="0" w:space="0" w:color="auto"/>
        <w:bottom w:val="none" w:sz="0" w:space="0" w:color="auto"/>
        <w:right w:val="none" w:sz="0" w:space="0" w:color="auto"/>
      </w:divBdr>
    </w:div>
    <w:div w:id="585845818">
      <w:bodyDiv w:val="1"/>
      <w:marLeft w:val="0"/>
      <w:marRight w:val="0"/>
      <w:marTop w:val="0"/>
      <w:marBottom w:val="0"/>
      <w:divBdr>
        <w:top w:val="none" w:sz="0" w:space="0" w:color="auto"/>
        <w:left w:val="none" w:sz="0" w:space="0" w:color="auto"/>
        <w:bottom w:val="none" w:sz="0" w:space="0" w:color="auto"/>
        <w:right w:val="none" w:sz="0" w:space="0" w:color="auto"/>
      </w:divBdr>
    </w:div>
    <w:div w:id="586884084">
      <w:bodyDiv w:val="1"/>
      <w:marLeft w:val="0"/>
      <w:marRight w:val="0"/>
      <w:marTop w:val="0"/>
      <w:marBottom w:val="0"/>
      <w:divBdr>
        <w:top w:val="none" w:sz="0" w:space="0" w:color="auto"/>
        <w:left w:val="none" w:sz="0" w:space="0" w:color="auto"/>
        <w:bottom w:val="none" w:sz="0" w:space="0" w:color="auto"/>
        <w:right w:val="none" w:sz="0" w:space="0" w:color="auto"/>
      </w:divBdr>
    </w:div>
    <w:div w:id="587886815">
      <w:bodyDiv w:val="1"/>
      <w:marLeft w:val="0"/>
      <w:marRight w:val="0"/>
      <w:marTop w:val="0"/>
      <w:marBottom w:val="0"/>
      <w:divBdr>
        <w:top w:val="none" w:sz="0" w:space="0" w:color="auto"/>
        <w:left w:val="none" w:sz="0" w:space="0" w:color="auto"/>
        <w:bottom w:val="none" w:sz="0" w:space="0" w:color="auto"/>
        <w:right w:val="none" w:sz="0" w:space="0" w:color="auto"/>
      </w:divBdr>
    </w:div>
    <w:div w:id="588271129">
      <w:bodyDiv w:val="1"/>
      <w:marLeft w:val="0"/>
      <w:marRight w:val="0"/>
      <w:marTop w:val="0"/>
      <w:marBottom w:val="0"/>
      <w:divBdr>
        <w:top w:val="none" w:sz="0" w:space="0" w:color="auto"/>
        <w:left w:val="none" w:sz="0" w:space="0" w:color="auto"/>
        <w:bottom w:val="none" w:sz="0" w:space="0" w:color="auto"/>
        <w:right w:val="none" w:sz="0" w:space="0" w:color="auto"/>
      </w:divBdr>
    </w:div>
    <w:div w:id="588541477">
      <w:bodyDiv w:val="1"/>
      <w:marLeft w:val="0"/>
      <w:marRight w:val="0"/>
      <w:marTop w:val="0"/>
      <w:marBottom w:val="0"/>
      <w:divBdr>
        <w:top w:val="none" w:sz="0" w:space="0" w:color="auto"/>
        <w:left w:val="none" w:sz="0" w:space="0" w:color="auto"/>
        <w:bottom w:val="none" w:sz="0" w:space="0" w:color="auto"/>
        <w:right w:val="none" w:sz="0" w:space="0" w:color="auto"/>
      </w:divBdr>
    </w:div>
    <w:div w:id="592474397">
      <w:bodyDiv w:val="1"/>
      <w:marLeft w:val="0"/>
      <w:marRight w:val="0"/>
      <w:marTop w:val="0"/>
      <w:marBottom w:val="0"/>
      <w:divBdr>
        <w:top w:val="none" w:sz="0" w:space="0" w:color="auto"/>
        <w:left w:val="none" w:sz="0" w:space="0" w:color="auto"/>
        <w:bottom w:val="none" w:sz="0" w:space="0" w:color="auto"/>
        <w:right w:val="none" w:sz="0" w:space="0" w:color="auto"/>
      </w:divBdr>
    </w:div>
    <w:div w:id="592474916">
      <w:bodyDiv w:val="1"/>
      <w:marLeft w:val="0"/>
      <w:marRight w:val="0"/>
      <w:marTop w:val="0"/>
      <w:marBottom w:val="0"/>
      <w:divBdr>
        <w:top w:val="none" w:sz="0" w:space="0" w:color="auto"/>
        <w:left w:val="none" w:sz="0" w:space="0" w:color="auto"/>
        <w:bottom w:val="none" w:sz="0" w:space="0" w:color="auto"/>
        <w:right w:val="none" w:sz="0" w:space="0" w:color="auto"/>
      </w:divBdr>
    </w:div>
    <w:div w:id="594095227">
      <w:bodyDiv w:val="1"/>
      <w:marLeft w:val="0"/>
      <w:marRight w:val="0"/>
      <w:marTop w:val="0"/>
      <w:marBottom w:val="0"/>
      <w:divBdr>
        <w:top w:val="none" w:sz="0" w:space="0" w:color="auto"/>
        <w:left w:val="none" w:sz="0" w:space="0" w:color="auto"/>
        <w:bottom w:val="none" w:sz="0" w:space="0" w:color="auto"/>
        <w:right w:val="none" w:sz="0" w:space="0" w:color="auto"/>
      </w:divBdr>
    </w:div>
    <w:div w:id="595135251">
      <w:bodyDiv w:val="1"/>
      <w:marLeft w:val="0"/>
      <w:marRight w:val="0"/>
      <w:marTop w:val="0"/>
      <w:marBottom w:val="0"/>
      <w:divBdr>
        <w:top w:val="none" w:sz="0" w:space="0" w:color="auto"/>
        <w:left w:val="none" w:sz="0" w:space="0" w:color="auto"/>
        <w:bottom w:val="none" w:sz="0" w:space="0" w:color="auto"/>
        <w:right w:val="none" w:sz="0" w:space="0" w:color="auto"/>
      </w:divBdr>
    </w:div>
    <w:div w:id="595793618">
      <w:bodyDiv w:val="1"/>
      <w:marLeft w:val="0"/>
      <w:marRight w:val="0"/>
      <w:marTop w:val="0"/>
      <w:marBottom w:val="0"/>
      <w:divBdr>
        <w:top w:val="none" w:sz="0" w:space="0" w:color="auto"/>
        <w:left w:val="none" w:sz="0" w:space="0" w:color="auto"/>
        <w:bottom w:val="none" w:sz="0" w:space="0" w:color="auto"/>
        <w:right w:val="none" w:sz="0" w:space="0" w:color="auto"/>
      </w:divBdr>
    </w:div>
    <w:div w:id="596328575">
      <w:bodyDiv w:val="1"/>
      <w:marLeft w:val="0"/>
      <w:marRight w:val="0"/>
      <w:marTop w:val="0"/>
      <w:marBottom w:val="0"/>
      <w:divBdr>
        <w:top w:val="none" w:sz="0" w:space="0" w:color="auto"/>
        <w:left w:val="none" w:sz="0" w:space="0" w:color="auto"/>
        <w:bottom w:val="none" w:sz="0" w:space="0" w:color="auto"/>
        <w:right w:val="none" w:sz="0" w:space="0" w:color="auto"/>
      </w:divBdr>
    </w:div>
    <w:div w:id="601452429">
      <w:bodyDiv w:val="1"/>
      <w:marLeft w:val="0"/>
      <w:marRight w:val="0"/>
      <w:marTop w:val="0"/>
      <w:marBottom w:val="0"/>
      <w:divBdr>
        <w:top w:val="none" w:sz="0" w:space="0" w:color="auto"/>
        <w:left w:val="none" w:sz="0" w:space="0" w:color="auto"/>
        <w:bottom w:val="none" w:sz="0" w:space="0" w:color="auto"/>
        <w:right w:val="none" w:sz="0" w:space="0" w:color="auto"/>
      </w:divBdr>
    </w:div>
    <w:div w:id="601496807">
      <w:bodyDiv w:val="1"/>
      <w:marLeft w:val="0"/>
      <w:marRight w:val="0"/>
      <w:marTop w:val="0"/>
      <w:marBottom w:val="0"/>
      <w:divBdr>
        <w:top w:val="none" w:sz="0" w:space="0" w:color="auto"/>
        <w:left w:val="none" w:sz="0" w:space="0" w:color="auto"/>
        <w:bottom w:val="none" w:sz="0" w:space="0" w:color="auto"/>
        <w:right w:val="none" w:sz="0" w:space="0" w:color="auto"/>
      </w:divBdr>
    </w:div>
    <w:div w:id="601838115">
      <w:bodyDiv w:val="1"/>
      <w:marLeft w:val="0"/>
      <w:marRight w:val="0"/>
      <w:marTop w:val="0"/>
      <w:marBottom w:val="0"/>
      <w:divBdr>
        <w:top w:val="none" w:sz="0" w:space="0" w:color="auto"/>
        <w:left w:val="none" w:sz="0" w:space="0" w:color="auto"/>
        <w:bottom w:val="none" w:sz="0" w:space="0" w:color="auto"/>
        <w:right w:val="none" w:sz="0" w:space="0" w:color="auto"/>
      </w:divBdr>
    </w:div>
    <w:div w:id="604116152">
      <w:bodyDiv w:val="1"/>
      <w:marLeft w:val="0"/>
      <w:marRight w:val="0"/>
      <w:marTop w:val="0"/>
      <w:marBottom w:val="0"/>
      <w:divBdr>
        <w:top w:val="none" w:sz="0" w:space="0" w:color="auto"/>
        <w:left w:val="none" w:sz="0" w:space="0" w:color="auto"/>
        <w:bottom w:val="none" w:sz="0" w:space="0" w:color="auto"/>
        <w:right w:val="none" w:sz="0" w:space="0" w:color="auto"/>
      </w:divBdr>
    </w:div>
    <w:div w:id="609437687">
      <w:bodyDiv w:val="1"/>
      <w:marLeft w:val="0"/>
      <w:marRight w:val="0"/>
      <w:marTop w:val="0"/>
      <w:marBottom w:val="0"/>
      <w:divBdr>
        <w:top w:val="none" w:sz="0" w:space="0" w:color="auto"/>
        <w:left w:val="none" w:sz="0" w:space="0" w:color="auto"/>
        <w:bottom w:val="none" w:sz="0" w:space="0" w:color="auto"/>
        <w:right w:val="none" w:sz="0" w:space="0" w:color="auto"/>
      </w:divBdr>
    </w:div>
    <w:div w:id="612829590">
      <w:bodyDiv w:val="1"/>
      <w:marLeft w:val="0"/>
      <w:marRight w:val="0"/>
      <w:marTop w:val="0"/>
      <w:marBottom w:val="0"/>
      <w:divBdr>
        <w:top w:val="none" w:sz="0" w:space="0" w:color="auto"/>
        <w:left w:val="none" w:sz="0" w:space="0" w:color="auto"/>
        <w:bottom w:val="none" w:sz="0" w:space="0" w:color="auto"/>
        <w:right w:val="none" w:sz="0" w:space="0" w:color="auto"/>
      </w:divBdr>
    </w:div>
    <w:div w:id="613175086">
      <w:bodyDiv w:val="1"/>
      <w:marLeft w:val="0"/>
      <w:marRight w:val="0"/>
      <w:marTop w:val="0"/>
      <w:marBottom w:val="0"/>
      <w:divBdr>
        <w:top w:val="none" w:sz="0" w:space="0" w:color="auto"/>
        <w:left w:val="none" w:sz="0" w:space="0" w:color="auto"/>
        <w:bottom w:val="none" w:sz="0" w:space="0" w:color="auto"/>
        <w:right w:val="none" w:sz="0" w:space="0" w:color="auto"/>
      </w:divBdr>
    </w:div>
    <w:div w:id="613825452">
      <w:bodyDiv w:val="1"/>
      <w:marLeft w:val="0"/>
      <w:marRight w:val="0"/>
      <w:marTop w:val="0"/>
      <w:marBottom w:val="0"/>
      <w:divBdr>
        <w:top w:val="none" w:sz="0" w:space="0" w:color="auto"/>
        <w:left w:val="none" w:sz="0" w:space="0" w:color="auto"/>
        <w:bottom w:val="none" w:sz="0" w:space="0" w:color="auto"/>
        <w:right w:val="none" w:sz="0" w:space="0" w:color="auto"/>
      </w:divBdr>
    </w:div>
    <w:div w:id="614941172">
      <w:bodyDiv w:val="1"/>
      <w:marLeft w:val="0"/>
      <w:marRight w:val="0"/>
      <w:marTop w:val="0"/>
      <w:marBottom w:val="0"/>
      <w:divBdr>
        <w:top w:val="none" w:sz="0" w:space="0" w:color="auto"/>
        <w:left w:val="none" w:sz="0" w:space="0" w:color="auto"/>
        <w:bottom w:val="none" w:sz="0" w:space="0" w:color="auto"/>
        <w:right w:val="none" w:sz="0" w:space="0" w:color="auto"/>
      </w:divBdr>
    </w:div>
    <w:div w:id="616914557">
      <w:bodyDiv w:val="1"/>
      <w:marLeft w:val="0"/>
      <w:marRight w:val="0"/>
      <w:marTop w:val="0"/>
      <w:marBottom w:val="0"/>
      <w:divBdr>
        <w:top w:val="none" w:sz="0" w:space="0" w:color="auto"/>
        <w:left w:val="none" w:sz="0" w:space="0" w:color="auto"/>
        <w:bottom w:val="none" w:sz="0" w:space="0" w:color="auto"/>
        <w:right w:val="none" w:sz="0" w:space="0" w:color="auto"/>
      </w:divBdr>
    </w:div>
    <w:div w:id="617033676">
      <w:bodyDiv w:val="1"/>
      <w:marLeft w:val="0"/>
      <w:marRight w:val="0"/>
      <w:marTop w:val="0"/>
      <w:marBottom w:val="0"/>
      <w:divBdr>
        <w:top w:val="none" w:sz="0" w:space="0" w:color="auto"/>
        <w:left w:val="none" w:sz="0" w:space="0" w:color="auto"/>
        <w:bottom w:val="none" w:sz="0" w:space="0" w:color="auto"/>
        <w:right w:val="none" w:sz="0" w:space="0" w:color="auto"/>
      </w:divBdr>
    </w:div>
    <w:div w:id="617223393">
      <w:bodyDiv w:val="1"/>
      <w:marLeft w:val="0"/>
      <w:marRight w:val="0"/>
      <w:marTop w:val="0"/>
      <w:marBottom w:val="0"/>
      <w:divBdr>
        <w:top w:val="none" w:sz="0" w:space="0" w:color="auto"/>
        <w:left w:val="none" w:sz="0" w:space="0" w:color="auto"/>
        <w:bottom w:val="none" w:sz="0" w:space="0" w:color="auto"/>
        <w:right w:val="none" w:sz="0" w:space="0" w:color="auto"/>
      </w:divBdr>
    </w:div>
    <w:div w:id="617486773">
      <w:bodyDiv w:val="1"/>
      <w:marLeft w:val="0"/>
      <w:marRight w:val="0"/>
      <w:marTop w:val="0"/>
      <w:marBottom w:val="0"/>
      <w:divBdr>
        <w:top w:val="none" w:sz="0" w:space="0" w:color="auto"/>
        <w:left w:val="none" w:sz="0" w:space="0" w:color="auto"/>
        <w:bottom w:val="none" w:sz="0" w:space="0" w:color="auto"/>
        <w:right w:val="none" w:sz="0" w:space="0" w:color="auto"/>
      </w:divBdr>
    </w:div>
    <w:div w:id="617489567">
      <w:bodyDiv w:val="1"/>
      <w:marLeft w:val="0"/>
      <w:marRight w:val="0"/>
      <w:marTop w:val="0"/>
      <w:marBottom w:val="0"/>
      <w:divBdr>
        <w:top w:val="none" w:sz="0" w:space="0" w:color="auto"/>
        <w:left w:val="none" w:sz="0" w:space="0" w:color="auto"/>
        <w:bottom w:val="none" w:sz="0" w:space="0" w:color="auto"/>
        <w:right w:val="none" w:sz="0" w:space="0" w:color="auto"/>
      </w:divBdr>
    </w:div>
    <w:div w:id="618070913">
      <w:bodyDiv w:val="1"/>
      <w:marLeft w:val="0"/>
      <w:marRight w:val="0"/>
      <w:marTop w:val="0"/>
      <w:marBottom w:val="0"/>
      <w:divBdr>
        <w:top w:val="none" w:sz="0" w:space="0" w:color="auto"/>
        <w:left w:val="none" w:sz="0" w:space="0" w:color="auto"/>
        <w:bottom w:val="none" w:sz="0" w:space="0" w:color="auto"/>
        <w:right w:val="none" w:sz="0" w:space="0" w:color="auto"/>
      </w:divBdr>
    </w:div>
    <w:div w:id="619145463">
      <w:bodyDiv w:val="1"/>
      <w:marLeft w:val="0"/>
      <w:marRight w:val="0"/>
      <w:marTop w:val="0"/>
      <w:marBottom w:val="0"/>
      <w:divBdr>
        <w:top w:val="none" w:sz="0" w:space="0" w:color="auto"/>
        <w:left w:val="none" w:sz="0" w:space="0" w:color="auto"/>
        <w:bottom w:val="none" w:sz="0" w:space="0" w:color="auto"/>
        <w:right w:val="none" w:sz="0" w:space="0" w:color="auto"/>
      </w:divBdr>
    </w:div>
    <w:div w:id="620575273">
      <w:bodyDiv w:val="1"/>
      <w:marLeft w:val="0"/>
      <w:marRight w:val="0"/>
      <w:marTop w:val="0"/>
      <w:marBottom w:val="0"/>
      <w:divBdr>
        <w:top w:val="none" w:sz="0" w:space="0" w:color="auto"/>
        <w:left w:val="none" w:sz="0" w:space="0" w:color="auto"/>
        <w:bottom w:val="none" w:sz="0" w:space="0" w:color="auto"/>
        <w:right w:val="none" w:sz="0" w:space="0" w:color="auto"/>
      </w:divBdr>
    </w:div>
    <w:div w:id="621379454">
      <w:bodyDiv w:val="1"/>
      <w:marLeft w:val="0"/>
      <w:marRight w:val="0"/>
      <w:marTop w:val="0"/>
      <w:marBottom w:val="0"/>
      <w:divBdr>
        <w:top w:val="none" w:sz="0" w:space="0" w:color="auto"/>
        <w:left w:val="none" w:sz="0" w:space="0" w:color="auto"/>
        <w:bottom w:val="none" w:sz="0" w:space="0" w:color="auto"/>
        <w:right w:val="none" w:sz="0" w:space="0" w:color="auto"/>
      </w:divBdr>
    </w:div>
    <w:div w:id="622930651">
      <w:bodyDiv w:val="1"/>
      <w:marLeft w:val="0"/>
      <w:marRight w:val="0"/>
      <w:marTop w:val="0"/>
      <w:marBottom w:val="0"/>
      <w:divBdr>
        <w:top w:val="none" w:sz="0" w:space="0" w:color="auto"/>
        <w:left w:val="none" w:sz="0" w:space="0" w:color="auto"/>
        <w:bottom w:val="none" w:sz="0" w:space="0" w:color="auto"/>
        <w:right w:val="none" w:sz="0" w:space="0" w:color="auto"/>
      </w:divBdr>
    </w:div>
    <w:div w:id="623586774">
      <w:bodyDiv w:val="1"/>
      <w:marLeft w:val="0"/>
      <w:marRight w:val="0"/>
      <w:marTop w:val="0"/>
      <w:marBottom w:val="0"/>
      <w:divBdr>
        <w:top w:val="none" w:sz="0" w:space="0" w:color="auto"/>
        <w:left w:val="none" w:sz="0" w:space="0" w:color="auto"/>
        <w:bottom w:val="none" w:sz="0" w:space="0" w:color="auto"/>
        <w:right w:val="none" w:sz="0" w:space="0" w:color="auto"/>
      </w:divBdr>
    </w:div>
    <w:div w:id="624115644">
      <w:bodyDiv w:val="1"/>
      <w:marLeft w:val="0"/>
      <w:marRight w:val="0"/>
      <w:marTop w:val="0"/>
      <w:marBottom w:val="0"/>
      <w:divBdr>
        <w:top w:val="none" w:sz="0" w:space="0" w:color="auto"/>
        <w:left w:val="none" w:sz="0" w:space="0" w:color="auto"/>
        <w:bottom w:val="none" w:sz="0" w:space="0" w:color="auto"/>
        <w:right w:val="none" w:sz="0" w:space="0" w:color="auto"/>
      </w:divBdr>
    </w:div>
    <w:div w:id="624166451">
      <w:bodyDiv w:val="1"/>
      <w:marLeft w:val="0"/>
      <w:marRight w:val="0"/>
      <w:marTop w:val="0"/>
      <w:marBottom w:val="0"/>
      <w:divBdr>
        <w:top w:val="none" w:sz="0" w:space="0" w:color="auto"/>
        <w:left w:val="none" w:sz="0" w:space="0" w:color="auto"/>
        <w:bottom w:val="none" w:sz="0" w:space="0" w:color="auto"/>
        <w:right w:val="none" w:sz="0" w:space="0" w:color="auto"/>
      </w:divBdr>
    </w:div>
    <w:div w:id="626858830">
      <w:bodyDiv w:val="1"/>
      <w:marLeft w:val="0"/>
      <w:marRight w:val="0"/>
      <w:marTop w:val="0"/>
      <w:marBottom w:val="0"/>
      <w:divBdr>
        <w:top w:val="none" w:sz="0" w:space="0" w:color="auto"/>
        <w:left w:val="none" w:sz="0" w:space="0" w:color="auto"/>
        <w:bottom w:val="none" w:sz="0" w:space="0" w:color="auto"/>
        <w:right w:val="none" w:sz="0" w:space="0" w:color="auto"/>
      </w:divBdr>
    </w:div>
    <w:div w:id="628514673">
      <w:bodyDiv w:val="1"/>
      <w:marLeft w:val="0"/>
      <w:marRight w:val="0"/>
      <w:marTop w:val="0"/>
      <w:marBottom w:val="0"/>
      <w:divBdr>
        <w:top w:val="none" w:sz="0" w:space="0" w:color="auto"/>
        <w:left w:val="none" w:sz="0" w:space="0" w:color="auto"/>
        <w:bottom w:val="none" w:sz="0" w:space="0" w:color="auto"/>
        <w:right w:val="none" w:sz="0" w:space="0" w:color="auto"/>
      </w:divBdr>
    </w:div>
    <w:div w:id="629361411">
      <w:bodyDiv w:val="1"/>
      <w:marLeft w:val="0"/>
      <w:marRight w:val="0"/>
      <w:marTop w:val="0"/>
      <w:marBottom w:val="0"/>
      <w:divBdr>
        <w:top w:val="none" w:sz="0" w:space="0" w:color="auto"/>
        <w:left w:val="none" w:sz="0" w:space="0" w:color="auto"/>
        <w:bottom w:val="none" w:sz="0" w:space="0" w:color="auto"/>
        <w:right w:val="none" w:sz="0" w:space="0" w:color="auto"/>
      </w:divBdr>
    </w:div>
    <w:div w:id="630785976">
      <w:bodyDiv w:val="1"/>
      <w:marLeft w:val="0"/>
      <w:marRight w:val="0"/>
      <w:marTop w:val="0"/>
      <w:marBottom w:val="0"/>
      <w:divBdr>
        <w:top w:val="none" w:sz="0" w:space="0" w:color="auto"/>
        <w:left w:val="none" w:sz="0" w:space="0" w:color="auto"/>
        <w:bottom w:val="none" w:sz="0" w:space="0" w:color="auto"/>
        <w:right w:val="none" w:sz="0" w:space="0" w:color="auto"/>
      </w:divBdr>
    </w:div>
    <w:div w:id="632905193">
      <w:bodyDiv w:val="1"/>
      <w:marLeft w:val="0"/>
      <w:marRight w:val="0"/>
      <w:marTop w:val="0"/>
      <w:marBottom w:val="0"/>
      <w:divBdr>
        <w:top w:val="none" w:sz="0" w:space="0" w:color="auto"/>
        <w:left w:val="none" w:sz="0" w:space="0" w:color="auto"/>
        <w:bottom w:val="none" w:sz="0" w:space="0" w:color="auto"/>
        <w:right w:val="none" w:sz="0" w:space="0" w:color="auto"/>
      </w:divBdr>
    </w:div>
    <w:div w:id="634065189">
      <w:bodyDiv w:val="1"/>
      <w:marLeft w:val="0"/>
      <w:marRight w:val="0"/>
      <w:marTop w:val="0"/>
      <w:marBottom w:val="0"/>
      <w:divBdr>
        <w:top w:val="none" w:sz="0" w:space="0" w:color="auto"/>
        <w:left w:val="none" w:sz="0" w:space="0" w:color="auto"/>
        <w:bottom w:val="none" w:sz="0" w:space="0" w:color="auto"/>
        <w:right w:val="none" w:sz="0" w:space="0" w:color="auto"/>
      </w:divBdr>
    </w:div>
    <w:div w:id="634455400">
      <w:bodyDiv w:val="1"/>
      <w:marLeft w:val="0"/>
      <w:marRight w:val="0"/>
      <w:marTop w:val="0"/>
      <w:marBottom w:val="0"/>
      <w:divBdr>
        <w:top w:val="none" w:sz="0" w:space="0" w:color="auto"/>
        <w:left w:val="none" w:sz="0" w:space="0" w:color="auto"/>
        <w:bottom w:val="none" w:sz="0" w:space="0" w:color="auto"/>
        <w:right w:val="none" w:sz="0" w:space="0" w:color="auto"/>
      </w:divBdr>
    </w:div>
    <w:div w:id="634726225">
      <w:bodyDiv w:val="1"/>
      <w:marLeft w:val="0"/>
      <w:marRight w:val="0"/>
      <w:marTop w:val="0"/>
      <w:marBottom w:val="0"/>
      <w:divBdr>
        <w:top w:val="none" w:sz="0" w:space="0" w:color="auto"/>
        <w:left w:val="none" w:sz="0" w:space="0" w:color="auto"/>
        <w:bottom w:val="none" w:sz="0" w:space="0" w:color="auto"/>
        <w:right w:val="none" w:sz="0" w:space="0" w:color="auto"/>
      </w:divBdr>
    </w:div>
    <w:div w:id="635523644">
      <w:bodyDiv w:val="1"/>
      <w:marLeft w:val="0"/>
      <w:marRight w:val="0"/>
      <w:marTop w:val="0"/>
      <w:marBottom w:val="0"/>
      <w:divBdr>
        <w:top w:val="none" w:sz="0" w:space="0" w:color="auto"/>
        <w:left w:val="none" w:sz="0" w:space="0" w:color="auto"/>
        <w:bottom w:val="none" w:sz="0" w:space="0" w:color="auto"/>
        <w:right w:val="none" w:sz="0" w:space="0" w:color="auto"/>
      </w:divBdr>
    </w:div>
    <w:div w:id="636031393">
      <w:bodyDiv w:val="1"/>
      <w:marLeft w:val="0"/>
      <w:marRight w:val="0"/>
      <w:marTop w:val="0"/>
      <w:marBottom w:val="0"/>
      <w:divBdr>
        <w:top w:val="none" w:sz="0" w:space="0" w:color="auto"/>
        <w:left w:val="none" w:sz="0" w:space="0" w:color="auto"/>
        <w:bottom w:val="none" w:sz="0" w:space="0" w:color="auto"/>
        <w:right w:val="none" w:sz="0" w:space="0" w:color="auto"/>
      </w:divBdr>
    </w:div>
    <w:div w:id="636573805">
      <w:bodyDiv w:val="1"/>
      <w:marLeft w:val="0"/>
      <w:marRight w:val="0"/>
      <w:marTop w:val="0"/>
      <w:marBottom w:val="0"/>
      <w:divBdr>
        <w:top w:val="none" w:sz="0" w:space="0" w:color="auto"/>
        <w:left w:val="none" w:sz="0" w:space="0" w:color="auto"/>
        <w:bottom w:val="none" w:sz="0" w:space="0" w:color="auto"/>
        <w:right w:val="none" w:sz="0" w:space="0" w:color="auto"/>
      </w:divBdr>
    </w:div>
    <w:div w:id="637153933">
      <w:bodyDiv w:val="1"/>
      <w:marLeft w:val="0"/>
      <w:marRight w:val="0"/>
      <w:marTop w:val="0"/>
      <w:marBottom w:val="0"/>
      <w:divBdr>
        <w:top w:val="none" w:sz="0" w:space="0" w:color="auto"/>
        <w:left w:val="none" w:sz="0" w:space="0" w:color="auto"/>
        <w:bottom w:val="none" w:sz="0" w:space="0" w:color="auto"/>
        <w:right w:val="none" w:sz="0" w:space="0" w:color="auto"/>
      </w:divBdr>
    </w:div>
    <w:div w:id="637300318">
      <w:bodyDiv w:val="1"/>
      <w:marLeft w:val="0"/>
      <w:marRight w:val="0"/>
      <w:marTop w:val="0"/>
      <w:marBottom w:val="0"/>
      <w:divBdr>
        <w:top w:val="none" w:sz="0" w:space="0" w:color="auto"/>
        <w:left w:val="none" w:sz="0" w:space="0" w:color="auto"/>
        <w:bottom w:val="none" w:sz="0" w:space="0" w:color="auto"/>
        <w:right w:val="none" w:sz="0" w:space="0" w:color="auto"/>
      </w:divBdr>
    </w:div>
    <w:div w:id="637956478">
      <w:bodyDiv w:val="1"/>
      <w:marLeft w:val="0"/>
      <w:marRight w:val="0"/>
      <w:marTop w:val="0"/>
      <w:marBottom w:val="0"/>
      <w:divBdr>
        <w:top w:val="none" w:sz="0" w:space="0" w:color="auto"/>
        <w:left w:val="none" w:sz="0" w:space="0" w:color="auto"/>
        <w:bottom w:val="none" w:sz="0" w:space="0" w:color="auto"/>
        <w:right w:val="none" w:sz="0" w:space="0" w:color="auto"/>
      </w:divBdr>
    </w:div>
    <w:div w:id="641538484">
      <w:bodyDiv w:val="1"/>
      <w:marLeft w:val="0"/>
      <w:marRight w:val="0"/>
      <w:marTop w:val="0"/>
      <w:marBottom w:val="0"/>
      <w:divBdr>
        <w:top w:val="none" w:sz="0" w:space="0" w:color="auto"/>
        <w:left w:val="none" w:sz="0" w:space="0" w:color="auto"/>
        <w:bottom w:val="none" w:sz="0" w:space="0" w:color="auto"/>
        <w:right w:val="none" w:sz="0" w:space="0" w:color="auto"/>
      </w:divBdr>
    </w:div>
    <w:div w:id="642152110">
      <w:bodyDiv w:val="1"/>
      <w:marLeft w:val="0"/>
      <w:marRight w:val="0"/>
      <w:marTop w:val="0"/>
      <w:marBottom w:val="0"/>
      <w:divBdr>
        <w:top w:val="none" w:sz="0" w:space="0" w:color="auto"/>
        <w:left w:val="none" w:sz="0" w:space="0" w:color="auto"/>
        <w:bottom w:val="none" w:sz="0" w:space="0" w:color="auto"/>
        <w:right w:val="none" w:sz="0" w:space="0" w:color="auto"/>
      </w:divBdr>
    </w:div>
    <w:div w:id="646478173">
      <w:bodyDiv w:val="1"/>
      <w:marLeft w:val="0"/>
      <w:marRight w:val="0"/>
      <w:marTop w:val="0"/>
      <w:marBottom w:val="0"/>
      <w:divBdr>
        <w:top w:val="none" w:sz="0" w:space="0" w:color="auto"/>
        <w:left w:val="none" w:sz="0" w:space="0" w:color="auto"/>
        <w:bottom w:val="none" w:sz="0" w:space="0" w:color="auto"/>
        <w:right w:val="none" w:sz="0" w:space="0" w:color="auto"/>
      </w:divBdr>
    </w:div>
    <w:div w:id="646514386">
      <w:bodyDiv w:val="1"/>
      <w:marLeft w:val="0"/>
      <w:marRight w:val="0"/>
      <w:marTop w:val="0"/>
      <w:marBottom w:val="0"/>
      <w:divBdr>
        <w:top w:val="none" w:sz="0" w:space="0" w:color="auto"/>
        <w:left w:val="none" w:sz="0" w:space="0" w:color="auto"/>
        <w:bottom w:val="none" w:sz="0" w:space="0" w:color="auto"/>
        <w:right w:val="none" w:sz="0" w:space="0" w:color="auto"/>
      </w:divBdr>
    </w:div>
    <w:div w:id="647051388">
      <w:bodyDiv w:val="1"/>
      <w:marLeft w:val="0"/>
      <w:marRight w:val="0"/>
      <w:marTop w:val="0"/>
      <w:marBottom w:val="0"/>
      <w:divBdr>
        <w:top w:val="none" w:sz="0" w:space="0" w:color="auto"/>
        <w:left w:val="none" w:sz="0" w:space="0" w:color="auto"/>
        <w:bottom w:val="none" w:sz="0" w:space="0" w:color="auto"/>
        <w:right w:val="none" w:sz="0" w:space="0" w:color="auto"/>
      </w:divBdr>
    </w:div>
    <w:div w:id="649141874">
      <w:bodyDiv w:val="1"/>
      <w:marLeft w:val="0"/>
      <w:marRight w:val="0"/>
      <w:marTop w:val="0"/>
      <w:marBottom w:val="0"/>
      <w:divBdr>
        <w:top w:val="none" w:sz="0" w:space="0" w:color="auto"/>
        <w:left w:val="none" w:sz="0" w:space="0" w:color="auto"/>
        <w:bottom w:val="none" w:sz="0" w:space="0" w:color="auto"/>
        <w:right w:val="none" w:sz="0" w:space="0" w:color="auto"/>
      </w:divBdr>
    </w:div>
    <w:div w:id="651443082">
      <w:bodyDiv w:val="1"/>
      <w:marLeft w:val="0"/>
      <w:marRight w:val="0"/>
      <w:marTop w:val="0"/>
      <w:marBottom w:val="0"/>
      <w:divBdr>
        <w:top w:val="none" w:sz="0" w:space="0" w:color="auto"/>
        <w:left w:val="none" w:sz="0" w:space="0" w:color="auto"/>
        <w:bottom w:val="none" w:sz="0" w:space="0" w:color="auto"/>
        <w:right w:val="none" w:sz="0" w:space="0" w:color="auto"/>
      </w:divBdr>
    </w:div>
    <w:div w:id="655567698">
      <w:bodyDiv w:val="1"/>
      <w:marLeft w:val="0"/>
      <w:marRight w:val="0"/>
      <w:marTop w:val="0"/>
      <w:marBottom w:val="0"/>
      <w:divBdr>
        <w:top w:val="none" w:sz="0" w:space="0" w:color="auto"/>
        <w:left w:val="none" w:sz="0" w:space="0" w:color="auto"/>
        <w:bottom w:val="none" w:sz="0" w:space="0" w:color="auto"/>
        <w:right w:val="none" w:sz="0" w:space="0" w:color="auto"/>
      </w:divBdr>
    </w:div>
    <w:div w:id="656111151">
      <w:bodyDiv w:val="1"/>
      <w:marLeft w:val="0"/>
      <w:marRight w:val="0"/>
      <w:marTop w:val="0"/>
      <w:marBottom w:val="0"/>
      <w:divBdr>
        <w:top w:val="none" w:sz="0" w:space="0" w:color="auto"/>
        <w:left w:val="none" w:sz="0" w:space="0" w:color="auto"/>
        <w:bottom w:val="none" w:sz="0" w:space="0" w:color="auto"/>
        <w:right w:val="none" w:sz="0" w:space="0" w:color="auto"/>
      </w:divBdr>
    </w:div>
    <w:div w:id="657920970">
      <w:bodyDiv w:val="1"/>
      <w:marLeft w:val="0"/>
      <w:marRight w:val="0"/>
      <w:marTop w:val="0"/>
      <w:marBottom w:val="0"/>
      <w:divBdr>
        <w:top w:val="none" w:sz="0" w:space="0" w:color="auto"/>
        <w:left w:val="none" w:sz="0" w:space="0" w:color="auto"/>
        <w:bottom w:val="none" w:sz="0" w:space="0" w:color="auto"/>
        <w:right w:val="none" w:sz="0" w:space="0" w:color="auto"/>
      </w:divBdr>
    </w:div>
    <w:div w:id="658078283">
      <w:bodyDiv w:val="1"/>
      <w:marLeft w:val="0"/>
      <w:marRight w:val="0"/>
      <w:marTop w:val="0"/>
      <w:marBottom w:val="0"/>
      <w:divBdr>
        <w:top w:val="none" w:sz="0" w:space="0" w:color="auto"/>
        <w:left w:val="none" w:sz="0" w:space="0" w:color="auto"/>
        <w:bottom w:val="none" w:sz="0" w:space="0" w:color="auto"/>
        <w:right w:val="none" w:sz="0" w:space="0" w:color="auto"/>
      </w:divBdr>
    </w:div>
    <w:div w:id="658314460">
      <w:bodyDiv w:val="1"/>
      <w:marLeft w:val="0"/>
      <w:marRight w:val="0"/>
      <w:marTop w:val="0"/>
      <w:marBottom w:val="0"/>
      <w:divBdr>
        <w:top w:val="none" w:sz="0" w:space="0" w:color="auto"/>
        <w:left w:val="none" w:sz="0" w:space="0" w:color="auto"/>
        <w:bottom w:val="none" w:sz="0" w:space="0" w:color="auto"/>
        <w:right w:val="none" w:sz="0" w:space="0" w:color="auto"/>
      </w:divBdr>
    </w:div>
    <w:div w:id="659773408">
      <w:bodyDiv w:val="1"/>
      <w:marLeft w:val="0"/>
      <w:marRight w:val="0"/>
      <w:marTop w:val="0"/>
      <w:marBottom w:val="0"/>
      <w:divBdr>
        <w:top w:val="none" w:sz="0" w:space="0" w:color="auto"/>
        <w:left w:val="none" w:sz="0" w:space="0" w:color="auto"/>
        <w:bottom w:val="none" w:sz="0" w:space="0" w:color="auto"/>
        <w:right w:val="none" w:sz="0" w:space="0" w:color="auto"/>
      </w:divBdr>
    </w:div>
    <w:div w:id="660037372">
      <w:bodyDiv w:val="1"/>
      <w:marLeft w:val="0"/>
      <w:marRight w:val="0"/>
      <w:marTop w:val="0"/>
      <w:marBottom w:val="0"/>
      <w:divBdr>
        <w:top w:val="none" w:sz="0" w:space="0" w:color="auto"/>
        <w:left w:val="none" w:sz="0" w:space="0" w:color="auto"/>
        <w:bottom w:val="none" w:sz="0" w:space="0" w:color="auto"/>
        <w:right w:val="none" w:sz="0" w:space="0" w:color="auto"/>
      </w:divBdr>
    </w:div>
    <w:div w:id="661196343">
      <w:bodyDiv w:val="1"/>
      <w:marLeft w:val="0"/>
      <w:marRight w:val="0"/>
      <w:marTop w:val="0"/>
      <w:marBottom w:val="0"/>
      <w:divBdr>
        <w:top w:val="none" w:sz="0" w:space="0" w:color="auto"/>
        <w:left w:val="none" w:sz="0" w:space="0" w:color="auto"/>
        <w:bottom w:val="none" w:sz="0" w:space="0" w:color="auto"/>
        <w:right w:val="none" w:sz="0" w:space="0" w:color="auto"/>
      </w:divBdr>
    </w:div>
    <w:div w:id="662246327">
      <w:bodyDiv w:val="1"/>
      <w:marLeft w:val="0"/>
      <w:marRight w:val="0"/>
      <w:marTop w:val="0"/>
      <w:marBottom w:val="0"/>
      <w:divBdr>
        <w:top w:val="none" w:sz="0" w:space="0" w:color="auto"/>
        <w:left w:val="none" w:sz="0" w:space="0" w:color="auto"/>
        <w:bottom w:val="none" w:sz="0" w:space="0" w:color="auto"/>
        <w:right w:val="none" w:sz="0" w:space="0" w:color="auto"/>
      </w:divBdr>
    </w:div>
    <w:div w:id="664625709">
      <w:bodyDiv w:val="1"/>
      <w:marLeft w:val="0"/>
      <w:marRight w:val="0"/>
      <w:marTop w:val="0"/>
      <w:marBottom w:val="0"/>
      <w:divBdr>
        <w:top w:val="none" w:sz="0" w:space="0" w:color="auto"/>
        <w:left w:val="none" w:sz="0" w:space="0" w:color="auto"/>
        <w:bottom w:val="none" w:sz="0" w:space="0" w:color="auto"/>
        <w:right w:val="none" w:sz="0" w:space="0" w:color="auto"/>
      </w:divBdr>
    </w:div>
    <w:div w:id="665060056">
      <w:bodyDiv w:val="1"/>
      <w:marLeft w:val="0"/>
      <w:marRight w:val="0"/>
      <w:marTop w:val="0"/>
      <w:marBottom w:val="0"/>
      <w:divBdr>
        <w:top w:val="none" w:sz="0" w:space="0" w:color="auto"/>
        <w:left w:val="none" w:sz="0" w:space="0" w:color="auto"/>
        <w:bottom w:val="none" w:sz="0" w:space="0" w:color="auto"/>
        <w:right w:val="none" w:sz="0" w:space="0" w:color="auto"/>
      </w:divBdr>
    </w:div>
    <w:div w:id="667054687">
      <w:bodyDiv w:val="1"/>
      <w:marLeft w:val="0"/>
      <w:marRight w:val="0"/>
      <w:marTop w:val="0"/>
      <w:marBottom w:val="0"/>
      <w:divBdr>
        <w:top w:val="none" w:sz="0" w:space="0" w:color="auto"/>
        <w:left w:val="none" w:sz="0" w:space="0" w:color="auto"/>
        <w:bottom w:val="none" w:sz="0" w:space="0" w:color="auto"/>
        <w:right w:val="none" w:sz="0" w:space="0" w:color="auto"/>
      </w:divBdr>
    </w:div>
    <w:div w:id="667827202">
      <w:bodyDiv w:val="1"/>
      <w:marLeft w:val="0"/>
      <w:marRight w:val="0"/>
      <w:marTop w:val="0"/>
      <w:marBottom w:val="0"/>
      <w:divBdr>
        <w:top w:val="none" w:sz="0" w:space="0" w:color="auto"/>
        <w:left w:val="none" w:sz="0" w:space="0" w:color="auto"/>
        <w:bottom w:val="none" w:sz="0" w:space="0" w:color="auto"/>
        <w:right w:val="none" w:sz="0" w:space="0" w:color="auto"/>
      </w:divBdr>
    </w:div>
    <w:div w:id="668871614">
      <w:bodyDiv w:val="1"/>
      <w:marLeft w:val="0"/>
      <w:marRight w:val="0"/>
      <w:marTop w:val="0"/>
      <w:marBottom w:val="0"/>
      <w:divBdr>
        <w:top w:val="none" w:sz="0" w:space="0" w:color="auto"/>
        <w:left w:val="none" w:sz="0" w:space="0" w:color="auto"/>
        <w:bottom w:val="none" w:sz="0" w:space="0" w:color="auto"/>
        <w:right w:val="none" w:sz="0" w:space="0" w:color="auto"/>
      </w:divBdr>
    </w:div>
    <w:div w:id="670719161">
      <w:bodyDiv w:val="1"/>
      <w:marLeft w:val="0"/>
      <w:marRight w:val="0"/>
      <w:marTop w:val="0"/>
      <w:marBottom w:val="0"/>
      <w:divBdr>
        <w:top w:val="none" w:sz="0" w:space="0" w:color="auto"/>
        <w:left w:val="none" w:sz="0" w:space="0" w:color="auto"/>
        <w:bottom w:val="none" w:sz="0" w:space="0" w:color="auto"/>
        <w:right w:val="none" w:sz="0" w:space="0" w:color="auto"/>
      </w:divBdr>
    </w:div>
    <w:div w:id="670723819">
      <w:bodyDiv w:val="1"/>
      <w:marLeft w:val="0"/>
      <w:marRight w:val="0"/>
      <w:marTop w:val="0"/>
      <w:marBottom w:val="0"/>
      <w:divBdr>
        <w:top w:val="none" w:sz="0" w:space="0" w:color="auto"/>
        <w:left w:val="none" w:sz="0" w:space="0" w:color="auto"/>
        <w:bottom w:val="none" w:sz="0" w:space="0" w:color="auto"/>
        <w:right w:val="none" w:sz="0" w:space="0" w:color="auto"/>
      </w:divBdr>
    </w:div>
    <w:div w:id="672223241">
      <w:bodyDiv w:val="1"/>
      <w:marLeft w:val="0"/>
      <w:marRight w:val="0"/>
      <w:marTop w:val="0"/>
      <w:marBottom w:val="0"/>
      <w:divBdr>
        <w:top w:val="none" w:sz="0" w:space="0" w:color="auto"/>
        <w:left w:val="none" w:sz="0" w:space="0" w:color="auto"/>
        <w:bottom w:val="none" w:sz="0" w:space="0" w:color="auto"/>
        <w:right w:val="none" w:sz="0" w:space="0" w:color="auto"/>
      </w:divBdr>
    </w:div>
    <w:div w:id="672731862">
      <w:bodyDiv w:val="1"/>
      <w:marLeft w:val="0"/>
      <w:marRight w:val="0"/>
      <w:marTop w:val="0"/>
      <w:marBottom w:val="0"/>
      <w:divBdr>
        <w:top w:val="none" w:sz="0" w:space="0" w:color="auto"/>
        <w:left w:val="none" w:sz="0" w:space="0" w:color="auto"/>
        <w:bottom w:val="none" w:sz="0" w:space="0" w:color="auto"/>
        <w:right w:val="none" w:sz="0" w:space="0" w:color="auto"/>
      </w:divBdr>
    </w:div>
    <w:div w:id="676688758">
      <w:bodyDiv w:val="1"/>
      <w:marLeft w:val="0"/>
      <w:marRight w:val="0"/>
      <w:marTop w:val="0"/>
      <w:marBottom w:val="0"/>
      <w:divBdr>
        <w:top w:val="none" w:sz="0" w:space="0" w:color="auto"/>
        <w:left w:val="none" w:sz="0" w:space="0" w:color="auto"/>
        <w:bottom w:val="none" w:sz="0" w:space="0" w:color="auto"/>
        <w:right w:val="none" w:sz="0" w:space="0" w:color="auto"/>
      </w:divBdr>
    </w:div>
    <w:div w:id="679159574">
      <w:bodyDiv w:val="1"/>
      <w:marLeft w:val="0"/>
      <w:marRight w:val="0"/>
      <w:marTop w:val="0"/>
      <w:marBottom w:val="0"/>
      <w:divBdr>
        <w:top w:val="none" w:sz="0" w:space="0" w:color="auto"/>
        <w:left w:val="none" w:sz="0" w:space="0" w:color="auto"/>
        <w:bottom w:val="none" w:sz="0" w:space="0" w:color="auto"/>
        <w:right w:val="none" w:sz="0" w:space="0" w:color="auto"/>
      </w:divBdr>
    </w:div>
    <w:div w:id="680814048">
      <w:bodyDiv w:val="1"/>
      <w:marLeft w:val="0"/>
      <w:marRight w:val="0"/>
      <w:marTop w:val="0"/>
      <w:marBottom w:val="0"/>
      <w:divBdr>
        <w:top w:val="none" w:sz="0" w:space="0" w:color="auto"/>
        <w:left w:val="none" w:sz="0" w:space="0" w:color="auto"/>
        <w:bottom w:val="none" w:sz="0" w:space="0" w:color="auto"/>
        <w:right w:val="none" w:sz="0" w:space="0" w:color="auto"/>
      </w:divBdr>
    </w:div>
    <w:div w:id="681055866">
      <w:bodyDiv w:val="1"/>
      <w:marLeft w:val="0"/>
      <w:marRight w:val="0"/>
      <w:marTop w:val="0"/>
      <w:marBottom w:val="0"/>
      <w:divBdr>
        <w:top w:val="none" w:sz="0" w:space="0" w:color="auto"/>
        <w:left w:val="none" w:sz="0" w:space="0" w:color="auto"/>
        <w:bottom w:val="none" w:sz="0" w:space="0" w:color="auto"/>
        <w:right w:val="none" w:sz="0" w:space="0" w:color="auto"/>
      </w:divBdr>
    </w:div>
    <w:div w:id="681250718">
      <w:bodyDiv w:val="1"/>
      <w:marLeft w:val="0"/>
      <w:marRight w:val="0"/>
      <w:marTop w:val="0"/>
      <w:marBottom w:val="0"/>
      <w:divBdr>
        <w:top w:val="none" w:sz="0" w:space="0" w:color="auto"/>
        <w:left w:val="none" w:sz="0" w:space="0" w:color="auto"/>
        <w:bottom w:val="none" w:sz="0" w:space="0" w:color="auto"/>
        <w:right w:val="none" w:sz="0" w:space="0" w:color="auto"/>
      </w:divBdr>
    </w:div>
    <w:div w:id="681512265">
      <w:bodyDiv w:val="1"/>
      <w:marLeft w:val="0"/>
      <w:marRight w:val="0"/>
      <w:marTop w:val="0"/>
      <w:marBottom w:val="0"/>
      <w:divBdr>
        <w:top w:val="none" w:sz="0" w:space="0" w:color="auto"/>
        <w:left w:val="none" w:sz="0" w:space="0" w:color="auto"/>
        <w:bottom w:val="none" w:sz="0" w:space="0" w:color="auto"/>
        <w:right w:val="none" w:sz="0" w:space="0" w:color="auto"/>
      </w:divBdr>
    </w:div>
    <w:div w:id="682171732">
      <w:bodyDiv w:val="1"/>
      <w:marLeft w:val="0"/>
      <w:marRight w:val="0"/>
      <w:marTop w:val="0"/>
      <w:marBottom w:val="0"/>
      <w:divBdr>
        <w:top w:val="none" w:sz="0" w:space="0" w:color="auto"/>
        <w:left w:val="none" w:sz="0" w:space="0" w:color="auto"/>
        <w:bottom w:val="none" w:sz="0" w:space="0" w:color="auto"/>
        <w:right w:val="none" w:sz="0" w:space="0" w:color="auto"/>
      </w:divBdr>
    </w:div>
    <w:div w:id="684014468">
      <w:bodyDiv w:val="1"/>
      <w:marLeft w:val="0"/>
      <w:marRight w:val="0"/>
      <w:marTop w:val="0"/>
      <w:marBottom w:val="0"/>
      <w:divBdr>
        <w:top w:val="none" w:sz="0" w:space="0" w:color="auto"/>
        <w:left w:val="none" w:sz="0" w:space="0" w:color="auto"/>
        <w:bottom w:val="none" w:sz="0" w:space="0" w:color="auto"/>
        <w:right w:val="none" w:sz="0" w:space="0" w:color="auto"/>
      </w:divBdr>
    </w:div>
    <w:div w:id="685208517">
      <w:bodyDiv w:val="1"/>
      <w:marLeft w:val="0"/>
      <w:marRight w:val="0"/>
      <w:marTop w:val="0"/>
      <w:marBottom w:val="0"/>
      <w:divBdr>
        <w:top w:val="none" w:sz="0" w:space="0" w:color="auto"/>
        <w:left w:val="none" w:sz="0" w:space="0" w:color="auto"/>
        <w:bottom w:val="none" w:sz="0" w:space="0" w:color="auto"/>
        <w:right w:val="none" w:sz="0" w:space="0" w:color="auto"/>
      </w:divBdr>
    </w:div>
    <w:div w:id="688066236">
      <w:bodyDiv w:val="1"/>
      <w:marLeft w:val="0"/>
      <w:marRight w:val="0"/>
      <w:marTop w:val="0"/>
      <w:marBottom w:val="0"/>
      <w:divBdr>
        <w:top w:val="none" w:sz="0" w:space="0" w:color="auto"/>
        <w:left w:val="none" w:sz="0" w:space="0" w:color="auto"/>
        <w:bottom w:val="none" w:sz="0" w:space="0" w:color="auto"/>
        <w:right w:val="none" w:sz="0" w:space="0" w:color="auto"/>
      </w:divBdr>
    </w:div>
    <w:div w:id="691225336">
      <w:bodyDiv w:val="1"/>
      <w:marLeft w:val="0"/>
      <w:marRight w:val="0"/>
      <w:marTop w:val="0"/>
      <w:marBottom w:val="0"/>
      <w:divBdr>
        <w:top w:val="none" w:sz="0" w:space="0" w:color="auto"/>
        <w:left w:val="none" w:sz="0" w:space="0" w:color="auto"/>
        <w:bottom w:val="none" w:sz="0" w:space="0" w:color="auto"/>
        <w:right w:val="none" w:sz="0" w:space="0" w:color="auto"/>
      </w:divBdr>
    </w:div>
    <w:div w:id="693186795">
      <w:bodyDiv w:val="1"/>
      <w:marLeft w:val="0"/>
      <w:marRight w:val="0"/>
      <w:marTop w:val="0"/>
      <w:marBottom w:val="0"/>
      <w:divBdr>
        <w:top w:val="none" w:sz="0" w:space="0" w:color="auto"/>
        <w:left w:val="none" w:sz="0" w:space="0" w:color="auto"/>
        <w:bottom w:val="none" w:sz="0" w:space="0" w:color="auto"/>
        <w:right w:val="none" w:sz="0" w:space="0" w:color="auto"/>
      </w:divBdr>
    </w:div>
    <w:div w:id="693459772">
      <w:bodyDiv w:val="1"/>
      <w:marLeft w:val="0"/>
      <w:marRight w:val="0"/>
      <w:marTop w:val="0"/>
      <w:marBottom w:val="0"/>
      <w:divBdr>
        <w:top w:val="none" w:sz="0" w:space="0" w:color="auto"/>
        <w:left w:val="none" w:sz="0" w:space="0" w:color="auto"/>
        <w:bottom w:val="none" w:sz="0" w:space="0" w:color="auto"/>
        <w:right w:val="none" w:sz="0" w:space="0" w:color="auto"/>
      </w:divBdr>
    </w:div>
    <w:div w:id="700208524">
      <w:bodyDiv w:val="1"/>
      <w:marLeft w:val="0"/>
      <w:marRight w:val="0"/>
      <w:marTop w:val="0"/>
      <w:marBottom w:val="0"/>
      <w:divBdr>
        <w:top w:val="none" w:sz="0" w:space="0" w:color="auto"/>
        <w:left w:val="none" w:sz="0" w:space="0" w:color="auto"/>
        <w:bottom w:val="none" w:sz="0" w:space="0" w:color="auto"/>
        <w:right w:val="none" w:sz="0" w:space="0" w:color="auto"/>
      </w:divBdr>
    </w:div>
    <w:div w:id="700790765">
      <w:bodyDiv w:val="1"/>
      <w:marLeft w:val="0"/>
      <w:marRight w:val="0"/>
      <w:marTop w:val="0"/>
      <w:marBottom w:val="0"/>
      <w:divBdr>
        <w:top w:val="none" w:sz="0" w:space="0" w:color="auto"/>
        <w:left w:val="none" w:sz="0" w:space="0" w:color="auto"/>
        <w:bottom w:val="none" w:sz="0" w:space="0" w:color="auto"/>
        <w:right w:val="none" w:sz="0" w:space="0" w:color="auto"/>
      </w:divBdr>
    </w:div>
    <w:div w:id="700908843">
      <w:bodyDiv w:val="1"/>
      <w:marLeft w:val="0"/>
      <w:marRight w:val="0"/>
      <w:marTop w:val="0"/>
      <w:marBottom w:val="0"/>
      <w:divBdr>
        <w:top w:val="none" w:sz="0" w:space="0" w:color="auto"/>
        <w:left w:val="none" w:sz="0" w:space="0" w:color="auto"/>
        <w:bottom w:val="none" w:sz="0" w:space="0" w:color="auto"/>
        <w:right w:val="none" w:sz="0" w:space="0" w:color="auto"/>
      </w:divBdr>
    </w:div>
    <w:div w:id="702243038">
      <w:bodyDiv w:val="1"/>
      <w:marLeft w:val="0"/>
      <w:marRight w:val="0"/>
      <w:marTop w:val="0"/>
      <w:marBottom w:val="0"/>
      <w:divBdr>
        <w:top w:val="none" w:sz="0" w:space="0" w:color="auto"/>
        <w:left w:val="none" w:sz="0" w:space="0" w:color="auto"/>
        <w:bottom w:val="none" w:sz="0" w:space="0" w:color="auto"/>
        <w:right w:val="none" w:sz="0" w:space="0" w:color="auto"/>
      </w:divBdr>
    </w:div>
    <w:div w:id="704453023">
      <w:bodyDiv w:val="1"/>
      <w:marLeft w:val="0"/>
      <w:marRight w:val="0"/>
      <w:marTop w:val="0"/>
      <w:marBottom w:val="0"/>
      <w:divBdr>
        <w:top w:val="none" w:sz="0" w:space="0" w:color="auto"/>
        <w:left w:val="none" w:sz="0" w:space="0" w:color="auto"/>
        <w:bottom w:val="none" w:sz="0" w:space="0" w:color="auto"/>
        <w:right w:val="none" w:sz="0" w:space="0" w:color="auto"/>
      </w:divBdr>
    </w:div>
    <w:div w:id="708147250">
      <w:bodyDiv w:val="1"/>
      <w:marLeft w:val="0"/>
      <w:marRight w:val="0"/>
      <w:marTop w:val="0"/>
      <w:marBottom w:val="0"/>
      <w:divBdr>
        <w:top w:val="none" w:sz="0" w:space="0" w:color="auto"/>
        <w:left w:val="none" w:sz="0" w:space="0" w:color="auto"/>
        <w:bottom w:val="none" w:sz="0" w:space="0" w:color="auto"/>
        <w:right w:val="none" w:sz="0" w:space="0" w:color="auto"/>
      </w:divBdr>
    </w:div>
    <w:div w:id="710225599">
      <w:bodyDiv w:val="1"/>
      <w:marLeft w:val="0"/>
      <w:marRight w:val="0"/>
      <w:marTop w:val="0"/>
      <w:marBottom w:val="0"/>
      <w:divBdr>
        <w:top w:val="none" w:sz="0" w:space="0" w:color="auto"/>
        <w:left w:val="none" w:sz="0" w:space="0" w:color="auto"/>
        <w:bottom w:val="none" w:sz="0" w:space="0" w:color="auto"/>
        <w:right w:val="none" w:sz="0" w:space="0" w:color="auto"/>
      </w:divBdr>
    </w:div>
    <w:div w:id="710502000">
      <w:bodyDiv w:val="1"/>
      <w:marLeft w:val="0"/>
      <w:marRight w:val="0"/>
      <w:marTop w:val="0"/>
      <w:marBottom w:val="0"/>
      <w:divBdr>
        <w:top w:val="none" w:sz="0" w:space="0" w:color="auto"/>
        <w:left w:val="none" w:sz="0" w:space="0" w:color="auto"/>
        <w:bottom w:val="none" w:sz="0" w:space="0" w:color="auto"/>
        <w:right w:val="none" w:sz="0" w:space="0" w:color="auto"/>
      </w:divBdr>
    </w:div>
    <w:div w:id="712390239">
      <w:bodyDiv w:val="1"/>
      <w:marLeft w:val="0"/>
      <w:marRight w:val="0"/>
      <w:marTop w:val="0"/>
      <w:marBottom w:val="0"/>
      <w:divBdr>
        <w:top w:val="none" w:sz="0" w:space="0" w:color="auto"/>
        <w:left w:val="none" w:sz="0" w:space="0" w:color="auto"/>
        <w:bottom w:val="none" w:sz="0" w:space="0" w:color="auto"/>
        <w:right w:val="none" w:sz="0" w:space="0" w:color="auto"/>
      </w:divBdr>
    </w:div>
    <w:div w:id="712656917">
      <w:bodyDiv w:val="1"/>
      <w:marLeft w:val="0"/>
      <w:marRight w:val="0"/>
      <w:marTop w:val="0"/>
      <w:marBottom w:val="0"/>
      <w:divBdr>
        <w:top w:val="none" w:sz="0" w:space="0" w:color="auto"/>
        <w:left w:val="none" w:sz="0" w:space="0" w:color="auto"/>
        <w:bottom w:val="none" w:sz="0" w:space="0" w:color="auto"/>
        <w:right w:val="none" w:sz="0" w:space="0" w:color="auto"/>
      </w:divBdr>
    </w:div>
    <w:div w:id="713038487">
      <w:bodyDiv w:val="1"/>
      <w:marLeft w:val="0"/>
      <w:marRight w:val="0"/>
      <w:marTop w:val="0"/>
      <w:marBottom w:val="0"/>
      <w:divBdr>
        <w:top w:val="none" w:sz="0" w:space="0" w:color="auto"/>
        <w:left w:val="none" w:sz="0" w:space="0" w:color="auto"/>
        <w:bottom w:val="none" w:sz="0" w:space="0" w:color="auto"/>
        <w:right w:val="none" w:sz="0" w:space="0" w:color="auto"/>
      </w:divBdr>
    </w:div>
    <w:div w:id="714505967">
      <w:bodyDiv w:val="1"/>
      <w:marLeft w:val="0"/>
      <w:marRight w:val="0"/>
      <w:marTop w:val="0"/>
      <w:marBottom w:val="0"/>
      <w:divBdr>
        <w:top w:val="none" w:sz="0" w:space="0" w:color="auto"/>
        <w:left w:val="none" w:sz="0" w:space="0" w:color="auto"/>
        <w:bottom w:val="none" w:sz="0" w:space="0" w:color="auto"/>
        <w:right w:val="none" w:sz="0" w:space="0" w:color="auto"/>
      </w:divBdr>
    </w:div>
    <w:div w:id="718627249">
      <w:bodyDiv w:val="1"/>
      <w:marLeft w:val="0"/>
      <w:marRight w:val="0"/>
      <w:marTop w:val="0"/>
      <w:marBottom w:val="0"/>
      <w:divBdr>
        <w:top w:val="none" w:sz="0" w:space="0" w:color="auto"/>
        <w:left w:val="none" w:sz="0" w:space="0" w:color="auto"/>
        <w:bottom w:val="none" w:sz="0" w:space="0" w:color="auto"/>
        <w:right w:val="none" w:sz="0" w:space="0" w:color="auto"/>
      </w:divBdr>
    </w:div>
    <w:div w:id="720323234">
      <w:bodyDiv w:val="1"/>
      <w:marLeft w:val="0"/>
      <w:marRight w:val="0"/>
      <w:marTop w:val="0"/>
      <w:marBottom w:val="0"/>
      <w:divBdr>
        <w:top w:val="none" w:sz="0" w:space="0" w:color="auto"/>
        <w:left w:val="none" w:sz="0" w:space="0" w:color="auto"/>
        <w:bottom w:val="none" w:sz="0" w:space="0" w:color="auto"/>
        <w:right w:val="none" w:sz="0" w:space="0" w:color="auto"/>
      </w:divBdr>
    </w:div>
    <w:div w:id="723409829">
      <w:bodyDiv w:val="1"/>
      <w:marLeft w:val="0"/>
      <w:marRight w:val="0"/>
      <w:marTop w:val="0"/>
      <w:marBottom w:val="0"/>
      <w:divBdr>
        <w:top w:val="none" w:sz="0" w:space="0" w:color="auto"/>
        <w:left w:val="none" w:sz="0" w:space="0" w:color="auto"/>
        <w:bottom w:val="none" w:sz="0" w:space="0" w:color="auto"/>
        <w:right w:val="none" w:sz="0" w:space="0" w:color="auto"/>
      </w:divBdr>
    </w:div>
    <w:div w:id="723526726">
      <w:bodyDiv w:val="1"/>
      <w:marLeft w:val="0"/>
      <w:marRight w:val="0"/>
      <w:marTop w:val="0"/>
      <w:marBottom w:val="0"/>
      <w:divBdr>
        <w:top w:val="none" w:sz="0" w:space="0" w:color="auto"/>
        <w:left w:val="none" w:sz="0" w:space="0" w:color="auto"/>
        <w:bottom w:val="none" w:sz="0" w:space="0" w:color="auto"/>
        <w:right w:val="none" w:sz="0" w:space="0" w:color="auto"/>
      </w:divBdr>
    </w:div>
    <w:div w:id="723795190">
      <w:bodyDiv w:val="1"/>
      <w:marLeft w:val="0"/>
      <w:marRight w:val="0"/>
      <w:marTop w:val="0"/>
      <w:marBottom w:val="0"/>
      <w:divBdr>
        <w:top w:val="none" w:sz="0" w:space="0" w:color="auto"/>
        <w:left w:val="none" w:sz="0" w:space="0" w:color="auto"/>
        <w:bottom w:val="none" w:sz="0" w:space="0" w:color="auto"/>
        <w:right w:val="none" w:sz="0" w:space="0" w:color="auto"/>
      </w:divBdr>
    </w:div>
    <w:div w:id="723915139">
      <w:bodyDiv w:val="1"/>
      <w:marLeft w:val="0"/>
      <w:marRight w:val="0"/>
      <w:marTop w:val="0"/>
      <w:marBottom w:val="0"/>
      <w:divBdr>
        <w:top w:val="none" w:sz="0" w:space="0" w:color="auto"/>
        <w:left w:val="none" w:sz="0" w:space="0" w:color="auto"/>
        <w:bottom w:val="none" w:sz="0" w:space="0" w:color="auto"/>
        <w:right w:val="none" w:sz="0" w:space="0" w:color="auto"/>
      </w:divBdr>
    </w:div>
    <w:div w:id="727146980">
      <w:bodyDiv w:val="1"/>
      <w:marLeft w:val="0"/>
      <w:marRight w:val="0"/>
      <w:marTop w:val="0"/>
      <w:marBottom w:val="0"/>
      <w:divBdr>
        <w:top w:val="none" w:sz="0" w:space="0" w:color="auto"/>
        <w:left w:val="none" w:sz="0" w:space="0" w:color="auto"/>
        <w:bottom w:val="none" w:sz="0" w:space="0" w:color="auto"/>
        <w:right w:val="none" w:sz="0" w:space="0" w:color="auto"/>
      </w:divBdr>
    </w:div>
    <w:div w:id="727337201">
      <w:bodyDiv w:val="1"/>
      <w:marLeft w:val="0"/>
      <w:marRight w:val="0"/>
      <w:marTop w:val="0"/>
      <w:marBottom w:val="0"/>
      <w:divBdr>
        <w:top w:val="none" w:sz="0" w:space="0" w:color="auto"/>
        <w:left w:val="none" w:sz="0" w:space="0" w:color="auto"/>
        <w:bottom w:val="none" w:sz="0" w:space="0" w:color="auto"/>
        <w:right w:val="none" w:sz="0" w:space="0" w:color="auto"/>
      </w:divBdr>
    </w:div>
    <w:div w:id="728185430">
      <w:bodyDiv w:val="1"/>
      <w:marLeft w:val="0"/>
      <w:marRight w:val="0"/>
      <w:marTop w:val="0"/>
      <w:marBottom w:val="0"/>
      <w:divBdr>
        <w:top w:val="none" w:sz="0" w:space="0" w:color="auto"/>
        <w:left w:val="none" w:sz="0" w:space="0" w:color="auto"/>
        <w:bottom w:val="none" w:sz="0" w:space="0" w:color="auto"/>
        <w:right w:val="none" w:sz="0" w:space="0" w:color="auto"/>
      </w:divBdr>
    </w:div>
    <w:div w:id="730612294">
      <w:bodyDiv w:val="1"/>
      <w:marLeft w:val="0"/>
      <w:marRight w:val="0"/>
      <w:marTop w:val="0"/>
      <w:marBottom w:val="0"/>
      <w:divBdr>
        <w:top w:val="none" w:sz="0" w:space="0" w:color="auto"/>
        <w:left w:val="none" w:sz="0" w:space="0" w:color="auto"/>
        <w:bottom w:val="none" w:sz="0" w:space="0" w:color="auto"/>
        <w:right w:val="none" w:sz="0" w:space="0" w:color="auto"/>
      </w:divBdr>
    </w:div>
    <w:div w:id="735511302">
      <w:bodyDiv w:val="1"/>
      <w:marLeft w:val="0"/>
      <w:marRight w:val="0"/>
      <w:marTop w:val="0"/>
      <w:marBottom w:val="0"/>
      <w:divBdr>
        <w:top w:val="none" w:sz="0" w:space="0" w:color="auto"/>
        <w:left w:val="none" w:sz="0" w:space="0" w:color="auto"/>
        <w:bottom w:val="none" w:sz="0" w:space="0" w:color="auto"/>
        <w:right w:val="none" w:sz="0" w:space="0" w:color="auto"/>
      </w:divBdr>
    </w:div>
    <w:div w:id="736509766">
      <w:bodyDiv w:val="1"/>
      <w:marLeft w:val="0"/>
      <w:marRight w:val="0"/>
      <w:marTop w:val="0"/>
      <w:marBottom w:val="0"/>
      <w:divBdr>
        <w:top w:val="none" w:sz="0" w:space="0" w:color="auto"/>
        <w:left w:val="none" w:sz="0" w:space="0" w:color="auto"/>
        <w:bottom w:val="none" w:sz="0" w:space="0" w:color="auto"/>
        <w:right w:val="none" w:sz="0" w:space="0" w:color="auto"/>
      </w:divBdr>
    </w:div>
    <w:div w:id="741294171">
      <w:bodyDiv w:val="1"/>
      <w:marLeft w:val="0"/>
      <w:marRight w:val="0"/>
      <w:marTop w:val="0"/>
      <w:marBottom w:val="0"/>
      <w:divBdr>
        <w:top w:val="none" w:sz="0" w:space="0" w:color="auto"/>
        <w:left w:val="none" w:sz="0" w:space="0" w:color="auto"/>
        <w:bottom w:val="none" w:sz="0" w:space="0" w:color="auto"/>
        <w:right w:val="none" w:sz="0" w:space="0" w:color="auto"/>
      </w:divBdr>
    </w:div>
    <w:div w:id="741417296">
      <w:bodyDiv w:val="1"/>
      <w:marLeft w:val="0"/>
      <w:marRight w:val="0"/>
      <w:marTop w:val="0"/>
      <w:marBottom w:val="0"/>
      <w:divBdr>
        <w:top w:val="none" w:sz="0" w:space="0" w:color="auto"/>
        <w:left w:val="none" w:sz="0" w:space="0" w:color="auto"/>
        <w:bottom w:val="none" w:sz="0" w:space="0" w:color="auto"/>
        <w:right w:val="none" w:sz="0" w:space="0" w:color="auto"/>
      </w:divBdr>
    </w:div>
    <w:div w:id="742143166">
      <w:bodyDiv w:val="1"/>
      <w:marLeft w:val="0"/>
      <w:marRight w:val="0"/>
      <w:marTop w:val="0"/>
      <w:marBottom w:val="0"/>
      <w:divBdr>
        <w:top w:val="none" w:sz="0" w:space="0" w:color="auto"/>
        <w:left w:val="none" w:sz="0" w:space="0" w:color="auto"/>
        <w:bottom w:val="none" w:sz="0" w:space="0" w:color="auto"/>
        <w:right w:val="none" w:sz="0" w:space="0" w:color="auto"/>
      </w:divBdr>
    </w:div>
    <w:div w:id="744187248">
      <w:bodyDiv w:val="1"/>
      <w:marLeft w:val="0"/>
      <w:marRight w:val="0"/>
      <w:marTop w:val="0"/>
      <w:marBottom w:val="0"/>
      <w:divBdr>
        <w:top w:val="none" w:sz="0" w:space="0" w:color="auto"/>
        <w:left w:val="none" w:sz="0" w:space="0" w:color="auto"/>
        <w:bottom w:val="none" w:sz="0" w:space="0" w:color="auto"/>
        <w:right w:val="none" w:sz="0" w:space="0" w:color="auto"/>
      </w:divBdr>
    </w:div>
    <w:div w:id="746194595">
      <w:bodyDiv w:val="1"/>
      <w:marLeft w:val="0"/>
      <w:marRight w:val="0"/>
      <w:marTop w:val="0"/>
      <w:marBottom w:val="0"/>
      <w:divBdr>
        <w:top w:val="none" w:sz="0" w:space="0" w:color="auto"/>
        <w:left w:val="none" w:sz="0" w:space="0" w:color="auto"/>
        <w:bottom w:val="none" w:sz="0" w:space="0" w:color="auto"/>
        <w:right w:val="none" w:sz="0" w:space="0" w:color="auto"/>
      </w:divBdr>
    </w:div>
    <w:div w:id="746613674">
      <w:bodyDiv w:val="1"/>
      <w:marLeft w:val="0"/>
      <w:marRight w:val="0"/>
      <w:marTop w:val="0"/>
      <w:marBottom w:val="0"/>
      <w:divBdr>
        <w:top w:val="none" w:sz="0" w:space="0" w:color="auto"/>
        <w:left w:val="none" w:sz="0" w:space="0" w:color="auto"/>
        <w:bottom w:val="none" w:sz="0" w:space="0" w:color="auto"/>
        <w:right w:val="none" w:sz="0" w:space="0" w:color="auto"/>
      </w:divBdr>
    </w:div>
    <w:div w:id="747534660">
      <w:bodyDiv w:val="1"/>
      <w:marLeft w:val="0"/>
      <w:marRight w:val="0"/>
      <w:marTop w:val="0"/>
      <w:marBottom w:val="0"/>
      <w:divBdr>
        <w:top w:val="none" w:sz="0" w:space="0" w:color="auto"/>
        <w:left w:val="none" w:sz="0" w:space="0" w:color="auto"/>
        <w:bottom w:val="none" w:sz="0" w:space="0" w:color="auto"/>
        <w:right w:val="none" w:sz="0" w:space="0" w:color="auto"/>
      </w:divBdr>
    </w:div>
    <w:div w:id="747579782">
      <w:bodyDiv w:val="1"/>
      <w:marLeft w:val="0"/>
      <w:marRight w:val="0"/>
      <w:marTop w:val="0"/>
      <w:marBottom w:val="0"/>
      <w:divBdr>
        <w:top w:val="none" w:sz="0" w:space="0" w:color="auto"/>
        <w:left w:val="none" w:sz="0" w:space="0" w:color="auto"/>
        <w:bottom w:val="none" w:sz="0" w:space="0" w:color="auto"/>
        <w:right w:val="none" w:sz="0" w:space="0" w:color="auto"/>
      </w:divBdr>
    </w:div>
    <w:div w:id="749156475">
      <w:bodyDiv w:val="1"/>
      <w:marLeft w:val="0"/>
      <w:marRight w:val="0"/>
      <w:marTop w:val="0"/>
      <w:marBottom w:val="0"/>
      <w:divBdr>
        <w:top w:val="none" w:sz="0" w:space="0" w:color="auto"/>
        <w:left w:val="none" w:sz="0" w:space="0" w:color="auto"/>
        <w:bottom w:val="none" w:sz="0" w:space="0" w:color="auto"/>
        <w:right w:val="none" w:sz="0" w:space="0" w:color="auto"/>
      </w:divBdr>
    </w:div>
    <w:div w:id="749350132">
      <w:bodyDiv w:val="1"/>
      <w:marLeft w:val="0"/>
      <w:marRight w:val="0"/>
      <w:marTop w:val="0"/>
      <w:marBottom w:val="0"/>
      <w:divBdr>
        <w:top w:val="none" w:sz="0" w:space="0" w:color="auto"/>
        <w:left w:val="none" w:sz="0" w:space="0" w:color="auto"/>
        <w:bottom w:val="none" w:sz="0" w:space="0" w:color="auto"/>
        <w:right w:val="none" w:sz="0" w:space="0" w:color="auto"/>
      </w:divBdr>
    </w:div>
    <w:div w:id="750548461">
      <w:bodyDiv w:val="1"/>
      <w:marLeft w:val="0"/>
      <w:marRight w:val="0"/>
      <w:marTop w:val="0"/>
      <w:marBottom w:val="0"/>
      <w:divBdr>
        <w:top w:val="none" w:sz="0" w:space="0" w:color="auto"/>
        <w:left w:val="none" w:sz="0" w:space="0" w:color="auto"/>
        <w:bottom w:val="none" w:sz="0" w:space="0" w:color="auto"/>
        <w:right w:val="none" w:sz="0" w:space="0" w:color="auto"/>
      </w:divBdr>
    </w:div>
    <w:div w:id="751046930">
      <w:bodyDiv w:val="1"/>
      <w:marLeft w:val="0"/>
      <w:marRight w:val="0"/>
      <w:marTop w:val="0"/>
      <w:marBottom w:val="0"/>
      <w:divBdr>
        <w:top w:val="none" w:sz="0" w:space="0" w:color="auto"/>
        <w:left w:val="none" w:sz="0" w:space="0" w:color="auto"/>
        <w:bottom w:val="none" w:sz="0" w:space="0" w:color="auto"/>
        <w:right w:val="none" w:sz="0" w:space="0" w:color="auto"/>
      </w:divBdr>
    </w:div>
    <w:div w:id="752241186">
      <w:bodyDiv w:val="1"/>
      <w:marLeft w:val="0"/>
      <w:marRight w:val="0"/>
      <w:marTop w:val="0"/>
      <w:marBottom w:val="0"/>
      <w:divBdr>
        <w:top w:val="none" w:sz="0" w:space="0" w:color="auto"/>
        <w:left w:val="none" w:sz="0" w:space="0" w:color="auto"/>
        <w:bottom w:val="none" w:sz="0" w:space="0" w:color="auto"/>
        <w:right w:val="none" w:sz="0" w:space="0" w:color="auto"/>
      </w:divBdr>
    </w:div>
    <w:div w:id="752430683">
      <w:bodyDiv w:val="1"/>
      <w:marLeft w:val="0"/>
      <w:marRight w:val="0"/>
      <w:marTop w:val="0"/>
      <w:marBottom w:val="0"/>
      <w:divBdr>
        <w:top w:val="none" w:sz="0" w:space="0" w:color="auto"/>
        <w:left w:val="none" w:sz="0" w:space="0" w:color="auto"/>
        <w:bottom w:val="none" w:sz="0" w:space="0" w:color="auto"/>
        <w:right w:val="none" w:sz="0" w:space="0" w:color="auto"/>
      </w:divBdr>
    </w:div>
    <w:div w:id="753549157">
      <w:bodyDiv w:val="1"/>
      <w:marLeft w:val="0"/>
      <w:marRight w:val="0"/>
      <w:marTop w:val="0"/>
      <w:marBottom w:val="0"/>
      <w:divBdr>
        <w:top w:val="none" w:sz="0" w:space="0" w:color="auto"/>
        <w:left w:val="none" w:sz="0" w:space="0" w:color="auto"/>
        <w:bottom w:val="none" w:sz="0" w:space="0" w:color="auto"/>
        <w:right w:val="none" w:sz="0" w:space="0" w:color="auto"/>
      </w:divBdr>
    </w:div>
    <w:div w:id="754131442">
      <w:bodyDiv w:val="1"/>
      <w:marLeft w:val="0"/>
      <w:marRight w:val="0"/>
      <w:marTop w:val="0"/>
      <w:marBottom w:val="0"/>
      <w:divBdr>
        <w:top w:val="none" w:sz="0" w:space="0" w:color="auto"/>
        <w:left w:val="none" w:sz="0" w:space="0" w:color="auto"/>
        <w:bottom w:val="none" w:sz="0" w:space="0" w:color="auto"/>
        <w:right w:val="none" w:sz="0" w:space="0" w:color="auto"/>
      </w:divBdr>
    </w:div>
    <w:div w:id="754325086">
      <w:bodyDiv w:val="1"/>
      <w:marLeft w:val="0"/>
      <w:marRight w:val="0"/>
      <w:marTop w:val="0"/>
      <w:marBottom w:val="0"/>
      <w:divBdr>
        <w:top w:val="none" w:sz="0" w:space="0" w:color="auto"/>
        <w:left w:val="none" w:sz="0" w:space="0" w:color="auto"/>
        <w:bottom w:val="none" w:sz="0" w:space="0" w:color="auto"/>
        <w:right w:val="none" w:sz="0" w:space="0" w:color="auto"/>
      </w:divBdr>
    </w:div>
    <w:div w:id="754597530">
      <w:bodyDiv w:val="1"/>
      <w:marLeft w:val="0"/>
      <w:marRight w:val="0"/>
      <w:marTop w:val="0"/>
      <w:marBottom w:val="0"/>
      <w:divBdr>
        <w:top w:val="none" w:sz="0" w:space="0" w:color="auto"/>
        <w:left w:val="none" w:sz="0" w:space="0" w:color="auto"/>
        <w:bottom w:val="none" w:sz="0" w:space="0" w:color="auto"/>
        <w:right w:val="none" w:sz="0" w:space="0" w:color="auto"/>
      </w:divBdr>
    </w:div>
    <w:div w:id="754785021">
      <w:bodyDiv w:val="1"/>
      <w:marLeft w:val="0"/>
      <w:marRight w:val="0"/>
      <w:marTop w:val="0"/>
      <w:marBottom w:val="0"/>
      <w:divBdr>
        <w:top w:val="none" w:sz="0" w:space="0" w:color="auto"/>
        <w:left w:val="none" w:sz="0" w:space="0" w:color="auto"/>
        <w:bottom w:val="none" w:sz="0" w:space="0" w:color="auto"/>
        <w:right w:val="none" w:sz="0" w:space="0" w:color="auto"/>
      </w:divBdr>
    </w:div>
    <w:div w:id="756634028">
      <w:bodyDiv w:val="1"/>
      <w:marLeft w:val="0"/>
      <w:marRight w:val="0"/>
      <w:marTop w:val="0"/>
      <w:marBottom w:val="0"/>
      <w:divBdr>
        <w:top w:val="none" w:sz="0" w:space="0" w:color="auto"/>
        <w:left w:val="none" w:sz="0" w:space="0" w:color="auto"/>
        <w:bottom w:val="none" w:sz="0" w:space="0" w:color="auto"/>
        <w:right w:val="none" w:sz="0" w:space="0" w:color="auto"/>
      </w:divBdr>
    </w:div>
    <w:div w:id="756950677">
      <w:bodyDiv w:val="1"/>
      <w:marLeft w:val="0"/>
      <w:marRight w:val="0"/>
      <w:marTop w:val="0"/>
      <w:marBottom w:val="0"/>
      <w:divBdr>
        <w:top w:val="none" w:sz="0" w:space="0" w:color="auto"/>
        <w:left w:val="none" w:sz="0" w:space="0" w:color="auto"/>
        <w:bottom w:val="none" w:sz="0" w:space="0" w:color="auto"/>
        <w:right w:val="none" w:sz="0" w:space="0" w:color="auto"/>
      </w:divBdr>
    </w:div>
    <w:div w:id="757483778">
      <w:bodyDiv w:val="1"/>
      <w:marLeft w:val="0"/>
      <w:marRight w:val="0"/>
      <w:marTop w:val="0"/>
      <w:marBottom w:val="0"/>
      <w:divBdr>
        <w:top w:val="none" w:sz="0" w:space="0" w:color="auto"/>
        <w:left w:val="none" w:sz="0" w:space="0" w:color="auto"/>
        <w:bottom w:val="none" w:sz="0" w:space="0" w:color="auto"/>
        <w:right w:val="none" w:sz="0" w:space="0" w:color="auto"/>
      </w:divBdr>
    </w:div>
    <w:div w:id="759646274">
      <w:bodyDiv w:val="1"/>
      <w:marLeft w:val="0"/>
      <w:marRight w:val="0"/>
      <w:marTop w:val="0"/>
      <w:marBottom w:val="0"/>
      <w:divBdr>
        <w:top w:val="none" w:sz="0" w:space="0" w:color="auto"/>
        <w:left w:val="none" w:sz="0" w:space="0" w:color="auto"/>
        <w:bottom w:val="none" w:sz="0" w:space="0" w:color="auto"/>
        <w:right w:val="none" w:sz="0" w:space="0" w:color="auto"/>
      </w:divBdr>
    </w:div>
    <w:div w:id="760297352">
      <w:bodyDiv w:val="1"/>
      <w:marLeft w:val="0"/>
      <w:marRight w:val="0"/>
      <w:marTop w:val="0"/>
      <w:marBottom w:val="0"/>
      <w:divBdr>
        <w:top w:val="none" w:sz="0" w:space="0" w:color="auto"/>
        <w:left w:val="none" w:sz="0" w:space="0" w:color="auto"/>
        <w:bottom w:val="none" w:sz="0" w:space="0" w:color="auto"/>
        <w:right w:val="none" w:sz="0" w:space="0" w:color="auto"/>
      </w:divBdr>
    </w:div>
    <w:div w:id="760761478">
      <w:bodyDiv w:val="1"/>
      <w:marLeft w:val="0"/>
      <w:marRight w:val="0"/>
      <w:marTop w:val="0"/>
      <w:marBottom w:val="0"/>
      <w:divBdr>
        <w:top w:val="none" w:sz="0" w:space="0" w:color="auto"/>
        <w:left w:val="none" w:sz="0" w:space="0" w:color="auto"/>
        <w:bottom w:val="none" w:sz="0" w:space="0" w:color="auto"/>
        <w:right w:val="none" w:sz="0" w:space="0" w:color="auto"/>
      </w:divBdr>
    </w:div>
    <w:div w:id="760837039">
      <w:bodyDiv w:val="1"/>
      <w:marLeft w:val="0"/>
      <w:marRight w:val="0"/>
      <w:marTop w:val="0"/>
      <w:marBottom w:val="0"/>
      <w:divBdr>
        <w:top w:val="none" w:sz="0" w:space="0" w:color="auto"/>
        <w:left w:val="none" w:sz="0" w:space="0" w:color="auto"/>
        <w:bottom w:val="none" w:sz="0" w:space="0" w:color="auto"/>
        <w:right w:val="none" w:sz="0" w:space="0" w:color="auto"/>
      </w:divBdr>
    </w:div>
    <w:div w:id="760879353">
      <w:bodyDiv w:val="1"/>
      <w:marLeft w:val="0"/>
      <w:marRight w:val="0"/>
      <w:marTop w:val="0"/>
      <w:marBottom w:val="0"/>
      <w:divBdr>
        <w:top w:val="none" w:sz="0" w:space="0" w:color="auto"/>
        <w:left w:val="none" w:sz="0" w:space="0" w:color="auto"/>
        <w:bottom w:val="none" w:sz="0" w:space="0" w:color="auto"/>
        <w:right w:val="none" w:sz="0" w:space="0" w:color="auto"/>
      </w:divBdr>
    </w:div>
    <w:div w:id="761341717">
      <w:bodyDiv w:val="1"/>
      <w:marLeft w:val="0"/>
      <w:marRight w:val="0"/>
      <w:marTop w:val="0"/>
      <w:marBottom w:val="0"/>
      <w:divBdr>
        <w:top w:val="none" w:sz="0" w:space="0" w:color="auto"/>
        <w:left w:val="none" w:sz="0" w:space="0" w:color="auto"/>
        <w:bottom w:val="none" w:sz="0" w:space="0" w:color="auto"/>
        <w:right w:val="none" w:sz="0" w:space="0" w:color="auto"/>
      </w:divBdr>
    </w:div>
    <w:div w:id="762140811">
      <w:bodyDiv w:val="1"/>
      <w:marLeft w:val="0"/>
      <w:marRight w:val="0"/>
      <w:marTop w:val="0"/>
      <w:marBottom w:val="0"/>
      <w:divBdr>
        <w:top w:val="none" w:sz="0" w:space="0" w:color="auto"/>
        <w:left w:val="none" w:sz="0" w:space="0" w:color="auto"/>
        <w:bottom w:val="none" w:sz="0" w:space="0" w:color="auto"/>
        <w:right w:val="none" w:sz="0" w:space="0" w:color="auto"/>
      </w:divBdr>
    </w:div>
    <w:div w:id="765418082">
      <w:bodyDiv w:val="1"/>
      <w:marLeft w:val="0"/>
      <w:marRight w:val="0"/>
      <w:marTop w:val="0"/>
      <w:marBottom w:val="0"/>
      <w:divBdr>
        <w:top w:val="none" w:sz="0" w:space="0" w:color="auto"/>
        <w:left w:val="none" w:sz="0" w:space="0" w:color="auto"/>
        <w:bottom w:val="none" w:sz="0" w:space="0" w:color="auto"/>
        <w:right w:val="none" w:sz="0" w:space="0" w:color="auto"/>
      </w:divBdr>
    </w:div>
    <w:div w:id="765536901">
      <w:bodyDiv w:val="1"/>
      <w:marLeft w:val="0"/>
      <w:marRight w:val="0"/>
      <w:marTop w:val="0"/>
      <w:marBottom w:val="0"/>
      <w:divBdr>
        <w:top w:val="none" w:sz="0" w:space="0" w:color="auto"/>
        <w:left w:val="none" w:sz="0" w:space="0" w:color="auto"/>
        <w:bottom w:val="none" w:sz="0" w:space="0" w:color="auto"/>
        <w:right w:val="none" w:sz="0" w:space="0" w:color="auto"/>
      </w:divBdr>
    </w:div>
    <w:div w:id="768355645">
      <w:bodyDiv w:val="1"/>
      <w:marLeft w:val="0"/>
      <w:marRight w:val="0"/>
      <w:marTop w:val="0"/>
      <w:marBottom w:val="0"/>
      <w:divBdr>
        <w:top w:val="none" w:sz="0" w:space="0" w:color="auto"/>
        <w:left w:val="none" w:sz="0" w:space="0" w:color="auto"/>
        <w:bottom w:val="none" w:sz="0" w:space="0" w:color="auto"/>
        <w:right w:val="none" w:sz="0" w:space="0" w:color="auto"/>
      </w:divBdr>
    </w:div>
    <w:div w:id="769276998">
      <w:bodyDiv w:val="1"/>
      <w:marLeft w:val="0"/>
      <w:marRight w:val="0"/>
      <w:marTop w:val="0"/>
      <w:marBottom w:val="0"/>
      <w:divBdr>
        <w:top w:val="none" w:sz="0" w:space="0" w:color="auto"/>
        <w:left w:val="none" w:sz="0" w:space="0" w:color="auto"/>
        <w:bottom w:val="none" w:sz="0" w:space="0" w:color="auto"/>
        <w:right w:val="none" w:sz="0" w:space="0" w:color="auto"/>
      </w:divBdr>
    </w:div>
    <w:div w:id="769589507">
      <w:bodyDiv w:val="1"/>
      <w:marLeft w:val="0"/>
      <w:marRight w:val="0"/>
      <w:marTop w:val="0"/>
      <w:marBottom w:val="0"/>
      <w:divBdr>
        <w:top w:val="none" w:sz="0" w:space="0" w:color="auto"/>
        <w:left w:val="none" w:sz="0" w:space="0" w:color="auto"/>
        <w:bottom w:val="none" w:sz="0" w:space="0" w:color="auto"/>
        <w:right w:val="none" w:sz="0" w:space="0" w:color="auto"/>
      </w:divBdr>
    </w:div>
    <w:div w:id="770904594">
      <w:bodyDiv w:val="1"/>
      <w:marLeft w:val="0"/>
      <w:marRight w:val="0"/>
      <w:marTop w:val="0"/>
      <w:marBottom w:val="0"/>
      <w:divBdr>
        <w:top w:val="none" w:sz="0" w:space="0" w:color="auto"/>
        <w:left w:val="none" w:sz="0" w:space="0" w:color="auto"/>
        <w:bottom w:val="none" w:sz="0" w:space="0" w:color="auto"/>
        <w:right w:val="none" w:sz="0" w:space="0" w:color="auto"/>
      </w:divBdr>
    </w:div>
    <w:div w:id="771172742">
      <w:bodyDiv w:val="1"/>
      <w:marLeft w:val="0"/>
      <w:marRight w:val="0"/>
      <w:marTop w:val="0"/>
      <w:marBottom w:val="0"/>
      <w:divBdr>
        <w:top w:val="none" w:sz="0" w:space="0" w:color="auto"/>
        <w:left w:val="none" w:sz="0" w:space="0" w:color="auto"/>
        <w:bottom w:val="none" w:sz="0" w:space="0" w:color="auto"/>
        <w:right w:val="none" w:sz="0" w:space="0" w:color="auto"/>
      </w:divBdr>
    </w:div>
    <w:div w:id="771587589">
      <w:bodyDiv w:val="1"/>
      <w:marLeft w:val="0"/>
      <w:marRight w:val="0"/>
      <w:marTop w:val="0"/>
      <w:marBottom w:val="0"/>
      <w:divBdr>
        <w:top w:val="none" w:sz="0" w:space="0" w:color="auto"/>
        <w:left w:val="none" w:sz="0" w:space="0" w:color="auto"/>
        <w:bottom w:val="none" w:sz="0" w:space="0" w:color="auto"/>
        <w:right w:val="none" w:sz="0" w:space="0" w:color="auto"/>
      </w:divBdr>
    </w:div>
    <w:div w:id="771780039">
      <w:bodyDiv w:val="1"/>
      <w:marLeft w:val="0"/>
      <w:marRight w:val="0"/>
      <w:marTop w:val="0"/>
      <w:marBottom w:val="0"/>
      <w:divBdr>
        <w:top w:val="none" w:sz="0" w:space="0" w:color="auto"/>
        <w:left w:val="none" w:sz="0" w:space="0" w:color="auto"/>
        <w:bottom w:val="none" w:sz="0" w:space="0" w:color="auto"/>
        <w:right w:val="none" w:sz="0" w:space="0" w:color="auto"/>
      </w:divBdr>
    </w:div>
    <w:div w:id="772163816">
      <w:bodyDiv w:val="1"/>
      <w:marLeft w:val="0"/>
      <w:marRight w:val="0"/>
      <w:marTop w:val="0"/>
      <w:marBottom w:val="0"/>
      <w:divBdr>
        <w:top w:val="none" w:sz="0" w:space="0" w:color="auto"/>
        <w:left w:val="none" w:sz="0" w:space="0" w:color="auto"/>
        <w:bottom w:val="none" w:sz="0" w:space="0" w:color="auto"/>
        <w:right w:val="none" w:sz="0" w:space="0" w:color="auto"/>
      </w:divBdr>
    </w:div>
    <w:div w:id="773598075">
      <w:bodyDiv w:val="1"/>
      <w:marLeft w:val="0"/>
      <w:marRight w:val="0"/>
      <w:marTop w:val="0"/>
      <w:marBottom w:val="0"/>
      <w:divBdr>
        <w:top w:val="none" w:sz="0" w:space="0" w:color="auto"/>
        <w:left w:val="none" w:sz="0" w:space="0" w:color="auto"/>
        <w:bottom w:val="none" w:sz="0" w:space="0" w:color="auto"/>
        <w:right w:val="none" w:sz="0" w:space="0" w:color="auto"/>
      </w:divBdr>
    </w:div>
    <w:div w:id="773936572">
      <w:bodyDiv w:val="1"/>
      <w:marLeft w:val="0"/>
      <w:marRight w:val="0"/>
      <w:marTop w:val="0"/>
      <w:marBottom w:val="0"/>
      <w:divBdr>
        <w:top w:val="none" w:sz="0" w:space="0" w:color="auto"/>
        <w:left w:val="none" w:sz="0" w:space="0" w:color="auto"/>
        <w:bottom w:val="none" w:sz="0" w:space="0" w:color="auto"/>
        <w:right w:val="none" w:sz="0" w:space="0" w:color="auto"/>
      </w:divBdr>
    </w:div>
    <w:div w:id="773983615">
      <w:bodyDiv w:val="1"/>
      <w:marLeft w:val="0"/>
      <w:marRight w:val="0"/>
      <w:marTop w:val="0"/>
      <w:marBottom w:val="0"/>
      <w:divBdr>
        <w:top w:val="none" w:sz="0" w:space="0" w:color="auto"/>
        <w:left w:val="none" w:sz="0" w:space="0" w:color="auto"/>
        <w:bottom w:val="none" w:sz="0" w:space="0" w:color="auto"/>
        <w:right w:val="none" w:sz="0" w:space="0" w:color="auto"/>
      </w:divBdr>
    </w:div>
    <w:div w:id="774521409">
      <w:bodyDiv w:val="1"/>
      <w:marLeft w:val="0"/>
      <w:marRight w:val="0"/>
      <w:marTop w:val="0"/>
      <w:marBottom w:val="0"/>
      <w:divBdr>
        <w:top w:val="none" w:sz="0" w:space="0" w:color="auto"/>
        <w:left w:val="none" w:sz="0" w:space="0" w:color="auto"/>
        <w:bottom w:val="none" w:sz="0" w:space="0" w:color="auto"/>
        <w:right w:val="none" w:sz="0" w:space="0" w:color="auto"/>
      </w:divBdr>
    </w:div>
    <w:div w:id="775367540">
      <w:bodyDiv w:val="1"/>
      <w:marLeft w:val="0"/>
      <w:marRight w:val="0"/>
      <w:marTop w:val="0"/>
      <w:marBottom w:val="0"/>
      <w:divBdr>
        <w:top w:val="none" w:sz="0" w:space="0" w:color="auto"/>
        <w:left w:val="none" w:sz="0" w:space="0" w:color="auto"/>
        <w:bottom w:val="none" w:sz="0" w:space="0" w:color="auto"/>
        <w:right w:val="none" w:sz="0" w:space="0" w:color="auto"/>
      </w:divBdr>
    </w:div>
    <w:div w:id="775560723">
      <w:bodyDiv w:val="1"/>
      <w:marLeft w:val="0"/>
      <w:marRight w:val="0"/>
      <w:marTop w:val="0"/>
      <w:marBottom w:val="0"/>
      <w:divBdr>
        <w:top w:val="none" w:sz="0" w:space="0" w:color="auto"/>
        <w:left w:val="none" w:sz="0" w:space="0" w:color="auto"/>
        <w:bottom w:val="none" w:sz="0" w:space="0" w:color="auto"/>
        <w:right w:val="none" w:sz="0" w:space="0" w:color="auto"/>
      </w:divBdr>
    </w:div>
    <w:div w:id="775560884">
      <w:bodyDiv w:val="1"/>
      <w:marLeft w:val="0"/>
      <w:marRight w:val="0"/>
      <w:marTop w:val="0"/>
      <w:marBottom w:val="0"/>
      <w:divBdr>
        <w:top w:val="none" w:sz="0" w:space="0" w:color="auto"/>
        <w:left w:val="none" w:sz="0" w:space="0" w:color="auto"/>
        <w:bottom w:val="none" w:sz="0" w:space="0" w:color="auto"/>
        <w:right w:val="none" w:sz="0" w:space="0" w:color="auto"/>
      </w:divBdr>
    </w:div>
    <w:div w:id="777137825">
      <w:bodyDiv w:val="1"/>
      <w:marLeft w:val="0"/>
      <w:marRight w:val="0"/>
      <w:marTop w:val="0"/>
      <w:marBottom w:val="0"/>
      <w:divBdr>
        <w:top w:val="none" w:sz="0" w:space="0" w:color="auto"/>
        <w:left w:val="none" w:sz="0" w:space="0" w:color="auto"/>
        <w:bottom w:val="none" w:sz="0" w:space="0" w:color="auto"/>
        <w:right w:val="none" w:sz="0" w:space="0" w:color="auto"/>
      </w:divBdr>
    </w:div>
    <w:div w:id="777604753">
      <w:bodyDiv w:val="1"/>
      <w:marLeft w:val="0"/>
      <w:marRight w:val="0"/>
      <w:marTop w:val="0"/>
      <w:marBottom w:val="0"/>
      <w:divBdr>
        <w:top w:val="none" w:sz="0" w:space="0" w:color="auto"/>
        <w:left w:val="none" w:sz="0" w:space="0" w:color="auto"/>
        <w:bottom w:val="none" w:sz="0" w:space="0" w:color="auto"/>
        <w:right w:val="none" w:sz="0" w:space="0" w:color="auto"/>
      </w:divBdr>
    </w:div>
    <w:div w:id="778254987">
      <w:bodyDiv w:val="1"/>
      <w:marLeft w:val="0"/>
      <w:marRight w:val="0"/>
      <w:marTop w:val="0"/>
      <w:marBottom w:val="0"/>
      <w:divBdr>
        <w:top w:val="none" w:sz="0" w:space="0" w:color="auto"/>
        <w:left w:val="none" w:sz="0" w:space="0" w:color="auto"/>
        <w:bottom w:val="none" w:sz="0" w:space="0" w:color="auto"/>
        <w:right w:val="none" w:sz="0" w:space="0" w:color="auto"/>
      </w:divBdr>
    </w:div>
    <w:div w:id="779645348">
      <w:bodyDiv w:val="1"/>
      <w:marLeft w:val="0"/>
      <w:marRight w:val="0"/>
      <w:marTop w:val="0"/>
      <w:marBottom w:val="0"/>
      <w:divBdr>
        <w:top w:val="none" w:sz="0" w:space="0" w:color="auto"/>
        <w:left w:val="none" w:sz="0" w:space="0" w:color="auto"/>
        <w:bottom w:val="none" w:sz="0" w:space="0" w:color="auto"/>
        <w:right w:val="none" w:sz="0" w:space="0" w:color="auto"/>
      </w:divBdr>
    </w:div>
    <w:div w:id="783619216">
      <w:bodyDiv w:val="1"/>
      <w:marLeft w:val="0"/>
      <w:marRight w:val="0"/>
      <w:marTop w:val="0"/>
      <w:marBottom w:val="0"/>
      <w:divBdr>
        <w:top w:val="none" w:sz="0" w:space="0" w:color="auto"/>
        <w:left w:val="none" w:sz="0" w:space="0" w:color="auto"/>
        <w:bottom w:val="none" w:sz="0" w:space="0" w:color="auto"/>
        <w:right w:val="none" w:sz="0" w:space="0" w:color="auto"/>
      </w:divBdr>
    </w:div>
    <w:div w:id="784470411">
      <w:bodyDiv w:val="1"/>
      <w:marLeft w:val="0"/>
      <w:marRight w:val="0"/>
      <w:marTop w:val="0"/>
      <w:marBottom w:val="0"/>
      <w:divBdr>
        <w:top w:val="none" w:sz="0" w:space="0" w:color="auto"/>
        <w:left w:val="none" w:sz="0" w:space="0" w:color="auto"/>
        <w:bottom w:val="none" w:sz="0" w:space="0" w:color="auto"/>
        <w:right w:val="none" w:sz="0" w:space="0" w:color="auto"/>
      </w:divBdr>
    </w:div>
    <w:div w:id="785539725">
      <w:bodyDiv w:val="1"/>
      <w:marLeft w:val="0"/>
      <w:marRight w:val="0"/>
      <w:marTop w:val="0"/>
      <w:marBottom w:val="0"/>
      <w:divBdr>
        <w:top w:val="none" w:sz="0" w:space="0" w:color="auto"/>
        <w:left w:val="none" w:sz="0" w:space="0" w:color="auto"/>
        <w:bottom w:val="none" w:sz="0" w:space="0" w:color="auto"/>
        <w:right w:val="none" w:sz="0" w:space="0" w:color="auto"/>
      </w:divBdr>
    </w:div>
    <w:div w:id="787546174">
      <w:bodyDiv w:val="1"/>
      <w:marLeft w:val="0"/>
      <w:marRight w:val="0"/>
      <w:marTop w:val="0"/>
      <w:marBottom w:val="0"/>
      <w:divBdr>
        <w:top w:val="none" w:sz="0" w:space="0" w:color="auto"/>
        <w:left w:val="none" w:sz="0" w:space="0" w:color="auto"/>
        <w:bottom w:val="none" w:sz="0" w:space="0" w:color="auto"/>
        <w:right w:val="none" w:sz="0" w:space="0" w:color="auto"/>
      </w:divBdr>
    </w:div>
    <w:div w:id="791434348">
      <w:bodyDiv w:val="1"/>
      <w:marLeft w:val="0"/>
      <w:marRight w:val="0"/>
      <w:marTop w:val="0"/>
      <w:marBottom w:val="0"/>
      <w:divBdr>
        <w:top w:val="none" w:sz="0" w:space="0" w:color="auto"/>
        <w:left w:val="none" w:sz="0" w:space="0" w:color="auto"/>
        <w:bottom w:val="none" w:sz="0" w:space="0" w:color="auto"/>
        <w:right w:val="none" w:sz="0" w:space="0" w:color="auto"/>
      </w:divBdr>
    </w:div>
    <w:div w:id="793131742">
      <w:bodyDiv w:val="1"/>
      <w:marLeft w:val="0"/>
      <w:marRight w:val="0"/>
      <w:marTop w:val="0"/>
      <w:marBottom w:val="0"/>
      <w:divBdr>
        <w:top w:val="none" w:sz="0" w:space="0" w:color="auto"/>
        <w:left w:val="none" w:sz="0" w:space="0" w:color="auto"/>
        <w:bottom w:val="none" w:sz="0" w:space="0" w:color="auto"/>
        <w:right w:val="none" w:sz="0" w:space="0" w:color="auto"/>
      </w:divBdr>
    </w:div>
    <w:div w:id="793252680">
      <w:bodyDiv w:val="1"/>
      <w:marLeft w:val="0"/>
      <w:marRight w:val="0"/>
      <w:marTop w:val="0"/>
      <w:marBottom w:val="0"/>
      <w:divBdr>
        <w:top w:val="none" w:sz="0" w:space="0" w:color="auto"/>
        <w:left w:val="none" w:sz="0" w:space="0" w:color="auto"/>
        <w:bottom w:val="none" w:sz="0" w:space="0" w:color="auto"/>
        <w:right w:val="none" w:sz="0" w:space="0" w:color="auto"/>
      </w:divBdr>
    </w:div>
    <w:div w:id="794297681">
      <w:bodyDiv w:val="1"/>
      <w:marLeft w:val="0"/>
      <w:marRight w:val="0"/>
      <w:marTop w:val="0"/>
      <w:marBottom w:val="0"/>
      <w:divBdr>
        <w:top w:val="none" w:sz="0" w:space="0" w:color="auto"/>
        <w:left w:val="none" w:sz="0" w:space="0" w:color="auto"/>
        <w:bottom w:val="none" w:sz="0" w:space="0" w:color="auto"/>
        <w:right w:val="none" w:sz="0" w:space="0" w:color="auto"/>
      </w:divBdr>
    </w:div>
    <w:div w:id="794523551">
      <w:bodyDiv w:val="1"/>
      <w:marLeft w:val="0"/>
      <w:marRight w:val="0"/>
      <w:marTop w:val="0"/>
      <w:marBottom w:val="0"/>
      <w:divBdr>
        <w:top w:val="none" w:sz="0" w:space="0" w:color="auto"/>
        <w:left w:val="none" w:sz="0" w:space="0" w:color="auto"/>
        <w:bottom w:val="none" w:sz="0" w:space="0" w:color="auto"/>
        <w:right w:val="none" w:sz="0" w:space="0" w:color="auto"/>
      </w:divBdr>
    </w:div>
    <w:div w:id="794756389">
      <w:bodyDiv w:val="1"/>
      <w:marLeft w:val="0"/>
      <w:marRight w:val="0"/>
      <w:marTop w:val="0"/>
      <w:marBottom w:val="0"/>
      <w:divBdr>
        <w:top w:val="none" w:sz="0" w:space="0" w:color="auto"/>
        <w:left w:val="none" w:sz="0" w:space="0" w:color="auto"/>
        <w:bottom w:val="none" w:sz="0" w:space="0" w:color="auto"/>
        <w:right w:val="none" w:sz="0" w:space="0" w:color="auto"/>
      </w:divBdr>
    </w:div>
    <w:div w:id="795179389">
      <w:bodyDiv w:val="1"/>
      <w:marLeft w:val="0"/>
      <w:marRight w:val="0"/>
      <w:marTop w:val="0"/>
      <w:marBottom w:val="0"/>
      <w:divBdr>
        <w:top w:val="none" w:sz="0" w:space="0" w:color="auto"/>
        <w:left w:val="none" w:sz="0" w:space="0" w:color="auto"/>
        <w:bottom w:val="none" w:sz="0" w:space="0" w:color="auto"/>
        <w:right w:val="none" w:sz="0" w:space="0" w:color="auto"/>
      </w:divBdr>
    </w:div>
    <w:div w:id="796069572">
      <w:bodyDiv w:val="1"/>
      <w:marLeft w:val="0"/>
      <w:marRight w:val="0"/>
      <w:marTop w:val="0"/>
      <w:marBottom w:val="0"/>
      <w:divBdr>
        <w:top w:val="none" w:sz="0" w:space="0" w:color="auto"/>
        <w:left w:val="none" w:sz="0" w:space="0" w:color="auto"/>
        <w:bottom w:val="none" w:sz="0" w:space="0" w:color="auto"/>
        <w:right w:val="none" w:sz="0" w:space="0" w:color="auto"/>
      </w:divBdr>
    </w:div>
    <w:div w:id="800030547">
      <w:bodyDiv w:val="1"/>
      <w:marLeft w:val="0"/>
      <w:marRight w:val="0"/>
      <w:marTop w:val="0"/>
      <w:marBottom w:val="0"/>
      <w:divBdr>
        <w:top w:val="none" w:sz="0" w:space="0" w:color="auto"/>
        <w:left w:val="none" w:sz="0" w:space="0" w:color="auto"/>
        <w:bottom w:val="none" w:sz="0" w:space="0" w:color="auto"/>
        <w:right w:val="none" w:sz="0" w:space="0" w:color="auto"/>
      </w:divBdr>
    </w:div>
    <w:div w:id="803474018">
      <w:bodyDiv w:val="1"/>
      <w:marLeft w:val="0"/>
      <w:marRight w:val="0"/>
      <w:marTop w:val="0"/>
      <w:marBottom w:val="0"/>
      <w:divBdr>
        <w:top w:val="none" w:sz="0" w:space="0" w:color="auto"/>
        <w:left w:val="none" w:sz="0" w:space="0" w:color="auto"/>
        <w:bottom w:val="none" w:sz="0" w:space="0" w:color="auto"/>
        <w:right w:val="none" w:sz="0" w:space="0" w:color="auto"/>
      </w:divBdr>
    </w:div>
    <w:div w:id="804734117">
      <w:bodyDiv w:val="1"/>
      <w:marLeft w:val="0"/>
      <w:marRight w:val="0"/>
      <w:marTop w:val="0"/>
      <w:marBottom w:val="0"/>
      <w:divBdr>
        <w:top w:val="none" w:sz="0" w:space="0" w:color="auto"/>
        <w:left w:val="none" w:sz="0" w:space="0" w:color="auto"/>
        <w:bottom w:val="none" w:sz="0" w:space="0" w:color="auto"/>
        <w:right w:val="none" w:sz="0" w:space="0" w:color="auto"/>
      </w:divBdr>
    </w:div>
    <w:div w:id="806512378">
      <w:bodyDiv w:val="1"/>
      <w:marLeft w:val="0"/>
      <w:marRight w:val="0"/>
      <w:marTop w:val="0"/>
      <w:marBottom w:val="0"/>
      <w:divBdr>
        <w:top w:val="none" w:sz="0" w:space="0" w:color="auto"/>
        <w:left w:val="none" w:sz="0" w:space="0" w:color="auto"/>
        <w:bottom w:val="none" w:sz="0" w:space="0" w:color="auto"/>
        <w:right w:val="none" w:sz="0" w:space="0" w:color="auto"/>
      </w:divBdr>
    </w:div>
    <w:div w:id="808017329">
      <w:bodyDiv w:val="1"/>
      <w:marLeft w:val="0"/>
      <w:marRight w:val="0"/>
      <w:marTop w:val="0"/>
      <w:marBottom w:val="0"/>
      <w:divBdr>
        <w:top w:val="none" w:sz="0" w:space="0" w:color="auto"/>
        <w:left w:val="none" w:sz="0" w:space="0" w:color="auto"/>
        <w:bottom w:val="none" w:sz="0" w:space="0" w:color="auto"/>
        <w:right w:val="none" w:sz="0" w:space="0" w:color="auto"/>
      </w:divBdr>
    </w:div>
    <w:div w:id="808324860">
      <w:bodyDiv w:val="1"/>
      <w:marLeft w:val="0"/>
      <w:marRight w:val="0"/>
      <w:marTop w:val="0"/>
      <w:marBottom w:val="0"/>
      <w:divBdr>
        <w:top w:val="none" w:sz="0" w:space="0" w:color="auto"/>
        <w:left w:val="none" w:sz="0" w:space="0" w:color="auto"/>
        <w:bottom w:val="none" w:sz="0" w:space="0" w:color="auto"/>
        <w:right w:val="none" w:sz="0" w:space="0" w:color="auto"/>
      </w:divBdr>
    </w:div>
    <w:div w:id="808598272">
      <w:bodyDiv w:val="1"/>
      <w:marLeft w:val="0"/>
      <w:marRight w:val="0"/>
      <w:marTop w:val="0"/>
      <w:marBottom w:val="0"/>
      <w:divBdr>
        <w:top w:val="none" w:sz="0" w:space="0" w:color="auto"/>
        <w:left w:val="none" w:sz="0" w:space="0" w:color="auto"/>
        <w:bottom w:val="none" w:sz="0" w:space="0" w:color="auto"/>
        <w:right w:val="none" w:sz="0" w:space="0" w:color="auto"/>
      </w:divBdr>
    </w:div>
    <w:div w:id="809713545">
      <w:bodyDiv w:val="1"/>
      <w:marLeft w:val="0"/>
      <w:marRight w:val="0"/>
      <w:marTop w:val="0"/>
      <w:marBottom w:val="0"/>
      <w:divBdr>
        <w:top w:val="none" w:sz="0" w:space="0" w:color="auto"/>
        <w:left w:val="none" w:sz="0" w:space="0" w:color="auto"/>
        <w:bottom w:val="none" w:sz="0" w:space="0" w:color="auto"/>
        <w:right w:val="none" w:sz="0" w:space="0" w:color="auto"/>
      </w:divBdr>
    </w:div>
    <w:div w:id="811600980">
      <w:bodyDiv w:val="1"/>
      <w:marLeft w:val="0"/>
      <w:marRight w:val="0"/>
      <w:marTop w:val="0"/>
      <w:marBottom w:val="0"/>
      <w:divBdr>
        <w:top w:val="none" w:sz="0" w:space="0" w:color="auto"/>
        <w:left w:val="none" w:sz="0" w:space="0" w:color="auto"/>
        <w:bottom w:val="none" w:sz="0" w:space="0" w:color="auto"/>
        <w:right w:val="none" w:sz="0" w:space="0" w:color="auto"/>
      </w:divBdr>
    </w:div>
    <w:div w:id="811943679">
      <w:bodyDiv w:val="1"/>
      <w:marLeft w:val="0"/>
      <w:marRight w:val="0"/>
      <w:marTop w:val="0"/>
      <w:marBottom w:val="0"/>
      <w:divBdr>
        <w:top w:val="none" w:sz="0" w:space="0" w:color="auto"/>
        <w:left w:val="none" w:sz="0" w:space="0" w:color="auto"/>
        <w:bottom w:val="none" w:sz="0" w:space="0" w:color="auto"/>
        <w:right w:val="none" w:sz="0" w:space="0" w:color="auto"/>
      </w:divBdr>
    </w:div>
    <w:div w:id="813255971">
      <w:bodyDiv w:val="1"/>
      <w:marLeft w:val="0"/>
      <w:marRight w:val="0"/>
      <w:marTop w:val="0"/>
      <w:marBottom w:val="0"/>
      <w:divBdr>
        <w:top w:val="none" w:sz="0" w:space="0" w:color="auto"/>
        <w:left w:val="none" w:sz="0" w:space="0" w:color="auto"/>
        <w:bottom w:val="none" w:sz="0" w:space="0" w:color="auto"/>
        <w:right w:val="none" w:sz="0" w:space="0" w:color="auto"/>
      </w:divBdr>
    </w:div>
    <w:div w:id="814838585">
      <w:bodyDiv w:val="1"/>
      <w:marLeft w:val="0"/>
      <w:marRight w:val="0"/>
      <w:marTop w:val="0"/>
      <w:marBottom w:val="0"/>
      <w:divBdr>
        <w:top w:val="none" w:sz="0" w:space="0" w:color="auto"/>
        <w:left w:val="none" w:sz="0" w:space="0" w:color="auto"/>
        <w:bottom w:val="none" w:sz="0" w:space="0" w:color="auto"/>
        <w:right w:val="none" w:sz="0" w:space="0" w:color="auto"/>
      </w:divBdr>
    </w:div>
    <w:div w:id="815027521">
      <w:bodyDiv w:val="1"/>
      <w:marLeft w:val="0"/>
      <w:marRight w:val="0"/>
      <w:marTop w:val="0"/>
      <w:marBottom w:val="0"/>
      <w:divBdr>
        <w:top w:val="none" w:sz="0" w:space="0" w:color="auto"/>
        <w:left w:val="none" w:sz="0" w:space="0" w:color="auto"/>
        <w:bottom w:val="none" w:sz="0" w:space="0" w:color="auto"/>
        <w:right w:val="none" w:sz="0" w:space="0" w:color="auto"/>
      </w:divBdr>
    </w:div>
    <w:div w:id="815413933">
      <w:bodyDiv w:val="1"/>
      <w:marLeft w:val="0"/>
      <w:marRight w:val="0"/>
      <w:marTop w:val="0"/>
      <w:marBottom w:val="0"/>
      <w:divBdr>
        <w:top w:val="none" w:sz="0" w:space="0" w:color="auto"/>
        <w:left w:val="none" w:sz="0" w:space="0" w:color="auto"/>
        <w:bottom w:val="none" w:sz="0" w:space="0" w:color="auto"/>
        <w:right w:val="none" w:sz="0" w:space="0" w:color="auto"/>
      </w:divBdr>
    </w:div>
    <w:div w:id="815731491">
      <w:bodyDiv w:val="1"/>
      <w:marLeft w:val="0"/>
      <w:marRight w:val="0"/>
      <w:marTop w:val="0"/>
      <w:marBottom w:val="0"/>
      <w:divBdr>
        <w:top w:val="none" w:sz="0" w:space="0" w:color="auto"/>
        <w:left w:val="none" w:sz="0" w:space="0" w:color="auto"/>
        <w:bottom w:val="none" w:sz="0" w:space="0" w:color="auto"/>
        <w:right w:val="none" w:sz="0" w:space="0" w:color="auto"/>
      </w:divBdr>
    </w:div>
    <w:div w:id="816653670">
      <w:bodyDiv w:val="1"/>
      <w:marLeft w:val="0"/>
      <w:marRight w:val="0"/>
      <w:marTop w:val="0"/>
      <w:marBottom w:val="0"/>
      <w:divBdr>
        <w:top w:val="none" w:sz="0" w:space="0" w:color="auto"/>
        <w:left w:val="none" w:sz="0" w:space="0" w:color="auto"/>
        <w:bottom w:val="none" w:sz="0" w:space="0" w:color="auto"/>
        <w:right w:val="none" w:sz="0" w:space="0" w:color="auto"/>
      </w:divBdr>
    </w:div>
    <w:div w:id="819006061">
      <w:bodyDiv w:val="1"/>
      <w:marLeft w:val="0"/>
      <w:marRight w:val="0"/>
      <w:marTop w:val="0"/>
      <w:marBottom w:val="0"/>
      <w:divBdr>
        <w:top w:val="none" w:sz="0" w:space="0" w:color="auto"/>
        <w:left w:val="none" w:sz="0" w:space="0" w:color="auto"/>
        <w:bottom w:val="none" w:sz="0" w:space="0" w:color="auto"/>
        <w:right w:val="none" w:sz="0" w:space="0" w:color="auto"/>
      </w:divBdr>
    </w:div>
    <w:div w:id="819073810">
      <w:bodyDiv w:val="1"/>
      <w:marLeft w:val="0"/>
      <w:marRight w:val="0"/>
      <w:marTop w:val="0"/>
      <w:marBottom w:val="0"/>
      <w:divBdr>
        <w:top w:val="none" w:sz="0" w:space="0" w:color="auto"/>
        <w:left w:val="none" w:sz="0" w:space="0" w:color="auto"/>
        <w:bottom w:val="none" w:sz="0" w:space="0" w:color="auto"/>
        <w:right w:val="none" w:sz="0" w:space="0" w:color="auto"/>
      </w:divBdr>
    </w:div>
    <w:div w:id="819150254">
      <w:bodyDiv w:val="1"/>
      <w:marLeft w:val="0"/>
      <w:marRight w:val="0"/>
      <w:marTop w:val="0"/>
      <w:marBottom w:val="0"/>
      <w:divBdr>
        <w:top w:val="none" w:sz="0" w:space="0" w:color="auto"/>
        <w:left w:val="none" w:sz="0" w:space="0" w:color="auto"/>
        <w:bottom w:val="none" w:sz="0" w:space="0" w:color="auto"/>
        <w:right w:val="none" w:sz="0" w:space="0" w:color="auto"/>
      </w:divBdr>
    </w:div>
    <w:div w:id="819276001">
      <w:bodyDiv w:val="1"/>
      <w:marLeft w:val="0"/>
      <w:marRight w:val="0"/>
      <w:marTop w:val="0"/>
      <w:marBottom w:val="0"/>
      <w:divBdr>
        <w:top w:val="none" w:sz="0" w:space="0" w:color="auto"/>
        <w:left w:val="none" w:sz="0" w:space="0" w:color="auto"/>
        <w:bottom w:val="none" w:sz="0" w:space="0" w:color="auto"/>
        <w:right w:val="none" w:sz="0" w:space="0" w:color="auto"/>
      </w:divBdr>
    </w:div>
    <w:div w:id="819687009">
      <w:bodyDiv w:val="1"/>
      <w:marLeft w:val="0"/>
      <w:marRight w:val="0"/>
      <w:marTop w:val="0"/>
      <w:marBottom w:val="0"/>
      <w:divBdr>
        <w:top w:val="none" w:sz="0" w:space="0" w:color="auto"/>
        <w:left w:val="none" w:sz="0" w:space="0" w:color="auto"/>
        <w:bottom w:val="none" w:sz="0" w:space="0" w:color="auto"/>
        <w:right w:val="none" w:sz="0" w:space="0" w:color="auto"/>
      </w:divBdr>
    </w:div>
    <w:div w:id="819879816">
      <w:bodyDiv w:val="1"/>
      <w:marLeft w:val="0"/>
      <w:marRight w:val="0"/>
      <w:marTop w:val="0"/>
      <w:marBottom w:val="0"/>
      <w:divBdr>
        <w:top w:val="none" w:sz="0" w:space="0" w:color="auto"/>
        <w:left w:val="none" w:sz="0" w:space="0" w:color="auto"/>
        <w:bottom w:val="none" w:sz="0" w:space="0" w:color="auto"/>
        <w:right w:val="none" w:sz="0" w:space="0" w:color="auto"/>
      </w:divBdr>
    </w:div>
    <w:div w:id="820195287">
      <w:bodyDiv w:val="1"/>
      <w:marLeft w:val="0"/>
      <w:marRight w:val="0"/>
      <w:marTop w:val="0"/>
      <w:marBottom w:val="0"/>
      <w:divBdr>
        <w:top w:val="none" w:sz="0" w:space="0" w:color="auto"/>
        <w:left w:val="none" w:sz="0" w:space="0" w:color="auto"/>
        <w:bottom w:val="none" w:sz="0" w:space="0" w:color="auto"/>
        <w:right w:val="none" w:sz="0" w:space="0" w:color="auto"/>
      </w:divBdr>
    </w:div>
    <w:div w:id="828401557">
      <w:bodyDiv w:val="1"/>
      <w:marLeft w:val="0"/>
      <w:marRight w:val="0"/>
      <w:marTop w:val="0"/>
      <w:marBottom w:val="0"/>
      <w:divBdr>
        <w:top w:val="none" w:sz="0" w:space="0" w:color="auto"/>
        <w:left w:val="none" w:sz="0" w:space="0" w:color="auto"/>
        <w:bottom w:val="none" w:sz="0" w:space="0" w:color="auto"/>
        <w:right w:val="none" w:sz="0" w:space="0" w:color="auto"/>
      </w:divBdr>
    </w:div>
    <w:div w:id="829060361">
      <w:bodyDiv w:val="1"/>
      <w:marLeft w:val="0"/>
      <w:marRight w:val="0"/>
      <w:marTop w:val="0"/>
      <w:marBottom w:val="0"/>
      <w:divBdr>
        <w:top w:val="none" w:sz="0" w:space="0" w:color="auto"/>
        <w:left w:val="none" w:sz="0" w:space="0" w:color="auto"/>
        <w:bottom w:val="none" w:sz="0" w:space="0" w:color="auto"/>
        <w:right w:val="none" w:sz="0" w:space="0" w:color="auto"/>
      </w:divBdr>
    </w:div>
    <w:div w:id="833494492">
      <w:bodyDiv w:val="1"/>
      <w:marLeft w:val="0"/>
      <w:marRight w:val="0"/>
      <w:marTop w:val="0"/>
      <w:marBottom w:val="0"/>
      <w:divBdr>
        <w:top w:val="none" w:sz="0" w:space="0" w:color="auto"/>
        <w:left w:val="none" w:sz="0" w:space="0" w:color="auto"/>
        <w:bottom w:val="none" w:sz="0" w:space="0" w:color="auto"/>
        <w:right w:val="none" w:sz="0" w:space="0" w:color="auto"/>
      </w:divBdr>
    </w:div>
    <w:div w:id="836505294">
      <w:bodyDiv w:val="1"/>
      <w:marLeft w:val="0"/>
      <w:marRight w:val="0"/>
      <w:marTop w:val="0"/>
      <w:marBottom w:val="0"/>
      <w:divBdr>
        <w:top w:val="none" w:sz="0" w:space="0" w:color="auto"/>
        <w:left w:val="none" w:sz="0" w:space="0" w:color="auto"/>
        <w:bottom w:val="none" w:sz="0" w:space="0" w:color="auto"/>
        <w:right w:val="none" w:sz="0" w:space="0" w:color="auto"/>
      </w:divBdr>
    </w:div>
    <w:div w:id="836964679">
      <w:bodyDiv w:val="1"/>
      <w:marLeft w:val="0"/>
      <w:marRight w:val="0"/>
      <w:marTop w:val="0"/>
      <w:marBottom w:val="0"/>
      <w:divBdr>
        <w:top w:val="none" w:sz="0" w:space="0" w:color="auto"/>
        <w:left w:val="none" w:sz="0" w:space="0" w:color="auto"/>
        <w:bottom w:val="none" w:sz="0" w:space="0" w:color="auto"/>
        <w:right w:val="none" w:sz="0" w:space="0" w:color="auto"/>
      </w:divBdr>
    </w:div>
    <w:div w:id="837765240">
      <w:bodyDiv w:val="1"/>
      <w:marLeft w:val="0"/>
      <w:marRight w:val="0"/>
      <w:marTop w:val="0"/>
      <w:marBottom w:val="0"/>
      <w:divBdr>
        <w:top w:val="none" w:sz="0" w:space="0" w:color="auto"/>
        <w:left w:val="none" w:sz="0" w:space="0" w:color="auto"/>
        <w:bottom w:val="none" w:sz="0" w:space="0" w:color="auto"/>
        <w:right w:val="none" w:sz="0" w:space="0" w:color="auto"/>
      </w:divBdr>
    </w:div>
    <w:div w:id="838347338">
      <w:bodyDiv w:val="1"/>
      <w:marLeft w:val="0"/>
      <w:marRight w:val="0"/>
      <w:marTop w:val="0"/>
      <w:marBottom w:val="0"/>
      <w:divBdr>
        <w:top w:val="none" w:sz="0" w:space="0" w:color="auto"/>
        <w:left w:val="none" w:sz="0" w:space="0" w:color="auto"/>
        <w:bottom w:val="none" w:sz="0" w:space="0" w:color="auto"/>
        <w:right w:val="none" w:sz="0" w:space="0" w:color="auto"/>
      </w:divBdr>
    </w:div>
    <w:div w:id="841168499">
      <w:bodyDiv w:val="1"/>
      <w:marLeft w:val="0"/>
      <w:marRight w:val="0"/>
      <w:marTop w:val="0"/>
      <w:marBottom w:val="0"/>
      <w:divBdr>
        <w:top w:val="none" w:sz="0" w:space="0" w:color="auto"/>
        <w:left w:val="none" w:sz="0" w:space="0" w:color="auto"/>
        <w:bottom w:val="none" w:sz="0" w:space="0" w:color="auto"/>
        <w:right w:val="none" w:sz="0" w:space="0" w:color="auto"/>
      </w:divBdr>
    </w:div>
    <w:div w:id="843209617">
      <w:bodyDiv w:val="1"/>
      <w:marLeft w:val="0"/>
      <w:marRight w:val="0"/>
      <w:marTop w:val="0"/>
      <w:marBottom w:val="0"/>
      <w:divBdr>
        <w:top w:val="none" w:sz="0" w:space="0" w:color="auto"/>
        <w:left w:val="none" w:sz="0" w:space="0" w:color="auto"/>
        <w:bottom w:val="none" w:sz="0" w:space="0" w:color="auto"/>
        <w:right w:val="none" w:sz="0" w:space="0" w:color="auto"/>
      </w:divBdr>
    </w:div>
    <w:div w:id="843857169">
      <w:bodyDiv w:val="1"/>
      <w:marLeft w:val="0"/>
      <w:marRight w:val="0"/>
      <w:marTop w:val="0"/>
      <w:marBottom w:val="0"/>
      <w:divBdr>
        <w:top w:val="none" w:sz="0" w:space="0" w:color="auto"/>
        <w:left w:val="none" w:sz="0" w:space="0" w:color="auto"/>
        <w:bottom w:val="none" w:sz="0" w:space="0" w:color="auto"/>
        <w:right w:val="none" w:sz="0" w:space="0" w:color="auto"/>
      </w:divBdr>
    </w:div>
    <w:div w:id="847791532">
      <w:bodyDiv w:val="1"/>
      <w:marLeft w:val="0"/>
      <w:marRight w:val="0"/>
      <w:marTop w:val="0"/>
      <w:marBottom w:val="0"/>
      <w:divBdr>
        <w:top w:val="none" w:sz="0" w:space="0" w:color="auto"/>
        <w:left w:val="none" w:sz="0" w:space="0" w:color="auto"/>
        <w:bottom w:val="none" w:sz="0" w:space="0" w:color="auto"/>
        <w:right w:val="none" w:sz="0" w:space="0" w:color="auto"/>
      </w:divBdr>
    </w:div>
    <w:div w:id="847990119">
      <w:bodyDiv w:val="1"/>
      <w:marLeft w:val="0"/>
      <w:marRight w:val="0"/>
      <w:marTop w:val="0"/>
      <w:marBottom w:val="0"/>
      <w:divBdr>
        <w:top w:val="none" w:sz="0" w:space="0" w:color="auto"/>
        <w:left w:val="none" w:sz="0" w:space="0" w:color="auto"/>
        <w:bottom w:val="none" w:sz="0" w:space="0" w:color="auto"/>
        <w:right w:val="none" w:sz="0" w:space="0" w:color="auto"/>
      </w:divBdr>
    </w:div>
    <w:div w:id="848374230">
      <w:bodyDiv w:val="1"/>
      <w:marLeft w:val="0"/>
      <w:marRight w:val="0"/>
      <w:marTop w:val="0"/>
      <w:marBottom w:val="0"/>
      <w:divBdr>
        <w:top w:val="none" w:sz="0" w:space="0" w:color="auto"/>
        <w:left w:val="none" w:sz="0" w:space="0" w:color="auto"/>
        <w:bottom w:val="none" w:sz="0" w:space="0" w:color="auto"/>
        <w:right w:val="none" w:sz="0" w:space="0" w:color="auto"/>
      </w:divBdr>
    </w:div>
    <w:div w:id="848763309">
      <w:bodyDiv w:val="1"/>
      <w:marLeft w:val="0"/>
      <w:marRight w:val="0"/>
      <w:marTop w:val="0"/>
      <w:marBottom w:val="0"/>
      <w:divBdr>
        <w:top w:val="none" w:sz="0" w:space="0" w:color="auto"/>
        <w:left w:val="none" w:sz="0" w:space="0" w:color="auto"/>
        <w:bottom w:val="none" w:sz="0" w:space="0" w:color="auto"/>
        <w:right w:val="none" w:sz="0" w:space="0" w:color="auto"/>
      </w:divBdr>
    </w:div>
    <w:div w:id="849494144">
      <w:bodyDiv w:val="1"/>
      <w:marLeft w:val="0"/>
      <w:marRight w:val="0"/>
      <w:marTop w:val="0"/>
      <w:marBottom w:val="0"/>
      <w:divBdr>
        <w:top w:val="none" w:sz="0" w:space="0" w:color="auto"/>
        <w:left w:val="none" w:sz="0" w:space="0" w:color="auto"/>
        <w:bottom w:val="none" w:sz="0" w:space="0" w:color="auto"/>
        <w:right w:val="none" w:sz="0" w:space="0" w:color="auto"/>
      </w:divBdr>
    </w:div>
    <w:div w:id="851605467">
      <w:bodyDiv w:val="1"/>
      <w:marLeft w:val="0"/>
      <w:marRight w:val="0"/>
      <w:marTop w:val="0"/>
      <w:marBottom w:val="0"/>
      <w:divBdr>
        <w:top w:val="none" w:sz="0" w:space="0" w:color="auto"/>
        <w:left w:val="none" w:sz="0" w:space="0" w:color="auto"/>
        <w:bottom w:val="none" w:sz="0" w:space="0" w:color="auto"/>
        <w:right w:val="none" w:sz="0" w:space="0" w:color="auto"/>
      </w:divBdr>
    </w:div>
    <w:div w:id="852769696">
      <w:bodyDiv w:val="1"/>
      <w:marLeft w:val="0"/>
      <w:marRight w:val="0"/>
      <w:marTop w:val="0"/>
      <w:marBottom w:val="0"/>
      <w:divBdr>
        <w:top w:val="none" w:sz="0" w:space="0" w:color="auto"/>
        <w:left w:val="none" w:sz="0" w:space="0" w:color="auto"/>
        <w:bottom w:val="none" w:sz="0" w:space="0" w:color="auto"/>
        <w:right w:val="none" w:sz="0" w:space="0" w:color="auto"/>
      </w:divBdr>
    </w:div>
    <w:div w:id="853039006">
      <w:bodyDiv w:val="1"/>
      <w:marLeft w:val="0"/>
      <w:marRight w:val="0"/>
      <w:marTop w:val="0"/>
      <w:marBottom w:val="0"/>
      <w:divBdr>
        <w:top w:val="none" w:sz="0" w:space="0" w:color="auto"/>
        <w:left w:val="none" w:sz="0" w:space="0" w:color="auto"/>
        <w:bottom w:val="none" w:sz="0" w:space="0" w:color="auto"/>
        <w:right w:val="none" w:sz="0" w:space="0" w:color="auto"/>
      </w:divBdr>
    </w:div>
    <w:div w:id="853229518">
      <w:bodyDiv w:val="1"/>
      <w:marLeft w:val="0"/>
      <w:marRight w:val="0"/>
      <w:marTop w:val="0"/>
      <w:marBottom w:val="0"/>
      <w:divBdr>
        <w:top w:val="none" w:sz="0" w:space="0" w:color="auto"/>
        <w:left w:val="none" w:sz="0" w:space="0" w:color="auto"/>
        <w:bottom w:val="none" w:sz="0" w:space="0" w:color="auto"/>
        <w:right w:val="none" w:sz="0" w:space="0" w:color="auto"/>
      </w:divBdr>
    </w:div>
    <w:div w:id="860243939">
      <w:bodyDiv w:val="1"/>
      <w:marLeft w:val="0"/>
      <w:marRight w:val="0"/>
      <w:marTop w:val="0"/>
      <w:marBottom w:val="0"/>
      <w:divBdr>
        <w:top w:val="none" w:sz="0" w:space="0" w:color="auto"/>
        <w:left w:val="none" w:sz="0" w:space="0" w:color="auto"/>
        <w:bottom w:val="none" w:sz="0" w:space="0" w:color="auto"/>
        <w:right w:val="none" w:sz="0" w:space="0" w:color="auto"/>
      </w:divBdr>
    </w:div>
    <w:div w:id="861669373">
      <w:bodyDiv w:val="1"/>
      <w:marLeft w:val="0"/>
      <w:marRight w:val="0"/>
      <w:marTop w:val="0"/>
      <w:marBottom w:val="0"/>
      <w:divBdr>
        <w:top w:val="none" w:sz="0" w:space="0" w:color="auto"/>
        <w:left w:val="none" w:sz="0" w:space="0" w:color="auto"/>
        <w:bottom w:val="none" w:sz="0" w:space="0" w:color="auto"/>
        <w:right w:val="none" w:sz="0" w:space="0" w:color="auto"/>
      </w:divBdr>
    </w:div>
    <w:div w:id="863783905">
      <w:bodyDiv w:val="1"/>
      <w:marLeft w:val="0"/>
      <w:marRight w:val="0"/>
      <w:marTop w:val="0"/>
      <w:marBottom w:val="0"/>
      <w:divBdr>
        <w:top w:val="none" w:sz="0" w:space="0" w:color="auto"/>
        <w:left w:val="none" w:sz="0" w:space="0" w:color="auto"/>
        <w:bottom w:val="none" w:sz="0" w:space="0" w:color="auto"/>
        <w:right w:val="none" w:sz="0" w:space="0" w:color="auto"/>
      </w:divBdr>
    </w:div>
    <w:div w:id="867061476">
      <w:bodyDiv w:val="1"/>
      <w:marLeft w:val="0"/>
      <w:marRight w:val="0"/>
      <w:marTop w:val="0"/>
      <w:marBottom w:val="0"/>
      <w:divBdr>
        <w:top w:val="none" w:sz="0" w:space="0" w:color="auto"/>
        <w:left w:val="none" w:sz="0" w:space="0" w:color="auto"/>
        <w:bottom w:val="none" w:sz="0" w:space="0" w:color="auto"/>
        <w:right w:val="none" w:sz="0" w:space="0" w:color="auto"/>
      </w:divBdr>
    </w:div>
    <w:div w:id="868176417">
      <w:bodyDiv w:val="1"/>
      <w:marLeft w:val="0"/>
      <w:marRight w:val="0"/>
      <w:marTop w:val="0"/>
      <w:marBottom w:val="0"/>
      <w:divBdr>
        <w:top w:val="none" w:sz="0" w:space="0" w:color="auto"/>
        <w:left w:val="none" w:sz="0" w:space="0" w:color="auto"/>
        <w:bottom w:val="none" w:sz="0" w:space="0" w:color="auto"/>
        <w:right w:val="none" w:sz="0" w:space="0" w:color="auto"/>
      </w:divBdr>
    </w:div>
    <w:div w:id="869295827">
      <w:bodyDiv w:val="1"/>
      <w:marLeft w:val="0"/>
      <w:marRight w:val="0"/>
      <w:marTop w:val="0"/>
      <w:marBottom w:val="0"/>
      <w:divBdr>
        <w:top w:val="none" w:sz="0" w:space="0" w:color="auto"/>
        <w:left w:val="none" w:sz="0" w:space="0" w:color="auto"/>
        <w:bottom w:val="none" w:sz="0" w:space="0" w:color="auto"/>
        <w:right w:val="none" w:sz="0" w:space="0" w:color="auto"/>
      </w:divBdr>
    </w:div>
    <w:div w:id="869803213">
      <w:bodyDiv w:val="1"/>
      <w:marLeft w:val="0"/>
      <w:marRight w:val="0"/>
      <w:marTop w:val="0"/>
      <w:marBottom w:val="0"/>
      <w:divBdr>
        <w:top w:val="none" w:sz="0" w:space="0" w:color="auto"/>
        <w:left w:val="none" w:sz="0" w:space="0" w:color="auto"/>
        <w:bottom w:val="none" w:sz="0" w:space="0" w:color="auto"/>
        <w:right w:val="none" w:sz="0" w:space="0" w:color="auto"/>
      </w:divBdr>
    </w:div>
    <w:div w:id="870610184">
      <w:bodyDiv w:val="1"/>
      <w:marLeft w:val="0"/>
      <w:marRight w:val="0"/>
      <w:marTop w:val="0"/>
      <w:marBottom w:val="0"/>
      <w:divBdr>
        <w:top w:val="none" w:sz="0" w:space="0" w:color="auto"/>
        <w:left w:val="none" w:sz="0" w:space="0" w:color="auto"/>
        <w:bottom w:val="none" w:sz="0" w:space="0" w:color="auto"/>
        <w:right w:val="none" w:sz="0" w:space="0" w:color="auto"/>
      </w:divBdr>
    </w:div>
    <w:div w:id="871840038">
      <w:bodyDiv w:val="1"/>
      <w:marLeft w:val="0"/>
      <w:marRight w:val="0"/>
      <w:marTop w:val="0"/>
      <w:marBottom w:val="0"/>
      <w:divBdr>
        <w:top w:val="none" w:sz="0" w:space="0" w:color="auto"/>
        <w:left w:val="none" w:sz="0" w:space="0" w:color="auto"/>
        <w:bottom w:val="none" w:sz="0" w:space="0" w:color="auto"/>
        <w:right w:val="none" w:sz="0" w:space="0" w:color="auto"/>
      </w:divBdr>
    </w:div>
    <w:div w:id="872885274">
      <w:bodyDiv w:val="1"/>
      <w:marLeft w:val="0"/>
      <w:marRight w:val="0"/>
      <w:marTop w:val="0"/>
      <w:marBottom w:val="0"/>
      <w:divBdr>
        <w:top w:val="none" w:sz="0" w:space="0" w:color="auto"/>
        <w:left w:val="none" w:sz="0" w:space="0" w:color="auto"/>
        <w:bottom w:val="none" w:sz="0" w:space="0" w:color="auto"/>
        <w:right w:val="none" w:sz="0" w:space="0" w:color="auto"/>
      </w:divBdr>
    </w:div>
    <w:div w:id="874541194">
      <w:bodyDiv w:val="1"/>
      <w:marLeft w:val="0"/>
      <w:marRight w:val="0"/>
      <w:marTop w:val="0"/>
      <w:marBottom w:val="0"/>
      <w:divBdr>
        <w:top w:val="none" w:sz="0" w:space="0" w:color="auto"/>
        <w:left w:val="none" w:sz="0" w:space="0" w:color="auto"/>
        <w:bottom w:val="none" w:sz="0" w:space="0" w:color="auto"/>
        <w:right w:val="none" w:sz="0" w:space="0" w:color="auto"/>
      </w:divBdr>
    </w:div>
    <w:div w:id="876236092">
      <w:bodyDiv w:val="1"/>
      <w:marLeft w:val="0"/>
      <w:marRight w:val="0"/>
      <w:marTop w:val="0"/>
      <w:marBottom w:val="0"/>
      <w:divBdr>
        <w:top w:val="none" w:sz="0" w:space="0" w:color="auto"/>
        <w:left w:val="none" w:sz="0" w:space="0" w:color="auto"/>
        <w:bottom w:val="none" w:sz="0" w:space="0" w:color="auto"/>
        <w:right w:val="none" w:sz="0" w:space="0" w:color="auto"/>
      </w:divBdr>
    </w:div>
    <w:div w:id="876435677">
      <w:bodyDiv w:val="1"/>
      <w:marLeft w:val="0"/>
      <w:marRight w:val="0"/>
      <w:marTop w:val="0"/>
      <w:marBottom w:val="0"/>
      <w:divBdr>
        <w:top w:val="none" w:sz="0" w:space="0" w:color="auto"/>
        <w:left w:val="none" w:sz="0" w:space="0" w:color="auto"/>
        <w:bottom w:val="none" w:sz="0" w:space="0" w:color="auto"/>
        <w:right w:val="none" w:sz="0" w:space="0" w:color="auto"/>
      </w:divBdr>
    </w:div>
    <w:div w:id="877277534">
      <w:bodyDiv w:val="1"/>
      <w:marLeft w:val="0"/>
      <w:marRight w:val="0"/>
      <w:marTop w:val="0"/>
      <w:marBottom w:val="0"/>
      <w:divBdr>
        <w:top w:val="none" w:sz="0" w:space="0" w:color="auto"/>
        <w:left w:val="none" w:sz="0" w:space="0" w:color="auto"/>
        <w:bottom w:val="none" w:sz="0" w:space="0" w:color="auto"/>
        <w:right w:val="none" w:sz="0" w:space="0" w:color="auto"/>
      </w:divBdr>
    </w:div>
    <w:div w:id="879174293">
      <w:bodyDiv w:val="1"/>
      <w:marLeft w:val="0"/>
      <w:marRight w:val="0"/>
      <w:marTop w:val="0"/>
      <w:marBottom w:val="0"/>
      <w:divBdr>
        <w:top w:val="none" w:sz="0" w:space="0" w:color="auto"/>
        <w:left w:val="none" w:sz="0" w:space="0" w:color="auto"/>
        <w:bottom w:val="none" w:sz="0" w:space="0" w:color="auto"/>
        <w:right w:val="none" w:sz="0" w:space="0" w:color="auto"/>
      </w:divBdr>
    </w:div>
    <w:div w:id="881673229">
      <w:bodyDiv w:val="1"/>
      <w:marLeft w:val="0"/>
      <w:marRight w:val="0"/>
      <w:marTop w:val="0"/>
      <w:marBottom w:val="0"/>
      <w:divBdr>
        <w:top w:val="none" w:sz="0" w:space="0" w:color="auto"/>
        <w:left w:val="none" w:sz="0" w:space="0" w:color="auto"/>
        <w:bottom w:val="none" w:sz="0" w:space="0" w:color="auto"/>
        <w:right w:val="none" w:sz="0" w:space="0" w:color="auto"/>
      </w:divBdr>
    </w:div>
    <w:div w:id="881866906">
      <w:bodyDiv w:val="1"/>
      <w:marLeft w:val="0"/>
      <w:marRight w:val="0"/>
      <w:marTop w:val="0"/>
      <w:marBottom w:val="0"/>
      <w:divBdr>
        <w:top w:val="none" w:sz="0" w:space="0" w:color="auto"/>
        <w:left w:val="none" w:sz="0" w:space="0" w:color="auto"/>
        <w:bottom w:val="none" w:sz="0" w:space="0" w:color="auto"/>
        <w:right w:val="none" w:sz="0" w:space="0" w:color="auto"/>
      </w:divBdr>
    </w:div>
    <w:div w:id="882014204">
      <w:bodyDiv w:val="1"/>
      <w:marLeft w:val="0"/>
      <w:marRight w:val="0"/>
      <w:marTop w:val="0"/>
      <w:marBottom w:val="0"/>
      <w:divBdr>
        <w:top w:val="none" w:sz="0" w:space="0" w:color="auto"/>
        <w:left w:val="none" w:sz="0" w:space="0" w:color="auto"/>
        <w:bottom w:val="none" w:sz="0" w:space="0" w:color="auto"/>
        <w:right w:val="none" w:sz="0" w:space="0" w:color="auto"/>
      </w:divBdr>
    </w:div>
    <w:div w:id="882054863">
      <w:bodyDiv w:val="1"/>
      <w:marLeft w:val="0"/>
      <w:marRight w:val="0"/>
      <w:marTop w:val="0"/>
      <w:marBottom w:val="0"/>
      <w:divBdr>
        <w:top w:val="none" w:sz="0" w:space="0" w:color="auto"/>
        <w:left w:val="none" w:sz="0" w:space="0" w:color="auto"/>
        <w:bottom w:val="none" w:sz="0" w:space="0" w:color="auto"/>
        <w:right w:val="none" w:sz="0" w:space="0" w:color="auto"/>
      </w:divBdr>
    </w:div>
    <w:div w:id="882446356">
      <w:bodyDiv w:val="1"/>
      <w:marLeft w:val="0"/>
      <w:marRight w:val="0"/>
      <w:marTop w:val="0"/>
      <w:marBottom w:val="0"/>
      <w:divBdr>
        <w:top w:val="none" w:sz="0" w:space="0" w:color="auto"/>
        <w:left w:val="none" w:sz="0" w:space="0" w:color="auto"/>
        <w:bottom w:val="none" w:sz="0" w:space="0" w:color="auto"/>
        <w:right w:val="none" w:sz="0" w:space="0" w:color="auto"/>
      </w:divBdr>
    </w:div>
    <w:div w:id="882715305">
      <w:bodyDiv w:val="1"/>
      <w:marLeft w:val="0"/>
      <w:marRight w:val="0"/>
      <w:marTop w:val="0"/>
      <w:marBottom w:val="0"/>
      <w:divBdr>
        <w:top w:val="none" w:sz="0" w:space="0" w:color="auto"/>
        <w:left w:val="none" w:sz="0" w:space="0" w:color="auto"/>
        <w:bottom w:val="none" w:sz="0" w:space="0" w:color="auto"/>
        <w:right w:val="none" w:sz="0" w:space="0" w:color="auto"/>
      </w:divBdr>
    </w:div>
    <w:div w:id="885335566">
      <w:bodyDiv w:val="1"/>
      <w:marLeft w:val="0"/>
      <w:marRight w:val="0"/>
      <w:marTop w:val="0"/>
      <w:marBottom w:val="0"/>
      <w:divBdr>
        <w:top w:val="none" w:sz="0" w:space="0" w:color="auto"/>
        <w:left w:val="none" w:sz="0" w:space="0" w:color="auto"/>
        <w:bottom w:val="none" w:sz="0" w:space="0" w:color="auto"/>
        <w:right w:val="none" w:sz="0" w:space="0" w:color="auto"/>
      </w:divBdr>
    </w:div>
    <w:div w:id="886140733">
      <w:bodyDiv w:val="1"/>
      <w:marLeft w:val="0"/>
      <w:marRight w:val="0"/>
      <w:marTop w:val="0"/>
      <w:marBottom w:val="0"/>
      <w:divBdr>
        <w:top w:val="none" w:sz="0" w:space="0" w:color="auto"/>
        <w:left w:val="none" w:sz="0" w:space="0" w:color="auto"/>
        <w:bottom w:val="none" w:sz="0" w:space="0" w:color="auto"/>
        <w:right w:val="none" w:sz="0" w:space="0" w:color="auto"/>
      </w:divBdr>
    </w:div>
    <w:div w:id="886454199">
      <w:bodyDiv w:val="1"/>
      <w:marLeft w:val="0"/>
      <w:marRight w:val="0"/>
      <w:marTop w:val="0"/>
      <w:marBottom w:val="0"/>
      <w:divBdr>
        <w:top w:val="none" w:sz="0" w:space="0" w:color="auto"/>
        <w:left w:val="none" w:sz="0" w:space="0" w:color="auto"/>
        <w:bottom w:val="none" w:sz="0" w:space="0" w:color="auto"/>
        <w:right w:val="none" w:sz="0" w:space="0" w:color="auto"/>
      </w:divBdr>
    </w:div>
    <w:div w:id="886723939">
      <w:bodyDiv w:val="1"/>
      <w:marLeft w:val="0"/>
      <w:marRight w:val="0"/>
      <w:marTop w:val="0"/>
      <w:marBottom w:val="0"/>
      <w:divBdr>
        <w:top w:val="none" w:sz="0" w:space="0" w:color="auto"/>
        <w:left w:val="none" w:sz="0" w:space="0" w:color="auto"/>
        <w:bottom w:val="none" w:sz="0" w:space="0" w:color="auto"/>
        <w:right w:val="none" w:sz="0" w:space="0" w:color="auto"/>
      </w:divBdr>
    </w:div>
    <w:div w:id="887448495">
      <w:bodyDiv w:val="1"/>
      <w:marLeft w:val="0"/>
      <w:marRight w:val="0"/>
      <w:marTop w:val="0"/>
      <w:marBottom w:val="0"/>
      <w:divBdr>
        <w:top w:val="none" w:sz="0" w:space="0" w:color="auto"/>
        <w:left w:val="none" w:sz="0" w:space="0" w:color="auto"/>
        <w:bottom w:val="none" w:sz="0" w:space="0" w:color="auto"/>
        <w:right w:val="none" w:sz="0" w:space="0" w:color="auto"/>
      </w:divBdr>
    </w:div>
    <w:div w:id="888423334">
      <w:bodyDiv w:val="1"/>
      <w:marLeft w:val="0"/>
      <w:marRight w:val="0"/>
      <w:marTop w:val="0"/>
      <w:marBottom w:val="0"/>
      <w:divBdr>
        <w:top w:val="none" w:sz="0" w:space="0" w:color="auto"/>
        <w:left w:val="none" w:sz="0" w:space="0" w:color="auto"/>
        <w:bottom w:val="none" w:sz="0" w:space="0" w:color="auto"/>
        <w:right w:val="none" w:sz="0" w:space="0" w:color="auto"/>
      </w:divBdr>
    </w:div>
    <w:div w:id="889147328">
      <w:bodyDiv w:val="1"/>
      <w:marLeft w:val="0"/>
      <w:marRight w:val="0"/>
      <w:marTop w:val="0"/>
      <w:marBottom w:val="0"/>
      <w:divBdr>
        <w:top w:val="none" w:sz="0" w:space="0" w:color="auto"/>
        <w:left w:val="none" w:sz="0" w:space="0" w:color="auto"/>
        <w:bottom w:val="none" w:sz="0" w:space="0" w:color="auto"/>
        <w:right w:val="none" w:sz="0" w:space="0" w:color="auto"/>
      </w:divBdr>
    </w:div>
    <w:div w:id="889462357">
      <w:bodyDiv w:val="1"/>
      <w:marLeft w:val="0"/>
      <w:marRight w:val="0"/>
      <w:marTop w:val="0"/>
      <w:marBottom w:val="0"/>
      <w:divBdr>
        <w:top w:val="none" w:sz="0" w:space="0" w:color="auto"/>
        <w:left w:val="none" w:sz="0" w:space="0" w:color="auto"/>
        <w:bottom w:val="none" w:sz="0" w:space="0" w:color="auto"/>
        <w:right w:val="none" w:sz="0" w:space="0" w:color="auto"/>
      </w:divBdr>
    </w:div>
    <w:div w:id="891581292">
      <w:bodyDiv w:val="1"/>
      <w:marLeft w:val="0"/>
      <w:marRight w:val="0"/>
      <w:marTop w:val="0"/>
      <w:marBottom w:val="0"/>
      <w:divBdr>
        <w:top w:val="none" w:sz="0" w:space="0" w:color="auto"/>
        <w:left w:val="none" w:sz="0" w:space="0" w:color="auto"/>
        <w:bottom w:val="none" w:sz="0" w:space="0" w:color="auto"/>
        <w:right w:val="none" w:sz="0" w:space="0" w:color="auto"/>
      </w:divBdr>
    </w:div>
    <w:div w:id="892084848">
      <w:bodyDiv w:val="1"/>
      <w:marLeft w:val="0"/>
      <w:marRight w:val="0"/>
      <w:marTop w:val="0"/>
      <w:marBottom w:val="0"/>
      <w:divBdr>
        <w:top w:val="none" w:sz="0" w:space="0" w:color="auto"/>
        <w:left w:val="none" w:sz="0" w:space="0" w:color="auto"/>
        <w:bottom w:val="none" w:sz="0" w:space="0" w:color="auto"/>
        <w:right w:val="none" w:sz="0" w:space="0" w:color="auto"/>
      </w:divBdr>
    </w:div>
    <w:div w:id="892425707">
      <w:bodyDiv w:val="1"/>
      <w:marLeft w:val="0"/>
      <w:marRight w:val="0"/>
      <w:marTop w:val="0"/>
      <w:marBottom w:val="0"/>
      <w:divBdr>
        <w:top w:val="none" w:sz="0" w:space="0" w:color="auto"/>
        <w:left w:val="none" w:sz="0" w:space="0" w:color="auto"/>
        <w:bottom w:val="none" w:sz="0" w:space="0" w:color="auto"/>
        <w:right w:val="none" w:sz="0" w:space="0" w:color="auto"/>
      </w:divBdr>
    </w:div>
    <w:div w:id="892621923">
      <w:bodyDiv w:val="1"/>
      <w:marLeft w:val="0"/>
      <w:marRight w:val="0"/>
      <w:marTop w:val="0"/>
      <w:marBottom w:val="0"/>
      <w:divBdr>
        <w:top w:val="none" w:sz="0" w:space="0" w:color="auto"/>
        <w:left w:val="none" w:sz="0" w:space="0" w:color="auto"/>
        <w:bottom w:val="none" w:sz="0" w:space="0" w:color="auto"/>
        <w:right w:val="none" w:sz="0" w:space="0" w:color="auto"/>
      </w:divBdr>
    </w:div>
    <w:div w:id="893659398">
      <w:bodyDiv w:val="1"/>
      <w:marLeft w:val="0"/>
      <w:marRight w:val="0"/>
      <w:marTop w:val="0"/>
      <w:marBottom w:val="0"/>
      <w:divBdr>
        <w:top w:val="none" w:sz="0" w:space="0" w:color="auto"/>
        <w:left w:val="none" w:sz="0" w:space="0" w:color="auto"/>
        <w:bottom w:val="none" w:sz="0" w:space="0" w:color="auto"/>
        <w:right w:val="none" w:sz="0" w:space="0" w:color="auto"/>
      </w:divBdr>
    </w:div>
    <w:div w:id="894271029">
      <w:bodyDiv w:val="1"/>
      <w:marLeft w:val="0"/>
      <w:marRight w:val="0"/>
      <w:marTop w:val="0"/>
      <w:marBottom w:val="0"/>
      <w:divBdr>
        <w:top w:val="none" w:sz="0" w:space="0" w:color="auto"/>
        <w:left w:val="none" w:sz="0" w:space="0" w:color="auto"/>
        <w:bottom w:val="none" w:sz="0" w:space="0" w:color="auto"/>
        <w:right w:val="none" w:sz="0" w:space="0" w:color="auto"/>
      </w:divBdr>
    </w:div>
    <w:div w:id="894513611">
      <w:bodyDiv w:val="1"/>
      <w:marLeft w:val="0"/>
      <w:marRight w:val="0"/>
      <w:marTop w:val="0"/>
      <w:marBottom w:val="0"/>
      <w:divBdr>
        <w:top w:val="none" w:sz="0" w:space="0" w:color="auto"/>
        <w:left w:val="none" w:sz="0" w:space="0" w:color="auto"/>
        <w:bottom w:val="none" w:sz="0" w:space="0" w:color="auto"/>
        <w:right w:val="none" w:sz="0" w:space="0" w:color="auto"/>
      </w:divBdr>
    </w:div>
    <w:div w:id="894659646">
      <w:bodyDiv w:val="1"/>
      <w:marLeft w:val="0"/>
      <w:marRight w:val="0"/>
      <w:marTop w:val="0"/>
      <w:marBottom w:val="0"/>
      <w:divBdr>
        <w:top w:val="none" w:sz="0" w:space="0" w:color="auto"/>
        <w:left w:val="none" w:sz="0" w:space="0" w:color="auto"/>
        <w:bottom w:val="none" w:sz="0" w:space="0" w:color="auto"/>
        <w:right w:val="none" w:sz="0" w:space="0" w:color="auto"/>
      </w:divBdr>
    </w:div>
    <w:div w:id="894854058">
      <w:bodyDiv w:val="1"/>
      <w:marLeft w:val="0"/>
      <w:marRight w:val="0"/>
      <w:marTop w:val="0"/>
      <w:marBottom w:val="0"/>
      <w:divBdr>
        <w:top w:val="none" w:sz="0" w:space="0" w:color="auto"/>
        <w:left w:val="none" w:sz="0" w:space="0" w:color="auto"/>
        <w:bottom w:val="none" w:sz="0" w:space="0" w:color="auto"/>
        <w:right w:val="none" w:sz="0" w:space="0" w:color="auto"/>
      </w:divBdr>
    </w:div>
    <w:div w:id="896479276">
      <w:bodyDiv w:val="1"/>
      <w:marLeft w:val="0"/>
      <w:marRight w:val="0"/>
      <w:marTop w:val="0"/>
      <w:marBottom w:val="0"/>
      <w:divBdr>
        <w:top w:val="none" w:sz="0" w:space="0" w:color="auto"/>
        <w:left w:val="none" w:sz="0" w:space="0" w:color="auto"/>
        <w:bottom w:val="none" w:sz="0" w:space="0" w:color="auto"/>
        <w:right w:val="none" w:sz="0" w:space="0" w:color="auto"/>
      </w:divBdr>
    </w:div>
    <w:div w:id="897281355">
      <w:bodyDiv w:val="1"/>
      <w:marLeft w:val="0"/>
      <w:marRight w:val="0"/>
      <w:marTop w:val="0"/>
      <w:marBottom w:val="0"/>
      <w:divBdr>
        <w:top w:val="none" w:sz="0" w:space="0" w:color="auto"/>
        <w:left w:val="none" w:sz="0" w:space="0" w:color="auto"/>
        <w:bottom w:val="none" w:sz="0" w:space="0" w:color="auto"/>
        <w:right w:val="none" w:sz="0" w:space="0" w:color="auto"/>
      </w:divBdr>
    </w:div>
    <w:div w:id="898133040">
      <w:bodyDiv w:val="1"/>
      <w:marLeft w:val="0"/>
      <w:marRight w:val="0"/>
      <w:marTop w:val="0"/>
      <w:marBottom w:val="0"/>
      <w:divBdr>
        <w:top w:val="none" w:sz="0" w:space="0" w:color="auto"/>
        <w:left w:val="none" w:sz="0" w:space="0" w:color="auto"/>
        <w:bottom w:val="none" w:sz="0" w:space="0" w:color="auto"/>
        <w:right w:val="none" w:sz="0" w:space="0" w:color="auto"/>
      </w:divBdr>
      <w:divsChild>
        <w:div w:id="1100757686">
          <w:marLeft w:val="1166"/>
          <w:marRight w:val="0"/>
          <w:marTop w:val="67"/>
          <w:marBottom w:val="0"/>
          <w:divBdr>
            <w:top w:val="none" w:sz="0" w:space="0" w:color="auto"/>
            <w:left w:val="none" w:sz="0" w:space="0" w:color="auto"/>
            <w:bottom w:val="none" w:sz="0" w:space="0" w:color="auto"/>
            <w:right w:val="none" w:sz="0" w:space="0" w:color="auto"/>
          </w:divBdr>
        </w:div>
        <w:div w:id="400257370">
          <w:marLeft w:val="1166"/>
          <w:marRight w:val="0"/>
          <w:marTop w:val="67"/>
          <w:marBottom w:val="0"/>
          <w:divBdr>
            <w:top w:val="none" w:sz="0" w:space="0" w:color="auto"/>
            <w:left w:val="none" w:sz="0" w:space="0" w:color="auto"/>
            <w:bottom w:val="none" w:sz="0" w:space="0" w:color="auto"/>
            <w:right w:val="none" w:sz="0" w:space="0" w:color="auto"/>
          </w:divBdr>
        </w:div>
        <w:div w:id="1131898843">
          <w:marLeft w:val="1166"/>
          <w:marRight w:val="0"/>
          <w:marTop w:val="67"/>
          <w:marBottom w:val="0"/>
          <w:divBdr>
            <w:top w:val="none" w:sz="0" w:space="0" w:color="auto"/>
            <w:left w:val="none" w:sz="0" w:space="0" w:color="auto"/>
            <w:bottom w:val="none" w:sz="0" w:space="0" w:color="auto"/>
            <w:right w:val="none" w:sz="0" w:space="0" w:color="auto"/>
          </w:divBdr>
        </w:div>
        <w:div w:id="1866745315">
          <w:marLeft w:val="1166"/>
          <w:marRight w:val="0"/>
          <w:marTop w:val="67"/>
          <w:marBottom w:val="0"/>
          <w:divBdr>
            <w:top w:val="none" w:sz="0" w:space="0" w:color="auto"/>
            <w:left w:val="none" w:sz="0" w:space="0" w:color="auto"/>
            <w:bottom w:val="none" w:sz="0" w:space="0" w:color="auto"/>
            <w:right w:val="none" w:sz="0" w:space="0" w:color="auto"/>
          </w:divBdr>
        </w:div>
        <w:div w:id="1984579363">
          <w:marLeft w:val="1166"/>
          <w:marRight w:val="0"/>
          <w:marTop w:val="67"/>
          <w:marBottom w:val="0"/>
          <w:divBdr>
            <w:top w:val="none" w:sz="0" w:space="0" w:color="auto"/>
            <w:left w:val="none" w:sz="0" w:space="0" w:color="auto"/>
            <w:bottom w:val="none" w:sz="0" w:space="0" w:color="auto"/>
            <w:right w:val="none" w:sz="0" w:space="0" w:color="auto"/>
          </w:divBdr>
        </w:div>
      </w:divsChild>
    </w:div>
    <w:div w:id="899562221">
      <w:bodyDiv w:val="1"/>
      <w:marLeft w:val="0"/>
      <w:marRight w:val="0"/>
      <w:marTop w:val="0"/>
      <w:marBottom w:val="0"/>
      <w:divBdr>
        <w:top w:val="none" w:sz="0" w:space="0" w:color="auto"/>
        <w:left w:val="none" w:sz="0" w:space="0" w:color="auto"/>
        <w:bottom w:val="none" w:sz="0" w:space="0" w:color="auto"/>
        <w:right w:val="none" w:sz="0" w:space="0" w:color="auto"/>
      </w:divBdr>
    </w:div>
    <w:div w:id="899947387">
      <w:bodyDiv w:val="1"/>
      <w:marLeft w:val="0"/>
      <w:marRight w:val="0"/>
      <w:marTop w:val="0"/>
      <w:marBottom w:val="0"/>
      <w:divBdr>
        <w:top w:val="none" w:sz="0" w:space="0" w:color="auto"/>
        <w:left w:val="none" w:sz="0" w:space="0" w:color="auto"/>
        <w:bottom w:val="none" w:sz="0" w:space="0" w:color="auto"/>
        <w:right w:val="none" w:sz="0" w:space="0" w:color="auto"/>
      </w:divBdr>
    </w:div>
    <w:div w:id="901521388">
      <w:bodyDiv w:val="1"/>
      <w:marLeft w:val="0"/>
      <w:marRight w:val="0"/>
      <w:marTop w:val="0"/>
      <w:marBottom w:val="0"/>
      <w:divBdr>
        <w:top w:val="none" w:sz="0" w:space="0" w:color="auto"/>
        <w:left w:val="none" w:sz="0" w:space="0" w:color="auto"/>
        <w:bottom w:val="none" w:sz="0" w:space="0" w:color="auto"/>
        <w:right w:val="none" w:sz="0" w:space="0" w:color="auto"/>
      </w:divBdr>
    </w:div>
    <w:div w:id="902063806">
      <w:bodyDiv w:val="1"/>
      <w:marLeft w:val="0"/>
      <w:marRight w:val="0"/>
      <w:marTop w:val="0"/>
      <w:marBottom w:val="0"/>
      <w:divBdr>
        <w:top w:val="none" w:sz="0" w:space="0" w:color="auto"/>
        <w:left w:val="none" w:sz="0" w:space="0" w:color="auto"/>
        <w:bottom w:val="none" w:sz="0" w:space="0" w:color="auto"/>
        <w:right w:val="none" w:sz="0" w:space="0" w:color="auto"/>
      </w:divBdr>
    </w:div>
    <w:div w:id="902713727">
      <w:bodyDiv w:val="1"/>
      <w:marLeft w:val="0"/>
      <w:marRight w:val="0"/>
      <w:marTop w:val="0"/>
      <w:marBottom w:val="0"/>
      <w:divBdr>
        <w:top w:val="none" w:sz="0" w:space="0" w:color="auto"/>
        <w:left w:val="none" w:sz="0" w:space="0" w:color="auto"/>
        <w:bottom w:val="none" w:sz="0" w:space="0" w:color="auto"/>
        <w:right w:val="none" w:sz="0" w:space="0" w:color="auto"/>
      </w:divBdr>
    </w:div>
    <w:div w:id="903025844">
      <w:bodyDiv w:val="1"/>
      <w:marLeft w:val="0"/>
      <w:marRight w:val="0"/>
      <w:marTop w:val="0"/>
      <w:marBottom w:val="0"/>
      <w:divBdr>
        <w:top w:val="none" w:sz="0" w:space="0" w:color="auto"/>
        <w:left w:val="none" w:sz="0" w:space="0" w:color="auto"/>
        <w:bottom w:val="none" w:sz="0" w:space="0" w:color="auto"/>
        <w:right w:val="none" w:sz="0" w:space="0" w:color="auto"/>
      </w:divBdr>
    </w:div>
    <w:div w:id="903836043">
      <w:bodyDiv w:val="1"/>
      <w:marLeft w:val="0"/>
      <w:marRight w:val="0"/>
      <w:marTop w:val="0"/>
      <w:marBottom w:val="0"/>
      <w:divBdr>
        <w:top w:val="none" w:sz="0" w:space="0" w:color="auto"/>
        <w:left w:val="none" w:sz="0" w:space="0" w:color="auto"/>
        <w:bottom w:val="none" w:sz="0" w:space="0" w:color="auto"/>
        <w:right w:val="none" w:sz="0" w:space="0" w:color="auto"/>
      </w:divBdr>
    </w:div>
    <w:div w:id="904490673">
      <w:bodyDiv w:val="1"/>
      <w:marLeft w:val="0"/>
      <w:marRight w:val="0"/>
      <w:marTop w:val="0"/>
      <w:marBottom w:val="0"/>
      <w:divBdr>
        <w:top w:val="none" w:sz="0" w:space="0" w:color="auto"/>
        <w:left w:val="none" w:sz="0" w:space="0" w:color="auto"/>
        <w:bottom w:val="none" w:sz="0" w:space="0" w:color="auto"/>
        <w:right w:val="none" w:sz="0" w:space="0" w:color="auto"/>
      </w:divBdr>
    </w:div>
    <w:div w:id="904493642">
      <w:bodyDiv w:val="1"/>
      <w:marLeft w:val="0"/>
      <w:marRight w:val="0"/>
      <w:marTop w:val="0"/>
      <w:marBottom w:val="0"/>
      <w:divBdr>
        <w:top w:val="none" w:sz="0" w:space="0" w:color="auto"/>
        <w:left w:val="none" w:sz="0" w:space="0" w:color="auto"/>
        <w:bottom w:val="none" w:sz="0" w:space="0" w:color="auto"/>
        <w:right w:val="none" w:sz="0" w:space="0" w:color="auto"/>
      </w:divBdr>
    </w:div>
    <w:div w:id="904680373">
      <w:bodyDiv w:val="1"/>
      <w:marLeft w:val="0"/>
      <w:marRight w:val="0"/>
      <w:marTop w:val="0"/>
      <w:marBottom w:val="0"/>
      <w:divBdr>
        <w:top w:val="none" w:sz="0" w:space="0" w:color="auto"/>
        <w:left w:val="none" w:sz="0" w:space="0" w:color="auto"/>
        <w:bottom w:val="none" w:sz="0" w:space="0" w:color="auto"/>
        <w:right w:val="none" w:sz="0" w:space="0" w:color="auto"/>
      </w:divBdr>
    </w:div>
    <w:div w:id="904993384">
      <w:bodyDiv w:val="1"/>
      <w:marLeft w:val="0"/>
      <w:marRight w:val="0"/>
      <w:marTop w:val="0"/>
      <w:marBottom w:val="0"/>
      <w:divBdr>
        <w:top w:val="none" w:sz="0" w:space="0" w:color="auto"/>
        <w:left w:val="none" w:sz="0" w:space="0" w:color="auto"/>
        <w:bottom w:val="none" w:sz="0" w:space="0" w:color="auto"/>
        <w:right w:val="none" w:sz="0" w:space="0" w:color="auto"/>
      </w:divBdr>
    </w:div>
    <w:div w:id="905534415">
      <w:bodyDiv w:val="1"/>
      <w:marLeft w:val="0"/>
      <w:marRight w:val="0"/>
      <w:marTop w:val="0"/>
      <w:marBottom w:val="0"/>
      <w:divBdr>
        <w:top w:val="none" w:sz="0" w:space="0" w:color="auto"/>
        <w:left w:val="none" w:sz="0" w:space="0" w:color="auto"/>
        <w:bottom w:val="none" w:sz="0" w:space="0" w:color="auto"/>
        <w:right w:val="none" w:sz="0" w:space="0" w:color="auto"/>
      </w:divBdr>
    </w:div>
    <w:div w:id="906234034">
      <w:bodyDiv w:val="1"/>
      <w:marLeft w:val="0"/>
      <w:marRight w:val="0"/>
      <w:marTop w:val="0"/>
      <w:marBottom w:val="0"/>
      <w:divBdr>
        <w:top w:val="none" w:sz="0" w:space="0" w:color="auto"/>
        <w:left w:val="none" w:sz="0" w:space="0" w:color="auto"/>
        <w:bottom w:val="none" w:sz="0" w:space="0" w:color="auto"/>
        <w:right w:val="none" w:sz="0" w:space="0" w:color="auto"/>
      </w:divBdr>
    </w:div>
    <w:div w:id="907418683">
      <w:bodyDiv w:val="1"/>
      <w:marLeft w:val="0"/>
      <w:marRight w:val="0"/>
      <w:marTop w:val="0"/>
      <w:marBottom w:val="0"/>
      <w:divBdr>
        <w:top w:val="none" w:sz="0" w:space="0" w:color="auto"/>
        <w:left w:val="none" w:sz="0" w:space="0" w:color="auto"/>
        <w:bottom w:val="none" w:sz="0" w:space="0" w:color="auto"/>
        <w:right w:val="none" w:sz="0" w:space="0" w:color="auto"/>
      </w:divBdr>
    </w:div>
    <w:div w:id="907619743">
      <w:bodyDiv w:val="1"/>
      <w:marLeft w:val="0"/>
      <w:marRight w:val="0"/>
      <w:marTop w:val="0"/>
      <w:marBottom w:val="0"/>
      <w:divBdr>
        <w:top w:val="none" w:sz="0" w:space="0" w:color="auto"/>
        <w:left w:val="none" w:sz="0" w:space="0" w:color="auto"/>
        <w:bottom w:val="none" w:sz="0" w:space="0" w:color="auto"/>
        <w:right w:val="none" w:sz="0" w:space="0" w:color="auto"/>
      </w:divBdr>
    </w:div>
    <w:div w:id="908267446">
      <w:bodyDiv w:val="1"/>
      <w:marLeft w:val="0"/>
      <w:marRight w:val="0"/>
      <w:marTop w:val="0"/>
      <w:marBottom w:val="0"/>
      <w:divBdr>
        <w:top w:val="none" w:sz="0" w:space="0" w:color="auto"/>
        <w:left w:val="none" w:sz="0" w:space="0" w:color="auto"/>
        <w:bottom w:val="none" w:sz="0" w:space="0" w:color="auto"/>
        <w:right w:val="none" w:sz="0" w:space="0" w:color="auto"/>
      </w:divBdr>
    </w:div>
    <w:div w:id="908492709">
      <w:bodyDiv w:val="1"/>
      <w:marLeft w:val="0"/>
      <w:marRight w:val="0"/>
      <w:marTop w:val="0"/>
      <w:marBottom w:val="0"/>
      <w:divBdr>
        <w:top w:val="none" w:sz="0" w:space="0" w:color="auto"/>
        <w:left w:val="none" w:sz="0" w:space="0" w:color="auto"/>
        <w:bottom w:val="none" w:sz="0" w:space="0" w:color="auto"/>
        <w:right w:val="none" w:sz="0" w:space="0" w:color="auto"/>
      </w:divBdr>
    </w:div>
    <w:div w:id="910582227">
      <w:bodyDiv w:val="1"/>
      <w:marLeft w:val="0"/>
      <w:marRight w:val="0"/>
      <w:marTop w:val="0"/>
      <w:marBottom w:val="0"/>
      <w:divBdr>
        <w:top w:val="none" w:sz="0" w:space="0" w:color="auto"/>
        <w:left w:val="none" w:sz="0" w:space="0" w:color="auto"/>
        <w:bottom w:val="none" w:sz="0" w:space="0" w:color="auto"/>
        <w:right w:val="none" w:sz="0" w:space="0" w:color="auto"/>
      </w:divBdr>
    </w:div>
    <w:div w:id="912206170">
      <w:bodyDiv w:val="1"/>
      <w:marLeft w:val="0"/>
      <w:marRight w:val="0"/>
      <w:marTop w:val="0"/>
      <w:marBottom w:val="0"/>
      <w:divBdr>
        <w:top w:val="none" w:sz="0" w:space="0" w:color="auto"/>
        <w:left w:val="none" w:sz="0" w:space="0" w:color="auto"/>
        <w:bottom w:val="none" w:sz="0" w:space="0" w:color="auto"/>
        <w:right w:val="none" w:sz="0" w:space="0" w:color="auto"/>
      </w:divBdr>
    </w:div>
    <w:div w:id="914244590">
      <w:bodyDiv w:val="1"/>
      <w:marLeft w:val="0"/>
      <w:marRight w:val="0"/>
      <w:marTop w:val="0"/>
      <w:marBottom w:val="0"/>
      <w:divBdr>
        <w:top w:val="none" w:sz="0" w:space="0" w:color="auto"/>
        <w:left w:val="none" w:sz="0" w:space="0" w:color="auto"/>
        <w:bottom w:val="none" w:sz="0" w:space="0" w:color="auto"/>
        <w:right w:val="none" w:sz="0" w:space="0" w:color="auto"/>
      </w:divBdr>
    </w:div>
    <w:div w:id="914318976">
      <w:bodyDiv w:val="1"/>
      <w:marLeft w:val="0"/>
      <w:marRight w:val="0"/>
      <w:marTop w:val="0"/>
      <w:marBottom w:val="0"/>
      <w:divBdr>
        <w:top w:val="none" w:sz="0" w:space="0" w:color="auto"/>
        <w:left w:val="none" w:sz="0" w:space="0" w:color="auto"/>
        <w:bottom w:val="none" w:sz="0" w:space="0" w:color="auto"/>
        <w:right w:val="none" w:sz="0" w:space="0" w:color="auto"/>
      </w:divBdr>
    </w:div>
    <w:div w:id="914433597">
      <w:bodyDiv w:val="1"/>
      <w:marLeft w:val="0"/>
      <w:marRight w:val="0"/>
      <w:marTop w:val="0"/>
      <w:marBottom w:val="0"/>
      <w:divBdr>
        <w:top w:val="none" w:sz="0" w:space="0" w:color="auto"/>
        <w:left w:val="none" w:sz="0" w:space="0" w:color="auto"/>
        <w:bottom w:val="none" w:sz="0" w:space="0" w:color="auto"/>
        <w:right w:val="none" w:sz="0" w:space="0" w:color="auto"/>
      </w:divBdr>
    </w:div>
    <w:div w:id="914777456">
      <w:bodyDiv w:val="1"/>
      <w:marLeft w:val="0"/>
      <w:marRight w:val="0"/>
      <w:marTop w:val="0"/>
      <w:marBottom w:val="0"/>
      <w:divBdr>
        <w:top w:val="none" w:sz="0" w:space="0" w:color="auto"/>
        <w:left w:val="none" w:sz="0" w:space="0" w:color="auto"/>
        <w:bottom w:val="none" w:sz="0" w:space="0" w:color="auto"/>
        <w:right w:val="none" w:sz="0" w:space="0" w:color="auto"/>
      </w:divBdr>
    </w:div>
    <w:div w:id="914826306">
      <w:bodyDiv w:val="1"/>
      <w:marLeft w:val="0"/>
      <w:marRight w:val="0"/>
      <w:marTop w:val="0"/>
      <w:marBottom w:val="0"/>
      <w:divBdr>
        <w:top w:val="none" w:sz="0" w:space="0" w:color="auto"/>
        <w:left w:val="none" w:sz="0" w:space="0" w:color="auto"/>
        <w:bottom w:val="none" w:sz="0" w:space="0" w:color="auto"/>
        <w:right w:val="none" w:sz="0" w:space="0" w:color="auto"/>
      </w:divBdr>
    </w:div>
    <w:div w:id="915943573">
      <w:bodyDiv w:val="1"/>
      <w:marLeft w:val="0"/>
      <w:marRight w:val="0"/>
      <w:marTop w:val="0"/>
      <w:marBottom w:val="0"/>
      <w:divBdr>
        <w:top w:val="none" w:sz="0" w:space="0" w:color="auto"/>
        <w:left w:val="none" w:sz="0" w:space="0" w:color="auto"/>
        <w:bottom w:val="none" w:sz="0" w:space="0" w:color="auto"/>
        <w:right w:val="none" w:sz="0" w:space="0" w:color="auto"/>
      </w:divBdr>
    </w:div>
    <w:div w:id="916204604">
      <w:bodyDiv w:val="1"/>
      <w:marLeft w:val="0"/>
      <w:marRight w:val="0"/>
      <w:marTop w:val="0"/>
      <w:marBottom w:val="0"/>
      <w:divBdr>
        <w:top w:val="none" w:sz="0" w:space="0" w:color="auto"/>
        <w:left w:val="none" w:sz="0" w:space="0" w:color="auto"/>
        <w:bottom w:val="none" w:sz="0" w:space="0" w:color="auto"/>
        <w:right w:val="none" w:sz="0" w:space="0" w:color="auto"/>
      </w:divBdr>
    </w:div>
    <w:div w:id="916474424">
      <w:bodyDiv w:val="1"/>
      <w:marLeft w:val="0"/>
      <w:marRight w:val="0"/>
      <w:marTop w:val="0"/>
      <w:marBottom w:val="0"/>
      <w:divBdr>
        <w:top w:val="none" w:sz="0" w:space="0" w:color="auto"/>
        <w:left w:val="none" w:sz="0" w:space="0" w:color="auto"/>
        <w:bottom w:val="none" w:sz="0" w:space="0" w:color="auto"/>
        <w:right w:val="none" w:sz="0" w:space="0" w:color="auto"/>
      </w:divBdr>
    </w:div>
    <w:div w:id="916790609">
      <w:bodyDiv w:val="1"/>
      <w:marLeft w:val="0"/>
      <w:marRight w:val="0"/>
      <w:marTop w:val="0"/>
      <w:marBottom w:val="0"/>
      <w:divBdr>
        <w:top w:val="none" w:sz="0" w:space="0" w:color="auto"/>
        <w:left w:val="none" w:sz="0" w:space="0" w:color="auto"/>
        <w:bottom w:val="none" w:sz="0" w:space="0" w:color="auto"/>
        <w:right w:val="none" w:sz="0" w:space="0" w:color="auto"/>
      </w:divBdr>
    </w:div>
    <w:div w:id="917710601">
      <w:bodyDiv w:val="1"/>
      <w:marLeft w:val="0"/>
      <w:marRight w:val="0"/>
      <w:marTop w:val="0"/>
      <w:marBottom w:val="0"/>
      <w:divBdr>
        <w:top w:val="none" w:sz="0" w:space="0" w:color="auto"/>
        <w:left w:val="none" w:sz="0" w:space="0" w:color="auto"/>
        <w:bottom w:val="none" w:sz="0" w:space="0" w:color="auto"/>
        <w:right w:val="none" w:sz="0" w:space="0" w:color="auto"/>
      </w:divBdr>
      <w:divsChild>
        <w:div w:id="1509636391">
          <w:marLeft w:val="547"/>
          <w:marRight w:val="0"/>
          <w:marTop w:val="77"/>
          <w:marBottom w:val="0"/>
          <w:divBdr>
            <w:top w:val="none" w:sz="0" w:space="0" w:color="auto"/>
            <w:left w:val="none" w:sz="0" w:space="0" w:color="auto"/>
            <w:bottom w:val="none" w:sz="0" w:space="0" w:color="auto"/>
            <w:right w:val="none" w:sz="0" w:space="0" w:color="auto"/>
          </w:divBdr>
        </w:div>
        <w:div w:id="375129427">
          <w:marLeft w:val="547"/>
          <w:marRight w:val="0"/>
          <w:marTop w:val="77"/>
          <w:marBottom w:val="0"/>
          <w:divBdr>
            <w:top w:val="none" w:sz="0" w:space="0" w:color="auto"/>
            <w:left w:val="none" w:sz="0" w:space="0" w:color="auto"/>
            <w:bottom w:val="none" w:sz="0" w:space="0" w:color="auto"/>
            <w:right w:val="none" w:sz="0" w:space="0" w:color="auto"/>
          </w:divBdr>
        </w:div>
        <w:div w:id="291592322">
          <w:marLeft w:val="1166"/>
          <w:marRight w:val="0"/>
          <w:marTop w:val="67"/>
          <w:marBottom w:val="0"/>
          <w:divBdr>
            <w:top w:val="none" w:sz="0" w:space="0" w:color="auto"/>
            <w:left w:val="none" w:sz="0" w:space="0" w:color="auto"/>
            <w:bottom w:val="none" w:sz="0" w:space="0" w:color="auto"/>
            <w:right w:val="none" w:sz="0" w:space="0" w:color="auto"/>
          </w:divBdr>
        </w:div>
        <w:div w:id="289870318">
          <w:marLeft w:val="547"/>
          <w:marRight w:val="0"/>
          <w:marTop w:val="77"/>
          <w:marBottom w:val="0"/>
          <w:divBdr>
            <w:top w:val="none" w:sz="0" w:space="0" w:color="auto"/>
            <w:left w:val="none" w:sz="0" w:space="0" w:color="auto"/>
            <w:bottom w:val="none" w:sz="0" w:space="0" w:color="auto"/>
            <w:right w:val="none" w:sz="0" w:space="0" w:color="auto"/>
          </w:divBdr>
        </w:div>
        <w:div w:id="671494520">
          <w:marLeft w:val="1166"/>
          <w:marRight w:val="0"/>
          <w:marTop w:val="58"/>
          <w:marBottom w:val="0"/>
          <w:divBdr>
            <w:top w:val="none" w:sz="0" w:space="0" w:color="auto"/>
            <w:left w:val="none" w:sz="0" w:space="0" w:color="auto"/>
            <w:bottom w:val="none" w:sz="0" w:space="0" w:color="auto"/>
            <w:right w:val="none" w:sz="0" w:space="0" w:color="auto"/>
          </w:divBdr>
        </w:div>
        <w:div w:id="204873395">
          <w:marLeft w:val="1166"/>
          <w:marRight w:val="0"/>
          <w:marTop w:val="58"/>
          <w:marBottom w:val="0"/>
          <w:divBdr>
            <w:top w:val="none" w:sz="0" w:space="0" w:color="auto"/>
            <w:left w:val="none" w:sz="0" w:space="0" w:color="auto"/>
            <w:bottom w:val="none" w:sz="0" w:space="0" w:color="auto"/>
            <w:right w:val="none" w:sz="0" w:space="0" w:color="auto"/>
          </w:divBdr>
        </w:div>
        <w:div w:id="1874225670">
          <w:marLeft w:val="1166"/>
          <w:marRight w:val="0"/>
          <w:marTop w:val="58"/>
          <w:marBottom w:val="0"/>
          <w:divBdr>
            <w:top w:val="none" w:sz="0" w:space="0" w:color="auto"/>
            <w:left w:val="none" w:sz="0" w:space="0" w:color="auto"/>
            <w:bottom w:val="none" w:sz="0" w:space="0" w:color="auto"/>
            <w:right w:val="none" w:sz="0" w:space="0" w:color="auto"/>
          </w:divBdr>
        </w:div>
        <w:div w:id="1953315093">
          <w:marLeft w:val="1166"/>
          <w:marRight w:val="0"/>
          <w:marTop w:val="58"/>
          <w:marBottom w:val="0"/>
          <w:divBdr>
            <w:top w:val="none" w:sz="0" w:space="0" w:color="auto"/>
            <w:left w:val="none" w:sz="0" w:space="0" w:color="auto"/>
            <w:bottom w:val="none" w:sz="0" w:space="0" w:color="auto"/>
            <w:right w:val="none" w:sz="0" w:space="0" w:color="auto"/>
          </w:divBdr>
        </w:div>
        <w:div w:id="2130739058">
          <w:marLeft w:val="547"/>
          <w:marRight w:val="0"/>
          <w:marTop w:val="77"/>
          <w:marBottom w:val="0"/>
          <w:divBdr>
            <w:top w:val="none" w:sz="0" w:space="0" w:color="auto"/>
            <w:left w:val="none" w:sz="0" w:space="0" w:color="auto"/>
            <w:bottom w:val="none" w:sz="0" w:space="0" w:color="auto"/>
            <w:right w:val="none" w:sz="0" w:space="0" w:color="auto"/>
          </w:divBdr>
        </w:div>
        <w:div w:id="1346634996">
          <w:marLeft w:val="1166"/>
          <w:marRight w:val="0"/>
          <w:marTop w:val="67"/>
          <w:marBottom w:val="0"/>
          <w:divBdr>
            <w:top w:val="none" w:sz="0" w:space="0" w:color="auto"/>
            <w:left w:val="none" w:sz="0" w:space="0" w:color="auto"/>
            <w:bottom w:val="none" w:sz="0" w:space="0" w:color="auto"/>
            <w:right w:val="none" w:sz="0" w:space="0" w:color="auto"/>
          </w:divBdr>
        </w:div>
        <w:div w:id="1791782428">
          <w:marLeft w:val="547"/>
          <w:marRight w:val="0"/>
          <w:marTop w:val="77"/>
          <w:marBottom w:val="0"/>
          <w:divBdr>
            <w:top w:val="none" w:sz="0" w:space="0" w:color="auto"/>
            <w:left w:val="none" w:sz="0" w:space="0" w:color="auto"/>
            <w:bottom w:val="none" w:sz="0" w:space="0" w:color="auto"/>
            <w:right w:val="none" w:sz="0" w:space="0" w:color="auto"/>
          </w:divBdr>
        </w:div>
        <w:div w:id="619529210">
          <w:marLeft w:val="1166"/>
          <w:marRight w:val="0"/>
          <w:marTop w:val="67"/>
          <w:marBottom w:val="0"/>
          <w:divBdr>
            <w:top w:val="none" w:sz="0" w:space="0" w:color="auto"/>
            <w:left w:val="none" w:sz="0" w:space="0" w:color="auto"/>
            <w:bottom w:val="none" w:sz="0" w:space="0" w:color="auto"/>
            <w:right w:val="none" w:sz="0" w:space="0" w:color="auto"/>
          </w:divBdr>
        </w:div>
        <w:div w:id="1056856277">
          <w:marLeft w:val="547"/>
          <w:marRight w:val="0"/>
          <w:marTop w:val="77"/>
          <w:marBottom w:val="0"/>
          <w:divBdr>
            <w:top w:val="none" w:sz="0" w:space="0" w:color="auto"/>
            <w:left w:val="none" w:sz="0" w:space="0" w:color="auto"/>
            <w:bottom w:val="none" w:sz="0" w:space="0" w:color="auto"/>
            <w:right w:val="none" w:sz="0" w:space="0" w:color="auto"/>
          </w:divBdr>
        </w:div>
        <w:div w:id="327370478">
          <w:marLeft w:val="1166"/>
          <w:marRight w:val="0"/>
          <w:marTop w:val="50"/>
          <w:marBottom w:val="0"/>
          <w:divBdr>
            <w:top w:val="none" w:sz="0" w:space="0" w:color="auto"/>
            <w:left w:val="none" w:sz="0" w:space="0" w:color="auto"/>
            <w:bottom w:val="none" w:sz="0" w:space="0" w:color="auto"/>
            <w:right w:val="none" w:sz="0" w:space="0" w:color="auto"/>
          </w:divBdr>
        </w:div>
      </w:divsChild>
    </w:div>
    <w:div w:id="918710826">
      <w:bodyDiv w:val="1"/>
      <w:marLeft w:val="0"/>
      <w:marRight w:val="0"/>
      <w:marTop w:val="0"/>
      <w:marBottom w:val="0"/>
      <w:divBdr>
        <w:top w:val="none" w:sz="0" w:space="0" w:color="auto"/>
        <w:left w:val="none" w:sz="0" w:space="0" w:color="auto"/>
        <w:bottom w:val="none" w:sz="0" w:space="0" w:color="auto"/>
        <w:right w:val="none" w:sz="0" w:space="0" w:color="auto"/>
      </w:divBdr>
    </w:div>
    <w:div w:id="919798490">
      <w:bodyDiv w:val="1"/>
      <w:marLeft w:val="0"/>
      <w:marRight w:val="0"/>
      <w:marTop w:val="0"/>
      <w:marBottom w:val="0"/>
      <w:divBdr>
        <w:top w:val="none" w:sz="0" w:space="0" w:color="auto"/>
        <w:left w:val="none" w:sz="0" w:space="0" w:color="auto"/>
        <w:bottom w:val="none" w:sz="0" w:space="0" w:color="auto"/>
        <w:right w:val="none" w:sz="0" w:space="0" w:color="auto"/>
      </w:divBdr>
    </w:div>
    <w:div w:id="919830281">
      <w:bodyDiv w:val="1"/>
      <w:marLeft w:val="0"/>
      <w:marRight w:val="0"/>
      <w:marTop w:val="0"/>
      <w:marBottom w:val="0"/>
      <w:divBdr>
        <w:top w:val="none" w:sz="0" w:space="0" w:color="auto"/>
        <w:left w:val="none" w:sz="0" w:space="0" w:color="auto"/>
        <w:bottom w:val="none" w:sz="0" w:space="0" w:color="auto"/>
        <w:right w:val="none" w:sz="0" w:space="0" w:color="auto"/>
      </w:divBdr>
    </w:div>
    <w:div w:id="923732973">
      <w:bodyDiv w:val="1"/>
      <w:marLeft w:val="0"/>
      <w:marRight w:val="0"/>
      <w:marTop w:val="0"/>
      <w:marBottom w:val="0"/>
      <w:divBdr>
        <w:top w:val="none" w:sz="0" w:space="0" w:color="auto"/>
        <w:left w:val="none" w:sz="0" w:space="0" w:color="auto"/>
        <w:bottom w:val="none" w:sz="0" w:space="0" w:color="auto"/>
        <w:right w:val="none" w:sz="0" w:space="0" w:color="auto"/>
      </w:divBdr>
    </w:div>
    <w:div w:id="924416304">
      <w:bodyDiv w:val="1"/>
      <w:marLeft w:val="0"/>
      <w:marRight w:val="0"/>
      <w:marTop w:val="0"/>
      <w:marBottom w:val="0"/>
      <w:divBdr>
        <w:top w:val="none" w:sz="0" w:space="0" w:color="auto"/>
        <w:left w:val="none" w:sz="0" w:space="0" w:color="auto"/>
        <w:bottom w:val="none" w:sz="0" w:space="0" w:color="auto"/>
        <w:right w:val="none" w:sz="0" w:space="0" w:color="auto"/>
      </w:divBdr>
    </w:div>
    <w:div w:id="925847367">
      <w:bodyDiv w:val="1"/>
      <w:marLeft w:val="0"/>
      <w:marRight w:val="0"/>
      <w:marTop w:val="0"/>
      <w:marBottom w:val="0"/>
      <w:divBdr>
        <w:top w:val="none" w:sz="0" w:space="0" w:color="auto"/>
        <w:left w:val="none" w:sz="0" w:space="0" w:color="auto"/>
        <w:bottom w:val="none" w:sz="0" w:space="0" w:color="auto"/>
        <w:right w:val="none" w:sz="0" w:space="0" w:color="auto"/>
      </w:divBdr>
    </w:div>
    <w:div w:id="926574120">
      <w:bodyDiv w:val="1"/>
      <w:marLeft w:val="0"/>
      <w:marRight w:val="0"/>
      <w:marTop w:val="0"/>
      <w:marBottom w:val="0"/>
      <w:divBdr>
        <w:top w:val="none" w:sz="0" w:space="0" w:color="auto"/>
        <w:left w:val="none" w:sz="0" w:space="0" w:color="auto"/>
        <w:bottom w:val="none" w:sz="0" w:space="0" w:color="auto"/>
        <w:right w:val="none" w:sz="0" w:space="0" w:color="auto"/>
      </w:divBdr>
    </w:div>
    <w:div w:id="926767859">
      <w:bodyDiv w:val="1"/>
      <w:marLeft w:val="0"/>
      <w:marRight w:val="0"/>
      <w:marTop w:val="0"/>
      <w:marBottom w:val="0"/>
      <w:divBdr>
        <w:top w:val="none" w:sz="0" w:space="0" w:color="auto"/>
        <w:left w:val="none" w:sz="0" w:space="0" w:color="auto"/>
        <w:bottom w:val="none" w:sz="0" w:space="0" w:color="auto"/>
        <w:right w:val="none" w:sz="0" w:space="0" w:color="auto"/>
      </w:divBdr>
    </w:div>
    <w:div w:id="927156244">
      <w:bodyDiv w:val="1"/>
      <w:marLeft w:val="0"/>
      <w:marRight w:val="0"/>
      <w:marTop w:val="0"/>
      <w:marBottom w:val="0"/>
      <w:divBdr>
        <w:top w:val="none" w:sz="0" w:space="0" w:color="auto"/>
        <w:left w:val="none" w:sz="0" w:space="0" w:color="auto"/>
        <w:bottom w:val="none" w:sz="0" w:space="0" w:color="auto"/>
        <w:right w:val="none" w:sz="0" w:space="0" w:color="auto"/>
      </w:divBdr>
    </w:div>
    <w:div w:id="934169153">
      <w:bodyDiv w:val="1"/>
      <w:marLeft w:val="0"/>
      <w:marRight w:val="0"/>
      <w:marTop w:val="0"/>
      <w:marBottom w:val="0"/>
      <w:divBdr>
        <w:top w:val="none" w:sz="0" w:space="0" w:color="auto"/>
        <w:left w:val="none" w:sz="0" w:space="0" w:color="auto"/>
        <w:bottom w:val="none" w:sz="0" w:space="0" w:color="auto"/>
        <w:right w:val="none" w:sz="0" w:space="0" w:color="auto"/>
      </w:divBdr>
    </w:div>
    <w:div w:id="936137089">
      <w:bodyDiv w:val="1"/>
      <w:marLeft w:val="0"/>
      <w:marRight w:val="0"/>
      <w:marTop w:val="0"/>
      <w:marBottom w:val="0"/>
      <w:divBdr>
        <w:top w:val="none" w:sz="0" w:space="0" w:color="auto"/>
        <w:left w:val="none" w:sz="0" w:space="0" w:color="auto"/>
        <w:bottom w:val="none" w:sz="0" w:space="0" w:color="auto"/>
        <w:right w:val="none" w:sz="0" w:space="0" w:color="auto"/>
      </w:divBdr>
    </w:div>
    <w:div w:id="936408806">
      <w:bodyDiv w:val="1"/>
      <w:marLeft w:val="0"/>
      <w:marRight w:val="0"/>
      <w:marTop w:val="0"/>
      <w:marBottom w:val="0"/>
      <w:divBdr>
        <w:top w:val="none" w:sz="0" w:space="0" w:color="auto"/>
        <w:left w:val="none" w:sz="0" w:space="0" w:color="auto"/>
        <w:bottom w:val="none" w:sz="0" w:space="0" w:color="auto"/>
        <w:right w:val="none" w:sz="0" w:space="0" w:color="auto"/>
      </w:divBdr>
    </w:div>
    <w:div w:id="936642831">
      <w:bodyDiv w:val="1"/>
      <w:marLeft w:val="0"/>
      <w:marRight w:val="0"/>
      <w:marTop w:val="0"/>
      <w:marBottom w:val="0"/>
      <w:divBdr>
        <w:top w:val="none" w:sz="0" w:space="0" w:color="auto"/>
        <w:left w:val="none" w:sz="0" w:space="0" w:color="auto"/>
        <w:bottom w:val="none" w:sz="0" w:space="0" w:color="auto"/>
        <w:right w:val="none" w:sz="0" w:space="0" w:color="auto"/>
      </w:divBdr>
    </w:div>
    <w:div w:id="939026221">
      <w:bodyDiv w:val="1"/>
      <w:marLeft w:val="0"/>
      <w:marRight w:val="0"/>
      <w:marTop w:val="0"/>
      <w:marBottom w:val="0"/>
      <w:divBdr>
        <w:top w:val="none" w:sz="0" w:space="0" w:color="auto"/>
        <w:left w:val="none" w:sz="0" w:space="0" w:color="auto"/>
        <w:bottom w:val="none" w:sz="0" w:space="0" w:color="auto"/>
        <w:right w:val="none" w:sz="0" w:space="0" w:color="auto"/>
      </w:divBdr>
    </w:div>
    <w:div w:id="940264331">
      <w:bodyDiv w:val="1"/>
      <w:marLeft w:val="0"/>
      <w:marRight w:val="0"/>
      <w:marTop w:val="0"/>
      <w:marBottom w:val="0"/>
      <w:divBdr>
        <w:top w:val="none" w:sz="0" w:space="0" w:color="auto"/>
        <w:left w:val="none" w:sz="0" w:space="0" w:color="auto"/>
        <w:bottom w:val="none" w:sz="0" w:space="0" w:color="auto"/>
        <w:right w:val="none" w:sz="0" w:space="0" w:color="auto"/>
      </w:divBdr>
    </w:div>
    <w:div w:id="943070643">
      <w:bodyDiv w:val="1"/>
      <w:marLeft w:val="0"/>
      <w:marRight w:val="0"/>
      <w:marTop w:val="0"/>
      <w:marBottom w:val="0"/>
      <w:divBdr>
        <w:top w:val="none" w:sz="0" w:space="0" w:color="auto"/>
        <w:left w:val="none" w:sz="0" w:space="0" w:color="auto"/>
        <w:bottom w:val="none" w:sz="0" w:space="0" w:color="auto"/>
        <w:right w:val="none" w:sz="0" w:space="0" w:color="auto"/>
      </w:divBdr>
    </w:div>
    <w:div w:id="944726077">
      <w:bodyDiv w:val="1"/>
      <w:marLeft w:val="0"/>
      <w:marRight w:val="0"/>
      <w:marTop w:val="0"/>
      <w:marBottom w:val="0"/>
      <w:divBdr>
        <w:top w:val="none" w:sz="0" w:space="0" w:color="auto"/>
        <w:left w:val="none" w:sz="0" w:space="0" w:color="auto"/>
        <w:bottom w:val="none" w:sz="0" w:space="0" w:color="auto"/>
        <w:right w:val="none" w:sz="0" w:space="0" w:color="auto"/>
      </w:divBdr>
    </w:div>
    <w:div w:id="945305348">
      <w:bodyDiv w:val="1"/>
      <w:marLeft w:val="0"/>
      <w:marRight w:val="0"/>
      <w:marTop w:val="0"/>
      <w:marBottom w:val="0"/>
      <w:divBdr>
        <w:top w:val="none" w:sz="0" w:space="0" w:color="auto"/>
        <w:left w:val="none" w:sz="0" w:space="0" w:color="auto"/>
        <w:bottom w:val="none" w:sz="0" w:space="0" w:color="auto"/>
        <w:right w:val="none" w:sz="0" w:space="0" w:color="auto"/>
      </w:divBdr>
    </w:div>
    <w:div w:id="945380913">
      <w:bodyDiv w:val="1"/>
      <w:marLeft w:val="0"/>
      <w:marRight w:val="0"/>
      <w:marTop w:val="0"/>
      <w:marBottom w:val="0"/>
      <w:divBdr>
        <w:top w:val="none" w:sz="0" w:space="0" w:color="auto"/>
        <w:left w:val="none" w:sz="0" w:space="0" w:color="auto"/>
        <w:bottom w:val="none" w:sz="0" w:space="0" w:color="auto"/>
        <w:right w:val="none" w:sz="0" w:space="0" w:color="auto"/>
      </w:divBdr>
    </w:div>
    <w:div w:id="949508650">
      <w:bodyDiv w:val="1"/>
      <w:marLeft w:val="0"/>
      <w:marRight w:val="0"/>
      <w:marTop w:val="0"/>
      <w:marBottom w:val="0"/>
      <w:divBdr>
        <w:top w:val="none" w:sz="0" w:space="0" w:color="auto"/>
        <w:left w:val="none" w:sz="0" w:space="0" w:color="auto"/>
        <w:bottom w:val="none" w:sz="0" w:space="0" w:color="auto"/>
        <w:right w:val="none" w:sz="0" w:space="0" w:color="auto"/>
      </w:divBdr>
    </w:div>
    <w:div w:id="952445624">
      <w:bodyDiv w:val="1"/>
      <w:marLeft w:val="0"/>
      <w:marRight w:val="0"/>
      <w:marTop w:val="0"/>
      <w:marBottom w:val="0"/>
      <w:divBdr>
        <w:top w:val="none" w:sz="0" w:space="0" w:color="auto"/>
        <w:left w:val="none" w:sz="0" w:space="0" w:color="auto"/>
        <w:bottom w:val="none" w:sz="0" w:space="0" w:color="auto"/>
        <w:right w:val="none" w:sz="0" w:space="0" w:color="auto"/>
      </w:divBdr>
    </w:div>
    <w:div w:id="953950363">
      <w:bodyDiv w:val="1"/>
      <w:marLeft w:val="0"/>
      <w:marRight w:val="0"/>
      <w:marTop w:val="0"/>
      <w:marBottom w:val="0"/>
      <w:divBdr>
        <w:top w:val="none" w:sz="0" w:space="0" w:color="auto"/>
        <w:left w:val="none" w:sz="0" w:space="0" w:color="auto"/>
        <w:bottom w:val="none" w:sz="0" w:space="0" w:color="auto"/>
        <w:right w:val="none" w:sz="0" w:space="0" w:color="auto"/>
      </w:divBdr>
    </w:div>
    <w:div w:id="954143401">
      <w:bodyDiv w:val="1"/>
      <w:marLeft w:val="0"/>
      <w:marRight w:val="0"/>
      <w:marTop w:val="0"/>
      <w:marBottom w:val="0"/>
      <w:divBdr>
        <w:top w:val="none" w:sz="0" w:space="0" w:color="auto"/>
        <w:left w:val="none" w:sz="0" w:space="0" w:color="auto"/>
        <w:bottom w:val="none" w:sz="0" w:space="0" w:color="auto"/>
        <w:right w:val="none" w:sz="0" w:space="0" w:color="auto"/>
      </w:divBdr>
    </w:div>
    <w:div w:id="954407051">
      <w:bodyDiv w:val="1"/>
      <w:marLeft w:val="0"/>
      <w:marRight w:val="0"/>
      <w:marTop w:val="0"/>
      <w:marBottom w:val="0"/>
      <w:divBdr>
        <w:top w:val="none" w:sz="0" w:space="0" w:color="auto"/>
        <w:left w:val="none" w:sz="0" w:space="0" w:color="auto"/>
        <w:bottom w:val="none" w:sz="0" w:space="0" w:color="auto"/>
        <w:right w:val="none" w:sz="0" w:space="0" w:color="auto"/>
      </w:divBdr>
    </w:div>
    <w:div w:id="956135610">
      <w:bodyDiv w:val="1"/>
      <w:marLeft w:val="0"/>
      <w:marRight w:val="0"/>
      <w:marTop w:val="0"/>
      <w:marBottom w:val="0"/>
      <w:divBdr>
        <w:top w:val="none" w:sz="0" w:space="0" w:color="auto"/>
        <w:left w:val="none" w:sz="0" w:space="0" w:color="auto"/>
        <w:bottom w:val="none" w:sz="0" w:space="0" w:color="auto"/>
        <w:right w:val="none" w:sz="0" w:space="0" w:color="auto"/>
      </w:divBdr>
    </w:div>
    <w:div w:id="959338585">
      <w:bodyDiv w:val="1"/>
      <w:marLeft w:val="0"/>
      <w:marRight w:val="0"/>
      <w:marTop w:val="0"/>
      <w:marBottom w:val="0"/>
      <w:divBdr>
        <w:top w:val="none" w:sz="0" w:space="0" w:color="auto"/>
        <w:left w:val="none" w:sz="0" w:space="0" w:color="auto"/>
        <w:bottom w:val="none" w:sz="0" w:space="0" w:color="auto"/>
        <w:right w:val="none" w:sz="0" w:space="0" w:color="auto"/>
      </w:divBdr>
    </w:div>
    <w:div w:id="959339326">
      <w:bodyDiv w:val="1"/>
      <w:marLeft w:val="0"/>
      <w:marRight w:val="0"/>
      <w:marTop w:val="0"/>
      <w:marBottom w:val="0"/>
      <w:divBdr>
        <w:top w:val="none" w:sz="0" w:space="0" w:color="auto"/>
        <w:left w:val="none" w:sz="0" w:space="0" w:color="auto"/>
        <w:bottom w:val="none" w:sz="0" w:space="0" w:color="auto"/>
        <w:right w:val="none" w:sz="0" w:space="0" w:color="auto"/>
      </w:divBdr>
    </w:div>
    <w:div w:id="961810145">
      <w:bodyDiv w:val="1"/>
      <w:marLeft w:val="0"/>
      <w:marRight w:val="0"/>
      <w:marTop w:val="0"/>
      <w:marBottom w:val="0"/>
      <w:divBdr>
        <w:top w:val="none" w:sz="0" w:space="0" w:color="auto"/>
        <w:left w:val="none" w:sz="0" w:space="0" w:color="auto"/>
        <w:bottom w:val="none" w:sz="0" w:space="0" w:color="auto"/>
        <w:right w:val="none" w:sz="0" w:space="0" w:color="auto"/>
      </w:divBdr>
    </w:div>
    <w:div w:id="963460582">
      <w:bodyDiv w:val="1"/>
      <w:marLeft w:val="0"/>
      <w:marRight w:val="0"/>
      <w:marTop w:val="0"/>
      <w:marBottom w:val="0"/>
      <w:divBdr>
        <w:top w:val="none" w:sz="0" w:space="0" w:color="auto"/>
        <w:left w:val="none" w:sz="0" w:space="0" w:color="auto"/>
        <w:bottom w:val="none" w:sz="0" w:space="0" w:color="auto"/>
        <w:right w:val="none" w:sz="0" w:space="0" w:color="auto"/>
      </w:divBdr>
    </w:div>
    <w:div w:id="964700823">
      <w:bodyDiv w:val="1"/>
      <w:marLeft w:val="0"/>
      <w:marRight w:val="0"/>
      <w:marTop w:val="0"/>
      <w:marBottom w:val="0"/>
      <w:divBdr>
        <w:top w:val="none" w:sz="0" w:space="0" w:color="auto"/>
        <w:left w:val="none" w:sz="0" w:space="0" w:color="auto"/>
        <w:bottom w:val="none" w:sz="0" w:space="0" w:color="auto"/>
        <w:right w:val="none" w:sz="0" w:space="0" w:color="auto"/>
      </w:divBdr>
    </w:div>
    <w:div w:id="965426260">
      <w:bodyDiv w:val="1"/>
      <w:marLeft w:val="0"/>
      <w:marRight w:val="0"/>
      <w:marTop w:val="0"/>
      <w:marBottom w:val="0"/>
      <w:divBdr>
        <w:top w:val="none" w:sz="0" w:space="0" w:color="auto"/>
        <w:left w:val="none" w:sz="0" w:space="0" w:color="auto"/>
        <w:bottom w:val="none" w:sz="0" w:space="0" w:color="auto"/>
        <w:right w:val="none" w:sz="0" w:space="0" w:color="auto"/>
      </w:divBdr>
    </w:div>
    <w:div w:id="967197577">
      <w:bodyDiv w:val="1"/>
      <w:marLeft w:val="0"/>
      <w:marRight w:val="0"/>
      <w:marTop w:val="0"/>
      <w:marBottom w:val="0"/>
      <w:divBdr>
        <w:top w:val="none" w:sz="0" w:space="0" w:color="auto"/>
        <w:left w:val="none" w:sz="0" w:space="0" w:color="auto"/>
        <w:bottom w:val="none" w:sz="0" w:space="0" w:color="auto"/>
        <w:right w:val="none" w:sz="0" w:space="0" w:color="auto"/>
      </w:divBdr>
    </w:div>
    <w:div w:id="967317571">
      <w:bodyDiv w:val="1"/>
      <w:marLeft w:val="0"/>
      <w:marRight w:val="0"/>
      <w:marTop w:val="0"/>
      <w:marBottom w:val="0"/>
      <w:divBdr>
        <w:top w:val="none" w:sz="0" w:space="0" w:color="auto"/>
        <w:left w:val="none" w:sz="0" w:space="0" w:color="auto"/>
        <w:bottom w:val="none" w:sz="0" w:space="0" w:color="auto"/>
        <w:right w:val="none" w:sz="0" w:space="0" w:color="auto"/>
      </w:divBdr>
    </w:div>
    <w:div w:id="967318006">
      <w:bodyDiv w:val="1"/>
      <w:marLeft w:val="0"/>
      <w:marRight w:val="0"/>
      <w:marTop w:val="0"/>
      <w:marBottom w:val="0"/>
      <w:divBdr>
        <w:top w:val="none" w:sz="0" w:space="0" w:color="auto"/>
        <w:left w:val="none" w:sz="0" w:space="0" w:color="auto"/>
        <w:bottom w:val="none" w:sz="0" w:space="0" w:color="auto"/>
        <w:right w:val="none" w:sz="0" w:space="0" w:color="auto"/>
      </w:divBdr>
    </w:div>
    <w:div w:id="967929576">
      <w:bodyDiv w:val="1"/>
      <w:marLeft w:val="0"/>
      <w:marRight w:val="0"/>
      <w:marTop w:val="0"/>
      <w:marBottom w:val="0"/>
      <w:divBdr>
        <w:top w:val="none" w:sz="0" w:space="0" w:color="auto"/>
        <w:left w:val="none" w:sz="0" w:space="0" w:color="auto"/>
        <w:bottom w:val="none" w:sz="0" w:space="0" w:color="auto"/>
        <w:right w:val="none" w:sz="0" w:space="0" w:color="auto"/>
      </w:divBdr>
    </w:div>
    <w:div w:id="969869747">
      <w:bodyDiv w:val="1"/>
      <w:marLeft w:val="0"/>
      <w:marRight w:val="0"/>
      <w:marTop w:val="0"/>
      <w:marBottom w:val="0"/>
      <w:divBdr>
        <w:top w:val="none" w:sz="0" w:space="0" w:color="auto"/>
        <w:left w:val="none" w:sz="0" w:space="0" w:color="auto"/>
        <w:bottom w:val="none" w:sz="0" w:space="0" w:color="auto"/>
        <w:right w:val="none" w:sz="0" w:space="0" w:color="auto"/>
      </w:divBdr>
    </w:div>
    <w:div w:id="970793682">
      <w:bodyDiv w:val="1"/>
      <w:marLeft w:val="0"/>
      <w:marRight w:val="0"/>
      <w:marTop w:val="0"/>
      <w:marBottom w:val="0"/>
      <w:divBdr>
        <w:top w:val="none" w:sz="0" w:space="0" w:color="auto"/>
        <w:left w:val="none" w:sz="0" w:space="0" w:color="auto"/>
        <w:bottom w:val="none" w:sz="0" w:space="0" w:color="auto"/>
        <w:right w:val="none" w:sz="0" w:space="0" w:color="auto"/>
      </w:divBdr>
    </w:div>
    <w:div w:id="970941506">
      <w:bodyDiv w:val="1"/>
      <w:marLeft w:val="0"/>
      <w:marRight w:val="0"/>
      <w:marTop w:val="0"/>
      <w:marBottom w:val="0"/>
      <w:divBdr>
        <w:top w:val="none" w:sz="0" w:space="0" w:color="auto"/>
        <w:left w:val="none" w:sz="0" w:space="0" w:color="auto"/>
        <w:bottom w:val="none" w:sz="0" w:space="0" w:color="auto"/>
        <w:right w:val="none" w:sz="0" w:space="0" w:color="auto"/>
      </w:divBdr>
    </w:div>
    <w:div w:id="971708647">
      <w:bodyDiv w:val="1"/>
      <w:marLeft w:val="0"/>
      <w:marRight w:val="0"/>
      <w:marTop w:val="0"/>
      <w:marBottom w:val="0"/>
      <w:divBdr>
        <w:top w:val="none" w:sz="0" w:space="0" w:color="auto"/>
        <w:left w:val="none" w:sz="0" w:space="0" w:color="auto"/>
        <w:bottom w:val="none" w:sz="0" w:space="0" w:color="auto"/>
        <w:right w:val="none" w:sz="0" w:space="0" w:color="auto"/>
      </w:divBdr>
    </w:div>
    <w:div w:id="972641823">
      <w:bodyDiv w:val="1"/>
      <w:marLeft w:val="0"/>
      <w:marRight w:val="0"/>
      <w:marTop w:val="0"/>
      <w:marBottom w:val="0"/>
      <w:divBdr>
        <w:top w:val="none" w:sz="0" w:space="0" w:color="auto"/>
        <w:left w:val="none" w:sz="0" w:space="0" w:color="auto"/>
        <w:bottom w:val="none" w:sz="0" w:space="0" w:color="auto"/>
        <w:right w:val="none" w:sz="0" w:space="0" w:color="auto"/>
      </w:divBdr>
    </w:div>
    <w:div w:id="973827657">
      <w:bodyDiv w:val="1"/>
      <w:marLeft w:val="0"/>
      <w:marRight w:val="0"/>
      <w:marTop w:val="0"/>
      <w:marBottom w:val="0"/>
      <w:divBdr>
        <w:top w:val="none" w:sz="0" w:space="0" w:color="auto"/>
        <w:left w:val="none" w:sz="0" w:space="0" w:color="auto"/>
        <w:bottom w:val="none" w:sz="0" w:space="0" w:color="auto"/>
        <w:right w:val="none" w:sz="0" w:space="0" w:color="auto"/>
      </w:divBdr>
    </w:div>
    <w:div w:id="974869339">
      <w:bodyDiv w:val="1"/>
      <w:marLeft w:val="0"/>
      <w:marRight w:val="0"/>
      <w:marTop w:val="0"/>
      <w:marBottom w:val="0"/>
      <w:divBdr>
        <w:top w:val="none" w:sz="0" w:space="0" w:color="auto"/>
        <w:left w:val="none" w:sz="0" w:space="0" w:color="auto"/>
        <w:bottom w:val="none" w:sz="0" w:space="0" w:color="auto"/>
        <w:right w:val="none" w:sz="0" w:space="0" w:color="auto"/>
      </w:divBdr>
    </w:div>
    <w:div w:id="975061941">
      <w:bodyDiv w:val="1"/>
      <w:marLeft w:val="0"/>
      <w:marRight w:val="0"/>
      <w:marTop w:val="0"/>
      <w:marBottom w:val="0"/>
      <w:divBdr>
        <w:top w:val="none" w:sz="0" w:space="0" w:color="auto"/>
        <w:left w:val="none" w:sz="0" w:space="0" w:color="auto"/>
        <w:bottom w:val="none" w:sz="0" w:space="0" w:color="auto"/>
        <w:right w:val="none" w:sz="0" w:space="0" w:color="auto"/>
      </w:divBdr>
    </w:div>
    <w:div w:id="977106650">
      <w:bodyDiv w:val="1"/>
      <w:marLeft w:val="0"/>
      <w:marRight w:val="0"/>
      <w:marTop w:val="0"/>
      <w:marBottom w:val="0"/>
      <w:divBdr>
        <w:top w:val="none" w:sz="0" w:space="0" w:color="auto"/>
        <w:left w:val="none" w:sz="0" w:space="0" w:color="auto"/>
        <w:bottom w:val="none" w:sz="0" w:space="0" w:color="auto"/>
        <w:right w:val="none" w:sz="0" w:space="0" w:color="auto"/>
      </w:divBdr>
    </w:div>
    <w:div w:id="980118288">
      <w:bodyDiv w:val="1"/>
      <w:marLeft w:val="0"/>
      <w:marRight w:val="0"/>
      <w:marTop w:val="0"/>
      <w:marBottom w:val="0"/>
      <w:divBdr>
        <w:top w:val="none" w:sz="0" w:space="0" w:color="auto"/>
        <w:left w:val="none" w:sz="0" w:space="0" w:color="auto"/>
        <w:bottom w:val="none" w:sz="0" w:space="0" w:color="auto"/>
        <w:right w:val="none" w:sz="0" w:space="0" w:color="auto"/>
      </w:divBdr>
    </w:div>
    <w:div w:id="981926732">
      <w:bodyDiv w:val="1"/>
      <w:marLeft w:val="0"/>
      <w:marRight w:val="0"/>
      <w:marTop w:val="0"/>
      <w:marBottom w:val="0"/>
      <w:divBdr>
        <w:top w:val="none" w:sz="0" w:space="0" w:color="auto"/>
        <w:left w:val="none" w:sz="0" w:space="0" w:color="auto"/>
        <w:bottom w:val="none" w:sz="0" w:space="0" w:color="auto"/>
        <w:right w:val="none" w:sz="0" w:space="0" w:color="auto"/>
      </w:divBdr>
    </w:div>
    <w:div w:id="984242887">
      <w:bodyDiv w:val="1"/>
      <w:marLeft w:val="0"/>
      <w:marRight w:val="0"/>
      <w:marTop w:val="0"/>
      <w:marBottom w:val="0"/>
      <w:divBdr>
        <w:top w:val="none" w:sz="0" w:space="0" w:color="auto"/>
        <w:left w:val="none" w:sz="0" w:space="0" w:color="auto"/>
        <w:bottom w:val="none" w:sz="0" w:space="0" w:color="auto"/>
        <w:right w:val="none" w:sz="0" w:space="0" w:color="auto"/>
      </w:divBdr>
    </w:div>
    <w:div w:id="984973199">
      <w:bodyDiv w:val="1"/>
      <w:marLeft w:val="0"/>
      <w:marRight w:val="0"/>
      <w:marTop w:val="0"/>
      <w:marBottom w:val="0"/>
      <w:divBdr>
        <w:top w:val="none" w:sz="0" w:space="0" w:color="auto"/>
        <w:left w:val="none" w:sz="0" w:space="0" w:color="auto"/>
        <w:bottom w:val="none" w:sz="0" w:space="0" w:color="auto"/>
        <w:right w:val="none" w:sz="0" w:space="0" w:color="auto"/>
      </w:divBdr>
    </w:div>
    <w:div w:id="985234619">
      <w:bodyDiv w:val="1"/>
      <w:marLeft w:val="0"/>
      <w:marRight w:val="0"/>
      <w:marTop w:val="0"/>
      <w:marBottom w:val="0"/>
      <w:divBdr>
        <w:top w:val="none" w:sz="0" w:space="0" w:color="auto"/>
        <w:left w:val="none" w:sz="0" w:space="0" w:color="auto"/>
        <w:bottom w:val="none" w:sz="0" w:space="0" w:color="auto"/>
        <w:right w:val="none" w:sz="0" w:space="0" w:color="auto"/>
      </w:divBdr>
    </w:div>
    <w:div w:id="985353458">
      <w:bodyDiv w:val="1"/>
      <w:marLeft w:val="0"/>
      <w:marRight w:val="0"/>
      <w:marTop w:val="0"/>
      <w:marBottom w:val="0"/>
      <w:divBdr>
        <w:top w:val="none" w:sz="0" w:space="0" w:color="auto"/>
        <w:left w:val="none" w:sz="0" w:space="0" w:color="auto"/>
        <w:bottom w:val="none" w:sz="0" w:space="0" w:color="auto"/>
        <w:right w:val="none" w:sz="0" w:space="0" w:color="auto"/>
      </w:divBdr>
    </w:div>
    <w:div w:id="986592611">
      <w:bodyDiv w:val="1"/>
      <w:marLeft w:val="0"/>
      <w:marRight w:val="0"/>
      <w:marTop w:val="0"/>
      <w:marBottom w:val="0"/>
      <w:divBdr>
        <w:top w:val="none" w:sz="0" w:space="0" w:color="auto"/>
        <w:left w:val="none" w:sz="0" w:space="0" w:color="auto"/>
        <w:bottom w:val="none" w:sz="0" w:space="0" w:color="auto"/>
        <w:right w:val="none" w:sz="0" w:space="0" w:color="auto"/>
      </w:divBdr>
    </w:div>
    <w:div w:id="986670707">
      <w:bodyDiv w:val="1"/>
      <w:marLeft w:val="0"/>
      <w:marRight w:val="0"/>
      <w:marTop w:val="0"/>
      <w:marBottom w:val="0"/>
      <w:divBdr>
        <w:top w:val="none" w:sz="0" w:space="0" w:color="auto"/>
        <w:left w:val="none" w:sz="0" w:space="0" w:color="auto"/>
        <w:bottom w:val="none" w:sz="0" w:space="0" w:color="auto"/>
        <w:right w:val="none" w:sz="0" w:space="0" w:color="auto"/>
      </w:divBdr>
    </w:div>
    <w:div w:id="987442610">
      <w:bodyDiv w:val="1"/>
      <w:marLeft w:val="0"/>
      <w:marRight w:val="0"/>
      <w:marTop w:val="0"/>
      <w:marBottom w:val="0"/>
      <w:divBdr>
        <w:top w:val="none" w:sz="0" w:space="0" w:color="auto"/>
        <w:left w:val="none" w:sz="0" w:space="0" w:color="auto"/>
        <w:bottom w:val="none" w:sz="0" w:space="0" w:color="auto"/>
        <w:right w:val="none" w:sz="0" w:space="0" w:color="auto"/>
      </w:divBdr>
    </w:div>
    <w:div w:id="989749000">
      <w:bodyDiv w:val="1"/>
      <w:marLeft w:val="0"/>
      <w:marRight w:val="0"/>
      <w:marTop w:val="0"/>
      <w:marBottom w:val="0"/>
      <w:divBdr>
        <w:top w:val="none" w:sz="0" w:space="0" w:color="auto"/>
        <w:left w:val="none" w:sz="0" w:space="0" w:color="auto"/>
        <w:bottom w:val="none" w:sz="0" w:space="0" w:color="auto"/>
        <w:right w:val="none" w:sz="0" w:space="0" w:color="auto"/>
      </w:divBdr>
    </w:div>
    <w:div w:id="990716813">
      <w:bodyDiv w:val="1"/>
      <w:marLeft w:val="0"/>
      <w:marRight w:val="0"/>
      <w:marTop w:val="0"/>
      <w:marBottom w:val="0"/>
      <w:divBdr>
        <w:top w:val="none" w:sz="0" w:space="0" w:color="auto"/>
        <w:left w:val="none" w:sz="0" w:space="0" w:color="auto"/>
        <w:bottom w:val="none" w:sz="0" w:space="0" w:color="auto"/>
        <w:right w:val="none" w:sz="0" w:space="0" w:color="auto"/>
      </w:divBdr>
    </w:div>
    <w:div w:id="994144118">
      <w:bodyDiv w:val="1"/>
      <w:marLeft w:val="0"/>
      <w:marRight w:val="0"/>
      <w:marTop w:val="0"/>
      <w:marBottom w:val="0"/>
      <w:divBdr>
        <w:top w:val="none" w:sz="0" w:space="0" w:color="auto"/>
        <w:left w:val="none" w:sz="0" w:space="0" w:color="auto"/>
        <w:bottom w:val="none" w:sz="0" w:space="0" w:color="auto"/>
        <w:right w:val="none" w:sz="0" w:space="0" w:color="auto"/>
      </w:divBdr>
    </w:div>
    <w:div w:id="994383395">
      <w:bodyDiv w:val="1"/>
      <w:marLeft w:val="0"/>
      <w:marRight w:val="0"/>
      <w:marTop w:val="0"/>
      <w:marBottom w:val="0"/>
      <w:divBdr>
        <w:top w:val="none" w:sz="0" w:space="0" w:color="auto"/>
        <w:left w:val="none" w:sz="0" w:space="0" w:color="auto"/>
        <w:bottom w:val="none" w:sz="0" w:space="0" w:color="auto"/>
        <w:right w:val="none" w:sz="0" w:space="0" w:color="auto"/>
      </w:divBdr>
    </w:div>
    <w:div w:id="994454080">
      <w:bodyDiv w:val="1"/>
      <w:marLeft w:val="0"/>
      <w:marRight w:val="0"/>
      <w:marTop w:val="0"/>
      <w:marBottom w:val="0"/>
      <w:divBdr>
        <w:top w:val="none" w:sz="0" w:space="0" w:color="auto"/>
        <w:left w:val="none" w:sz="0" w:space="0" w:color="auto"/>
        <w:bottom w:val="none" w:sz="0" w:space="0" w:color="auto"/>
        <w:right w:val="none" w:sz="0" w:space="0" w:color="auto"/>
      </w:divBdr>
    </w:div>
    <w:div w:id="995886241">
      <w:bodyDiv w:val="1"/>
      <w:marLeft w:val="0"/>
      <w:marRight w:val="0"/>
      <w:marTop w:val="0"/>
      <w:marBottom w:val="0"/>
      <w:divBdr>
        <w:top w:val="none" w:sz="0" w:space="0" w:color="auto"/>
        <w:left w:val="none" w:sz="0" w:space="0" w:color="auto"/>
        <w:bottom w:val="none" w:sz="0" w:space="0" w:color="auto"/>
        <w:right w:val="none" w:sz="0" w:space="0" w:color="auto"/>
      </w:divBdr>
    </w:div>
    <w:div w:id="996147862">
      <w:bodyDiv w:val="1"/>
      <w:marLeft w:val="0"/>
      <w:marRight w:val="0"/>
      <w:marTop w:val="0"/>
      <w:marBottom w:val="0"/>
      <w:divBdr>
        <w:top w:val="none" w:sz="0" w:space="0" w:color="auto"/>
        <w:left w:val="none" w:sz="0" w:space="0" w:color="auto"/>
        <w:bottom w:val="none" w:sz="0" w:space="0" w:color="auto"/>
        <w:right w:val="none" w:sz="0" w:space="0" w:color="auto"/>
      </w:divBdr>
    </w:div>
    <w:div w:id="997346939">
      <w:bodyDiv w:val="1"/>
      <w:marLeft w:val="0"/>
      <w:marRight w:val="0"/>
      <w:marTop w:val="0"/>
      <w:marBottom w:val="0"/>
      <w:divBdr>
        <w:top w:val="none" w:sz="0" w:space="0" w:color="auto"/>
        <w:left w:val="none" w:sz="0" w:space="0" w:color="auto"/>
        <w:bottom w:val="none" w:sz="0" w:space="0" w:color="auto"/>
        <w:right w:val="none" w:sz="0" w:space="0" w:color="auto"/>
      </w:divBdr>
    </w:div>
    <w:div w:id="997997990">
      <w:bodyDiv w:val="1"/>
      <w:marLeft w:val="0"/>
      <w:marRight w:val="0"/>
      <w:marTop w:val="0"/>
      <w:marBottom w:val="0"/>
      <w:divBdr>
        <w:top w:val="none" w:sz="0" w:space="0" w:color="auto"/>
        <w:left w:val="none" w:sz="0" w:space="0" w:color="auto"/>
        <w:bottom w:val="none" w:sz="0" w:space="0" w:color="auto"/>
        <w:right w:val="none" w:sz="0" w:space="0" w:color="auto"/>
      </w:divBdr>
    </w:div>
    <w:div w:id="999506083">
      <w:bodyDiv w:val="1"/>
      <w:marLeft w:val="0"/>
      <w:marRight w:val="0"/>
      <w:marTop w:val="0"/>
      <w:marBottom w:val="0"/>
      <w:divBdr>
        <w:top w:val="none" w:sz="0" w:space="0" w:color="auto"/>
        <w:left w:val="none" w:sz="0" w:space="0" w:color="auto"/>
        <w:bottom w:val="none" w:sz="0" w:space="0" w:color="auto"/>
        <w:right w:val="none" w:sz="0" w:space="0" w:color="auto"/>
      </w:divBdr>
    </w:div>
    <w:div w:id="1000889573">
      <w:bodyDiv w:val="1"/>
      <w:marLeft w:val="0"/>
      <w:marRight w:val="0"/>
      <w:marTop w:val="0"/>
      <w:marBottom w:val="0"/>
      <w:divBdr>
        <w:top w:val="none" w:sz="0" w:space="0" w:color="auto"/>
        <w:left w:val="none" w:sz="0" w:space="0" w:color="auto"/>
        <w:bottom w:val="none" w:sz="0" w:space="0" w:color="auto"/>
        <w:right w:val="none" w:sz="0" w:space="0" w:color="auto"/>
      </w:divBdr>
    </w:div>
    <w:div w:id="1001352622">
      <w:bodyDiv w:val="1"/>
      <w:marLeft w:val="0"/>
      <w:marRight w:val="0"/>
      <w:marTop w:val="0"/>
      <w:marBottom w:val="0"/>
      <w:divBdr>
        <w:top w:val="none" w:sz="0" w:space="0" w:color="auto"/>
        <w:left w:val="none" w:sz="0" w:space="0" w:color="auto"/>
        <w:bottom w:val="none" w:sz="0" w:space="0" w:color="auto"/>
        <w:right w:val="none" w:sz="0" w:space="0" w:color="auto"/>
      </w:divBdr>
    </w:div>
    <w:div w:id="1003166115">
      <w:bodyDiv w:val="1"/>
      <w:marLeft w:val="0"/>
      <w:marRight w:val="0"/>
      <w:marTop w:val="0"/>
      <w:marBottom w:val="0"/>
      <w:divBdr>
        <w:top w:val="none" w:sz="0" w:space="0" w:color="auto"/>
        <w:left w:val="none" w:sz="0" w:space="0" w:color="auto"/>
        <w:bottom w:val="none" w:sz="0" w:space="0" w:color="auto"/>
        <w:right w:val="none" w:sz="0" w:space="0" w:color="auto"/>
      </w:divBdr>
    </w:div>
    <w:div w:id="1003509095">
      <w:bodyDiv w:val="1"/>
      <w:marLeft w:val="0"/>
      <w:marRight w:val="0"/>
      <w:marTop w:val="0"/>
      <w:marBottom w:val="0"/>
      <w:divBdr>
        <w:top w:val="none" w:sz="0" w:space="0" w:color="auto"/>
        <w:left w:val="none" w:sz="0" w:space="0" w:color="auto"/>
        <w:bottom w:val="none" w:sz="0" w:space="0" w:color="auto"/>
        <w:right w:val="none" w:sz="0" w:space="0" w:color="auto"/>
      </w:divBdr>
    </w:div>
    <w:div w:id="1004360758">
      <w:bodyDiv w:val="1"/>
      <w:marLeft w:val="0"/>
      <w:marRight w:val="0"/>
      <w:marTop w:val="0"/>
      <w:marBottom w:val="0"/>
      <w:divBdr>
        <w:top w:val="none" w:sz="0" w:space="0" w:color="auto"/>
        <w:left w:val="none" w:sz="0" w:space="0" w:color="auto"/>
        <w:bottom w:val="none" w:sz="0" w:space="0" w:color="auto"/>
        <w:right w:val="none" w:sz="0" w:space="0" w:color="auto"/>
      </w:divBdr>
    </w:div>
    <w:div w:id="1004430451">
      <w:bodyDiv w:val="1"/>
      <w:marLeft w:val="0"/>
      <w:marRight w:val="0"/>
      <w:marTop w:val="0"/>
      <w:marBottom w:val="0"/>
      <w:divBdr>
        <w:top w:val="none" w:sz="0" w:space="0" w:color="auto"/>
        <w:left w:val="none" w:sz="0" w:space="0" w:color="auto"/>
        <w:bottom w:val="none" w:sz="0" w:space="0" w:color="auto"/>
        <w:right w:val="none" w:sz="0" w:space="0" w:color="auto"/>
      </w:divBdr>
    </w:div>
    <w:div w:id="1006711236">
      <w:bodyDiv w:val="1"/>
      <w:marLeft w:val="0"/>
      <w:marRight w:val="0"/>
      <w:marTop w:val="0"/>
      <w:marBottom w:val="0"/>
      <w:divBdr>
        <w:top w:val="none" w:sz="0" w:space="0" w:color="auto"/>
        <w:left w:val="none" w:sz="0" w:space="0" w:color="auto"/>
        <w:bottom w:val="none" w:sz="0" w:space="0" w:color="auto"/>
        <w:right w:val="none" w:sz="0" w:space="0" w:color="auto"/>
      </w:divBdr>
    </w:div>
    <w:div w:id="1009332302">
      <w:bodyDiv w:val="1"/>
      <w:marLeft w:val="0"/>
      <w:marRight w:val="0"/>
      <w:marTop w:val="0"/>
      <w:marBottom w:val="0"/>
      <w:divBdr>
        <w:top w:val="none" w:sz="0" w:space="0" w:color="auto"/>
        <w:left w:val="none" w:sz="0" w:space="0" w:color="auto"/>
        <w:bottom w:val="none" w:sz="0" w:space="0" w:color="auto"/>
        <w:right w:val="none" w:sz="0" w:space="0" w:color="auto"/>
      </w:divBdr>
    </w:div>
    <w:div w:id="1010449514">
      <w:bodyDiv w:val="1"/>
      <w:marLeft w:val="0"/>
      <w:marRight w:val="0"/>
      <w:marTop w:val="0"/>
      <w:marBottom w:val="0"/>
      <w:divBdr>
        <w:top w:val="none" w:sz="0" w:space="0" w:color="auto"/>
        <w:left w:val="none" w:sz="0" w:space="0" w:color="auto"/>
        <w:bottom w:val="none" w:sz="0" w:space="0" w:color="auto"/>
        <w:right w:val="none" w:sz="0" w:space="0" w:color="auto"/>
      </w:divBdr>
    </w:div>
    <w:div w:id="1010989747">
      <w:bodyDiv w:val="1"/>
      <w:marLeft w:val="0"/>
      <w:marRight w:val="0"/>
      <w:marTop w:val="0"/>
      <w:marBottom w:val="0"/>
      <w:divBdr>
        <w:top w:val="none" w:sz="0" w:space="0" w:color="auto"/>
        <w:left w:val="none" w:sz="0" w:space="0" w:color="auto"/>
        <w:bottom w:val="none" w:sz="0" w:space="0" w:color="auto"/>
        <w:right w:val="none" w:sz="0" w:space="0" w:color="auto"/>
      </w:divBdr>
    </w:div>
    <w:div w:id="1011950213">
      <w:bodyDiv w:val="1"/>
      <w:marLeft w:val="0"/>
      <w:marRight w:val="0"/>
      <w:marTop w:val="0"/>
      <w:marBottom w:val="0"/>
      <w:divBdr>
        <w:top w:val="none" w:sz="0" w:space="0" w:color="auto"/>
        <w:left w:val="none" w:sz="0" w:space="0" w:color="auto"/>
        <w:bottom w:val="none" w:sz="0" w:space="0" w:color="auto"/>
        <w:right w:val="none" w:sz="0" w:space="0" w:color="auto"/>
      </w:divBdr>
    </w:div>
    <w:div w:id="1015039904">
      <w:bodyDiv w:val="1"/>
      <w:marLeft w:val="0"/>
      <w:marRight w:val="0"/>
      <w:marTop w:val="0"/>
      <w:marBottom w:val="0"/>
      <w:divBdr>
        <w:top w:val="none" w:sz="0" w:space="0" w:color="auto"/>
        <w:left w:val="none" w:sz="0" w:space="0" w:color="auto"/>
        <w:bottom w:val="none" w:sz="0" w:space="0" w:color="auto"/>
        <w:right w:val="none" w:sz="0" w:space="0" w:color="auto"/>
      </w:divBdr>
    </w:div>
    <w:div w:id="1019042306">
      <w:bodyDiv w:val="1"/>
      <w:marLeft w:val="0"/>
      <w:marRight w:val="0"/>
      <w:marTop w:val="0"/>
      <w:marBottom w:val="0"/>
      <w:divBdr>
        <w:top w:val="none" w:sz="0" w:space="0" w:color="auto"/>
        <w:left w:val="none" w:sz="0" w:space="0" w:color="auto"/>
        <w:bottom w:val="none" w:sz="0" w:space="0" w:color="auto"/>
        <w:right w:val="none" w:sz="0" w:space="0" w:color="auto"/>
      </w:divBdr>
    </w:div>
    <w:div w:id="1021471418">
      <w:bodyDiv w:val="1"/>
      <w:marLeft w:val="0"/>
      <w:marRight w:val="0"/>
      <w:marTop w:val="0"/>
      <w:marBottom w:val="0"/>
      <w:divBdr>
        <w:top w:val="none" w:sz="0" w:space="0" w:color="auto"/>
        <w:left w:val="none" w:sz="0" w:space="0" w:color="auto"/>
        <w:bottom w:val="none" w:sz="0" w:space="0" w:color="auto"/>
        <w:right w:val="none" w:sz="0" w:space="0" w:color="auto"/>
      </w:divBdr>
    </w:div>
    <w:div w:id="1022048503">
      <w:bodyDiv w:val="1"/>
      <w:marLeft w:val="0"/>
      <w:marRight w:val="0"/>
      <w:marTop w:val="0"/>
      <w:marBottom w:val="0"/>
      <w:divBdr>
        <w:top w:val="none" w:sz="0" w:space="0" w:color="auto"/>
        <w:left w:val="none" w:sz="0" w:space="0" w:color="auto"/>
        <w:bottom w:val="none" w:sz="0" w:space="0" w:color="auto"/>
        <w:right w:val="none" w:sz="0" w:space="0" w:color="auto"/>
      </w:divBdr>
    </w:div>
    <w:div w:id="1022367260">
      <w:bodyDiv w:val="1"/>
      <w:marLeft w:val="0"/>
      <w:marRight w:val="0"/>
      <w:marTop w:val="0"/>
      <w:marBottom w:val="0"/>
      <w:divBdr>
        <w:top w:val="none" w:sz="0" w:space="0" w:color="auto"/>
        <w:left w:val="none" w:sz="0" w:space="0" w:color="auto"/>
        <w:bottom w:val="none" w:sz="0" w:space="0" w:color="auto"/>
        <w:right w:val="none" w:sz="0" w:space="0" w:color="auto"/>
      </w:divBdr>
    </w:div>
    <w:div w:id="1022710582">
      <w:bodyDiv w:val="1"/>
      <w:marLeft w:val="0"/>
      <w:marRight w:val="0"/>
      <w:marTop w:val="0"/>
      <w:marBottom w:val="0"/>
      <w:divBdr>
        <w:top w:val="none" w:sz="0" w:space="0" w:color="auto"/>
        <w:left w:val="none" w:sz="0" w:space="0" w:color="auto"/>
        <w:bottom w:val="none" w:sz="0" w:space="0" w:color="auto"/>
        <w:right w:val="none" w:sz="0" w:space="0" w:color="auto"/>
      </w:divBdr>
    </w:div>
    <w:div w:id="1024281318">
      <w:bodyDiv w:val="1"/>
      <w:marLeft w:val="0"/>
      <w:marRight w:val="0"/>
      <w:marTop w:val="0"/>
      <w:marBottom w:val="0"/>
      <w:divBdr>
        <w:top w:val="none" w:sz="0" w:space="0" w:color="auto"/>
        <w:left w:val="none" w:sz="0" w:space="0" w:color="auto"/>
        <w:bottom w:val="none" w:sz="0" w:space="0" w:color="auto"/>
        <w:right w:val="none" w:sz="0" w:space="0" w:color="auto"/>
      </w:divBdr>
    </w:div>
    <w:div w:id="1024867192">
      <w:bodyDiv w:val="1"/>
      <w:marLeft w:val="0"/>
      <w:marRight w:val="0"/>
      <w:marTop w:val="0"/>
      <w:marBottom w:val="0"/>
      <w:divBdr>
        <w:top w:val="none" w:sz="0" w:space="0" w:color="auto"/>
        <w:left w:val="none" w:sz="0" w:space="0" w:color="auto"/>
        <w:bottom w:val="none" w:sz="0" w:space="0" w:color="auto"/>
        <w:right w:val="none" w:sz="0" w:space="0" w:color="auto"/>
      </w:divBdr>
    </w:div>
    <w:div w:id="1027412865">
      <w:bodyDiv w:val="1"/>
      <w:marLeft w:val="0"/>
      <w:marRight w:val="0"/>
      <w:marTop w:val="0"/>
      <w:marBottom w:val="0"/>
      <w:divBdr>
        <w:top w:val="none" w:sz="0" w:space="0" w:color="auto"/>
        <w:left w:val="none" w:sz="0" w:space="0" w:color="auto"/>
        <w:bottom w:val="none" w:sz="0" w:space="0" w:color="auto"/>
        <w:right w:val="none" w:sz="0" w:space="0" w:color="auto"/>
      </w:divBdr>
    </w:div>
    <w:div w:id="1027950178">
      <w:bodyDiv w:val="1"/>
      <w:marLeft w:val="0"/>
      <w:marRight w:val="0"/>
      <w:marTop w:val="0"/>
      <w:marBottom w:val="0"/>
      <w:divBdr>
        <w:top w:val="none" w:sz="0" w:space="0" w:color="auto"/>
        <w:left w:val="none" w:sz="0" w:space="0" w:color="auto"/>
        <w:bottom w:val="none" w:sz="0" w:space="0" w:color="auto"/>
        <w:right w:val="none" w:sz="0" w:space="0" w:color="auto"/>
      </w:divBdr>
    </w:div>
    <w:div w:id="1028793180">
      <w:bodyDiv w:val="1"/>
      <w:marLeft w:val="0"/>
      <w:marRight w:val="0"/>
      <w:marTop w:val="0"/>
      <w:marBottom w:val="0"/>
      <w:divBdr>
        <w:top w:val="none" w:sz="0" w:space="0" w:color="auto"/>
        <w:left w:val="none" w:sz="0" w:space="0" w:color="auto"/>
        <w:bottom w:val="none" w:sz="0" w:space="0" w:color="auto"/>
        <w:right w:val="none" w:sz="0" w:space="0" w:color="auto"/>
      </w:divBdr>
    </w:div>
    <w:div w:id="1029376773">
      <w:bodyDiv w:val="1"/>
      <w:marLeft w:val="0"/>
      <w:marRight w:val="0"/>
      <w:marTop w:val="0"/>
      <w:marBottom w:val="0"/>
      <w:divBdr>
        <w:top w:val="none" w:sz="0" w:space="0" w:color="auto"/>
        <w:left w:val="none" w:sz="0" w:space="0" w:color="auto"/>
        <w:bottom w:val="none" w:sz="0" w:space="0" w:color="auto"/>
        <w:right w:val="none" w:sz="0" w:space="0" w:color="auto"/>
      </w:divBdr>
    </w:div>
    <w:div w:id="1029379833">
      <w:bodyDiv w:val="1"/>
      <w:marLeft w:val="0"/>
      <w:marRight w:val="0"/>
      <w:marTop w:val="0"/>
      <w:marBottom w:val="0"/>
      <w:divBdr>
        <w:top w:val="none" w:sz="0" w:space="0" w:color="auto"/>
        <w:left w:val="none" w:sz="0" w:space="0" w:color="auto"/>
        <w:bottom w:val="none" w:sz="0" w:space="0" w:color="auto"/>
        <w:right w:val="none" w:sz="0" w:space="0" w:color="auto"/>
      </w:divBdr>
    </w:div>
    <w:div w:id="1029643551">
      <w:bodyDiv w:val="1"/>
      <w:marLeft w:val="0"/>
      <w:marRight w:val="0"/>
      <w:marTop w:val="0"/>
      <w:marBottom w:val="0"/>
      <w:divBdr>
        <w:top w:val="none" w:sz="0" w:space="0" w:color="auto"/>
        <w:left w:val="none" w:sz="0" w:space="0" w:color="auto"/>
        <w:bottom w:val="none" w:sz="0" w:space="0" w:color="auto"/>
        <w:right w:val="none" w:sz="0" w:space="0" w:color="auto"/>
      </w:divBdr>
    </w:div>
    <w:div w:id="1030184523">
      <w:bodyDiv w:val="1"/>
      <w:marLeft w:val="0"/>
      <w:marRight w:val="0"/>
      <w:marTop w:val="0"/>
      <w:marBottom w:val="0"/>
      <w:divBdr>
        <w:top w:val="none" w:sz="0" w:space="0" w:color="auto"/>
        <w:left w:val="none" w:sz="0" w:space="0" w:color="auto"/>
        <w:bottom w:val="none" w:sz="0" w:space="0" w:color="auto"/>
        <w:right w:val="none" w:sz="0" w:space="0" w:color="auto"/>
      </w:divBdr>
    </w:div>
    <w:div w:id="1030373198">
      <w:bodyDiv w:val="1"/>
      <w:marLeft w:val="0"/>
      <w:marRight w:val="0"/>
      <w:marTop w:val="0"/>
      <w:marBottom w:val="0"/>
      <w:divBdr>
        <w:top w:val="none" w:sz="0" w:space="0" w:color="auto"/>
        <w:left w:val="none" w:sz="0" w:space="0" w:color="auto"/>
        <w:bottom w:val="none" w:sz="0" w:space="0" w:color="auto"/>
        <w:right w:val="none" w:sz="0" w:space="0" w:color="auto"/>
      </w:divBdr>
    </w:div>
    <w:div w:id="1030453863">
      <w:bodyDiv w:val="1"/>
      <w:marLeft w:val="0"/>
      <w:marRight w:val="0"/>
      <w:marTop w:val="0"/>
      <w:marBottom w:val="0"/>
      <w:divBdr>
        <w:top w:val="none" w:sz="0" w:space="0" w:color="auto"/>
        <w:left w:val="none" w:sz="0" w:space="0" w:color="auto"/>
        <w:bottom w:val="none" w:sz="0" w:space="0" w:color="auto"/>
        <w:right w:val="none" w:sz="0" w:space="0" w:color="auto"/>
      </w:divBdr>
    </w:div>
    <w:div w:id="1030493227">
      <w:bodyDiv w:val="1"/>
      <w:marLeft w:val="0"/>
      <w:marRight w:val="0"/>
      <w:marTop w:val="0"/>
      <w:marBottom w:val="0"/>
      <w:divBdr>
        <w:top w:val="none" w:sz="0" w:space="0" w:color="auto"/>
        <w:left w:val="none" w:sz="0" w:space="0" w:color="auto"/>
        <w:bottom w:val="none" w:sz="0" w:space="0" w:color="auto"/>
        <w:right w:val="none" w:sz="0" w:space="0" w:color="auto"/>
      </w:divBdr>
    </w:div>
    <w:div w:id="1033655463">
      <w:bodyDiv w:val="1"/>
      <w:marLeft w:val="0"/>
      <w:marRight w:val="0"/>
      <w:marTop w:val="0"/>
      <w:marBottom w:val="0"/>
      <w:divBdr>
        <w:top w:val="none" w:sz="0" w:space="0" w:color="auto"/>
        <w:left w:val="none" w:sz="0" w:space="0" w:color="auto"/>
        <w:bottom w:val="none" w:sz="0" w:space="0" w:color="auto"/>
        <w:right w:val="none" w:sz="0" w:space="0" w:color="auto"/>
      </w:divBdr>
    </w:div>
    <w:div w:id="1034774708">
      <w:bodyDiv w:val="1"/>
      <w:marLeft w:val="0"/>
      <w:marRight w:val="0"/>
      <w:marTop w:val="0"/>
      <w:marBottom w:val="0"/>
      <w:divBdr>
        <w:top w:val="none" w:sz="0" w:space="0" w:color="auto"/>
        <w:left w:val="none" w:sz="0" w:space="0" w:color="auto"/>
        <w:bottom w:val="none" w:sz="0" w:space="0" w:color="auto"/>
        <w:right w:val="none" w:sz="0" w:space="0" w:color="auto"/>
      </w:divBdr>
    </w:div>
    <w:div w:id="1034887858">
      <w:bodyDiv w:val="1"/>
      <w:marLeft w:val="0"/>
      <w:marRight w:val="0"/>
      <w:marTop w:val="0"/>
      <w:marBottom w:val="0"/>
      <w:divBdr>
        <w:top w:val="none" w:sz="0" w:space="0" w:color="auto"/>
        <w:left w:val="none" w:sz="0" w:space="0" w:color="auto"/>
        <w:bottom w:val="none" w:sz="0" w:space="0" w:color="auto"/>
        <w:right w:val="none" w:sz="0" w:space="0" w:color="auto"/>
      </w:divBdr>
    </w:div>
    <w:div w:id="1034958698">
      <w:bodyDiv w:val="1"/>
      <w:marLeft w:val="0"/>
      <w:marRight w:val="0"/>
      <w:marTop w:val="0"/>
      <w:marBottom w:val="0"/>
      <w:divBdr>
        <w:top w:val="none" w:sz="0" w:space="0" w:color="auto"/>
        <w:left w:val="none" w:sz="0" w:space="0" w:color="auto"/>
        <w:bottom w:val="none" w:sz="0" w:space="0" w:color="auto"/>
        <w:right w:val="none" w:sz="0" w:space="0" w:color="auto"/>
      </w:divBdr>
    </w:div>
    <w:div w:id="1034958711">
      <w:bodyDiv w:val="1"/>
      <w:marLeft w:val="0"/>
      <w:marRight w:val="0"/>
      <w:marTop w:val="0"/>
      <w:marBottom w:val="0"/>
      <w:divBdr>
        <w:top w:val="none" w:sz="0" w:space="0" w:color="auto"/>
        <w:left w:val="none" w:sz="0" w:space="0" w:color="auto"/>
        <w:bottom w:val="none" w:sz="0" w:space="0" w:color="auto"/>
        <w:right w:val="none" w:sz="0" w:space="0" w:color="auto"/>
      </w:divBdr>
    </w:div>
    <w:div w:id="1035617054">
      <w:bodyDiv w:val="1"/>
      <w:marLeft w:val="0"/>
      <w:marRight w:val="0"/>
      <w:marTop w:val="0"/>
      <w:marBottom w:val="0"/>
      <w:divBdr>
        <w:top w:val="none" w:sz="0" w:space="0" w:color="auto"/>
        <w:left w:val="none" w:sz="0" w:space="0" w:color="auto"/>
        <w:bottom w:val="none" w:sz="0" w:space="0" w:color="auto"/>
        <w:right w:val="none" w:sz="0" w:space="0" w:color="auto"/>
      </w:divBdr>
    </w:div>
    <w:div w:id="1036003636">
      <w:bodyDiv w:val="1"/>
      <w:marLeft w:val="0"/>
      <w:marRight w:val="0"/>
      <w:marTop w:val="0"/>
      <w:marBottom w:val="0"/>
      <w:divBdr>
        <w:top w:val="none" w:sz="0" w:space="0" w:color="auto"/>
        <w:left w:val="none" w:sz="0" w:space="0" w:color="auto"/>
        <w:bottom w:val="none" w:sz="0" w:space="0" w:color="auto"/>
        <w:right w:val="none" w:sz="0" w:space="0" w:color="auto"/>
      </w:divBdr>
    </w:div>
    <w:div w:id="1036661940">
      <w:bodyDiv w:val="1"/>
      <w:marLeft w:val="0"/>
      <w:marRight w:val="0"/>
      <w:marTop w:val="0"/>
      <w:marBottom w:val="0"/>
      <w:divBdr>
        <w:top w:val="none" w:sz="0" w:space="0" w:color="auto"/>
        <w:left w:val="none" w:sz="0" w:space="0" w:color="auto"/>
        <w:bottom w:val="none" w:sz="0" w:space="0" w:color="auto"/>
        <w:right w:val="none" w:sz="0" w:space="0" w:color="auto"/>
      </w:divBdr>
    </w:div>
    <w:div w:id="1037438626">
      <w:bodyDiv w:val="1"/>
      <w:marLeft w:val="0"/>
      <w:marRight w:val="0"/>
      <w:marTop w:val="0"/>
      <w:marBottom w:val="0"/>
      <w:divBdr>
        <w:top w:val="none" w:sz="0" w:space="0" w:color="auto"/>
        <w:left w:val="none" w:sz="0" w:space="0" w:color="auto"/>
        <w:bottom w:val="none" w:sz="0" w:space="0" w:color="auto"/>
        <w:right w:val="none" w:sz="0" w:space="0" w:color="auto"/>
      </w:divBdr>
    </w:div>
    <w:div w:id="1037462789">
      <w:bodyDiv w:val="1"/>
      <w:marLeft w:val="0"/>
      <w:marRight w:val="0"/>
      <w:marTop w:val="0"/>
      <w:marBottom w:val="0"/>
      <w:divBdr>
        <w:top w:val="none" w:sz="0" w:space="0" w:color="auto"/>
        <w:left w:val="none" w:sz="0" w:space="0" w:color="auto"/>
        <w:bottom w:val="none" w:sz="0" w:space="0" w:color="auto"/>
        <w:right w:val="none" w:sz="0" w:space="0" w:color="auto"/>
      </w:divBdr>
    </w:div>
    <w:div w:id="1040205590">
      <w:bodyDiv w:val="1"/>
      <w:marLeft w:val="0"/>
      <w:marRight w:val="0"/>
      <w:marTop w:val="0"/>
      <w:marBottom w:val="0"/>
      <w:divBdr>
        <w:top w:val="none" w:sz="0" w:space="0" w:color="auto"/>
        <w:left w:val="none" w:sz="0" w:space="0" w:color="auto"/>
        <w:bottom w:val="none" w:sz="0" w:space="0" w:color="auto"/>
        <w:right w:val="none" w:sz="0" w:space="0" w:color="auto"/>
      </w:divBdr>
    </w:div>
    <w:div w:id="1041251119">
      <w:bodyDiv w:val="1"/>
      <w:marLeft w:val="0"/>
      <w:marRight w:val="0"/>
      <w:marTop w:val="0"/>
      <w:marBottom w:val="0"/>
      <w:divBdr>
        <w:top w:val="none" w:sz="0" w:space="0" w:color="auto"/>
        <w:left w:val="none" w:sz="0" w:space="0" w:color="auto"/>
        <w:bottom w:val="none" w:sz="0" w:space="0" w:color="auto"/>
        <w:right w:val="none" w:sz="0" w:space="0" w:color="auto"/>
      </w:divBdr>
    </w:div>
    <w:div w:id="1041901642">
      <w:bodyDiv w:val="1"/>
      <w:marLeft w:val="0"/>
      <w:marRight w:val="0"/>
      <w:marTop w:val="0"/>
      <w:marBottom w:val="0"/>
      <w:divBdr>
        <w:top w:val="none" w:sz="0" w:space="0" w:color="auto"/>
        <w:left w:val="none" w:sz="0" w:space="0" w:color="auto"/>
        <w:bottom w:val="none" w:sz="0" w:space="0" w:color="auto"/>
        <w:right w:val="none" w:sz="0" w:space="0" w:color="auto"/>
      </w:divBdr>
    </w:div>
    <w:div w:id="1041975670">
      <w:bodyDiv w:val="1"/>
      <w:marLeft w:val="0"/>
      <w:marRight w:val="0"/>
      <w:marTop w:val="0"/>
      <w:marBottom w:val="0"/>
      <w:divBdr>
        <w:top w:val="none" w:sz="0" w:space="0" w:color="auto"/>
        <w:left w:val="none" w:sz="0" w:space="0" w:color="auto"/>
        <w:bottom w:val="none" w:sz="0" w:space="0" w:color="auto"/>
        <w:right w:val="none" w:sz="0" w:space="0" w:color="auto"/>
      </w:divBdr>
    </w:div>
    <w:div w:id="1043483162">
      <w:bodyDiv w:val="1"/>
      <w:marLeft w:val="0"/>
      <w:marRight w:val="0"/>
      <w:marTop w:val="0"/>
      <w:marBottom w:val="0"/>
      <w:divBdr>
        <w:top w:val="none" w:sz="0" w:space="0" w:color="auto"/>
        <w:left w:val="none" w:sz="0" w:space="0" w:color="auto"/>
        <w:bottom w:val="none" w:sz="0" w:space="0" w:color="auto"/>
        <w:right w:val="none" w:sz="0" w:space="0" w:color="auto"/>
      </w:divBdr>
    </w:div>
    <w:div w:id="1044528565">
      <w:bodyDiv w:val="1"/>
      <w:marLeft w:val="0"/>
      <w:marRight w:val="0"/>
      <w:marTop w:val="0"/>
      <w:marBottom w:val="0"/>
      <w:divBdr>
        <w:top w:val="none" w:sz="0" w:space="0" w:color="auto"/>
        <w:left w:val="none" w:sz="0" w:space="0" w:color="auto"/>
        <w:bottom w:val="none" w:sz="0" w:space="0" w:color="auto"/>
        <w:right w:val="none" w:sz="0" w:space="0" w:color="auto"/>
      </w:divBdr>
    </w:div>
    <w:div w:id="1047493466">
      <w:bodyDiv w:val="1"/>
      <w:marLeft w:val="0"/>
      <w:marRight w:val="0"/>
      <w:marTop w:val="0"/>
      <w:marBottom w:val="0"/>
      <w:divBdr>
        <w:top w:val="none" w:sz="0" w:space="0" w:color="auto"/>
        <w:left w:val="none" w:sz="0" w:space="0" w:color="auto"/>
        <w:bottom w:val="none" w:sz="0" w:space="0" w:color="auto"/>
        <w:right w:val="none" w:sz="0" w:space="0" w:color="auto"/>
      </w:divBdr>
    </w:div>
    <w:div w:id="1047529184">
      <w:bodyDiv w:val="1"/>
      <w:marLeft w:val="0"/>
      <w:marRight w:val="0"/>
      <w:marTop w:val="0"/>
      <w:marBottom w:val="0"/>
      <w:divBdr>
        <w:top w:val="none" w:sz="0" w:space="0" w:color="auto"/>
        <w:left w:val="none" w:sz="0" w:space="0" w:color="auto"/>
        <w:bottom w:val="none" w:sz="0" w:space="0" w:color="auto"/>
        <w:right w:val="none" w:sz="0" w:space="0" w:color="auto"/>
      </w:divBdr>
    </w:div>
    <w:div w:id="1047602528">
      <w:bodyDiv w:val="1"/>
      <w:marLeft w:val="0"/>
      <w:marRight w:val="0"/>
      <w:marTop w:val="0"/>
      <w:marBottom w:val="0"/>
      <w:divBdr>
        <w:top w:val="none" w:sz="0" w:space="0" w:color="auto"/>
        <w:left w:val="none" w:sz="0" w:space="0" w:color="auto"/>
        <w:bottom w:val="none" w:sz="0" w:space="0" w:color="auto"/>
        <w:right w:val="none" w:sz="0" w:space="0" w:color="auto"/>
      </w:divBdr>
    </w:div>
    <w:div w:id="1048214923">
      <w:bodyDiv w:val="1"/>
      <w:marLeft w:val="0"/>
      <w:marRight w:val="0"/>
      <w:marTop w:val="0"/>
      <w:marBottom w:val="0"/>
      <w:divBdr>
        <w:top w:val="none" w:sz="0" w:space="0" w:color="auto"/>
        <w:left w:val="none" w:sz="0" w:space="0" w:color="auto"/>
        <w:bottom w:val="none" w:sz="0" w:space="0" w:color="auto"/>
        <w:right w:val="none" w:sz="0" w:space="0" w:color="auto"/>
      </w:divBdr>
    </w:div>
    <w:div w:id="1049766463">
      <w:bodyDiv w:val="1"/>
      <w:marLeft w:val="0"/>
      <w:marRight w:val="0"/>
      <w:marTop w:val="0"/>
      <w:marBottom w:val="0"/>
      <w:divBdr>
        <w:top w:val="none" w:sz="0" w:space="0" w:color="auto"/>
        <w:left w:val="none" w:sz="0" w:space="0" w:color="auto"/>
        <w:bottom w:val="none" w:sz="0" w:space="0" w:color="auto"/>
        <w:right w:val="none" w:sz="0" w:space="0" w:color="auto"/>
      </w:divBdr>
    </w:div>
    <w:div w:id="1054305818">
      <w:bodyDiv w:val="1"/>
      <w:marLeft w:val="0"/>
      <w:marRight w:val="0"/>
      <w:marTop w:val="0"/>
      <w:marBottom w:val="0"/>
      <w:divBdr>
        <w:top w:val="none" w:sz="0" w:space="0" w:color="auto"/>
        <w:left w:val="none" w:sz="0" w:space="0" w:color="auto"/>
        <w:bottom w:val="none" w:sz="0" w:space="0" w:color="auto"/>
        <w:right w:val="none" w:sz="0" w:space="0" w:color="auto"/>
      </w:divBdr>
    </w:div>
    <w:div w:id="1054891169">
      <w:bodyDiv w:val="1"/>
      <w:marLeft w:val="0"/>
      <w:marRight w:val="0"/>
      <w:marTop w:val="0"/>
      <w:marBottom w:val="0"/>
      <w:divBdr>
        <w:top w:val="none" w:sz="0" w:space="0" w:color="auto"/>
        <w:left w:val="none" w:sz="0" w:space="0" w:color="auto"/>
        <w:bottom w:val="none" w:sz="0" w:space="0" w:color="auto"/>
        <w:right w:val="none" w:sz="0" w:space="0" w:color="auto"/>
      </w:divBdr>
    </w:div>
    <w:div w:id="1055278160">
      <w:bodyDiv w:val="1"/>
      <w:marLeft w:val="0"/>
      <w:marRight w:val="0"/>
      <w:marTop w:val="0"/>
      <w:marBottom w:val="0"/>
      <w:divBdr>
        <w:top w:val="none" w:sz="0" w:space="0" w:color="auto"/>
        <w:left w:val="none" w:sz="0" w:space="0" w:color="auto"/>
        <w:bottom w:val="none" w:sz="0" w:space="0" w:color="auto"/>
        <w:right w:val="none" w:sz="0" w:space="0" w:color="auto"/>
      </w:divBdr>
    </w:div>
    <w:div w:id="1057316828">
      <w:bodyDiv w:val="1"/>
      <w:marLeft w:val="0"/>
      <w:marRight w:val="0"/>
      <w:marTop w:val="0"/>
      <w:marBottom w:val="0"/>
      <w:divBdr>
        <w:top w:val="none" w:sz="0" w:space="0" w:color="auto"/>
        <w:left w:val="none" w:sz="0" w:space="0" w:color="auto"/>
        <w:bottom w:val="none" w:sz="0" w:space="0" w:color="auto"/>
        <w:right w:val="none" w:sz="0" w:space="0" w:color="auto"/>
      </w:divBdr>
    </w:div>
    <w:div w:id="1058481897">
      <w:bodyDiv w:val="1"/>
      <w:marLeft w:val="0"/>
      <w:marRight w:val="0"/>
      <w:marTop w:val="0"/>
      <w:marBottom w:val="0"/>
      <w:divBdr>
        <w:top w:val="none" w:sz="0" w:space="0" w:color="auto"/>
        <w:left w:val="none" w:sz="0" w:space="0" w:color="auto"/>
        <w:bottom w:val="none" w:sz="0" w:space="0" w:color="auto"/>
        <w:right w:val="none" w:sz="0" w:space="0" w:color="auto"/>
      </w:divBdr>
    </w:div>
    <w:div w:id="1060323820">
      <w:bodyDiv w:val="1"/>
      <w:marLeft w:val="0"/>
      <w:marRight w:val="0"/>
      <w:marTop w:val="0"/>
      <w:marBottom w:val="0"/>
      <w:divBdr>
        <w:top w:val="none" w:sz="0" w:space="0" w:color="auto"/>
        <w:left w:val="none" w:sz="0" w:space="0" w:color="auto"/>
        <w:bottom w:val="none" w:sz="0" w:space="0" w:color="auto"/>
        <w:right w:val="none" w:sz="0" w:space="0" w:color="auto"/>
      </w:divBdr>
    </w:div>
    <w:div w:id="1063680375">
      <w:bodyDiv w:val="1"/>
      <w:marLeft w:val="0"/>
      <w:marRight w:val="0"/>
      <w:marTop w:val="0"/>
      <w:marBottom w:val="0"/>
      <w:divBdr>
        <w:top w:val="none" w:sz="0" w:space="0" w:color="auto"/>
        <w:left w:val="none" w:sz="0" w:space="0" w:color="auto"/>
        <w:bottom w:val="none" w:sz="0" w:space="0" w:color="auto"/>
        <w:right w:val="none" w:sz="0" w:space="0" w:color="auto"/>
      </w:divBdr>
    </w:div>
    <w:div w:id="1063790832">
      <w:bodyDiv w:val="1"/>
      <w:marLeft w:val="0"/>
      <w:marRight w:val="0"/>
      <w:marTop w:val="0"/>
      <w:marBottom w:val="0"/>
      <w:divBdr>
        <w:top w:val="none" w:sz="0" w:space="0" w:color="auto"/>
        <w:left w:val="none" w:sz="0" w:space="0" w:color="auto"/>
        <w:bottom w:val="none" w:sz="0" w:space="0" w:color="auto"/>
        <w:right w:val="none" w:sz="0" w:space="0" w:color="auto"/>
      </w:divBdr>
    </w:div>
    <w:div w:id="1064178346">
      <w:bodyDiv w:val="1"/>
      <w:marLeft w:val="0"/>
      <w:marRight w:val="0"/>
      <w:marTop w:val="0"/>
      <w:marBottom w:val="0"/>
      <w:divBdr>
        <w:top w:val="none" w:sz="0" w:space="0" w:color="auto"/>
        <w:left w:val="none" w:sz="0" w:space="0" w:color="auto"/>
        <w:bottom w:val="none" w:sz="0" w:space="0" w:color="auto"/>
        <w:right w:val="none" w:sz="0" w:space="0" w:color="auto"/>
      </w:divBdr>
    </w:div>
    <w:div w:id="1065372168">
      <w:bodyDiv w:val="1"/>
      <w:marLeft w:val="0"/>
      <w:marRight w:val="0"/>
      <w:marTop w:val="0"/>
      <w:marBottom w:val="0"/>
      <w:divBdr>
        <w:top w:val="none" w:sz="0" w:space="0" w:color="auto"/>
        <w:left w:val="none" w:sz="0" w:space="0" w:color="auto"/>
        <w:bottom w:val="none" w:sz="0" w:space="0" w:color="auto"/>
        <w:right w:val="none" w:sz="0" w:space="0" w:color="auto"/>
      </w:divBdr>
    </w:div>
    <w:div w:id="1065950344">
      <w:bodyDiv w:val="1"/>
      <w:marLeft w:val="0"/>
      <w:marRight w:val="0"/>
      <w:marTop w:val="0"/>
      <w:marBottom w:val="0"/>
      <w:divBdr>
        <w:top w:val="none" w:sz="0" w:space="0" w:color="auto"/>
        <w:left w:val="none" w:sz="0" w:space="0" w:color="auto"/>
        <w:bottom w:val="none" w:sz="0" w:space="0" w:color="auto"/>
        <w:right w:val="none" w:sz="0" w:space="0" w:color="auto"/>
      </w:divBdr>
    </w:div>
    <w:div w:id="1066879497">
      <w:bodyDiv w:val="1"/>
      <w:marLeft w:val="0"/>
      <w:marRight w:val="0"/>
      <w:marTop w:val="0"/>
      <w:marBottom w:val="0"/>
      <w:divBdr>
        <w:top w:val="none" w:sz="0" w:space="0" w:color="auto"/>
        <w:left w:val="none" w:sz="0" w:space="0" w:color="auto"/>
        <w:bottom w:val="none" w:sz="0" w:space="0" w:color="auto"/>
        <w:right w:val="none" w:sz="0" w:space="0" w:color="auto"/>
      </w:divBdr>
    </w:div>
    <w:div w:id="1068268236">
      <w:bodyDiv w:val="1"/>
      <w:marLeft w:val="0"/>
      <w:marRight w:val="0"/>
      <w:marTop w:val="0"/>
      <w:marBottom w:val="0"/>
      <w:divBdr>
        <w:top w:val="none" w:sz="0" w:space="0" w:color="auto"/>
        <w:left w:val="none" w:sz="0" w:space="0" w:color="auto"/>
        <w:bottom w:val="none" w:sz="0" w:space="0" w:color="auto"/>
        <w:right w:val="none" w:sz="0" w:space="0" w:color="auto"/>
      </w:divBdr>
    </w:div>
    <w:div w:id="1069310175">
      <w:bodyDiv w:val="1"/>
      <w:marLeft w:val="0"/>
      <w:marRight w:val="0"/>
      <w:marTop w:val="0"/>
      <w:marBottom w:val="0"/>
      <w:divBdr>
        <w:top w:val="none" w:sz="0" w:space="0" w:color="auto"/>
        <w:left w:val="none" w:sz="0" w:space="0" w:color="auto"/>
        <w:bottom w:val="none" w:sz="0" w:space="0" w:color="auto"/>
        <w:right w:val="none" w:sz="0" w:space="0" w:color="auto"/>
      </w:divBdr>
    </w:div>
    <w:div w:id="1072045471">
      <w:bodyDiv w:val="1"/>
      <w:marLeft w:val="0"/>
      <w:marRight w:val="0"/>
      <w:marTop w:val="0"/>
      <w:marBottom w:val="0"/>
      <w:divBdr>
        <w:top w:val="none" w:sz="0" w:space="0" w:color="auto"/>
        <w:left w:val="none" w:sz="0" w:space="0" w:color="auto"/>
        <w:bottom w:val="none" w:sz="0" w:space="0" w:color="auto"/>
        <w:right w:val="none" w:sz="0" w:space="0" w:color="auto"/>
      </w:divBdr>
    </w:div>
    <w:div w:id="1073625375">
      <w:bodyDiv w:val="1"/>
      <w:marLeft w:val="0"/>
      <w:marRight w:val="0"/>
      <w:marTop w:val="0"/>
      <w:marBottom w:val="0"/>
      <w:divBdr>
        <w:top w:val="none" w:sz="0" w:space="0" w:color="auto"/>
        <w:left w:val="none" w:sz="0" w:space="0" w:color="auto"/>
        <w:bottom w:val="none" w:sz="0" w:space="0" w:color="auto"/>
        <w:right w:val="none" w:sz="0" w:space="0" w:color="auto"/>
      </w:divBdr>
    </w:div>
    <w:div w:id="1075860423">
      <w:bodyDiv w:val="1"/>
      <w:marLeft w:val="0"/>
      <w:marRight w:val="0"/>
      <w:marTop w:val="0"/>
      <w:marBottom w:val="0"/>
      <w:divBdr>
        <w:top w:val="none" w:sz="0" w:space="0" w:color="auto"/>
        <w:left w:val="none" w:sz="0" w:space="0" w:color="auto"/>
        <w:bottom w:val="none" w:sz="0" w:space="0" w:color="auto"/>
        <w:right w:val="none" w:sz="0" w:space="0" w:color="auto"/>
      </w:divBdr>
    </w:div>
    <w:div w:id="1076628368">
      <w:bodyDiv w:val="1"/>
      <w:marLeft w:val="0"/>
      <w:marRight w:val="0"/>
      <w:marTop w:val="0"/>
      <w:marBottom w:val="0"/>
      <w:divBdr>
        <w:top w:val="none" w:sz="0" w:space="0" w:color="auto"/>
        <w:left w:val="none" w:sz="0" w:space="0" w:color="auto"/>
        <w:bottom w:val="none" w:sz="0" w:space="0" w:color="auto"/>
        <w:right w:val="none" w:sz="0" w:space="0" w:color="auto"/>
      </w:divBdr>
    </w:div>
    <w:div w:id="1082333083">
      <w:bodyDiv w:val="1"/>
      <w:marLeft w:val="0"/>
      <w:marRight w:val="0"/>
      <w:marTop w:val="0"/>
      <w:marBottom w:val="0"/>
      <w:divBdr>
        <w:top w:val="none" w:sz="0" w:space="0" w:color="auto"/>
        <w:left w:val="none" w:sz="0" w:space="0" w:color="auto"/>
        <w:bottom w:val="none" w:sz="0" w:space="0" w:color="auto"/>
        <w:right w:val="none" w:sz="0" w:space="0" w:color="auto"/>
      </w:divBdr>
    </w:div>
    <w:div w:id="1082487873">
      <w:bodyDiv w:val="1"/>
      <w:marLeft w:val="0"/>
      <w:marRight w:val="0"/>
      <w:marTop w:val="0"/>
      <w:marBottom w:val="0"/>
      <w:divBdr>
        <w:top w:val="none" w:sz="0" w:space="0" w:color="auto"/>
        <w:left w:val="none" w:sz="0" w:space="0" w:color="auto"/>
        <w:bottom w:val="none" w:sz="0" w:space="0" w:color="auto"/>
        <w:right w:val="none" w:sz="0" w:space="0" w:color="auto"/>
      </w:divBdr>
    </w:div>
    <w:div w:id="1083453216">
      <w:bodyDiv w:val="1"/>
      <w:marLeft w:val="0"/>
      <w:marRight w:val="0"/>
      <w:marTop w:val="0"/>
      <w:marBottom w:val="0"/>
      <w:divBdr>
        <w:top w:val="none" w:sz="0" w:space="0" w:color="auto"/>
        <w:left w:val="none" w:sz="0" w:space="0" w:color="auto"/>
        <w:bottom w:val="none" w:sz="0" w:space="0" w:color="auto"/>
        <w:right w:val="none" w:sz="0" w:space="0" w:color="auto"/>
      </w:divBdr>
    </w:div>
    <w:div w:id="1088891823">
      <w:bodyDiv w:val="1"/>
      <w:marLeft w:val="0"/>
      <w:marRight w:val="0"/>
      <w:marTop w:val="0"/>
      <w:marBottom w:val="0"/>
      <w:divBdr>
        <w:top w:val="none" w:sz="0" w:space="0" w:color="auto"/>
        <w:left w:val="none" w:sz="0" w:space="0" w:color="auto"/>
        <w:bottom w:val="none" w:sz="0" w:space="0" w:color="auto"/>
        <w:right w:val="none" w:sz="0" w:space="0" w:color="auto"/>
      </w:divBdr>
    </w:div>
    <w:div w:id="1092818817">
      <w:bodyDiv w:val="1"/>
      <w:marLeft w:val="0"/>
      <w:marRight w:val="0"/>
      <w:marTop w:val="0"/>
      <w:marBottom w:val="0"/>
      <w:divBdr>
        <w:top w:val="none" w:sz="0" w:space="0" w:color="auto"/>
        <w:left w:val="none" w:sz="0" w:space="0" w:color="auto"/>
        <w:bottom w:val="none" w:sz="0" w:space="0" w:color="auto"/>
        <w:right w:val="none" w:sz="0" w:space="0" w:color="auto"/>
      </w:divBdr>
    </w:div>
    <w:div w:id="1092896888">
      <w:bodyDiv w:val="1"/>
      <w:marLeft w:val="0"/>
      <w:marRight w:val="0"/>
      <w:marTop w:val="0"/>
      <w:marBottom w:val="0"/>
      <w:divBdr>
        <w:top w:val="none" w:sz="0" w:space="0" w:color="auto"/>
        <w:left w:val="none" w:sz="0" w:space="0" w:color="auto"/>
        <w:bottom w:val="none" w:sz="0" w:space="0" w:color="auto"/>
        <w:right w:val="none" w:sz="0" w:space="0" w:color="auto"/>
      </w:divBdr>
    </w:div>
    <w:div w:id="1095053260">
      <w:bodyDiv w:val="1"/>
      <w:marLeft w:val="0"/>
      <w:marRight w:val="0"/>
      <w:marTop w:val="0"/>
      <w:marBottom w:val="0"/>
      <w:divBdr>
        <w:top w:val="none" w:sz="0" w:space="0" w:color="auto"/>
        <w:left w:val="none" w:sz="0" w:space="0" w:color="auto"/>
        <w:bottom w:val="none" w:sz="0" w:space="0" w:color="auto"/>
        <w:right w:val="none" w:sz="0" w:space="0" w:color="auto"/>
      </w:divBdr>
    </w:div>
    <w:div w:id="1095248264">
      <w:bodyDiv w:val="1"/>
      <w:marLeft w:val="0"/>
      <w:marRight w:val="0"/>
      <w:marTop w:val="0"/>
      <w:marBottom w:val="0"/>
      <w:divBdr>
        <w:top w:val="none" w:sz="0" w:space="0" w:color="auto"/>
        <w:left w:val="none" w:sz="0" w:space="0" w:color="auto"/>
        <w:bottom w:val="none" w:sz="0" w:space="0" w:color="auto"/>
        <w:right w:val="none" w:sz="0" w:space="0" w:color="auto"/>
      </w:divBdr>
    </w:div>
    <w:div w:id="1095320447">
      <w:bodyDiv w:val="1"/>
      <w:marLeft w:val="0"/>
      <w:marRight w:val="0"/>
      <w:marTop w:val="0"/>
      <w:marBottom w:val="0"/>
      <w:divBdr>
        <w:top w:val="none" w:sz="0" w:space="0" w:color="auto"/>
        <w:left w:val="none" w:sz="0" w:space="0" w:color="auto"/>
        <w:bottom w:val="none" w:sz="0" w:space="0" w:color="auto"/>
        <w:right w:val="none" w:sz="0" w:space="0" w:color="auto"/>
      </w:divBdr>
    </w:div>
    <w:div w:id="1095395588">
      <w:bodyDiv w:val="1"/>
      <w:marLeft w:val="0"/>
      <w:marRight w:val="0"/>
      <w:marTop w:val="0"/>
      <w:marBottom w:val="0"/>
      <w:divBdr>
        <w:top w:val="none" w:sz="0" w:space="0" w:color="auto"/>
        <w:left w:val="none" w:sz="0" w:space="0" w:color="auto"/>
        <w:bottom w:val="none" w:sz="0" w:space="0" w:color="auto"/>
        <w:right w:val="none" w:sz="0" w:space="0" w:color="auto"/>
      </w:divBdr>
    </w:div>
    <w:div w:id="1095978441">
      <w:bodyDiv w:val="1"/>
      <w:marLeft w:val="0"/>
      <w:marRight w:val="0"/>
      <w:marTop w:val="0"/>
      <w:marBottom w:val="0"/>
      <w:divBdr>
        <w:top w:val="none" w:sz="0" w:space="0" w:color="auto"/>
        <w:left w:val="none" w:sz="0" w:space="0" w:color="auto"/>
        <w:bottom w:val="none" w:sz="0" w:space="0" w:color="auto"/>
        <w:right w:val="none" w:sz="0" w:space="0" w:color="auto"/>
      </w:divBdr>
    </w:div>
    <w:div w:id="1097093482">
      <w:bodyDiv w:val="1"/>
      <w:marLeft w:val="0"/>
      <w:marRight w:val="0"/>
      <w:marTop w:val="0"/>
      <w:marBottom w:val="0"/>
      <w:divBdr>
        <w:top w:val="none" w:sz="0" w:space="0" w:color="auto"/>
        <w:left w:val="none" w:sz="0" w:space="0" w:color="auto"/>
        <w:bottom w:val="none" w:sz="0" w:space="0" w:color="auto"/>
        <w:right w:val="none" w:sz="0" w:space="0" w:color="auto"/>
      </w:divBdr>
    </w:div>
    <w:div w:id="1098988819">
      <w:bodyDiv w:val="1"/>
      <w:marLeft w:val="0"/>
      <w:marRight w:val="0"/>
      <w:marTop w:val="0"/>
      <w:marBottom w:val="0"/>
      <w:divBdr>
        <w:top w:val="none" w:sz="0" w:space="0" w:color="auto"/>
        <w:left w:val="none" w:sz="0" w:space="0" w:color="auto"/>
        <w:bottom w:val="none" w:sz="0" w:space="0" w:color="auto"/>
        <w:right w:val="none" w:sz="0" w:space="0" w:color="auto"/>
      </w:divBdr>
    </w:div>
    <w:div w:id="1099106451">
      <w:bodyDiv w:val="1"/>
      <w:marLeft w:val="0"/>
      <w:marRight w:val="0"/>
      <w:marTop w:val="0"/>
      <w:marBottom w:val="0"/>
      <w:divBdr>
        <w:top w:val="none" w:sz="0" w:space="0" w:color="auto"/>
        <w:left w:val="none" w:sz="0" w:space="0" w:color="auto"/>
        <w:bottom w:val="none" w:sz="0" w:space="0" w:color="auto"/>
        <w:right w:val="none" w:sz="0" w:space="0" w:color="auto"/>
      </w:divBdr>
    </w:div>
    <w:div w:id="1100106792">
      <w:bodyDiv w:val="1"/>
      <w:marLeft w:val="0"/>
      <w:marRight w:val="0"/>
      <w:marTop w:val="0"/>
      <w:marBottom w:val="0"/>
      <w:divBdr>
        <w:top w:val="none" w:sz="0" w:space="0" w:color="auto"/>
        <w:left w:val="none" w:sz="0" w:space="0" w:color="auto"/>
        <w:bottom w:val="none" w:sz="0" w:space="0" w:color="auto"/>
        <w:right w:val="none" w:sz="0" w:space="0" w:color="auto"/>
      </w:divBdr>
    </w:div>
    <w:div w:id="1101224454">
      <w:bodyDiv w:val="1"/>
      <w:marLeft w:val="0"/>
      <w:marRight w:val="0"/>
      <w:marTop w:val="0"/>
      <w:marBottom w:val="0"/>
      <w:divBdr>
        <w:top w:val="none" w:sz="0" w:space="0" w:color="auto"/>
        <w:left w:val="none" w:sz="0" w:space="0" w:color="auto"/>
        <w:bottom w:val="none" w:sz="0" w:space="0" w:color="auto"/>
        <w:right w:val="none" w:sz="0" w:space="0" w:color="auto"/>
      </w:divBdr>
    </w:div>
    <w:div w:id="1102533629">
      <w:bodyDiv w:val="1"/>
      <w:marLeft w:val="0"/>
      <w:marRight w:val="0"/>
      <w:marTop w:val="0"/>
      <w:marBottom w:val="0"/>
      <w:divBdr>
        <w:top w:val="none" w:sz="0" w:space="0" w:color="auto"/>
        <w:left w:val="none" w:sz="0" w:space="0" w:color="auto"/>
        <w:bottom w:val="none" w:sz="0" w:space="0" w:color="auto"/>
        <w:right w:val="none" w:sz="0" w:space="0" w:color="auto"/>
      </w:divBdr>
    </w:div>
    <w:div w:id="1104035999">
      <w:bodyDiv w:val="1"/>
      <w:marLeft w:val="0"/>
      <w:marRight w:val="0"/>
      <w:marTop w:val="0"/>
      <w:marBottom w:val="0"/>
      <w:divBdr>
        <w:top w:val="none" w:sz="0" w:space="0" w:color="auto"/>
        <w:left w:val="none" w:sz="0" w:space="0" w:color="auto"/>
        <w:bottom w:val="none" w:sz="0" w:space="0" w:color="auto"/>
        <w:right w:val="none" w:sz="0" w:space="0" w:color="auto"/>
      </w:divBdr>
    </w:div>
    <w:div w:id="1106147088">
      <w:bodyDiv w:val="1"/>
      <w:marLeft w:val="0"/>
      <w:marRight w:val="0"/>
      <w:marTop w:val="0"/>
      <w:marBottom w:val="0"/>
      <w:divBdr>
        <w:top w:val="none" w:sz="0" w:space="0" w:color="auto"/>
        <w:left w:val="none" w:sz="0" w:space="0" w:color="auto"/>
        <w:bottom w:val="none" w:sz="0" w:space="0" w:color="auto"/>
        <w:right w:val="none" w:sz="0" w:space="0" w:color="auto"/>
      </w:divBdr>
    </w:div>
    <w:div w:id="1106148351">
      <w:bodyDiv w:val="1"/>
      <w:marLeft w:val="0"/>
      <w:marRight w:val="0"/>
      <w:marTop w:val="0"/>
      <w:marBottom w:val="0"/>
      <w:divBdr>
        <w:top w:val="none" w:sz="0" w:space="0" w:color="auto"/>
        <w:left w:val="none" w:sz="0" w:space="0" w:color="auto"/>
        <w:bottom w:val="none" w:sz="0" w:space="0" w:color="auto"/>
        <w:right w:val="none" w:sz="0" w:space="0" w:color="auto"/>
      </w:divBdr>
    </w:div>
    <w:div w:id="1106774082">
      <w:bodyDiv w:val="1"/>
      <w:marLeft w:val="0"/>
      <w:marRight w:val="0"/>
      <w:marTop w:val="0"/>
      <w:marBottom w:val="0"/>
      <w:divBdr>
        <w:top w:val="none" w:sz="0" w:space="0" w:color="auto"/>
        <w:left w:val="none" w:sz="0" w:space="0" w:color="auto"/>
        <w:bottom w:val="none" w:sz="0" w:space="0" w:color="auto"/>
        <w:right w:val="none" w:sz="0" w:space="0" w:color="auto"/>
      </w:divBdr>
    </w:div>
    <w:div w:id="1107315618">
      <w:bodyDiv w:val="1"/>
      <w:marLeft w:val="0"/>
      <w:marRight w:val="0"/>
      <w:marTop w:val="0"/>
      <w:marBottom w:val="0"/>
      <w:divBdr>
        <w:top w:val="none" w:sz="0" w:space="0" w:color="auto"/>
        <w:left w:val="none" w:sz="0" w:space="0" w:color="auto"/>
        <w:bottom w:val="none" w:sz="0" w:space="0" w:color="auto"/>
        <w:right w:val="none" w:sz="0" w:space="0" w:color="auto"/>
      </w:divBdr>
    </w:div>
    <w:div w:id="1107894853">
      <w:bodyDiv w:val="1"/>
      <w:marLeft w:val="0"/>
      <w:marRight w:val="0"/>
      <w:marTop w:val="0"/>
      <w:marBottom w:val="0"/>
      <w:divBdr>
        <w:top w:val="none" w:sz="0" w:space="0" w:color="auto"/>
        <w:left w:val="none" w:sz="0" w:space="0" w:color="auto"/>
        <w:bottom w:val="none" w:sz="0" w:space="0" w:color="auto"/>
        <w:right w:val="none" w:sz="0" w:space="0" w:color="auto"/>
      </w:divBdr>
    </w:div>
    <w:div w:id="1110275067">
      <w:bodyDiv w:val="1"/>
      <w:marLeft w:val="0"/>
      <w:marRight w:val="0"/>
      <w:marTop w:val="0"/>
      <w:marBottom w:val="0"/>
      <w:divBdr>
        <w:top w:val="none" w:sz="0" w:space="0" w:color="auto"/>
        <w:left w:val="none" w:sz="0" w:space="0" w:color="auto"/>
        <w:bottom w:val="none" w:sz="0" w:space="0" w:color="auto"/>
        <w:right w:val="none" w:sz="0" w:space="0" w:color="auto"/>
      </w:divBdr>
    </w:div>
    <w:div w:id="1113136518">
      <w:bodyDiv w:val="1"/>
      <w:marLeft w:val="0"/>
      <w:marRight w:val="0"/>
      <w:marTop w:val="0"/>
      <w:marBottom w:val="0"/>
      <w:divBdr>
        <w:top w:val="none" w:sz="0" w:space="0" w:color="auto"/>
        <w:left w:val="none" w:sz="0" w:space="0" w:color="auto"/>
        <w:bottom w:val="none" w:sz="0" w:space="0" w:color="auto"/>
        <w:right w:val="none" w:sz="0" w:space="0" w:color="auto"/>
      </w:divBdr>
    </w:div>
    <w:div w:id="1113981758">
      <w:bodyDiv w:val="1"/>
      <w:marLeft w:val="0"/>
      <w:marRight w:val="0"/>
      <w:marTop w:val="0"/>
      <w:marBottom w:val="0"/>
      <w:divBdr>
        <w:top w:val="none" w:sz="0" w:space="0" w:color="auto"/>
        <w:left w:val="none" w:sz="0" w:space="0" w:color="auto"/>
        <w:bottom w:val="none" w:sz="0" w:space="0" w:color="auto"/>
        <w:right w:val="none" w:sz="0" w:space="0" w:color="auto"/>
      </w:divBdr>
    </w:div>
    <w:div w:id="1114440683">
      <w:bodyDiv w:val="1"/>
      <w:marLeft w:val="0"/>
      <w:marRight w:val="0"/>
      <w:marTop w:val="0"/>
      <w:marBottom w:val="0"/>
      <w:divBdr>
        <w:top w:val="none" w:sz="0" w:space="0" w:color="auto"/>
        <w:left w:val="none" w:sz="0" w:space="0" w:color="auto"/>
        <w:bottom w:val="none" w:sz="0" w:space="0" w:color="auto"/>
        <w:right w:val="none" w:sz="0" w:space="0" w:color="auto"/>
      </w:divBdr>
    </w:div>
    <w:div w:id="1115756116">
      <w:bodyDiv w:val="1"/>
      <w:marLeft w:val="0"/>
      <w:marRight w:val="0"/>
      <w:marTop w:val="0"/>
      <w:marBottom w:val="0"/>
      <w:divBdr>
        <w:top w:val="none" w:sz="0" w:space="0" w:color="auto"/>
        <w:left w:val="none" w:sz="0" w:space="0" w:color="auto"/>
        <w:bottom w:val="none" w:sz="0" w:space="0" w:color="auto"/>
        <w:right w:val="none" w:sz="0" w:space="0" w:color="auto"/>
      </w:divBdr>
    </w:div>
    <w:div w:id="1119035381">
      <w:bodyDiv w:val="1"/>
      <w:marLeft w:val="0"/>
      <w:marRight w:val="0"/>
      <w:marTop w:val="0"/>
      <w:marBottom w:val="0"/>
      <w:divBdr>
        <w:top w:val="none" w:sz="0" w:space="0" w:color="auto"/>
        <w:left w:val="none" w:sz="0" w:space="0" w:color="auto"/>
        <w:bottom w:val="none" w:sz="0" w:space="0" w:color="auto"/>
        <w:right w:val="none" w:sz="0" w:space="0" w:color="auto"/>
      </w:divBdr>
    </w:div>
    <w:div w:id="1119763886">
      <w:bodyDiv w:val="1"/>
      <w:marLeft w:val="0"/>
      <w:marRight w:val="0"/>
      <w:marTop w:val="0"/>
      <w:marBottom w:val="0"/>
      <w:divBdr>
        <w:top w:val="none" w:sz="0" w:space="0" w:color="auto"/>
        <w:left w:val="none" w:sz="0" w:space="0" w:color="auto"/>
        <w:bottom w:val="none" w:sz="0" w:space="0" w:color="auto"/>
        <w:right w:val="none" w:sz="0" w:space="0" w:color="auto"/>
      </w:divBdr>
    </w:div>
    <w:div w:id="1121267061">
      <w:bodyDiv w:val="1"/>
      <w:marLeft w:val="0"/>
      <w:marRight w:val="0"/>
      <w:marTop w:val="0"/>
      <w:marBottom w:val="0"/>
      <w:divBdr>
        <w:top w:val="none" w:sz="0" w:space="0" w:color="auto"/>
        <w:left w:val="none" w:sz="0" w:space="0" w:color="auto"/>
        <w:bottom w:val="none" w:sz="0" w:space="0" w:color="auto"/>
        <w:right w:val="none" w:sz="0" w:space="0" w:color="auto"/>
      </w:divBdr>
    </w:div>
    <w:div w:id="1122460249">
      <w:bodyDiv w:val="1"/>
      <w:marLeft w:val="0"/>
      <w:marRight w:val="0"/>
      <w:marTop w:val="0"/>
      <w:marBottom w:val="0"/>
      <w:divBdr>
        <w:top w:val="none" w:sz="0" w:space="0" w:color="auto"/>
        <w:left w:val="none" w:sz="0" w:space="0" w:color="auto"/>
        <w:bottom w:val="none" w:sz="0" w:space="0" w:color="auto"/>
        <w:right w:val="none" w:sz="0" w:space="0" w:color="auto"/>
      </w:divBdr>
    </w:div>
    <w:div w:id="1122844617">
      <w:bodyDiv w:val="1"/>
      <w:marLeft w:val="0"/>
      <w:marRight w:val="0"/>
      <w:marTop w:val="0"/>
      <w:marBottom w:val="0"/>
      <w:divBdr>
        <w:top w:val="none" w:sz="0" w:space="0" w:color="auto"/>
        <w:left w:val="none" w:sz="0" w:space="0" w:color="auto"/>
        <w:bottom w:val="none" w:sz="0" w:space="0" w:color="auto"/>
        <w:right w:val="none" w:sz="0" w:space="0" w:color="auto"/>
      </w:divBdr>
    </w:div>
    <w:div w:id="1123228368">
      <w:bodyDiv w:val="1"/>
      <w:marLeft w:val="0"/>
      <w:marRight w:val="0"/>
      <w:marTop w:val="0"/>
      <w:marBottom w:val="0"/>
      <w:divBdr>
        <w:top w:val="none" w:sz="0" w:space="0" w:color="auto"/>
        <w:left w:val="none" w:sz="0" w:space="0" w:color="auto"/>
        <w:bottom w:val="none" w:sz="0" w:space="0" w:color="auto"/>
        <w:right w:val="none" w:sz="0" w:space="0" w:color="auto"/>
      </w:divBdr>
    </w:div>
    <w:div w:id="1127160103">
      <w:bodyDiv w:val="1"/>
      <w:marLeft w:val="0"/>
      <w:marRight w:val="0"/>
      <w:marTop w:val="0"/>
      <w:marBottom w:val="0"/>
      <w:divBdr>
        <w:top w:val="none" w:sz="0" w:space="0" w:color="auto"/>
        <w:left w:val="none" w:sz="0" w:space="0" w:color="auto"/>
        <w:bottom w:val="none" w:sz="0" w:space="0" w:color="auto"/>
        <w:right w:val="none" w:sz="0" w:space="0" w:color="auto"/>
      </w:divBdr>
    </w:div>
    <w:div w:id="1127505232">
      <w:bodyDiv w:val="1"/>
      <w:marLeft w:val="0"/>
      <w:marRight w:val="0"/>
      <w:marTop w:val="0"/>
      <w:marBottom w:val="0"/>
      <w:divBdr>
        <w:top w:val="none" w:sz="0" w:space="0" w:color="auto"/>
        <w:left w:val="none" w:sz="0" w:space="0" w:color="auto"/>
        <w:bottom w:val="none" w:sz="0" w:space="0" w:color="auto"/>
        <w:right w:val="none" w:sz="0" w:space="0" w:color="auto"/>
      </w:divBdr>
    </w:div>
    <w:div w:id="1129326686">
      <w:bodyDiv w:val="1"/>
      <w:marLeft w:val="0"/>
      <w:marRight w:val="0"/>
      <w:marTop w:val="0"/>
      <w:marBottom w:val="0"/>
      <w:divBdr>
        <w:top w:val="none" w:sz="0" w:space="0" w:color="auto"/>
        <w:left w:val="none" w:sz="0" w:space="0" w:color="auto"/>
        <w:bottom w:val="none" w:sz="0" w:space="0" w:color="auto"/>
        <w:right w:val="none" w:sz="0" w:space="0" w:color="auto"/>
      </w:divBdr>
    </w:div>
    <w:div w:id="1132670316">
      <w:bodyDiv w:val="1"/>
      <w:marLeft w:val="0"/>
      <w:marRight w:val="0"/>
      <w:marTop w:val="0"/>
      <w:marBottom w:val="0"/>
      <w:divBdr>
        <w:top w:val="none" w:sz="0" w:space="0" w:color="auto"/>
        <w:left w:val="none" w:sz="0" w:space="0" w:color="auto"/>
        <w:bottom w:val="none" w:sz="0" w:space="0" w:color="auto"/>
        <w:right w:val="none" w:sz="0" w:space="0" w:color="auto"/>
      </w:divBdr>
    </w:div>
    <w:div w:id="1133213741">
      <w:bodyDiv w:val="1"/>
      <w:marLeft w:val="0"/>
      <w:marRight w:val="0"/>
      <w:marTop w:val="0"/>
      <w:marBottom w:val="0"/>
      <w:divBdr>
        <w:top w:val="none" w:sz="0" w:space="0" w:color="auto"/>
        <w:left w:val="none" w:sz="0" w:space="0" w:color="auto"/>
        <w:bottom w:val="none" w:sz="0" w:space="0" w:color="auto"/>
        <w:right w:val="none" w:sz="0" w:space="0" w:color="auto"/>
      </w:divBdr>
    </w:div>
    <w:div w:id="1135683102">
      <w:bodyDiv w:val="1"/>
      <w:marLeft w:val="0"/>
      <w:marRight w:val="0"/>
      <w:marTop w:val="0"/>
      <w:marBottom w:val="0"/>
      <w:divBdr>
        <w:top w:val="none" w:sz="0" w:space="0" w:color="auto"/>
        <w:left w:val="none" w:sz="0" w:space="0" w:color="auto"/>
        <w:bottom w:val="none" w:sz="0" w:space="0" w:color="auto"/>
        <w:right w:val="none" w:sz="0" w:space="0" w:color="auto"/>
      </w:divBdr>
    </w:div>
    <w:div w:id="1140342651">
      <w:bodyDiv w:val="1"/>
      <w:marLeft w:val="0"/>
      <w:marRight w:val="0"/>
      <w:marTop w:val="0"/>
      <w:marBottom w:val="0"/>
      <w:divBdr>
        <w:top w:val="none" w:sz="0" w:space="0" w:color="auto"/>
        <w:left w:val="none" w:sz="0" w:space="0" w:color="auto"/>
        <w:bottom w:val="none" w:sz="0" w:space="0" w:color="auto"/>
        <w:right w:val="none" w:sz="0" w:space="0" w:color="auto"/>
      </w:divBdr>
    </w:div>
    <w:div w:id="1140533136">
      <w:bodyDiv w:val="1"/>
      <w:marLeft w:val="0"/>
      <w:marRight w:val="0"/>
      <w:marTop w:val="0"/>
      <w:marBottom w:val="0"/>
      <w:divBdr>
        <w:top w:val="none" w:sz="0" w:space="0" w:color="auto"/>
        <w:left w:val="none" w:sz="0" w:space="0" w:color="auto"/>
        <w:bottom w:val="none" w:sz="0" w:space="0" w:color="auto"/>
        <w:right w:val="none" w:sz="0" w:space="0" w:color="auto"/>
      </w:divBdr>
    </w:div>
    <w:div w:id="1141188826">
      <w:bodyDiv w:val="1"/>
      <w:marLeft w:val="0"/>
      <w:marRight w:val="0"/>
      <w:marTop w:val="0"/>
      <w:marBottom w:val="0"/>
      <w:divBdr>
        <w:top w:val="none" w:sz="0" w:space="0" w:color="auto"/>
        <w:left w:val="none" w:sz="0" w:space="0" w:color="auto"/>
        <w:bottom w:val="none" w:sz="0" w:space="0" w:color="auto"/>
        <w:right w:val="none" w:sz="0" w:space="0" w:color="auto"/>
      </w:divBdr>
    </w:div>
    <w:div w:id="1141771735">
      <w:bodyDiv w:val="1"/>
      <w:marLeft w:val="0"/>
      <w:marRight w:val="0"/>
      <w:marTop w:val="0"/>
      <w:marBottom w:val="0"/>
      <w:divBdr>
        <w:top w:val="none" w:sz="0" w:space="0" w:color="auto"/>
        <w:left w:val="none" w:sz="0" w:space="0" w:color="auto"/>
        <w:bottom w:val="none" w:sz="0" w:space="0" w:color="auto"/>
        <w:right w:val="none" w:sz="0" w:space="0" w:color="auto"/>
      </w:divBdr>
    </w:div>
    <w:div w:id="1146778183">
      <w:bodyDiv w:val="1"/>
      <w:marLeft w:val="0"/>
      <w:marRight w:val="0"/>
      <w:marTop w:val="0"/>
      <w:marBottom w:val="0"/>
      <w:divBdr>
        <w:top w:val="none" w:sz="0" w:space="0" w:color="auto"/>
        <w:left w:val="none" w:sz="0" w:space="0" w:color="auto"/>
        <w:bottom w:val="none" w:sz="0" w:space="0" w:color="auto"/>
        <w:right w:val="none" w:sz="0" w:space="0" w:color="auto"/>
      </w:divBdr>
    </w:div>
    <w:div w:id="1148131215">
      <w:bodyDiv w:val="1"/>
      <w:marLeft w:val="0"/>
      <w:marRight w:val="0"/>
      <w:marTop w:val="0"/>
      <w:marBottom w:val="0"/>
      <w:divBdr>
        <w:top w:val="none" w:sz="0" w:space="0" w:color="auto"/>
        <w:left w:val="none" w:sz="0" w:space="0" w:color="auto"/>
        <w:bottom w:val="none" w:sz="0" w:space="0" w:color="auto"/>
        <w:right w:val="none" w:sz="0" w:space="0" w:color="auto"/>
      </w:divBdr>
    </w:div>
    <w:div w:id="1148519694">
      <w:bodyDiv w:val="1"/>
      <w:marLeft w:val="0"/>
      <w:marRight w:val="0"/>
      <w:marTop w:val="0"/>
      <w:marBottom w:val="0"/>
      <w:divBdr>
        <w:top w:val="none" w:sz="0" w:space="0" w:color="auto"/>
        <w:left w:val="none" w:sz="0" w:space="0" w:color="auto"/>
        <w:bottom w:val="none" w:sz="0" w:space="0" w:color="auto"/>
        <w:right w:val="none" w:sz="0" w:space="0" w:color="auto"/>
      </w:divBdr>
    </w:div>
    <w:div w:id="1149521554">
      <w:bodyDiv w:val="1"/>
      <w:marLeft w:val="0"/>
      <w:marRight w:val="0"/>
      <w:marTop w:val="0"/>
      <w:marBottom w:val="0"/>
      <w:divBdr>
        <w:top w:val="none" w:sz="0" w:space="0" w:color="auto"/>
        <w:left w:val="none" w:sz="0" w:space="0" w:color="auto"/>
        <w:bottom w:val="none" w:sz="0" w:space="0" w:color="auto"/>
        <w:right w:val="none" w:sz="0" w:space="0" w:color="auto"/>
      </w:divBdr>
    </w:div>
    <w:div w:id="1149710879">
      <w:bodyDiv w:val="1"/>
      <w:marLeft w:val="0"/>
      <w:marRight w:val="0"/>
      <w:marTop w:val="0"/>
      <w:marBottom w:val="0"/>
      <w:divBdr>
        <w:top w:val="none" w:sz="0" w:space="0" w:color="auto"/>
        <w:left w:val="none" w:sz="0" w:space="0" w:color="auto"/>
        <w:bottom w:val="none" w:sz="0" w:space="0" w:color="auto"/>
        <w:right w:val="none" w:sz="0" w:space="0" w:color="auto"/>
      </w:divBdr>
    </w:div>
    <w:div w:id="1150173601">
      <w:bodyDiv w:val="1"/>
      <w:marLeft w:val="0"/>
      <w:marRight w:val="0"/>
      <w:marTop w:val="0"/>
      <w:marBottom w:val="0"/>
      <w:divBdr>
        <w:top w:val="none" w:sz="0" w:space="0" w:color="auto"/>
        <w:left w:val="none" w:sz="0" w:space="0" w:color="auto"/>
        <w:bottom w:val="none" w:sz="0" w:space="0" w:color="auto"/>
        <w:right w:val="none" w:sz="0" w:space="0" w:color="auto"/>
      </w:divBdr>
    </w:div>
    <w:div w:id="1151681044">
      <w:bodyDiv w:val="1"/>
      <w:marLeft w:val="0"/>
      <w:marRight w:val="0"/>
      <w:marTop w:val="0"/>
      <w:marBottom w:val="0"/>
      <w:divBdr>
        <w:top w:val="none" w:sz="0" w:space="0" w:color="auto"/>
        <w:left w:val="none" w:sz="0" w:space="0" w:color="auto"/>
        <w:bottom w:val="none" w:sz="0" w:space="0" w:color="auto"/>
        <w:right w:val="none" w:sz="0" w:space="0" w:color="auto"/>
      </w:divBdr>
    </w:div>
    <w:div w:id="1154226422">
      <w:bodyDiv w:val="1"/>
      <w:marLeft w:val="0"/>
      <w:marRight w:val="0"/>
      <w:marTop w:val="0"/>
      <w:marBottom w:val="0"/>
      <w:divBdr>
        <w:top w:val="none" w:sz="0" w:space="0" w:color="auto"/>
        <w:left w:val="none" w:sz="0" w:space="0" w:color="auto"/>
        <w:bottom w:val="none" w:sz="0" w:space="0" w:color="auto"/>
        <w:right w:val="none" w:sz="0" w:space="0" w:color="auto"/>
      </w:divBdr>
    </w:div>
    <w:div w:id="1154295058">
      <w:bodyDiv w:val="1"/>
      <w:marLeft w:val="0"/>
      <w:marRight w:val="0"/>
      <w:marTop w:val="0"/>
      <w:marBottom w:val="0"/>
      <w:divBdr>
        <w:top w:val="none" w:sz="0" w:space="0" w:color="auto"/>
        <w:left w:val="none" w:sz="0" w:space="0" w:color="auto"/>
        <w:bottom w:val="none" w:sz="0" w:space="0" w:color="auto"/>
        <w:right w:val="none" w:sz="0" w:space="0" w:color="auto"/>
      </w:divBdr>
    </w:div>
    <w:div w:id="1157453662">
      <w:bodyDiv w:val="1"/>
      <w:marLeft w:val="0"/>
      <w:marRight w:val="0"/>
      <w:marTop w:val="0"/>
      <w:marBottom w:val="0"/>
      <w:divBdr>
        <w:top w:val="none" w:sz="0" w:space="0" w:color="auto"/>
        <w:left w:val="none" w:sz="0" w:space="0" w:color="auto"/>
        <w:bottom w:val="none" w:sz="0" w:space="0" w:color="auto"/>
        <w:right w:val="none" w:sz="0" w:space="0" w:color="auto"/>
      </w:divBdr>
    </w:div>
    <w:div w:id="1158686697">
      <w:bodyDiv w:val="1"/>
      <w:marLeft w:val="0"/>
      <w:marRight w:val="0"/>
      <w:marTop w:val="0"/>
      <w:marBottom w:val="0"/>
      <w:divBdr>
        <w:top w:val="none" w:sz="0" w:space="0" w:color="auto"/>
        <w:left w:val="none" w:sz="0" w:space="0" w:color="auto"/>
        <w:bottom w:val="none" w:sz="0" w:space="0" w:color="auto"/>
        <w:right w:val="none" w:sz="0" w:space="0" w:color="auto"/>
      </w:divBdr>
    </w:div>
    <w:div w:id="1160536024">
      <w:bodyDiv w:val="1"/>
      <w:marLeft w:val="0"/>
      <w:marRight w:val="0"/>
      <w:marTop w:val="0"/>
      <w:marBottom w:val="0"/>
      <w:divBdr>
        <w:top w:val="none" w:sz="0" w:space="0" w:color="auto"/>
        <w:left w:val="none" w:sz="0" w:space="0" w:color="auto"/>
        <w:bottom w:val="none" w:sz="0" w:space="0" w:color="auto"/>
        <w:right w:val="none" w:sz="0" w:space="0" w:color="auto"/>
      </w:divBdr>
    </w:div>
    <w:div w:id="1161967780">
      <w:bodyDiv w:val="1"/>
      <w:marLeft w:val="0"/>
      <w:marRight w:val="0"/>
      <w:marTop w:val="0"/>
      <w:marBottom w:val="0"/>
      <w:divBdr>
        <w:top w:val="none" w:sz="0" w:space="0" w:color="auto"/>
        <w:left w:val="none" w:sz="0" w:space="0" w:color="auto"/>
        <w:bottom w:val="none" w:sz="0" w:space="0" w:color="auto"/>
        <w:right w:val="none" w:sz="0" w:space="0" w:color="auto"/>
      </w:divBdr>
    </w:div>
    <w:div w:id="1163280894">
      <w:bodyDiv w:val="1"/>
      <w:marLeft w:val="0"/>
      <w:marRight w:val="0"/>
      <w:marTop w:val="0"/>
      <w:marBottom w:val="0"/>
      <w:divBdr>
        <w:top w:val="none" w:sz="0" w:space="0" w:color="auto"/>
        <w:left w:val="none" w:sz="0" w:space="0" w:color="auto"/>
        <w:bottom w:val="none" w:sz="0" w:space="0" w:color="auto"/>
        <w:right w:val="none" w:sz="0" w:space="0" w:color="auto"/>
      </w:divBdr>
    </w:div>
    <w:div w:id="1164273413">
      <w:bodyDiv w:val="1"/>
      <w:marLeft w:val="0"/>
      <w:marRight w:val="0"/>
      <w:marTop w:val="0"/>
      <w:marBottom w:val="0"/>
      <w:divBdr>
        <w:top w:val="none" w:sz="0" w:space="0" w:color="auto"/>
        <w:left w:val="none" w:sz="0" w:space="0" w:color="auto"/>
        <w:bottom w:val="none" w:sz="0" w:space="0" w:color="auto"/>
        <w:right w:val="none" w:sz="0" w:space="0" w:color="auto"/>
      </w:divBdr>
    </w:div>
    <w:div w:id="1164971793">
      <w:bodyDiv w:val="1"/>
      <w:marLeft w:val="0"/>
      <w:marRight w:val="0"/>
      <w:marTop w:val="0"/>
      <w:marBottom w:val="0"/>
      <w:divBdr>
        <w:top w:val="none" w:sz="0" w:space="0" w:color="auto"/>
        <w:left w:val="none" w:sz="0" w:space="0" w:color="auto"/>
        <w:bottom w:val="none" w:sz="0" w:space="0" w:color="auto"/>
        <w:right w:val="none" w:sz="0" w:space="0" w:color="auto"/>
      </w:divBdr>
    </w:div>
    <w:div w:id="1168129472">
      <w:bodyDiv w:val="1"/>
      <w:marLeft w:val="0"/>
      <w:marRight w:val="0"/>
      <w:marTop w:val="0"/>
      <w:marBottom w:val="0"/>
      <w:divBdr>
        <w:top w:val="none" w:sz="0" w:space="0" w:color="auto"/>
        <w:left w:val="none" w:sz="0" w:space="0" w:color="auto"/>
        <w:bottom w:val="none" w:sz="0" w:space="0" w:color="auto"/>
        <w:right w:val="none" w:sz="0" w:space="0" w:color="auto"/>
      </w:divBdr>
    </w:div>
    <w:div w:id="1168518801">
      <w:bodyDiv w:val="1"/>
      <w:marLeft w:val="0"/>
      <w:marRight w:val="0"/>
      <w:marTop w:val="0"/>
      <w:marBottom w:val="0"/>
      <w:divBdr>
        <w:top w:val="none" w:sz="0" w:space="0" w:color="auto"/>
        <w:left w:val="none" w:sz="0" w:space="0" w:color="auto"/>
        <w:bottom w:val="none" w:sz="0" w:space="0" w:color="auto"/>
        <w:right w:val="none" w:sz="0" w:space="0" w:color="auto"/>
      </w:divBdr>
    </w:div>
    <w:div w:id="1168911765">
      <w:bodyDiv w:val="1"/>
      <w:marLeft w:val="0"/>
      <w:marRight w:val="0"/>
      <w:marTop w:val="0"/>
      <w:marBottom w:val="0"/>
      <w:divBdr>
        <w:top w:val="none" w:sz="0" w:space="0" w:color="auto"/>
        <w:left w:val="none" w:sz="0" w:space="0" w:color="auto"/>
        <w:bottom w:val="none" w:sz="0" w:space="0" w:color="auto"/>
        <w:right w:val="none" w:sz="0" w:space="0" w:color="auto"/>
      </w:divBdr>
    </w:div>
    <w:div w:id="1169905784">
      <w:bodyDiv w:val="1"/>
      <w:marLeft w:val="0"/>
      <w:marRight w:val="0"/>
      <w:marTop w:val="0"/>
      <w:marBottom w:val="0"/>
      <w:divBdr>
        <w:top w:val="none" w:sz="0" w:space="0" w:color="auto"/>
        <w:left w:val="none" w:sz="0" w:space="0" w:color="auto"/>
        <w:bottom w:val="none" w:sz="0" w:space="0" w:color="auto"/>
        <w:right w:val="none" w:sz="0" w:space="0" w:color="auto"/>
      </w:divBdr>
    </w:div>
    <w:div w:id="1172258100">
      <w:bodyDiv w:val="1"/>
      <w:marLeft w:val="0"/>
      <w:marRight w:val="0"/>
      <w:marTop w:val="0"/>
      <w:marBottom w:val="0"/>
      <w:divBdr>
        <w:top w:val="none" w:sz="0" w:space="0" w:color="auto"/>
        <w:left w:val="none" w:sz="0" w:space="0" w:color="auto"/>
        <w:bottom w:val="none" w:sz="0" w:space="0" w:color="auto"/>
        <w:right w:val="none" w:sz="0" w:space="0" w:color="auto"/>
      </w:divBdr>
    </w:div>
    <w:div w:id="1172376731">
      <w:bodyDiv w:val="1"/>
      <w:marLeft w:val="0"/>
      <w:marRight w:val="0"/>
      <w:marTop w:val="0"/>
      <w:marBottom w:val="0"/>
      <w:divBdr>
        <w:top w:val="none" w:sz="0" w:space="0" w:color="auto"/>
        <w:left w:val="none" w:sz="0" w:space="0" w:color="auto"/>
        <w:bottom w:val="none" w:sz="0" w:space="0" w:color="auto"/>
        <w:right w:val="none" w:sz="0" w:space="0" w:color="auto"/>
      </w:divBdr>
    </w:div>
    <w:div w:id="1173647073">
      <w:bodyDiv w:val="1"/>
      <w:marLeft w:val="0"/>
      <w:marRight w:val="0"/>
      <w:marTop w:val="0"/>
      <w:marBottom w:val="0"/>
      <w:divBdr>
        <w:top w:val="none" w:sz="0" w:space="0" w:color="auto"/>
        <w:left w:val="none" w:sz="0" w:space="0" w:color="auto"/>
        <w:bottom w:val="none" w:sz="0" w:space="0" w:color="auto"/>
        <w:right w:val="none" w:sz="0" w:space="0" w:color="auto"/>
      </w:divBdr>
    </w:div>
    <w:div w:id="1174028567">
      <w:bodyDiv w:val="1"/>
      <w:marLeft w:val="0"/>
      <w:marRight w:val="0"/>
      <w:marTop w:val="0"/>
      <w:marBottom w:val="0"/>
      <w:divBdr>
        <w:top w:val="none" w:sz="0" w:space="0" w:color="auto"/>
        <w:left w:val="none" w:sz="0" w:space="0" w:color="auto"/>
        <w:bottom w:val="none" w:sz="0" w:space="0" w:color="auto"/>
        <w:right w:val="none" w:sz="0" w:space="0" w:color="auto"/>
      </w:divBdr>
    </w:div>
    <w:div w:id="1175999610">
      <w:bodyDiv w:val="1"/>
      <w:marLeft w:val="0"/>
      <w:marRight w:val="0"/>
      <w:marTop w:val="0"/>
      <w:marBottom w:val="0"/>
      <w:divBdr>
        <w:top w:val="none" w:sz="0" w:space="0" w:color="auto"/>
        <w:left w:val="none" w:sz="0" w:space="0" w:color="auto"/>
        <w:bottom w:val="none" w:sz="0" w:space="0" w:color="auto"/>
        <w:right w:val="none" w:sz="0" w:space="0" w:color="auto"/>
      </w:divBdr>
    </w:div>
    <w:div w:id="1176309452">
      <w:bodyDiv w:val="1"/>
      <w:marLeft w:val="0"/>
      <w:marRight w:val="0"/>
      <w:marTop w:val="0"/>
      <w:marBottom w:val="0"/>
      <w:divBdr>
        <w:top w:val="none" w:sz="0" w:space="0" w:color="auto"/>
        <w:left w:val="none" w:sz="0" w:space="0" w:color="auto"/>
        <w:bottom w:val="none" w:sz="0" w:space="0" w:color="auto"/>
        <w:right w:val="none" w:sz="0" w:space="0" w:color="auto"/>
      </w:divBdr>
    </w:div>
    <w:div w:id="1177041789">
      <w:bodyDiv w:val="1"/>
      <w:marLeft w:val="0"/>
      <w:marRight w:val="0"/>
      <w:marTop w:val="0"/>
      <w:marBottom w:val="0"/>
      <w:divBdr>
        <w:top w:val="none" w:sz="0" w:space="0" w:color="auto"/>
        <w:left w:val="none" w:sz="0" w:space="0" w:color="auto"/>
        <w:bottom w:val="none" w:sz="0" w:space="0" w:color="auto"/>
        <w:right w:val="none" w:sz="0" w:space="0" w:color="auto"/>
      </w:divBdr>
    </w:div>
    <w:div w:id="1177236279">
      <w:bodyDiv w:val="1"/>
      <w:marLeft w:val="0"/>
      <w:marRight w:val="0"/>
      <w:marTop w:val="0"/>
      <w:marBottom w:val="0"/>
      <w:divBdr>
        <w:top w:val="none" w:sz="0" w:space="0" w:color="auto"/>
        <w:left w:val="none" w:sz="0" w:space="0" w:color="auto"/>
        <w:bottom w:val="none" w:sz="0" w:space="0" w:color="auto"/>
        <w:right w:val="none" w:sz="0" w:space="0" w:color="auto"/>
      </w:divBdr>
    </w:div>
    <w:div w:id="1179779880">
      <w:bodyDiv w:val="1"/>
      <w:marLeft w:val="0"/>
      <w:marRight w:val="0"/>
      <w:marTop w:val="0"/>
      <w:marBottom w:val="0"/>
      <w:divBdr>
        <w:top w:val="none" w:sz="0" w:space="0" w:color="auto"/>
        <w:left w:val="none" w:sz="0" w:space="0" w:color="auto"/>
        <w:bottom w:val="none" w:sz="0" w:space="0" w:color="auto"/>
        <w:right w:val="none" w:sz="0" w:space="0" w:color="auto"/>
      </w:divBdr>
    </w:div>
    <w:div w:id="1180924624">
      <w:bodyDiv w:val="1"/>
      <w:marLeft w:val="0"/>
      <w:marRight w:val="0"/>
      <w:marTop w:val="0"/>
      <w:marBottom w:val="0"/>
      <w:divBdr>
        <w:top w:val="none" w:sz="0" w:space="0" w:color="auto"/>
        <w:left w:val="none" w:sz="0" w:space="0" w:color="auto"/>
        <w:bottom w:val="none" w:sz="0" w:space="0" w:color="auto"/>
        <w:right w:val="none" w:sz="0" w:space="0" w:color="auto"/>
      </w:divBdr>
    </w:div>
    <w:div w:id="1181816927">
      <w:bodyDiv w:val="1"/>
      <w:marLeft w:val="0"/>
      <w:marRight w:val="0"/>
      <w:marTop w:val="0"/>
      <w:marBottom w:val="0"/>
      <w:divBdr>
        <w:top w:val="none" w:sz="0" w:space="0" w:color="auto"/>
        <w:left w:val="none" w:sz="0" w:space="0" w:color="auto"/>
        <w:bottom w:val="none" w:sz="0" w:space="0" w:color="auto"/>
        <w:right w:val="none" w:sz="0" w:space="0" w:color="auto"/>
      </w:divBdr>
    </w:div>
    <w:div w:id="1182086558">
      <w:bodyDiv w:val="1"/>
      <w:marLeft w:val="0"/>
      <w:marRight w:val="0"/>
      <w:marTop w:val="0"/>
      <w:marBottom w:val="0"/>
      <w:divBdr>
        <w:top w:val="none" w:sz="0" w:space="0" w:color="auto"/>
        <w:left w:val="none" w:sz="0" w:space="0" w:color="auto"/>
        <w:bottom w:val="none" w:sz="0" w:space="0" w:color="auto"/>
        <w:right w:val="none" w:sz="0" w:space="0" w:color="auto"/>
      </w:divBdr>
    </w:div>
    <w:div w:id="1182164483">
      <w:bodyDiv w:val="1"/>
      <w:marLeft w:val="0"/>
      <w:marRight w:val="0"/>
      <w:marTop w:val="0"/>
      <w:marBottom w:val="0"/>
      <w:divBdr>
        <w:top w:val="none" w:sz="0" w:space="0" w:color="auto"/>
        <w:left w:val="none" w:sz="0" w:space="0" w:color="auto"/>
        <w:bottom w:val="none" w:sz="0" w:space="0" w:color="auto"/>
        <w:right w:val="none" w:sz="0" w:space="0" w:color="auto"/>
      </w:divBdr>
    </w:div>
    <w:div w:id="1185367195">
      <w:bodyDiv w:val="1"/>
      <w:marLeft w:val="0"/>
      <w:marRight w:val="0"/>
      <w:marTop w:val="0"/>
      <w:marBottom w:val="0"/>
      <w:divBdr>
        <w:top w:val="none" w:sz="0" w:space="0" w:color="auto"/>
        <w:left w:val="none" w:sz="0" w:space="0" w:color="auto"/>
        <w:bottom w:val="none" w:sz="0" w:space="0" w:color="auto"/>
        <w:right w:val="none" w:sz="0" w:space="0" w:color="auto"/>
      </w:divBdr>
    </w:div>
    <w:div w:id="1187981653">
      <w:bodyDiv w:val="1"/>
      <w:marLeft w:val="0"/>
      <w:marRight w:val="0"/>
      <w:marTop w:val="0"/>
      <w:marBottom w:val="0"/>
      <w:divBdr>
        <w:top w:val="none" w:sz="0" w:space="0" w:color="auto"/>
        <w:left w:val="none" w:sz="0" w:space="0" w:color="auto"/>
        <w:bottom w:val="none" w:sz="0" w:space="0" w:color="auto"/>
        <w:right w:val="none" w:sz="0" w:space="0" w:color="auto"/>
      </w:divBdr>
    </w:div>
    <w:div w:id="1192035153">
      <w:bodyDiv w:val="1"/>
      <w:marLeft w:val="0"/>
      <w:marRight w:val="0"/>
      <w:marTop w:val="0"/>
      <w:marBottom w:val="0"/>
      <w:divBdr>
        <w:top w:val="none" w:sz="0" w:space="0" w:color="auto"/>
        <w:left w:val="none" w:sz="0" w:space="0" w:color="auto"/>
        <w:bottom w:val="none" w:sz="0" w:space="0" w:color="auto"/>
        <w:right w:val="none" w:sz="0" w:space="0" w:color="auto"/>
      </w:divBdr>
    </w:div>
    <w:div w:id="1193417694">
      <w:bodyDiv w:val="1"/>
      <w:marLeft w:val="0"/>
      <w:marRight w:val="0"/>
      <w:marTop w:val="0"/>
      <w:marBottom w:val="0"/>
      <w:divBdr>
        <w:top w:val="none" w:sz="0" w:space="0" w:color="auto"/>
        <w:left w:val="none" w:sz="0" w:space="0" w:color="auto"/>
        <w:bottom w:val="none" w:sz="0" w:space="0" w:color="auto"/>
        <w:right w:val="none" w:sz="0" w:space="0" w:color="auto"/>
      </w:divBdr>
    </w:div>
    <w:div w:id="1193542352">
      <w:bodyDiv w:val="1"/>
      <w:marLeft w:val="0"/>
      <w:marRight w:val="0"/>
      <w:marTop w:val="0"/>
      <w:marBottom w:val="0"/>
      <w:divBdr>
        <w:top w:val="none" w:sz="0" w:space="0" w:color="auto"/>
        <w:left w:val="none" w:sz="0" w:space="0" w:color="auto"/>
        <w:bottom w:val="none" w:sz="0" w:space="0" w:color="auto"/>
        <w:right w:val="none" w:sz="0" w:space="0" w:color="auto"/>
      </w:divBdr>
    </w:div>
    <w:div w:id="1195461596">
      <w:bodyDiv w:val="1"/>
      <w:marLeft w:val="0"/>
      <w:marRight w:val="0"/>
      <w:marTop w:val="0"/>
      <w:marBottom w:val="0"/>
      <w:divBdr>
        <w:top w:val="none" w:sz="0" w:space="0" w:color="auto"/>
        <w:left w:val="none" w:sz="0" w:space="0" w:color="auto"/>
        <w:bottom w:val="none" w:sz="0" w:space="0" w:color="auto"/>
        <w:right w:val="none" w:sz="0" w:space="0" w:color="auto"/>
      </w:divBdr>
    </w:div>
    <w:div w:id="1198276582">
      <w:bodyDiv w:val="1"/>
      <w:marLeft w:val="0"/>
      <w:marRight w:val="0"/>
      <w:marTop w:val="0"/>
      <w:marBottom w:val="0"/>
      <w:divBdr>
        <w:top w:val="none" w:sz="0" w:space="0" w:color="auto"/>
        <w:left w:val="none" w:sz="0" w:space="0" w:color="auto"/>
        <w:bottom w:val="none" w:sz="0" w:space="0" w:color="auto"/>
        <w:right w:val="none" w:sz="0" w:space="0" w:color="auto"/>
      </w:divBdr>
    </w:div>
    <w:div w:id="1199514591">
      <w:bodyDiv w:val="1"/>
      <w:marLeft w:val="0"/>
      <w:marRight w:val="0"/>
      <w:marTop w:val="0"/>
      <w:marBottom w:val="0"/>
      <w:divBdr>
        <w:top w:val="none" w:sz="0" w:space="0" w:color="auto"/>
        <w:left w:val="none" w:sz="0" w:space="0" w:color="auto"/>
        <w:bottom w:val="none" w:sz="0" w:space="0" w:color="auto"/>
        <w:right w:val="none" w:sz="0" w:space="0" w:color="auto"/>
      </w:divBdr>
    </w:div>
    <w:div w:id="1199976799">
      <w:bodyDiv w:val="1"/>
      <w:marLeft w:val="0"/>
      <w:marRight w:val="0"/>
      <w:marTop w:val="0"/>
      <w:marBottom w:val="0"/>
      <w:divBdr>
        <w:top w:val="none" w:sz="0" w:space="0" w:color="auto"/>
        <w:left w:val="none" w:sz="0" w:space="0" w:color="auto"/>
        <w:bottom w:val="none" w:sz="0" w:space="0" w:color="auto"/>
        <w:right w:val="none" w:sz="0" w:space="0" w:color="auto"/>
      </w:divBdr>
    </w:div>
    <w:div w:id="1200047709">
      <w:bodyDiv w:val="1"/>
      <w:marLeft w:val="0"/>
      <w:marRight w:val="0"/>
      <w:marTop w:val="0"/>
      <w:marBottom w:val="0"/>
      <w:divBdr>
        <w:top w:val="none" w:sz="0" w:space="0" w:color="auto"/>
        <w:left w:val="none" w:sz="0" w:space="0" w:color="auto"/>
        <w:bottom w:val="none" w:sz="0" w:space="0" w:color="auto"/>
        <w:right w:val="none" w:sz="0" w:space="0" w:color="auto"/>
      </w:divBdr>
    </w:div>
    <w:div w:id="1201824063">
      <w:bodyDiv w:val="1"/>
      <w:marLeft w:val="0"/>
      <w:marRight w:val="0"/>
      <w:marTop w:val="0"/>
      <w:marBottom w:val="0"/>
      <w:divBdr>
        <w:top w:val="none" w:sz="0" w:space="0" w:color="auto"/>
        <w:left w:val="none" w:sz="0" w:space="0" w:color="auto"/>
        <w:bottom w:val="none" w:sz="0" w:space="0" w:color="auto"/>
        <w:right w:val="none" w:sz="0" w:space="0" w:color="auto"/>
      </w:divBdr>
    </w:div>
    <w:div w:id="1201937210">
      <w:bodyDiv w:val="1"/>
      <w:marLeft w:val="0"/>
      <w:marRight w:val="0"/>
      <w:marTop w:val="0"/>
      <w:marBottom w:val="0"/>
      <w:divBdr>
        <w:top w:val="none" w:sz="0" w:space="0" w:color="auto"/>
        <w:left w:val="none" w:sz="0" w:space="0" w:color="auto"/>
        <w:bottom w:val="none" w:sz="0" w:space="0" w:color="auto"/>
        <w:right w:val="none" w:sz="0" w:space="0" w:color="auto"/>
      </w:divBdr>
    </w:div>
    <w:div w:id="1203787703">
      <w:bodyDiv w:val="1"/>
      <w:marLeft w:val="0"/>
      <w:marRight w:val="0"/>
      <w:marTop w:val="0"/>
      <w:marBottom w:val="0"/>
      <w:divBdr>
        <w:top w:val="none" w:sz="0" w:space="0" w:color="auto"/>
        <w:left w:val="none" w:sz="0" w:space="0" w:color="auto"/>
        <w:bottom w:val="none" w:sz="0" w:space="0" w:color="auto"/>
        <w:right w:val="none" w:sz="0" w:space="0" w:color="auto"/>
      </w:divBdr>
    </w:div>
    <w:div w:id="1205096519">
      <w:bodyDiv w:val="1"/>
      <w:marLeft w:val="0"/>
      <w:marRight w:val="0"/>
      <w:marTop w:val="0"/>
      <w:marBottom w:val="0"/>
      <w:divBdr>
        <w:top w:val="none" w:sz="0" w:space="0" w:color="auto"/>
        <w:left w:val="none" w:sz="0" w:space="0" w:color="auto"/>
        <w:bottom w:val="none" w:sz="0" w:space="0" w:color="auto"/>
        <w:right w:val="none" w:sz="0" w:space="0" w:color="auto"/>
      </w:divBdr>
    </w:div>
    <w:div w:id="1206866007">
      <w:bodyDiv w:val="1"/>
      <w:marLeft w:val="0"/>
      <w:marRight w:val="0"/>
      <w:marTop w:val="0"/>
      <w:marBottom w:val="0"/>
      <w:divBdr>
        <w:top w:val="none" w:sz="0" w:space="0" w:color="auto"/>
        <w:left w:val="none" w:sz="0" w:space="0" w:color="auto"/>
        <w:bottom w:val="none" w:sz="0" w:space="0" w:color="auto"/>
        <w:right w:val="none" w:sz="0" w:space="0" w:color="auto"/>
      </w:divBdr>
    </w:div>
    <w:div w:id="1207067377">
      <w:bodyDiv w:val="1"/>
      <w:marLeft w:val="0"/>
      <w:marRight w:val="0"/>
      <w:marTop w:val="0"/>
      <w:marBottom w:val="0"/>
      <w:divBdr>
        <w:top w:val="none" w:sz="0" w:space="0" w:color="auto"/>
        <w:left w:val="none" w:sz="0" w:space="0" w:color="auto"/>
        <w:bottom w:val="none" w:sz="0" w:space="0" w:color="auto"/>
        <w:right w:val="none" w:sz="0" w:space="0" w:color="auto"/>
      </w:divBdr>
    </w:div>
    <w:div w:id="1207448391">
      <w:bodyDiv w:val="1"/>
      <w:marLeft w:val="0"/>
      <w:marRight w:val="0"/>
      <w:marTop w:val="0"/>
      <w:marBottom w:val="0"/>
      <w:divBdr>
        <w:top w:val="none" w:sz="0" w:space="0" w:color="auto"/>
        <w:left w:val="none" w:sz="0" w:space="0" w:color="auto"/>
        <w:bottom w:val="none" w:sz="0" w:space="0" w:color="auto"/>
        <w:right w:val="none" w:sz="0" w:space="0" w:color="auto"/>
      </w:divBdr>
    </w:div>
    <w:div w:id="1207790929">
      <w:bodyDiv w:val="1"/>
      <w:marLeft w:val="0"/>
      <w:marRight w:val="0"/>
      <w:marTop w:val="0"/>
      <w:marBottom w:val="0"/>
      <w:divBdr>
        <w:top w:val="none" w:sz="0" w:space="0" w:color="auto"/>
        <w:left w:val="none" w:sz="0" w:space="0" w:color="auto"/>
        <w:bottom w:val="none" w:sz="0" w:space="0" w:color="auto"/>
        <w:right w:val="none" w:sz="0" w:space="0" w:color="auto"/>
      </w:divBdr>
    </w:div>
    <w:div w:id="1208180655">
      <w:bodyDiv w:val="1"/>
      <w:marLeft w:val="0"/>
      <w:marRight w:val="0"/>
      <w:marTop w:val="0"/>
      <w:marBottom w:val="0"/>
      <w:divBdr>
        <w:top w:val="none" w:sz="0" w:space="0" w:color="auto"/>
        <w:left w:val="none" w:sz="0" w:space="0" w:color="auto"/>
        <w:bottom w:val="none" w:sz="0" w:space="0" w:color="auto"/>
        <w:right w:val="none" w:sz="0" w:space="0" w:color="auto"/>
      </w:divBdr>
    </w:div>
    <w:div w:id="1209143404">
      <w:bodyDiv w:val="1"/>
      <w:marLeft w:val="0"/>
      <w:marRight w:val="0"/>
      <w:marTop w:val="0"/>
      <w:marBottom w:val="0"/>
      <w:divBdr>
        <w:top w:val="none" w:sz="0" w:space="0" w:color="auto"/>
        <w:left w:val="none" w:sz="0" w:space="0" w:color="auto"/>
        <w:bottom w:val="none" w:sz="0" w:space="0" w:color="auto"/>
        <w:right w:val="none" w:sz="0" w:space="0" w:color="auto"/>
      </w:divBdr>
    </w:div>
    <w:div w:id="1209613663">
      <w:bodyDiv w:val="1"/>
      <w:marLeft w:val="0"/>
      <w:marRight w:val="0"/>
      <w:marTop w:val="0"/>
      <w:marBottom w:val="0"/>
      <w:divBdr>
        <w:top w:val="none" w:sz="0" w:space="0" w:color="auto"/>
        <w:left w:val="none" w:sz="0" w:space="0" w:color="auto"/>
        <w:bottom w:val="none" w:sz="0" w:space="0" w:color="auto"/>
        <w:right w:val="none" w:sz="0" w:space="0" w:color="auto"/>
      </w:divBdr>
    </w:div>
    <w:div w:id="1211455252">
      <w:bodyDiv w:val="1"/>
      <w:marLeft w:val="0"/>
      <w:marRight w:val="0"/>
      <w:marTop w:val="0"/>
      <w:marBottom w:val="0"/>
      <w:divBdr>
        <w:top w:val="none" w:sz="0" w:space="0" w:color="auto"/>
        <w:left w:val="none" w:sz="0" w:space="0" w:color="auto"/>
        <w:bottom w:val="none" w:sz="0" w:space="0" w:color="auto"/>
        <w:right w:val="none" w:sz="0" w:space="0" w:color="auto"/>
      </w:divBdr>
    </w:div>
    <w:div w:id="1211500204">
      <w:bodyDiv w:val="1"/>
      <w:marLeft w:val="0"/>
      <w:marRight w:val="0"/>
      <w:marTop w:val="0"/>
      <w:marBottom w:val="0"/>
      <w:divBdr>
        <w:top w:val="none" w:sz="0" w:space="0" w:color="auto"/>
        <w:left w:val="none" w:sz="0" w:space="0" w:color="auto"/>
        <w:bottom w:val="none" w:sz="0" w:space="0" w:color="auto"/>
        <w:right w:val="none" w:sz="0" w:space="0" w:color="auto"/>
      </w:divBdr>
    </w:div>
    <w:div w:id="1214583213">
      <w:bodyDiv w:val="1"/>
      <w:marLeft w:val="0"/>
      <w:marRight w:val="0"/>
      <w:marTop w:val="0"/>
      <w:marBottom w:val="0"/>
      <w:divBdr>
        <w:top w:val="none" w:sz="0" w:space="0" w:color="auto"/>
        <w:left w:val="none" w:sz="0" w:space="0" w:color="auto"/>
        <w:bottom w:val="none" w:sz="0" w:space="0" w:color="auto"/>
        <w:right w:val="none" w:sz="0" w:space="0" w:color="auto"/>
      </w:divBdr>
    </w:div>
    <w:div w:id="1215313257">
      <w:bodyDiv w:val="1"/>
      <w:marLeft w:val="0"/>
      <w:marRight w:val="0"/>
      <w:marTop w:val="0"/>
      <w:marBottom w:val="0"/>
      <w:divBdr>
        <w:top w:val="none" w:sz="0" w:space="0" w:color="auto"/>
        <w:left w:val="none" w:sz="0" w:space="0" w:color="auto"/>
        <w:bottom w:val="none" w:sz="0" w:space="0" w:color="auto"/>
        <w:right w:val="none" w:sz="0" w:space="0" w:color="auto"/>
      </w:divBdr>
    </w:div>
    <w:div w:id="1215850675">
      <w:bodyDiv w:val="1"/>
      <w:marLeft w:val="0"/>
      <w:marRight w:val="0"/>
      <w:marTop w:val="0"/>
      <w:marBottom w:val="0"/>
      <w:divBdr>
        <w:top w:val="none" w:sz="0" w:space="0" w:color="auto"/>
        <w:left w:val="none" w:sz="0" w:space="0" w:color="auto"/>
        <w:bottom w:val="none" w:sz="0" w:space="0" w:color="auto"/>
        <w:right w:val="none" w:sz="0" w:space="0" w:color="auto"/>
      </w:divBdr>
    </w:div>
    <w:div w:id="1216161005">
      <w:bodyDiv w:val="1"/>
      <w:marLeft w:val="0"/>
      <w:marRight w:val="0"/>
      <w:marTop w:val="0"/>
      <w:marBottom w:val="0"/>
      <w:divBdr>
        <w:top w:val="none" w:sz="0" w:space="0" w:color="auto"/>
        <w:left w:val="none" w:sz="0" w:space="0" w:color="auto"/>
        <w:bottom w:val="none" w:sz="0" w:space="0" w:color="auto"/>
        <w:right w:val="none" w:sz="0" w:space="0" w:color="auto"/>
      </w:divBdr>
    </w:div>
    <w:div w:id="1217005482">
      <w:bodyDiv w:val="1"/>
      <w:marLeft w:val="0"/>
      <w:marRight w:val="0"/>
      <w:marTop w:val="0"/>
      <w:marBottom w:val="0"/>
      <w:divBdr>
        <w:top w:val="none" w:sz="0" w:space="0" w:color="auto"/>
        <w:left w:val="none" w:sz="0" w:space="0" w:color="auto"/>
        <w:bottom w:val="none" w:sz="0" w:space="0" w:color="auto"/>
        <w:right w:val="none" w:sz="0" w:space="0" w:color="auto"/>
      </w:divBdr>
    </w:div>
    <w:div w:id="1217594847">
      <w:bodyDiv w:val="1"/>
      <w:marLeft w:val="0"/>
      <w:marRight w:val="0"/>
      <w:marTop w:val="0"/>
      <w:marBottom w:val="0"/>
      <w:divBdr>
        <w:top w:val="none" w:sz="0" w:space="0" w:color="auto"/>
        <w:left w:val="none" w:sz="0" w:space="0" w:color="auto"/>
        <w:bottom w:val="none" w:sz="0" w:space="0" w:color="auto"/>
        <w:right w:val="none" w:sz="0" w:space="0" w:color="auto"/>
      </w:divBdr>
    </w:div>
    <w:div w:id="1219436978">
      <w:bodyDiv w:val="1"/>
      <w:marLeft w:val="0"/>
      <w:marRight w:val="0"/>
      <w:marTop w:val="0"/>
      <w:marBottom w:val="0"/>
      <w:divBdr>
        <w:top w:val="none" w:sz="0" w:space="0" w:color="auto"/>
        <w:left w:val="none" w:sz="0" w:space="0" w:color="auto"/>
        <w:bottom w:val="none" w:sz="0" w:space="0" w:color="auto"/>
        <w:right w:val="none" w:sz="0" w:space="0" w:color="auto"/>
      </w:divBdr>
    </w:div>
    <w:div w:id="1219706931">
      <w:bodyDiv w:val="1"/>
      <w:marLeft w:val="0"/>
      <w:marRight w:val="0"/>
      <w:marTop w:val="0"/>
      <w:marBottom w:val="0"/>
      <w:divBdr>
        <w:top w:val="none" w:sz="0" w:space="0" w:color="auto"/>
        <w:left w:val="none" w:sz="0" w:space="0" w:color="auto"/>
        <w:bottom w:val="none" w:sz="0" w:space="0" w:color="auto"/>
        <w:right w:val="none" w:sz="0" w:space="0" w:color="auto"/>
      </w:divBdr>
    </w:div>
    <w:div w:id="1220437555">
      <w:bodyDiv w:val="1"/>
      <w:marLeft w:val="0"/>
      <w:marRight w:val="0"/>
      <w:marTop w:val="0"/>
      <w:marBottom w:val="0"/>
      <w:divBdr>
        <w:top w:val="none" w:sz="0" w:space="0" w:color="auto"/>
        <w:left w:val="none" w:sz="0" w:space="0" w:color="auto"/>
        <w:bottom w:val="none" w:sz="0" w:space="0" w:color="auto"/>
        <w:right w:val="none" w:sz="0" w:space="0" w:color="auto"/>
      </w:divBdr>
    </w:div>
    <w:div w:id="1223327306">
      <w:bodyDiv w:val="1"/>
      <w:marLeft w:val="0"/>
      <w:marRight w:val="0"/>
      <w:marTop w:val="0"/>
      <w:marBottom w:val="0"/>
      <w:divBdr>
        <w:top w:val="none" w:sz="0" w:space="0" w:color="auto"/>
        <w:left w:val="none" w:sz="0" w:space="0" w:color="auto"/>
        <w:bottom w:val="none" w:sz="0" w:space="0" w:color="auto"/>
        <w:right w:val="none" w:sz="0" w:space="0" w:color="auto"/>
      </w:divBdr>
    </w:div>
    <w:div w:id="1223558154">
      <w:bodyDiv w:val="1"/>
      <w:marLeft w:val="0"/>
      <w:marRight w:val="0"/>
      <w:marTop w:val="0"/>
      <w:marBottom w:val="0"/>
      <w:divBdr>
        <w:top w:val="none" w:sz="0" w:space="0" w:color="auto"/>
        <w:left w:val="none" w:sz="0" w:space="0" w:color="auto"/>
        <w:bottom w:val="none" w:sz="0" w:space="0" w:color="auto"/>
        <w:right w:val="none" w:sz="0" w:space="0" w:color="auto"/>
      </w:divBdr>
    </w:div>
    <w:div w:id="1225022342">
      <w:bodyDiv w:val="1"/>
      <w:marLeft w:val="0"/>
      <w:marRight w:val="0"/>
      <w:marTop w:val="0"/>
      <w:marBottom w:val="0"/>
      <w:divBdr>
        <w:top w:val="none" w:sz="0" w:space="0" w:color="auto"/>
        <w:left w:val="none" w:sz="0" w:space="0" w:color="auto"/>
        <w:bottom w:val="none" w:sz="0" w:space="0" w:color="auto"/>
        <w:right w:val="none" w:sz="0" w:space="0" w:color="auto"/>
      </w:divBdr>
    </w:div>
    <w:div w:id="1226838961">
      <w:bodyDiv w:val="1"/>
      <w:marLeft w:val="0"/>
      <w:marRight w:val="0"/>
      <w:marTop w:val="0"/>
      <w:marBottom w:val="0"/>
      <w:divBdr>
        <w:top w:val="none" w:sz="0" w:space="0" w:color="auto"/>
        <w:left w:val="none" w:sz="0" w:space="0" w:color="auto"/>
        <w:bottom w:val="none" w:sz="0" w:space="0" w:color="auto"/>
        <w:right w:val="none" w:sz="0" w:space="0" w:color="auto"/>
      </w:divBdr>
    </w:div>
    <w:div w:id="1227759720">
      <w:bodyDiv w:val="1"/>
      <w:marLeft w:val="0"/>
      <w:marRight w:val="0"/>
      <w:marTop w:val="0"/>
      <w:marBottom w:val="0"/>
      <w:divBdr>
        <w:top w:val="none" w:sz="0" w:space="0" w:color="auto"/>
        <w:left w:val="none" w:sz="0" w:space="0" w:color="auto"/>
        <w:bottom w:val="none" w:sz="0" w:space="0" w:color="auto"/>
        <w:right w:val="none" w:sz="0" w:space="0" w:color="auto"/>
      </w:divBdr>
    </w:div>
    <w:div w:id="1228304708">
      <w:bodyDiv w:val="1"/>
      <w:marLeft w:val="0"/>
      <w:marRight w:val="0"/>
      <w:marTop w:val="0"/>
      <w:marBottom w:val="0"/>
      <w:divBdr>
        <w:top w:val="none" w:sz="0" w:space="0" w:color="auto"/>
        <w:left w:val="none" w:sz="0" w:space="0" w:color="auto"/>
        <w:bottom w:val="none" w:sz="0" w:space="0" w:color="auto"/>
        <w:right w:val="none" w:sz="0" w:space="0" w:color="auto"/>
      </w:divBdr>
    </w:div>
    <w:div w:id="1228958071">
      <w:bodyDiv w:val="1"/>
      <w:marLeft w:val="0"/>
      <w:marRight w:val="0"/>
      <w:marTop w:val="0"/>
      <w:marBottom w:val="0"/>
      <w:divBdr>
        <w:top w:val="none" w:sz="0" w:space="0" w:color="auto"/>
        <w:left w:val="none" w:sz="0" w:space="0" w:color="auto"/>
        <w:bottom w:val="none" w:sz="0" w:space="0" w:color="auto"/>
        <w:right w:val="none" w:sz="0" w:space="0" w:color="auto"/>
      </w:divBdr>
    </w:div>
    <w:div w:id="1230922843">
      <w:bodyDiv w:val="1"/>
      <w:marLeft w:val="0"/>
      <w:marRight w:val="0"/>
      <w:marTop w:val="0"/>
      <w:marBottom w:val="0"/>
      <w:divBdr>
        <w:top w:val="none" w:sz="0" w:space="0" w:color="auto"/>
        <w:left w:val="none" w:sz="0" w:space="0" w:color="auto"/>
        <w:bottom w:val="none" w:sz="0" w:space="0" w:color="auto"/>
        <w:right w:val="none" w:sz="0" w:space="0" w:color="auto"/>
      </w:divBdr>
    </w:div>
    <w:div w:id="1231191823">
      <w:bodyDiv w:val="1"/>
      <w:marLeft w:val="0"/>
      <w:marRight w:val="0"/>
      <w:marTop w:val="0"/>
      <w:marBottom w:val="0"/>
      <w:divBdr>
        <w:top w:val="none" w:sz="0" w:space="0" w:color="auto"/>
        <w:left w:val="none" w:sz="0" w:space="0" w:color="auto"/>
        <w:bottom w:val="none" w:sz="0" w:space="0" w:color="auto"/>
        <w:right w:val="none" w:sz="0" w:space="0" w:color="auto"/>
      </w:divBdr>
    </w:div>
    <w:div w:id="1231695241">
      <w:bodyDiv w:val="1"/>
      <w:marLeft w:val="0"/>
      <w:marRight w:val="0"/>
      <w:marTop w:val="0"/>
      <w:marBottom w:val="0"/>
      <w:divBdr>
        <w:top w:val="none" w:sz="0" w:space="0" w:color="auto"/>
        <w:left w:val="none" w:sz="0" w:space="0" w:color="auto"/>
        <w:bottom w:val="none" w:sz="0" w:space="0" w:color="auto"/>
        <w:right w:val="none" w:sz="0" w:space="0" w:color="auto"/>
      </w:divBdr>
    </w:div>
    <w:div w:id="1232153260">
      <w:bodyDiv w:val="1"/>
      <w:marLeft w:val="0"/>
      <w:marRight w:val="0"/>
      <w:marTop w:val="0"/>
      <w:marBottom w:val="0"/>
      <w:divBdr>
        <w:top w:val="none" w:sz="0" w:space="0" w:color="auto"/>
        <w:left w:val="none" w:sz="0" w:space="0" w:color="auto"/>
        <w:bottom w:val="none" w:sz="0" w:space="0" w:color="auto"/>
        <w:right w:val="none" w:sz="0" w:space="0" w:color="auto"/>
      </w:divBdr>
    </w:div>
    <w:div w:id="1232276678">
      <w:bodyDiv w:val="1"/>
      <w:marLeft w:val="0"/>
      <w:marRight w:val="0"/>
      <w:marTop w:val="0"/>
      <w:marBottom w:val="0"/>
      <w:divBdr>
        <w:top w:val="none" w:sz="0" w:space="0" w:color="auto"/>
        <w:left w:val="none" w:sz="0" w:space="0" w:color="auto"/>
        <w:bottom w:val="none" w:sz="0" w:space="0" w:color="auto"/>
        <w:right w:val="none" w:sz="0" w:space="0" w:color="auto"/>
      </w:divBdr>
    </w:div>
    <w:div w:id="1234198259">
      <w:bodyDiv w:val="1"/>
      <w:marLeft w:val="0"/>
      <w:marRight w:val="0"/>
      <w:marTop w:val="0"/>
      <w:marBottom w:val="0"/>
      <w:divBdr>
        <w:top w:val="none" w:sz="0" w:space="0" w:color="auto"/>
        <w:left w:val="none" w:sz="0" w:space="0" w:color="auto"/>
        <w:bottom w:val="none" w:sz="0" w:space="0" w:color="auto"/>
        <w:right w:val="none" w:sz="0" w:space="0" w:color="auto"/>
      </w:divBdr>
    </w:div>
    <w:div w:id="1235047415">
      <w:bodyDiv w:val="1"/>
      <w:marLeft w:val="0"/>
      <w:marRight w:val="0"/>
      <w:marTop w:val="0"/>
      <w:marBottom w:val="0"/>
      <w:divBdr>
        <w:top w:val="none" w:sz="0" w:space="0" w:color="auto"/>
        <w:left w:val="none" w:sz="0" w:space="0" w:color="auto"/>
        <w:bottom w:val="none" w:sz="0" w:space="0" w:color="auto"/>
        <w:right w:val="none" w:sz="0" w:space="0" w:color="auto"/>
      </w:divBdr>
    </w:div>
    <w:div w:id="1235385833">
      <w:bodyDiv w:val="1"/>
      <w:marLeft w:val="0"/>
      <w:marRight w:val="0"/>
      <w:marTop w:val="0"/>
      <w:marBottom w:val="0"/>
      <w:divBdr>
        <w:top w:val="none" w:sz="0" w:space="0" w:color="auto"/>
        <w:left w:val="none" w:sz="0" w:space="0" w:color="auto"/>
        <w:bottom w:val="none" w:sz="0" w:space="0" w:color="auto"/>
        <w:right w:val="none" w:sz="0" w:space="0" w:color="auto"/>
      </w:divBdr>
    </w:div>
    <w:div w:id="1236476927">
      <w:bodyDiv w:val="1"/>
      <w:marLeft w:val="0"/>
      <w:marRight w:val="0"/>
      <w:marTop w:val="0"/>
      <w:marBottom w:val="0"/>
      <w:divBdr>
        <w:top w:val="none" w:sz="0" w:space="0" w:color="auto"/>
        <w:left w:val="none" w:sz="0" w:space="0" w:color="auto"/>
        <w:bottom w:val="none" w:sz="0" w:space="0" w:color="auto"/>
        <w:right w:val="none" w:sz="0" w:space="0" w:color="auto"/>
      </w:divBdr>
    </w:div>
    <w:div w:id="1237059293">
      <w:bodyDiv w:val="1"/>
      <w:marLeft w:val="0"/>
      <w:marRight w:val="0"/>
      <w:marTop w:val="0"/>
      <w:marBottom w:val="0"/>
      <w:divBdr>
        <w:top w:val="none" w:sz="0" w:space="0" w:color="auto"/>
        <w:left w:val="none" w:sz="0" w:space="0" w:color="auto"/>
        <w:bottom w:val="none" w:sz="0" w:space="0" w:color="auto"/>
        <w:right w:val="none" w:sz="0" w:space="0" w:color="auto"/>
      </w:divBdr>
    </w:div>
    <w:div w:id="1237665927">
      <w:bodyDiv w:val="1"/>
      <w:marLeft w:val="0"/>
      <w:marRight w:val="0"/>
      <w:marTop w:val="0"/>
      <w:marBottom w:val="0"/>
      <w:divBdr>
        <w:top w:val="none" w:sz="0" w:space="0" w:color="auto"/>
        <w:left w:val="none" w:sz="0" w:space="0" w:color="auto"/>
        <w:bottom w:val="none" w:sz="0" w:space="0" w:color="auto"/>
        <w:right w:val="none" w:sz="0" w:space="0" w:color="auto"/>
      </w:divBdr>
    </w:div>
    <w:div w:id="1238128512">
      <w:bodyDiv w:val="1"/>
      <w:marLeft w:val="0"/>
      <w:marRight w:val="0"/>
      <w:marTop w:val="0"/>
      <w:marBottom w:val="0"/>
      <w:divBdr>
        <w:top w:val="none" w:sz="0" w:space="0" w:color="auto"/>
        <w:left w:val="none" w:sz="0" w:space="0" w:color="auto"/>
        <w:bottom w:val="none" w:sz="0" w:space="0" w:color="auto"/>
        <w:right w:val="none" w:sz="0" w:space="0" w:color="auto"/>
      </w:divBdr>
    </w:div>
    <w:div w:id="1238248431">
      <w:bodyDiv w:val="1"/>
      <w:marLeft w:val="0"/>
      <w:marRight w:val="0"/>
      <w:marTop w:val="0"/>
      <w:marBottom w:val="0"/>
      <w:divBdr>
        <w:top w:val="none" w:sz="0" w:space="0" w:color="auto"/>
        <w:left w:val="none" w:sz="0" w:space="0" w:color="auto"/>
        <w:bottom w:val="none" w:sz="0" w:space="0" w:color="auto"/>
        <w:right w:val="none" w:sz="0" w:space="0" w:color="auto"/>
      </w:divBdr>
    </w:div>
    <w:div w:id="1240556826">
      <w:bodyDiv w:val="1"/>
      <w:marLeft w:val="0"/>
      <w:marRight w:val="0"/>
      <w:marTop w:val="0"/>
      <w:marBottom w:val="0"/>
      <w:divBdr>
        <w:top w:val="none" w:sz="0" w:space="0" w:color="auto"/>
        <w:left w:val="none" w:sz="0" w:space="0" w:color="auto"/>
        <w:bottom w:val="none" w:sz="0" w:space="0" w:color="auto"/>
        <w:right w:val="none" w:sz="0" w:space="0" w:color="auto"/>
      </w:divBdr>
    </w:div>
    <w:div w:id="1241017383">
      <w:bodyDiv w:val="1"/>
      <w:marLeft w:val="0"/>
      <w:marRight w:val="0"/>
      <w:marTop w:val="0"/>
      <w:marBottom w:val="0"/>
      <w:divBdr>
        <w:top w:val="none" w:sz="0" w:space="0" w:color="auto"/>
        <w:left w:val="none" w:sz="0" w:space="0" w:color="auto"/>
        <w:bottom w:val="none" w:sz="0" w:space="0" w:color="auto"/>
        <w:right w:val="none" w:sz="0" w:space="0" w:color="auto"/>
      </w:divBdr>
    </w:div>
    <w:div w:id="1241865575">
      <w:bodyDiv w:val="1"/>
      <w:marLeft w:val="0"/>
      <w:marRight w:val="0"/>
      <w:marTop w:val="0"/>
      <w:marBottom w:val="0"/>
      <w:divBdr>
        <w:top w:val="none" w:sz="0" w:space="0" w:color="auto"/>
        <w:left w:val="none" w:sz="0" w:space="0" w:color="auto"/>
        <w:bottom w:val="none" w:sz="0" w:space="0" w:color="auto"/>
        <w:right w:val="none" w:sz="0" w:space="0" w:color="auto"/>
      </w:divBdr>
    </w:div>
    <w:div w:id="1242639563">
      <w:bodyDiv w:val="1"/>
      <w:marLeft w:val="0"/>
      <w:marRight w:val="0"/>
      <w:marTop w:val="0"/>
      <w:marBottom w:val="0"/>
      <w:divBdr>
        <w:top w:val="none" w:sz="0" w:space="0" w:color="auto"/>
        <w:left w:val="none" w:sz="0" w:space="0" w:color="auto"/>
        <w:bottom w:val="none" w:sz="0" w:space="0" w:color="auto"/>
        <w:right w:val="none" w:sz="0" w:space="0" w:color="auto"/>
      </w:divBdr>
    </w:div>
    <w:div w:id="1244804684">
      <w:bodyDiv w:val="1"/>
      <w:marLeft w:val="0"/>
      <w:marRight w:val="0"/>
      <w:marTop w:val="0"/>
      <w:marBottom w:val="0"/>
      <w:divBdr>
        <w:top w:val="none" w:sz="0" w:space="0" w:color="auto"/>
        <w:left w:val="none" w:sz="0" w:space="0" w:color="auto"/>
        <w:bottom w:val="none" w:sz="0" w:space="0" w:color="auto"/>
        <w:right w:val="none" w:sz="0" w:space="0" w:color="auto"/>
      </w:divBdr>
    </w:div>
    <w:div w:id="1245143829">
      <w:bodyDiv w:val="1"/>
      <w:marLeft w:val="0"/>
      <w:marRight w:val="0"/>
      <w:marTop w:val="0"/>
      <w:marBottom w:val="0"/>
      <w:divBdr>
        <w:top w:val="none" w:sz="0" w:space="0" w:color="auto"/>
        <w:left w:val="none" w:sz="0" w:space="0" w:color="auto"/>
        <w:bottom w:val="none" w:sz="0" w:space="0" w:color="auto"/>
        <w:right w:val="none" w:sz="0" w:space="0" w:color="auto"/>
      </w:divBdr>
    </w:div>
    <w:div w:id="1245797126">
      <w:bodyDiv w:val="1"/>
      <w:marLeft w:val="0"/>
      <w:marRight w:val="0"/>
      <w:marTop w:val="0"/>
      <w:marBottom w:val="0"/>
      <w:divBdr>
        <w:top w:val="none" w:sz="0" w:space="0" w:color="auto"/>
        <w:left w:val="none" w:sz="0" w:space="0" w:color="auto"/>
        <w:bottom w:val="none" w:sz="0" w:space="0" w:color="auto"/>
        <w:right w:val="none" w:sz="0" w:space="0" w:color="auto"/>
      </w:divBdr>
    </w:div>
    <w:div w:id="1245841963">
      <w:bodyDiv w:val="1"/>
      <w:marLeft w:val="0"/>
      <w:marRight w:val="0"/>
      <w:marTop w:val="0"/>
      <w:marBottom w:val="0"/>
      <w:divBdr>
        <w:top w:val="none" w:sz="0" w:space="0" w:color="auto"/>
        <w:left w:val="none" w:sz="0" w:space="0" w:color="auto"/>
        <w:bottom w:val="none" w:sz="0" w:space="0" w:color="auto"/>
        <w:right w:val="none" w:sz="0" w:space="0" w:color="auto"/>
      </w:divBdr>
    </w:div>
    <w:div w:id="1247375533">
      <w:bodyDiv w:val="1"/>
      <w:marLeft w:val="0"/>
      <w:marRight w:val="0"/>
      <w:marTop w:val="0"/>
      <w:marBottom w:val="0"/>
      <w:divBdr>
        <w:top w:val="none" w:sz="0" w:space="0" w:color="auto"/>
        <w:left w:val="none" w:sz="0" w:space="0" w:color="auto"/>
        <w:bottom w:val="none" w:sz="0" w:space="0" w:color="auto"/>
        <w:right w:val="none" w:sz="0" w:space="0" w:color="auto"/>
      </w:divBdr>
    </w:div>
    <w:div w:id="1252810906">
      <w:bodyDiv w:val="1"/>
      <w:marLeft w:val="0"/>
      <w:marRight w:val="0"/>
      <w:marTop w:val="0"/>
      <w:marBottom w:val="0"/>
      <w:divBdr>
        <w:top w:val="none" w:sz="0" w:space="0" w:color="auto"/>
        <w:left w:val="none" w:sz="0" w:space="0" w:color="auto"/>
        <w:bottom w:val="none" w:sz="0" w:space="0" w:color="auto"/>
        <w:right w:val="none" w:sz="0" w:space="0" w:color="auto"/>
      </w:divBdr>
    </w:div>
    <w:div w:id="1252854282">
      <w:bodyDiv w:val="1"/>
      <w:marLeft w:val="0"/>
      <w:marRight w:val="0"/>
      <w:marTop w:val="0"/>
      <w:marBottom w:val="0"/>
      <w:divBdr>
        <w:top w:val="none" w:sz="0" w:space="0" w:color="auto"/>
        <w:left w:val="none" w:sz="0" w:space="0" w:color="auto"/>
        <w:bottom w:val="none" w:sz="0" w:space="0" w:color="auto"/>
        <w:right w:val="none" w:sz="0" w:space="0" w:color="auto"/>
      </w:divBdr>
    </w:div>
    <w:div w:id="1253397675">
      <w:bodyDiv w:val="1"/>
      <w:marLeft w:val="0"/>
      <w:marRight w:val="0"/>
      <w:marTop w:val="0"/>
      <w:marBottom w:val="0"/>
      <w:divBdr>
        <w:top w:val="none" w:sz="0" w:space="0" w:color="auto"/>
        <w:left w:val="none" w:sz="0" w:space="0" w:color="auto"/>
        <w:bottom w:val="none" w:sz="0" w:space="0" w:color="auto"/>
        <w:right w:val="none" w:sz="0" w:space="0" w:color="auto"/>
      </w:divBdr>
    </w:div>
    <w:div w:id="1254824986">
      <w:bodyDiv w:val="1"/>
      <w:marLeft w:val="0"/>
      <w:marRight w:val="0"/>
      <w:marTop w:val="0"/>
      <w:marBottom w:val="0"/>
      <w:divBdr>
        <w:top w:val="none" w:sz="0" w:space="0" w:color="auto"/>
        <w:left w:val="none" w:sz="0" w:space="0" w:color="auto"/>
        <w:bottom w:val="none" w:sz="0" w:space="0" w:color="auto"/>
        <w:right w:val="none" w:sz="0" w:space="0" w:color="auto"/>
      </w:divBdr>
    </w:div>
    <w:div w:id="1255241883">
      <w:bodyDiv w:val="1"/>
      <w:marLeft w:val="0"/>
      <w:marRight w:val="0"/>
      <w:marTop w:val="0"/>
      <w:marBottom w:val="0"/>
      <w:divBdr>
        <w:top w:val="none" w:sz="0" w:space="0" w:color="auto"/>
        <w:left w:val="none" w:sz="0" w:space="0" w:color="auto"/>
        <w:bottom w:val="none" w:sz="0" w:space="0" w:color="auto"/>
        <w:right w:val="none" w:sz="0" w:space="0" w:color="auto"/>
      </w:divBdr>
    </w:div>
    <w:div w:id="1258250548">
      <w:bodyDiv w:val="1"/>
      <w:marLeft w:val="0"/>
      <w:marRight w:val="0"/>
      <w:marTop w:val="0"/>
      <w:marBottom w:val="0"/>
      <w:divBdr>
        <w:top w:val="none" w:sz="0" w:space="0" w:color="auto"/>
        <w:left w:val="none" w:sz="0" w:space="0" w:color="auto"/>
        <w:bottom w:val="none" w:sz="0" w:space="0" w:color="auto"/>
        <w:right w:val="none" w:sz="0" w:space="0" w:color="auto"/>
      </w:divBdr>
    </w:div>
    <w:div w:id="1258707043">
      <w:bodyDiv w:val="1"/>
      <w:marLeft w:val="0"/>
      <w:marRight w:val="0"/>
      <w:marTop w:val="0"/>
      <w:marBottom w:val="0"/>
      <w:divBdr>
        <w:top w:val="none" w:sz="0" w:space="0" w:color="auto"/>
        <w:left w:val="none" w:sz="0" w:space="0" w:color="auto"/>
        <w:bottom w:val="none" w:sz="0" w:space="0" w:color="auto"/>
        <w:right w:val="none" w:sz="0" w:space="0" w:color="auto"/>
      </w:divBdr>
    </w:div>
    <w:div w:id="1261992061">
      <w:bodyDiv w:val="1"/>
      <w:marLeft w:val="0"/>
      <w:marRight w:val="0"/>
      <w:marTop w:val="0"/>
      <w:marBottom w:val="0"/>
      <w:divBdr>
        <w:top w:val="none" w:sz="0" w:space="0" w:color="auto"/>
        <w:left w:val="none" w:sz="0" w:space="0" w:color="auto"/>
        <w:bottom w:val="none" w:sz="0" w:space="0" w:color="auto"/>
        <w:right w:val="none" w:sz="0" w:space="0" w:color="auto"/>
      </w:divBdr>
    </w:div>
    <w:div w:id="1263105745">
      <w:bodyDiv w:val="1"/>
      <w:marLeft w:val="0"/>
      <w:marRight w:val="0"/>
      <w:marTop w:val="0"/>
      <w:marBottom w:val="0"/>
      <w:divBdr>
        <w:top w:val="none" w:sz="0" w:space="0" w:color="auto"/>
        <w:left w:val="none" w:sz="0" w:space="0" w:color="auto"/>
        <w:bottom w:val="none" w:sz="0" w:space="0" w:color="auto"/>
        <w:right w:val="none" w:sz="0" w:space="0" w:color="auto"/>
      </w:divBdr>
    </w:div>
    <w:div w:id="1263608355">
      <w:bodyDiv w:val="1"/>
      <w:marLeft w:val="0"/>
      <w:marRight w:val="0"/>
      <w:marTop w:val="0"/>
      <w:marBottom w:val="0"/>
      <w:divBdr>
        <w:top w:val="none" w:sz="0" w:space="0" w:color="auto"/>
        <w:left w:val="none" w:sz="0" w:space="0" w:color="auto"/>
        <w:bottom w:val="none" w:sz="0" w:space="0" w:color="auto"/>
        <w:right w:val="none" w:sz="0" w:space="0" w:color="auto"/>
      </w:divBdr>
    </w:div>
    <w:div w:id="1264147137">
      <w:bodyDiv w:val="1"/>
      <w:marLeft w:val="0"/>
      <w:marRight w:val="0"/>
      <w:marTop w:val="0"/>
      <w:marBottom w:val="0"/>
      <w:divBdr>
        <w:top w:val="none" w:sz="0" w:space="0" w:color="auto"/>
        <w:left w:val="none" w:sz="0" w:space="0" w:color="auto"/>
        <w:bottom w:val="none" w:sz="0" w:space="0" w:color="auto"/>
        <w:right w:val="none" w:sz="0" w:space="0" w:color="auto"/>
      </w:divBdr>
    </w:div>
    <w:div w:id="1264655597">
      <w:bodyDiv w:val="1"/>
      <w:marLeft w:val="0"/>
      <w:marRight w:val="0"/>
      <w:marTop w:val="0"/>
      <w:marBottom w:val="0"/>
      <w:divBdr>
        <w:top w:val="none" w:sz="0" w:space="0" w:color="auto"/>
        <w:left w:val="none" w:sz="0" w:space="0" w:color="auto"/>
        <w:bottom w:val="none" w:sz="0" w:space="0" w:color="auto"/>
        <w:right w:val="none" w:sz="0" w:space="0" w:color="auto"/>
      </w:divBdr>
    </w:div>
    <w:div w:id="1265991103">
      <w:bodyDiv w:val="1"/>
      <w:marLeft w:val="0"/>
      <w:marRight w:val="0"/>
      <w:marTop w:val="0"/>
      <w:marBottom w:val="0"/>
      <w:divBdr>
        <w:top w:val="none" w:sz="0" w:space="0" w:color="auto"/>
        <w:left w:val="none" w:sz="0" w:space="0" w:color="auto"/>
        <w:bottom w:val="none" w:sz="0" w:space="0" w:color="auto"/>
        <w:right w:val="none" w:sz="0" w:space="0" w:color="auto"/>
      </w:divBdr>
    </w:div>
    <w:div w:id="1266304435">
      <w:bodyDiv w:val="1"/>
      <w:marLeft w:val="0"/>
      <w:marRight w:val="0"/>
      <w:marTop w:val="0"/>
      <w:marBottom w:val="0"/>
      <w:divBdr>
        <w:top w:val="none" w:sz="0" w:space="0" w:color="auto"/>
        <w:left w:val="none" w:sz="0" w:space="0" w:color="auto"/>
        <w:bottom w:val="none" w:sz="0" w:space="0" w:color="auto"/>
        <w:right w:val="none" w:sz="0" w:space="0" w:color="auto"/>
      </w:divBdr>
    </w:div>
    <w:div w:id="1269118078">
      <w:bodyDiv w:val="1"/>
      <w:marLeft w:val="0"/>
      <w:marRight w:val="0"/>
      <w:marTop w:val="0"/>
      <w:marBottom w:val="0"/>
      <w:divBdr>
        <w:top w:val="none" w:sz="0" w:space="0" w:color="auto"/>
        <w:left w:val="none" w:sz="0" w:space="0" w:color="auto"/>
        <w:bottom w:val="none" w:sz="0" w:space="0" w:color="auto"/>
        <w:right w:val="none" w:sz="0" w:space="0" w:color="auto"/>
      </w:divBdr>
    </w:div>
    <w:div w:id="1269461394">
      <w:bodyDiv w:val="1"/>
      <w:marLeft w:val="0"/>
      <w:marRight w:val="0"/>
      <w:marTop w:val="0"/>
      <w:marBottom w:val="0"/>
      <w:divBdr>
        <w:top w:val="none" w:sz="0" w:space="0" w:color="auto"/>
        <w:left w:val="none" w:sz="0" w:space="0" w:color="auto"/>
        <w:bottom w:val="none" w:sz="0" w:space="0" w:color="auto"/>
        <w:right w:val="none" w:sz="0" w:space="0" w:color="auto"/>
      </w:divBdr>
    </w:div>
    <w:div w:id="1269972540">
      <w:bodyDiv w:val="1"/>
      <w:marLeft w:val="0"/>
      <w:marRight w:val="0"/>
      <w:marTop w:val="0"/>
      <w:marBottom w:val="0"/>
      <w:divBdr>
        <w:top w:val="none" w:sz="0" w:space="0" w:color="auto"/>
        <w:left w:val="none" w:sz="0" w:space="0" w:color="auto"/>
        <w:bottom w:val="none" w:sz="0" w:space="0" w:color="auto"/>
        <w:right w:val="none" w:sz="0" w:space="0" w:color="auto"/>
      </w:divBdr>
    </w:div>
    <w:div w:id="1271738168">
      <w:bodyDiv w:val="1"/>
      <w:marLeft w:val="0"/>
      <w:marRight w:val="0"/>
      <w:marTop w:val="0"/>
      <w:marBottom w:val="0"/>
      <w:divBdr>
        <w:top w:val="none" w:sz="0" w:space="0" w:color="auto"/>
        <w:left w:val="none" w:sz="0" w:space="0" w:color="auto"/>
        <w:bottom w:val="none" w:sz="0" w:space="0" w:color="auto"/>
        <w:right w:val="none" w:sz="0" w:space="0" w:color="auto"/>
      </w:divBdr>
    </w:div>
    <w:div w:id="1275134005">
      <w:bodyDiv w:val="1"/>
      <w:marLeft w:val="0"/>
      <w:marRight w:val="0"/>
      <w:marTop w:val="0"/>
      <w:marBottom w:val="0"/>
      <w:divBdr>
        <w:top w:val="none" w:sz="0" w:space="0" w:color="auto"/>
        <w:left w:val="none" w:sz="0" w:space="0" w:color="auto"/>
        <w:bottom w:val="none" w:sz="0" w:space="0" w:color="auto"/>
        <w:right w:val="none" w:sz="0" w:space="0" w:color="auto"/>
      </w:divBdr>
    </w:div>
    <w:div w:id="1275163896">
      <w:bodyDiv w:val="1"/>
      <w:marLeft w:val="0"/>
      <w:marRight w:val="0"/>
      <w:marTop w:val="0"/>
      <w:marBottom w:val="0"/>
      <w:divBdr>
        <w:top w:val="none" w:sz="0" w:space="0" w:color="auto"/>
        <w:left w:val="none" w:sz="0" w:space="0" w:color="auto"/>
        <w:bottom w:val="none" w:sz="0" w:space="0" w:color="auto"/>
        <w:right w:val="none" w:sz="0" w:space="0" w:color="auto"/>
      </w:divBdr>
    </w:div>
    <w:div w:id="1275938689">
      <w:bodyDiv w:val="1"/>
      <w:marLeft w:val="0"/>
      <w:marRight w:val="0"/>
      <w:marTop w:val="0"/>
      <w:marBottom w:val="0"/>
      <w:divBdr>
        <w:top w:val="none" w:sz="0" w:space="0" w:color="auto"/>
        <w:left w:val="none" w:sz="0" w:space="0" w:color="auto"/>
        <w:bottom w:val="none" w:sz="0" w:space="0" w:color="auto"/>
        <w:right w:val="none" w:sz="0" w:space="0" w:color="auto"/>
      </w:divBdr>
    </w:div>
    <w:div w:id="1276522373">
      <w:bodyDiv w:val="1"/>
      <w:marLeft w:val="0"/>
      <w:marRight w:val="0"/>
      <w:marTop w:val="0"/>
      <w:marBottom w:val="0"/>
      <w:divBdr>
        <w:top w:val="none" w:sz="0" w:space="0" w:color="auto"/>
        <w:left w:val="none" w:sz="0" w:space="0" w:color="auto"/>
        <w:bottom w:val="none" w:sz="0" w:space="0" w:color="auto"/>
        <w:right w:val="none" w:sz="0" w:space="0" w:color="auto"/>
      </w:divBdr>
    </w:div>
    <w:div w:id="1277174680">
      <w:bodyDiv w:val="1"/>
      <w:marLeft w:val="0"/>
      <w:marRight w:val="0"/>
      <w:marTop w:val="0"/>
      <w:marBottom w:val="0"/>
      <w:divBdr>
        <w:top w:val="none" w:sz="0" w:space="0" w:color="auto"/>
        <w:left w:val="none" w:sz="0" w:space="0" w:color="auto"/>
        <w:bottom w:val="none" w:sz="0" w:space="0" w:color="auto"/>
        <w:right w:val="none" w:sz="0" w:space="0" w:color="auto"/>
      </w:divBdr>
    </w:div>
    <w:div w:id="1277175551">
      <w:bodyDiv w:val="1"/>
      <w:marLeft w:val="0"/>
      <w:marRight w:val="0"/>
      <w:marTop w:val="0"/>
      <w:marBottom w:val="0"/>
      <w:divBdr>
        <w:top w:val="none" w:sz="0" w:space="0" w:color="auto"/>
        <w:left w:val="none" w:sz="0" w:space="0" w:color="auto"/>
        <w:bottom w:val="none" w:sz="0" w:space="0" w:color="auto"/>
        <w:right w:val="none" w:sz="0" w:space="0" w:color="auto"/>
      </w:divBdr>
    </w:div>
    <w:div w:id="1278441513">
      <w:bodyDiv w:val="1"/>
      <w:marLeft w:val="0"/>
      <w:marRight w:val="0"/>
      <w:marTop w:val="0"/>
      <w:marBottom w:val="0"/>
      <w:divBdr>
        <w:top w:val="none" w:sz="0" w:space="0" w:color="auto"/>
        <w:left w:val="none" w:sz="0" w:space="0" w:color="auto"/>
        <w:bottom w:val="none" w:sz="0" w:space="0" w:color="auto"/>
        <w:right w:val="none" w:sz="0" w:space="0" w:color="auto"/>
      </w:divBdr>
    </w:div>
    <w:div w:id="1278677293">
      <w:bodyDiv w:val="1"/>
      <w:marLeft w:val="0"/>
      <w:marRight w:val="0"/>
      <w:marTop w:val="0"/>
      <w:marBottom w:val="0"/>
      <w:divBdr>
        <w:top w:val="none" w:sz="0" w:space="0" w:color="auto"/>
        <w:left w:val="none" w:sz="0" w:space="0" w:color="auto"/>
        <w:bottom w:val="none" w:sz="0" w:space="0" w:color="auto"/>
        <w:right w:val="none" w:sz="0" w:space="0" w:color="auto"/>
      </w:divBdr>
    </w:div>
    <w:div w:id="1279533889">
      <w:bodyDiv w:val="1"/>
      <w:marLeft w:val="0"/>
      <w:marRight w:val="0"/>
      <w:marTop w:val="0"/>
      <w:marBottom w:val="0"/>
      <w:divBdr>
        <w:top w:val="none" w:sz="0" w:space="0" w:color="auto"/>
        <w:left w:val="none" w:sz="0" w:space="0" w:color="auto"/>
        <w:bottom w:val="none" w:sz="0" w:space="0" w:color="auto"/>
        <w:right w:val="none" w:sz="0" w:space="0" w:color="auto"/>
      </w:divBdr>
    </w:div>
    <w:div w:id="1281182457">
      <w:bodyDiv w:val="1"/>
      <w:marLeft w:val="0"/>
      <w:marRight w:val="0"/>
      <w:marTop w:val="0"/>
      <w:marBottom w:val="0"/>
      <w:divBdr>
        <w:top w:val="none" w:sz="0" w:space="0" w:color="auto"/>
        <w:left w:val="none" w:sz="0" w:space="0" w:color="auto"/>
        <w:bottom w:val="none" w:sz="0" w:space="0" w:color="auto"/>
        <w:right w:val="none" w:sz="0" w:space="0" w:color="auto"/>
      </w:divBdr>
    </w:div>
    <w:div w:id="1286693657">
      <w:bodyDiv w:val="1"/>
      <w:marLeft w:val="0"/>
      <w:marRight w:val="0"/>
      <w:marTop w:val="0"/>
      <w:marBottom w:val="0"/>
      <w:divBdr>
        <w:top w:val="none" w:sz="0" w:space="0" w:color="auto"/>
        <w:left w:val="none" w:sz="0" w:space="0" w:color="auto"/>
        <w:bottom w:val="none" w:sz="0" w:space="0" w:color="auto"/>
        <w:right w:val="none" w:sz="0" w:space="0" w:color="auto"/>
      </w:divBdr>
    </w:div>
    <w:div w:id="1286884605">
      <w:bodyDiv w:val="1"/>
      <w:marLeft w:val="0"/>
      <w:marRight w:val="0"/>
      <w:marTop w:val="0"/>
      <w:marBottom w:val="0"/>
      <w:divBdr>
        <w:top w:val="none" w:sz="0" w:space="0" w:color="auto"/>
        <w:left w:val="none" w:sz="0" w:space="0" w:color="auto"/>
        <w:bottom w:val="none" w:sz="0" w:space="0" w:color="auto"/>
        <w:right w:val="none" w:sz="0" w:space="0" w:color="auto"/>
      </w:divBdr>
    </w:div>
    <w:div w:id="1287586528">
      <w:bodyDiv w:val="1"/>
      <w:marLeft w:val="0"/>
      <w:marRight w:val="0"/>
      <w:marTop w:val="0"/>
      <w:marBottom w:val="0"/>
      <w:divBdr>
        <w:top w:val="none" w:sz="0" w:space="0" w:color="auto"/>
        <w:left w:val="none" w:sz="0" w:space="0" w:color="auto"/>
        <w:bottom w:val="none" w:sz="0" w:space="0" w:color="auto"/>
        <w:right w:val="none" w:sz="0" w:space="0" w:color="auto"/>
      </w:divBdr>
    </w:div>
    <w:div w:id="1288581066">
      <w:bodyDiv w:val="1"/>
      <w:marLeft w:val="0"/>
      <w:marRight w:val="0"/>
      <w:marTop w:val="0"/>
      <w:marBottom w:val="0"/>
      <w:divBdr>
        <w:top w:val="none" w:sz="0" w:space="0" w:color="auto"/>
        <w:left w:val="none" w:sz="0" w:space="0" w:color="auto"/>
        <w:bottom w:val="none" w:sz="0" w:space="0" w:color="auto"/>
        <w:right w:val="none" w:sz="0" w:space="0" w:color="auto"/>
      </w:divBdr>
    </w:div>
    <w:div w:id="1289824119">
      <w:bodyDiv w:val="1"/>
      <w:marLeft w:val="0"/>
      <w:marRight w:val="0"/>
      <w:marTop w:val="0"/>
      <w:marBottom w:val="0"/>
      <w:divBdr>
        <w:top w:val="none" w:sz="0" w:space="0" w:color="auto"/>
        <w:left w:val="none" w:sz="0" w:space="0" w:color="auto"/>
        <w:bottom w:val="none" w:sz="0" w:space="0" w:color="auto"/>
        <w:right w:val="none" w:sz="0" w:space="0" w:color="auto"/>
      </w:divBdr>
    </w:div>
    <w:div w:id="1291788061">
      <w:bodyDiv w:val="1"/>
      <w:marLeft w:val="0"/>
      <w:marRight w:val="0"/>
      <w:marTop w:val="0"/>
      <w:marBottom w:val="0"/>
      <w:divBdr>
        <w:top w:val="none" w:sz="0" w:space="0" w:color="auto"/>
        <w:left w:val="none" w:sz="0" w:space="0" w:color="auto"/>
        <w:bottom w:val="none" w:sz="0" w:space="0" w:color="auto"/>
        <w:right w:val="none" w:sz="0" w:space="0" w:color="auto"/>
      </w:divBdr>
    </w:div>
    <w:div w:id="1291940280">
      <w:bodyDiv w:val="1"/>
      <w:marLeft w:val="0"/>
      <w:marRight w:val="0"/>
      <w:marTop w:val="0"/>
      <w:marBottom w:val="0"/>
      <w:divBdr>
        <w:top w:val="none" w:sz="0" w:space="0" w:color="auto"/>
        <w:left w:val="none" w:sz="0" w:space="0" w:color="auto"/>
        <w:bottom w:val="none" w:sz="0" w:space="0" w:color="auto"/>
        <w:right w:val="none" w:sz="0" w:space="0" w:color="auto"/>
      </w:divBdr>
    </w:div>
    <w:div w:id="1293904791">
      <w:bodyDiv w:val="1"/>
      <w:marLeft w:val="0"/>
      <w:marRight w:val="0"/>
      <w:marTop w:val="0"/>
      <w:marBottom w:val="0"/>
      <w:divBdr>
        <w:top w:val="none" w:sz="0" w:space="0" w:color="auto"/>
        <w:left w:val="none" w:sz="0" w:space="0" w:color="auto"/>
        <w:bottom w:val="none" w:sz="0" w:space="0" w:color="auto"/>
        <w:right w:val="none" w:sz="0" w:space="0" w:color="auto"/>
      </w:divBdr>
    </w:div>
    <w:div w:id="1295789383">
      <w:bodyDiv w:val="1"/>
      <w:marLeft w:val="0"/>
      <w:marRight w:val="0"/>
      <w:marTop w:val="0"/>
      <w:marBottom w:val="0"/>
      <w:divBdr>
        <w:top w:val="none" w:sz="0" w:space="0" w:color="auto"/>
        <w:left w:val="none" w:sz="0" w:space="0" w:color="auto"/>
        <w:bottom w:val="none" w:sz="0" w:space="0" w:color="auto"/>
        <w:right w:val="none" w:sz="0" w:space="0" w:color="auto"/>
      </w:divBdr>
    </w:div>
    <w:div w:id="1297029615">
      <w:bodyDiv w:val="1"/>
      <w:marLeft w:val="0"/>
      <w:marRight w:val="0"/>
      <w:marTop w:val="0"/>
      <w:marBottom w:val="0"/>
      <w:divBdr>
        <w:top w:val="none" w:sz="0" w:space="0" w:color="auto"/>
        <w:left w:val="none" w:sz="0" w:space="0" w:color="auto"/>
        <w:bottom w:val="none" w:sz="0" w:space="0" w:color="auto"/>
        <w:right w:val="none" w:sz="0" w:space="0" w:color="auto"/>
      </w:divBdr>
    </w:div>
    <w:div w:id="1297446975">
      <w:bodyDiv w:val="1"/>
      <w:marLeft w:val="0"/>
      <w:marRight w:val="0"/>
      <w:marTop w:val="0"/>
      <w:marBottom w:val="0"/>
      <w:divBdr>
        <w:top w:val="none" w:sz="0" w:space="0" w:color="auto"/>
        <w:left w:val="none" w:sz="0" w:space="0" w:color="auto"/>
        <w:bottom w:val="none" w:sz="0" w:space="0" w:color="auto"/>
        <w:right w:val="none" w:sz="0" w:space="0" w:color="auto"/>
      </w:divBdr>
    </w:div>
    <w:div w:id="1300575103">
      <w:bodyDiv w:val="1"/>
      <w:marLeft w:val="0"/>
      <w:marRight w:val="0"/>
      <w:marTop w:val="0"/>
      <w:marBottom w:val="0"/>
      <w:divBdr>
        <w:top w:val="none" w:sz="0" w:space="0" w:color="auto"/>
        <w:left w:val="none" w:sz="0" w:space="0" w:color="auto"/>
        <w:bottom w:val="none" w:sz="0" w:space="0" w:color="auto"/>
        <w:right w:val="none" w:sz="0" w:space="0" w:color="auto"/>
      </w:divBdr>
    </w:div>
    <w:div w:id="1300917222">
      <w:bodyDiv w:val="1"/>
      <w:marLeft w:val="0"/>
      <w:marRight w:val="0"/>
      <w:marTop w:val="0"/>
      <w:marBottom w:val="0"/>
      <w:divBdr>
        <w:top w:val="none" w:sz="0" w:space="0" w:color="auto"/>
        <w:left w:val="none" w:sz="0" w:space="0" w:color="auto"/>
        <w:bottom w:val="none" w:sz="0" w:space="0" w:color="auto"/>
        <w:right w:val="none" w:sz="0" w:space="0" w:color="auto"/>
      </w:divBdr>
    </w:div>
    <w:div w:id="1302350358">
      <w:bodyDiv w:val="1"/>
      <w:marLeft w:val="0"/>
      <w:marRight w:val="0"/>
      <w:marTop w:val="0"/>
      <w:marBottom w:val="0"/>
      <w:divBdr>
        <w:top w:val="none" w:sz="0" w:space="0" w:color="auto"/>
        <w:left w:val="none" w:sz="0" w:space="0" w:color="auto"/>
        <w:bottom w:val="none" w:sz="0" w:space="0" w:color="auto"/>
        <w:right w:val="none" w:sz="0" w:space="0" w:color="auto"/>
      </w:divBdr>
    </w:div>
    <w:div w:id="1303075889">
      <w:bodyDiv w:val="1"/>
      <w:marLeft w:val="0"/>
      <w:marRight w:val="0"/>
      <w:marTop w:val="0"/>
      <w:marBottom w:val="0"/>
      <w:divBdr>
        <w:top w:val="none" w:sz="0" w:space="0" w:color="auto"/>
        <w:left w:val="none" w:sz="0" w:space="0" w:color="auto"/>
        <w:bottom w:val="none" w:sz="0" w:space="0" w:color="auto"/>
        <w:right w:val="none" w:sz="0" w:space="0" w:color="auto"/>
      </w:divBdr>
    </w:div>
    <w:div w:id="1305504215">
      <w:bodyDiv w:val="1"/>
      <w:marLeft w:val="0"/>
      <w:marRight w:val="0"/>
      <w:marTop w:val="0"/>
      <w:marBottom w:val="0"/>
      <w:divBdr>
        <w:top w:val="none" w:sz="0" w:space="0" w:color="auto"/>
        <w:left w:val="none" w:sz="0" w:space="0" w:color="auto"/>
        <w:bottom w:val="none" w:sz="0" w:space="0" w:color="auto"/>
        <w:right w:val="none" w:sz="0" w:space="0" w:color="auto"/>
      </w:divBdr>
    </w:div>
    <w:div w:id="1309240364">
      <w:bodyDiv w:val="1"/>
      <w:marLeft w:val="0"/>
      <w:marRight w:val="0"/>
      <w:marTop w:val="0"/>
      <w:marBottom w:val="0"/>
      <w:divBdr>
        <w:top w:val="none" w:sz="0" w:space="0" w:color="auto"/>
        <w:left w:val="none" w:sz="0" w:space="0" w:color="auto"/>
        <w:bottom w:val="none" w:sz="0" w:space="0" w:color="auto"/>
        <w:right w:val="none" w:sz="0" w:space="0" w:color="auto"/>
      </w:divBdr>
    </w:div>
    <w:div w:id="1310785762">
      <w:bodyDiv w:val="1"/>
      <w:marLeft w:val="0"/>
      <w:marRight w:val="0"/>
      <w:marTop w:val="0"/>
      <w:marBottom w:val="0"/>
      <w:divBdr>
        <w:top w:val="none" w:sz="0" w:space="0" w:color="auto"/>
        <w:left w:val="none" w:sz="0" w:space="0" w:color="auto"/>
        <w:bottom w:val="none" w:sz="0" w:space="0" w:color="auto"/>
        <w:right w:val="none" w:sz="0" w:space="0" w:color="auto"/>
      </w:divBdr>
    </w:div>
    <w:div w:id="1311211469">
      <w:bodyDiv w:val="1"/>
      <w:marLeft w:val="0"/>
      <w:marRight w:val="0"/>
      <w:marTop w:val="0"/>
      <w:marBottom w:val="0"/>
      <w:divBdr>
        <w:top w:val="none" w:sz="0" w:space="0" w:color="auto"/>
        <w:left w:val="none" w:sz="0" w:space="0" w:color="auto"/>
        <w:bottom w:val="none" w:sz="0" w:space="0" w:color="auto"/>
        <w:right w:val="none" w:sz="0" w:space="0" w:color="auto"/>
      </w:divBdr>
    </w:div>
    <w:div w:id="1313027176">
      <w:bodyDiv w:val="1"/>
      <w:marLeft w:val="0"/>
      <w:marRight w:val="0"/>
      <w:marTop w:val="0"/>
      <w:marBottom w:val="0"/>
      <w:divBdr>
        <w:top w:val="none" w:sz="0" w:space="0" w:color="auto"/>
        <w:left w:val="none" w:sz="0" w:space="0" w:color="auto"/>
        <w:bottom w:val="none" w:sz="0" w:space="0" w:color="auto"/>
        <w:right w:val="none" w:sz="0" w:space="0" w:color="auto"/>
      </w:divBdr>
    </w:div>
    <w:div w:id="1313870240">
      <w:bodyDiv w:val="1"/>
      <w:marLeft w:val="0"/>
      <w:marRight w:val="0"/>
      <w:marTop w:val="0"/>
      <w:marBottom w:val="0"/>
      <w:divBdr>
        <w:top w:val="none" w:sz="0" w:space="0" w:color="auto"/>
        <w:left w:val="none" w:sz="0" w:space="0" w:color="auto"/>
        <w:bottom w:val="none" w:sz="0" w:space="0" w:color="auto"/>
        <w:right w:val="none" w:sz="0" w:space="0" w:color="auto"/>
      </w:divBdr>
    </w:div>
    <w:div w:id="1313873180">
      <w:bodyDiv w:val="1"/>
      <w:marLeft w:val="0"/>
      <w:marRight w:val="0"/>
      <w:marTop w:val="0"/>
      <w:marBottom w:val="0"/>
      <w:divBdr>
        <w:top w:val="none" w:sz="0" w:space="0" w:color="auto"/>
        <w:left w:val="none" w:sz="0" w:space="0" w:color="auto"/>
        <w:bottom w:val="none" w:sz="0" w:space="0" w:color="auto"/>
        <w:right w:val="none" w:sz="0" w:space="0" w:color="auto"/>
      </w:divBdr>
    </w:div>
    <w:div w:id="1316295563">
      <w:bodyDiv w:val="1"/>
      <w:marLeft w:val="0"/>
      <w:marRight w:val="0"/>
      <w:marTop w:val="0"/>
      <w:marBottom w:val="0"/>
      <w:divBdr>
        <w:top w:val="none" w:sz="0" w:space="0" w:color="auto"/>
        <w:left w:val="none" w:sz="0" w:space="0" w:color="auto"/>
        <w:bottom w:val="none" w:sz="0" w:space="0" w:color="auto"/>
        <w:right w:val="none" w:sz="0" w:space="0" w:color="auto"/>
      </w:divBdr>
    </w:div>
    <w:div w:id="1317340920">
      <w:bodyDiv w:val="1"/>
      <w:marLeft w:val="0"/>
      <w:marRight w:val="0"/>
      <w:marTop w:val="0"/>
      <w:marBottom w:val="0"/>
      <w:divBdr>
        <w:top w:val="none" w:sz="0" w:space="0" w:color="auto"/>
        <w:left w:val="none" w:sz="0" w:space="0" w:color="auto"/>
        <w:bottom w:val="none" w:sz="0" w:space="0" w:color="auto"/>
        <w:right w:val="none" w:sz="0" w:space="0" w:color="auto"/>
      </w:divBdr>
    </w:div>
    <w:div w:id="1318414419">
      <w:bodyDiv w:val="1"/>
      <w:marLeft w:val="0"/>
      <w:marRight w:val="0"/>
      <w:marTop w:val="0"/>
      <w:marBottom w:val="0"/>
      <w:divBdr>
        <w:top w:val="none" w:sz="0" w:space="0" w:color="auto"/>
        <w:left w:val="none" w:sz="0" w:space="0" w:color="auto"/>
        <w:bottom w:val="none" w:sz="0" w:space="0" w:color="auto"/>
        <w:right w:val="none" w:sz="0" w:space="0" w:color="auto"/>
      </w:divBdr>
    </w:div>
    <w:div w:id="1321083501">
      <w:bodyDiv w:val="1"/>
      <w:marLeft w:val="0"/>
      <w:marRight w:val="0"/>
      <w:marTop w:val="0"/>
      <w:marBottom w:val="0"/>
      <w:divBdr>
        <w:top w:val="none" w:sz="0" w:space="0" w:color="auto"/>
        <w:left w:val="none" w:sz="0" w:space="0" w:color="auto"/>
        <w:bottom w:val="none" w:sz="0" w:space="0" w:color="auto"/>
        <w:right w:val="none" w:sz="0" w:space="0" w:color="auto"/>
      </w:divBdr>
    </w:div>
    <w:div w:id="1322078409">
      <w:bodyDiv w:val="1"/>
      <w:marLeft w:val="0"/>
      <w:marRight w:val="0"/>
      <w:marTop w:val="0"/>
      <w:marBottom w:val="0"/>
      <w:divBdr>
        <w:top w:val="none" w:sz="0" w:space="0" w:color="auto"/>
        <w:left w:val="none" w:sz="0" w:space="0" w:color="auto"/>
        <w:bottom w:val="none" w:sz="0" w:space="0" w:color="auto"/>
        <w:right w:val="none" w:sz="0" w:space="0" w:color="auto"/>
      </w:divBdr>
    </w:div>
    <w:div w:id="1323310990">
      <w:bodyDiv w:val="1"/>
      <w:marLeft w:val="0"/>
      <w:marRight w:val="0"/>
      <w:marTop w:val="0"/>
      <w:marBottom w:val="0"/>
      <w:divBdr>
        <w:top w:val="none" w:sz="0" w:space="0" w:color="auto"/>
        <w:left w:val="none" w:sz="0" w:space="0" w:color="auto"/>
        <w:bottom w:val="none" w:sz="0" w:space="0" w:color="auto"/>
        <w:right w:val="none" w:sz="0" w:space="0" w:color="auto"/>
      </w:divBdr>
    </w:div>
    <w:div w:id="1323584010">
      <w:bodyDiv w:val="1"/>
      <w:marLeft w:val="0"/>
      <w:marRight w:val="0"/>
      <w:marTop w:val="0"/>
      <w:marBottom w:val="0"/>
      <w:divBdr>
        <w:top w:val="none" w:sz="0" w:space="0" w:color="auto"/>
        <w:left w:val="none" w:sz="0" w:space="0" w:color="auto"/>
        <w:bottom w:val="none" w:sz="0" w:space="0" w:color="auto"/>
        <w:right w:val="none" w:sz="0" w:space="0" w:color="auto"/>
      </w:divBdr>
    </w:div>
    <w:div w:id="1325207439">
      <w:bodyDiv w:val="1"/>
      <w:marLeft w:val="0"/>
      <w:marRight w:val="0"/>
      <w:marTop w:val="0"/>
      <w:marBottom w:val="0"/>
      <w:divBdr>
        <w:top w:val="none" w:sz="0" w:space="0" w:color="auto"/>
        <w:left w:val="none" w:sz="0" w:space="0" w:color="auto"/>
        <w:bottom w:val="none" w:sz="0" w:space="0" w:color="auto"/>
        <w:right w:val="none" w:sz="0" w:space="0" w:color="auto"/>
      </w:divBdr>
    </w:div>
    <w:div w:id="1327435416">
      <w:bodyDiv w:val="1"/>
      <w:marLeft w:val="0"/>
      <w:marRight w:val="0"/>
      <w:marTop w:val="0"/>
      <w:marBottom w:val="0"/>
      <w:divBdr>
        <w:top w:val="none" w:sz="0" w:space="0" w:color="auto"/>
        <w:left w:val="none" w:sz="0" w:space="0" w:color="auto"/>
        <w:bottom w:val="none" w:sz="0" w:space="0" w:color="auto"/>
        <w:right w:val="none" w:sz="0" w:space="0" w:color="auto"/>
      </w:divBdr>
    </w:div>
    <w:div w:id="1327897812">
      <w:bodyDiv w:val="1"/>
      <w:marLeft w:val="0"/>
      <w:marRight w:val="0"/>
      <w:marTop w:val="0"/>
      <w:marBottom w:val="0"/>
      <w:divBdr>
        <w:top w:val="none" w:sz="0" w:space="0" w:color="auto"/>
        <w:left w:val="none" w:sz="0" w:space="0" w:color="auto"/>
        <w:bottom w:val="none" w:sz="0" w:space="0" w:color="auto"/>
        <w:right w:val="none" w:sz="0" w:space="0" w:color="auto"/>
      </w:divBdr>
    </w:div>
    <w:div w:id="1329400792">
      <w:bodyDiv w:val="1"/>
      <w:marLeft w:val="0"/>
      <w:marRight w:val="0"/>
      <w:marTop w:val="0"/>
      <w:marBottom w:val="0"/>
      <w:divBdr>
        <w:top w:val="none" w:sz="0" w:space="0" w:color="auto"/>
        <w:left w:val="none" w:sz="0" w:space="0" w:color="auto"/>
        <w:bottom w:val="none" w:sz="0" w:space="0" w:color="auto"/>
        <w:right w:val="none" w:sz="0" w:space="0" w:color="auto"/>
      </w:divBdr>
    </w:div>
    <w:div w:id="1330062956">
      <w:bodyDiv w:val="1"/>
      <w:marLeft w:val="0"/>
      <w:marRight w:val="0"/>
      <w:marTop w:val="0"/>
      <w:marBottom w:val="0"/>
      <w:divBdr>
        <w:top w:val="none" w:sz="0" w:space="0" w:color="auto"/>
        <w:left w:val="none" w:sz="0" w:space="0" w:color="auto"/>
        <w:bottom w:val="none" w:sz="0" w:space="0" w:color="auto"/>
        <w:right w:val="none" w:sz="0" w:space="0" w:color="auto"/>
      </w:divBdr>
    </w:div>
    <w:div w:id="1330476647">
      <w:bodyDiv w:val="1"/>
      <w:marLeft w:val="0"/>
      <w:marRight w:val="0"/>
      <w:marTop w:val="0"/>
      <w:marBottom w:val="0"/>
      <w:divBdr>
        <w:top w:val="none" w:sz="0" w:space="0" w:color="auto"/>
        <w:left w:val="none" w:sz="0" w:space="0" w:color="auto"/>
        <w:bottom w:val="none" w:sz="0" w:space="0" w:color="auto"/>
        <w:right w:val="none" w:sz="0" w:space="0" w:color="auto"/>
      </w:divBdr>
    </w:div>
    <w:div w:id="1332757335">
      <w:bodyDiv w:val="1"/>
      <w:marLeft w:val="0"/>
      <w:marRight w:val="0"/>
      <w:marTop w:val="0"/>
      <w:marBottom w:val="0"/>
      <w:divBdr>
        <w:top w:val="none" w:sz="0" w:space="0" w:color="auto"/>
        <w:left w:val="none" w:sz="0" w:space="0" w:color="auto"/>
        <w:bottom w:val="none" w:sz="0" w:space="0" w:color="auto"/>
        <w:right w:val="none" w:sz="0" w:space="0" w:color="auto"/>
      </w:divBdr>
    </w:div>
    <w:div w:id="1332951855">
      <w:bodyDiv w:val="1"/>
      <w:marLeft w:val="0"/>
      <w:marRight w:val="0"/>
      <w:marTop w:val="0"/>
      <w:marBottom w:val="0"/>
      <w:divBdr>
        <w:top w:val="none" w:sz="0" w:space="0" w:color="auto"/>
        <w:left w:val="none" w:sz="0" w:space="0" w:color="auto"/>
        <w:bottom w:val="none" w:sz="0" w:space="0" w:color="auto"/>
        <w:right w:val="none" w:sz="0" w:space="0" w:color="auto"/>
      </w:divBdr>
    </w:div>
    <w:div w:id="1333334643">
      <w:bodyDiv w:val="1"/>
      <w:marLeft w:val="0"/>
      <w:marRight w:val="0"/>
      <w:marTop w:val="0"/>
      <w:marBottom w:val="0"/>
      <w:divBdr>
        <w:top w:val="none" w:sz="0" w:space="0" w:color="auto"/>
        <w:left w:val="none" w:sz="0" w:space="0" w:color="auto"/>
        <w:bottom w:val="none" w:sz="0" w:space="0" w:color="auto"/>
        <w:right w:val="none" w:sz="0" w:space="0" w:color="auto"/>
      </w:divBdr>
    </w:div>
    <w:div w:id="1334911904">
      <w:bodyDiv w:val="1"/>
      <w:marLeft w:val="0"/>
      <w:marRight w:val="0"/>
      <w:marTop w:val="0"/>
      <w:marBottom w:val="0"/>
      <w:divBdr>
        <w:top w:val="none" w:sz="0" w:space="0" w:color="auto"/>
        <w:left w:val="none" w:sz="0" w:space="0" w:color="auto"/>
        <w:bottom w:val="none" w:sz="0" w:space="0" w:color="auto"/>
        <w:right w:val="none" w:sz="0" w:space="0" w:color="auto"/>
      </w:divBdr>
    </w:div>
    <w:div w:id="1335038512">
      <w:bodyDiv w:val="1"/>
      <w:marLeft w:val="0"/>
      <w:marRight w:val="0"/>
      <w:marTop w:val="0"/>
      <w:marBottom w:val="0"/>
      <w:divBdr>
        <w:top w:val="none" w:sz="0" w:space="0" w:color="auto"/>
        <w:left w:val="none" w:sz="0" w:space="0" w:color="auto"/>
        <w:bottom w:val="none" w:sz="0" w:space="0" w:color="auto"/>
        <w:right w:val="none" w:sz="0" w:space="0" w:color="auto"/>
      </w:divBdr>
    </w:div>
    <w:div w:id="1335645043">
      <w:bodyDiv w:val="1"/>
      <w:marLeft w:val="0"/>
      <w:marRight w:val="0"/>
      <w:marTop w:val="0"/>
      <w:marBottom w:val="0"/>
      <w:divBdr>
        <w:top w:val="none" w:sz="0" w:space="0" w:color="auto"/>
        <w:left w:val="none" w:sz="0" w:space="0" w:color="auto"/>
        <w:bottom w:val="none" w:sz="0" w:space="0" w:color="auto"/>
        <w:right w:val="none" w:sz="0" w:space="0" w:color="auto"/>
      </w:divBdr>
    </w:div>
    <w:div w:id="1335717921">
      <w:bodyDiv w:val="1"/>
      <w:marLeft w:val="0"/>
      <w:marRight w:val="0"/>
      <w:marTop w:val="0"/>
      <w:marBottom w:val="0"/>
      <w:divBdr>
        <w:top w:val="none" w:sz="0" w:space="0" w:color="auto"/>
        <w:left w:val="none" w:sz="0" w:space="0" w:color="auto"/>
        <w:bottom w:val="none" w:sz="0" w:space="0" w:color="auto"/>
        <w:right w:val="none" w:sz="0" w:space="0" w:color="auto"/>
      </w:divBdr>
    </w:div>
    <w:div w:id="1336301191">
      <w:bodyDiv w:val="1"/>
      <w:marLeft w:val="0"/>
      <w:marRight w:val="0"/>
      <w:marTop w:val="0"/>
      <w:marBottom w:val="0"/>
      <w:divBdr>
        <w:top w:val="none" w:sz="0" w:space="0" w:color="auto"/>
        <w:left w:val="none" w:sz="0" w:space="0" w:color="auto"/>
        <w:bottom w:val="none" w:sz="0" w:space="0" w:color="auto"/>
        <w:right w:val="none" w:sz="0" w:space="0" w:color="auto"/>
      </w:divBdr>
    </w:div>
    <w:div w:id="1337073395">
      <w:bodyDiv w:val="1"/>
      <w:marLeft w:val="0"/>
      <w:marRight w:val="0"/>
      <w:marTop w:val="0"/>
      <w:marBottom w:val="0"/>
      <w:divBdr>
        <w:top w:val="none" w:sz="0" w:space="0" w:color="auto"/>
        <w:left w:val="none" w:sz="0" w:space="0" w:color="auto"/>
        <w:bottom w:val="none" w:sz="0" w:space="0" w:color="auto"/>
        <w:right w:val="none" w:sz="0" w:space="0" w:color="auto"/>
      </w:divBdr>
    </w:div>
    <w:div w:id="1340960486">
      <w:bodyDiv w:val="1"/>
      <w:marLeft w:val="0"/>
      <w:marRight w:val="0"/>
      <w:marTop w:val="0"/>
      <w:marBottom w:val="0"/>
      <w:divBdr>
        <w:top w:val="none" w:sz="0" w:space="0" w:color="auto"/>
        <w:left w:val="none" w:sz="0" w:space="0" w:color="auto"/>
        <w:bottom w:val="none" w:sz="0" w:space="0" w:color="auto"/>
        <w:right w:val="none" w:sz="0" w:space="0" w:color="auto"/>
      </w:divBdr>
    </w:div>
    <w:div w:id="1340963673">
      <w:bodyDiv w:val="1"/>
      <w:marLeft w:val="0"/>
      <w:marRight w:val="0"/>
      <w:marTop w:val="0"/>
      <w:marBottom w:val="0"/>
      <w:divBdr>
        <w:top w:val="none" w:sz="0" w:space="0" w:color="auto"/>
        <w:left w:val="none" w:sz="0" w:space="0" w:color="auto"/>
        <w:bottom w:val="none" w:sz="0" w:space="0" w:color="auto"/>
        <w:right w:val="none" w:sz="0" w:space="0" w:color="auto"/>
      </w:divBdr>
    </w:div>
    <w:div w:id="1344936902">
      <w:bodyDiv w:val="1"/>
      <w:marLeft w:val="0"/>
      <w:marRight w:val="0"/>
      <w:marTop w:val="0"/>
      <w:marBottom w:val="0"/>
      <w:divBdr>
        <w:top w:val="none" w:sz="0" w:space="0" w:color="auto"/>
        <w:left w:val="none" w:sz="0" w:space="0" w:color="auto"/>
        <w:bottom w:val="none" w:sz="0" w:space="0" w:color="auto"/>
        <w:right w:val="none" w:sz="0" w:space="0" w:color="auto"/>
      </w:divBdr>
    </w:div>
    <w:div w:id="1347752405">
      <w:bodyDiv w:val="1"/>
      <w:marLeft w:val="0"/>
      <w:marRight w:val="0"/>
      <w:marTop w:val="0"/>
      <w:marBottom w:val="0"/>
      <w:divBdr>
        <w:top w:val="none" w:sz="0" w:space="0" w:color="auto"/>
        <w:left w:val="none" w:sz="0" w:space="0" w:color="auto"/>
        <w:bottom w:val="none" w:sz="0" w:space="0" w:color="auto"/>
        <w:right w:val="none" w:sz="0" w:space="0" w:color="auto"/>
      </w:divBdr>
    </w:div>
    <w:div w:id="1350375383">
      <w:bodyDiv w:val="1"/>
      <w:marLeft w:val="0"/>
      <w:marRight w:val="0"/>
      <w:marTop w:val="0"/>
      <w:marBottom w:val="0"/>
      <w:divBdr>
        <w:top w:val="none" w:sz="0" w:space="0" w:color="auto"/>
        <w:left w:val="none" w:sz="0" w:space="0" w:color="auto"/>
        <w:bottom w:val="none" w:sz="0" w:space="0" w:color="auto"/>
        <w:right w:val="none" w:sz="0" w:space="0" w:color="auto"/>
      </w:divBdr>
    </w:div>
    <w:div w:id="1352024353">
      <w:bodyDiv w:val="1"/>
      <w:marLeft w:val="0"/>
      <w:marRight w:val="0"/>
      <w:marTop w:val="0"/>
      <w:marBottom w:val="0"/>
      <w:divBdr>
        <w:top w:val="none" w:sz="0" w:space="0" w:color="auto"/>
        <w:left w:val="none" w:sz="0" w:space="0" w:color="auto"/>
        <w:bottom w:val="none" w:sz="0" w:space="0" w:color="auto"/>
        <w:right w:val="none" w:sz="0" w:space="0" w:color="auto"/>
      </w:divBdr>
    </w:div>
    <w:div w:id="1353531052">
      <w:bodyDiv w:val="1"/>
      <w:marLeft w:val="0"/>
      <w:marRight w:val="0"/>
      <w:marTop w:val="0"/>
      <w:marBottom w:val="0"/>
      <w:divBdr>
        <w:top w:val="none" w:sz="0" w:space="0" w:color="auto"/>
        <w:left w:val="none" w:sz="0" w:space="0" w:color="auto"/>
        <w:bottom w:val="none" w:sz="0" w:space="0" w:color="auto"/>
        <w:right w:val="none" w:sz="0" w:space="0" w:color="auto"/>
      </w:divBdr>
    </w:div>
    <w:div w:id="1355498649">
      <w:bodyDiv w:val="1"/>
      <w:marLeft w:val="0"/>
      <w:marRight w:val="0"/>
      <w:marTop w:val="0"/>
      <w:marBottom w:val="0"/>
      <w:divBdr>
        <w:top w:val="none" w:sz="0" w:space="0" w:color="auto"/>
        <w:left w:val="none" w:sz="0" w:space="0" w:color="auto"/>
        <w:bottom w:val="none" w:sz="0" w:space="0" w:color="auto"/>
        <w:right w:val="none" w:sz="0" w:space="0" w:color="auto"/>
      </w:divBdr>
    </w:div>
    <w:div w:id="1356612225">
      <w:bodyDiv w:val="1"/>
      <w:marLeft w:val="0"/>
      <w:marRight w:val="0"/>
      <w:marTop w:val="0"/>
      <w:marBottom w:val="0"/>
      <w:divBdr>
        <w:top w:val="none" w:sz="0" w:space="0" w:color="auto"/>
        <w:left w:val="none" w:sz="0" w:space="0" w:color="auto"/>
        <w:bottom w:val="none" w:sz="0" w:space="0" w:color="auto"/>
        <w:right w:val="none" w:sz="0" w:space="0" w:color="auto"/>
      </w:divBdr>
    </w:div>
    <w:div w:id="1356737141">
      <w:bodyDiv w:val="1"/>
      <w:marLeft w:val="0"/>
      <w:marRight w:val="0"/>
      <w:marTop w:val="0"/>
      <w:marBottom w:val="0"/>
      <w:divBdr>
        <w:top w:val="none" w:sz="0" w:space="0" w:color="auto"/>
        <w:left w:val="none" w:sz="0" w:space="0" w:color="auto"/>
        <w:bottom w:val="none" w:sz="0" w:space="0" w:color="auto"/>
        <w:right w:val="none" w:sz="0" w:space="0" w:color="auto"/>
      </w:divBdr>
    </w:div>
    <w:div w:id="1357275021">
      <w:bodyDiv w:val="1"/>
      <w:marLeft w:val="0"/>
      <w:marRight w:val="0"/>
      <w:marTop w:val="0"/>
      <w:marBottom w:val="0"/>
      <w:divBdr>
        <w:top w:val="none" w:sz="0" w:space="0" w:color="auto"/>
        <w:left w:val="none" w:sz="0" w:space="0" w:color="auto"/>
        <w:bottom w:val="none" w:sz="0" w:space="0" w:color="auto"/>
        <w:right w:val="none" w:sz="0" w:space="0" w:color="auto"/>
      </w:divBdr>
    </w:div>
    <w:div w:id="1358656946">
      <w:bodyDiv w:val="1"/>
      <w:marLeft w:val="0"/>
      <w:marRight w:val="0"/>
      <w:marTop w:val="0"/>
      <w:marBottom w:val="0"/>
      <w:divBdr>
        <w:top w:val="none" w:sz="0" w:space="0" w:color="auto"/>
        <w:left w:val="none" w:sz="0" w:space="0" w:color="auto"/>
        <w:bottom w:val="none" w:sz="0" w:space="0" w:color="auto"/>
        <w:right w:val="none" w:sz="0" w:space="0" w:color="auto"/>
      </w:divBdr>
    </w:div>
    <w:div w:id="1358848974">
      <w:bodyDiv w:val="1"/>
      <w:marLeft w:val="0"/>
      <w:marRight w:val="0"/>
      <w:marTop w:val="0"/>
      <w:marBottom w:val="0"/>
      <w:divBdr>
        <w:top w:val="none" w:sz="0" w:space="0" w:color="auto"/>
        <w:left w:val="none" w:sz="0" w:space="0" w:color="auto"/>
        <w:bottom w:val="none" w:sz="0" w:space="0" w:color="auto"/>
        <w:right w:val="none" w:sz="0" w:space="0" w:color="auto"/>
      </w:divBdr>
    </w:div>
    <w:div w:id="1359313274">
      <w:bodyDiv w:val="1"/>
      <w:marLeft w:val="0"/>
      <w:marRight w:val="0"/>
      <w:marTop w:val="0"/>
      <w:marBottom w:val="0"/>
      <w:divBdr>
        <w:top w:val="none" w:sz="0" w:space="0" w:color="auto"/>
        <w:left w:val="none" w:sz="0" w:space="0" w:color="auto"/>
        <w:bottom w:val="none" w:sz="0" w:space="0" w:color="auto"/>
        <w:right w:val="none" w:sz="0" w:space="0" w:color="auto"/>
      </w:divBdr>
    </w:div>
    <w:div w:id="1359701584">
      <w:bodyDiv w:val="1"/>
      <w:marLeft w:val="0"/>
      <w:marRight w:val="0"/>
      <w:marTop w:val="0"/>
      <w:marBottom w:val="0"/>
      <w:divBdr>
        <w:top w:val="none" w:sz="0" w:space="0" w:color="auto"/>
        <w:left w:val="none" w:sz="0" w:space="0" w:color="auto"/>
        <w:bottom w:val="none" w:sz="0" w:space="0" w:color="auto"/>
        <w:right w:val="none" w:sz="0" w:space="0" w:color="auto"/>
      </w:divBdr>
    </w:div>
    <w:div w:id="1359811774">
      <w:bodyDiv w:val="1"/>
      <w:marLeft w:val="0"/>
      <w:marRight w:val="0"/>
      <w:marTop w:val="0"/>
      <w:marBottom w:val="0"/>
      <w:divBdr>
        <w:top w:val="none" w:sz="0" w:space="0" w:color="auto"/>
        <w:left w:val="none" w:sz="0" w:space="0" w:color="auto"/>
        <w:bottom w:val="none" w:sz="0" w:space="0" w:color="auto"/>
        <w:right w:val="none" w:sz="0" w:space="0" w:color="auto"/>
      </w:divBdr>
    </w:div>
    <w:div w:id="1359893959">
      <w:bodyDiv w:val="1"/>
      <w:marLeft w:val="0"/>
      <w:marRight w:val="0"/>
      <w:marTop w:val="0"/>
      <w:marBottom w:val="0"/>
      <w:divBdr>
        <w:top w:val="none" w:sz="0" w:space="0" w:color="auto"/>
        <w:left w:val="none" w:sz="0" w:space="0" w:color="auto"/>
        <w:bottom w:val="none" w:sz="0" w:space="0" w:color="auto"/>
        <w:right w:val="none" w:sz="0" w:space="0" w:color="auto"/>
      </w:divBdr>
    </w:div>
    <w:div w:id="1364482251">
      <w:bodyDiv w:val="1"/>
      <w:marLeft w:val="0"/>
      <w:marRight w:val="0"/>
      <w:marTop w:val="0"/>
      <w:marBottom w:val="0"/>
      <w:divBdr>
        <w:top w:val="none" w:sz="0" w:space="0" w:color="auto"/>
        <w:left w:val="none" w:sz="0" w:space="0" w:color="auto"/>
        <w:bottom w:val="none" w:sz="0" w:space="0" w:color="auto"/>
        <w:right w:val="none" w:sz="0" w:space="0" w:color="auto"/>
      </w:divBdr>
    </w:div>
    <w:div w:id="1364592281">
      <w:bodyDiv w:val="1"/>
      <w:marLeft w:val="0"/>
      <w:marRight w:val="0"/>
      <w:marTop w:val="0"/>
      <w:marBottom w:val="0"/>
      <w:divBdr>
        <w:top w:val="none" w:sz="0" w:space="0" w:color="auto"/>
        <w:left w:val="none" w:sz="0" w:space="0" w:color="auto"/>
        <w:bottom w:val="none" w:sz="0" w:space="0" w:color="auto"/>
        <w:right w:val="none" w:sz="0" w:space="0" w:color="auto"/>
      </w:divBdr>
    </w:div>
    <w:div w:id="1365983695">
      <w:bodyDiv w:val="1"/>
      <w:marLeft w:val="0"/>
      <w:marRight w:val="0"/>
      <w:marTop w:val="0"/>
      <w:marBottom w:val="0"/>
      <w:divBdr>
        <w:top w:val="none" w:sz="0" w:space="0" w:color="auto"/>
        <w:left w:val="none" w:sz="0" w:space="0" w:color="auto"/>
        <w:bottom w:val="none" w:sz="0" w:space="0" w:color="auto"/>
        <w:right w:val="none" w:sz="0" w:space="0" w:color="auto"/>
      </w:divBdr>
    </w:div>
    <w:div w:id="1368488680">
      <w:bodyDiv w:val="1"/>
      <w:marLeft w:val="0"/>
      <w:marRight w:val="0"/>
      <w:marTop w:val="0"/>
      <w:marBottom w:val="0"/>
      <w:divBdr>
        <w:top w:val="none" w:sz="0" w:space="0" w:color="auto"/>
        <w:left w:val="none" w:sz="0" w:space="0" w:color="auto"/>
        <w:bottom w:val="none" w:sz="0" w:space="0" w:color="auto"/>
        <w:right w:val="none" w:sz="0" w:space="0" w:color="auto"/>
      </w:divBdr>
    </w:div>
    <w:div w:id="1371415351">
      <w:bodyDiv w:val="1"/>
      <w:marLeft w:val="0"/>
      <w:marRight w:val="0"/>
      <w:marTop w:val="0"/>
      <w:marBottom w:val="0"/>
      <w:divBdr>
        <w:top w:val="none" w:sz="0" w:space="0" w:color="auto"/>
        <w:left w:val="none" w:sz="0" w:space="0" w:color="auto"/>
        <w:bottom w:val="none" w:sz="0" w:space="0" w:color="auto"/>
        <w:right w:val="none" w:sz="0" w:space="0" w:color="auto"/>
      </w:divBdr>
    </w:div>
    <w:div w:id="1371884166">
      <w:bodyDiv w:val="1"/>
      <w:marLeft w:val="0"/>
      <w:marRight w:val="0"/>
      <w:marTop w:val="0"/>
      <w:marBottom w:val="0"/>
      <w:divBdr>
        <w:top w:val="none" w:sz="0" w:space="0" w:color="auto"/>
        <w:left w:val="none" w:sz="0" w:space="0" w:color="auto"/>
        <w:bottom w:val="none" w:sz="0" w:space="0" w:color="auto"/>
        <w:right w:val="none" w:sz="0" w:space="0" w:color="auto"/>
      </w:divBdr>
    </w:div>
    <w:div w:id="1372336826">
      <w:bodyDiv w:val="1"/>
      <w:marLeft w:val="0"/>
      <w:marRight w:val="0"/>
      <w:marTop w:val="0"/>
      <w:marBottom w:val="0"/>
      <w:divBdr>
        <w:top w:val="none" w:sz="0" w:space="0" w:color="auto"/>
        <w:left w:val="none" w:sz="0" w:space="0" w:color="auto"/>
        <w:bottom w:val="none" w:sz="0" w:space="0" w:color="auto"/>
        <w:right w:val="none" w:sz="0" w:space="0" w:color="auto"/>
      </w:divBdr>
    </w:div>
    <w:div w:id="1372613181">
      <w:bodyDiv w:val="1"/>
      <w:marLeft w:val="0"/>
      <w:marRight w:val="0"/>
      <w:marTop w:val="0"/>
      <w:marBottom w:val="0"/>
      <w:divBdr>
        <w:top w:val="none" w:sz="0" w:space="0" w:color="auto"/>
        <w:left w:val="none" w:sz="0" w:space="0" w:color="auto"/>
        <w:bottom w:val="none" w:sz="0" w:space="0" w:color="auto"/>
        <w:right w:val="none" w:sz="0" w:space="0" w:color="auto"/>
      </w:divBdr>
    </w:div>
    <w:div w:id="1373261142">
      <w:bodyDiv w:val="1"/>
      <w:marLeft w:val="0"/>
      <w:marRight w:val="0"/>
      <w:marTop w:val="0"/>
      <w:marBottom w:val="0"/>
      <w:divBdr>
        <w:top w:val="none" w:sz="0" w:space="0" w:color="auto"/>
        <w:left w:val="none" w:sz="0" w:space="0" w:color="auto"/>
        <w:bottom w:val="none" w:sz="0" w:space="0" w:color="auto"/>
        <w:right w:val="none" w:sz="0" w:space="0" w:color="auto"/>
      </w:divBdr>
    </w:div>
    <w:div w:id="1373382096">
      <w:bodyDiv w:val="1"/>
      <w:marLeft w:val="0"/>
      <w:marRight w:val="0"/>
      <w:marTop w:val="0"/>
      <w:marBottom w:val="0"/>
      <w:divBdr>
        <w:top w:val="none" w:sz="0" w:space="0" w:color="auto"/>
        <w:left w:val="none" w:sz="0" w:space="0" w:color="auto"/>
        <w:bottom w:val="none" w:sz="0" w:space="0" w:color="auto"/>
        <w:right w:val="none" w:sz="0" w:space="0" w:color="auto"/>
      </w:divBdr>
    </w:div>
    <w:div w:id="1373580435">
      <w:bodyDiv w:val="1"/>
      <w:marLeft w:val="0"/>
      <w:marRight w:val="0"/>
      <w:marTop w:val="0"/>
      <w:marBottom w:val="0"/>
      <w:divBdr>
        <w:top w:val="none" w:sz="0" w:space="0" w:color="auto"/>
        <w:left w:val="none" w:sz="0" w:space="0" w:color="auto"/>
        <w:bottom w:val="none" w:sz="0" w:space="0" w:color="auto"/>
        <w:right w:val="none" w:sz="0" w:space="0" w:color="auto"/>
      </w:divBdr>
    </w:div>
    <w:div w:id="1373844435">
      <w:bodyDiv w:val="1"/>
      <w:marLeft w:val="0"/>
      <w:marRight w:val="0"/>
      <w:marTop w:val="0"/>
      <w:marBottom w:val="0"/>
      <w:divBdr>
        <w:top w:val="none" w:sz="0" w:space="0" w:color="auto"/>
        <w:left w:val="none" w:sz="0" w:space="0" w:color="auto"/>
        <w:bottom w:val="none" w:sz="0" w:space="0" w:color="auto"/>
        <w:right w:val="none" w:sz="0" w:space="0" w:color="auto"/>
      </w:divBdr>
    </w:div>
    <w:div w:id="1374816359">
      <w:bodyDiv w:val="1"/>
      <w:marLeft w:val="0"/>
      <w:marRight w:val="0"/>
      <w:marTop w:val="0"/>
      <w:marBottom w:val="0"/>
      <w:divBdr>
        <w:top w:val="none" w:sz="0" w:space="0" w:color="auto"/>
        <w:left w:val="none" w:sz="0" w:space="0" w:color="auto"/>
        <w:bottom w:val="none" w:sz="0" w:space="0" w:color="auto"/>
        <w:right w:val="none" w:sz="0" w:space="0" w:color="auto"/>
      </w:divBdr>
    </w:div>
    <w:div w:id="1375042807">
      <w:bodyDiv w:val="1"/>
      <w:marLeft w:val="0"/>
      <w:marRight w:val="0"/>
      <w:marTop w:val="0"/>
      <w:marBottom w:val="0"/>
      <w:divBdr>
        <w:top w:val="none" w:sz="0" w:space="0" w:color="auto"/>
        <w:left w:val="none" w:sz="0" w:space="0" w:color="auto"/>
        <w:bottom w:val="none" w:sz="0" w:space="0" w:color="auto"/>
        <w:right w:val="none" w:sz="0" w:space="0" w:color="auto"/>
      </w:divBdr>
    </w:div>
    <w:div w:id="1375277029">
      <w:bodyDiv w:val="1"/>
      <w:marLeft w:val="0"/>
      <w:marRight w:val="0"/>
      <w:marTop w:val="0"/>
      <w:marBottom w:val="0"/>
      <w:divBdr>
        <w:top w:val="none" w:sz="0" w:space="0" w:color="auto"/>
        <w:left w:val="none" w:sz="0" w:space="0" w:color="auto"/>
        <w:bottom w:val="none" w:sz="0" w:space="0" w:color="auto"/>
        <w:right w:val="none" w:sz="0" w:space="0" w:color="auto"/>
      </w:divBdr>
    </w:div>
    <w:div w:id="1375883456">
      <w:bodyDiv w:val="1"/>
      <w:marLeft w:val="0"/>
      <w:marRight w:val="0"/>
      <w:marTop w:val="0"/>
      <w:marBottom w:val="0"/>
      <w:divBdr>
        <w:top w:val="none" w:sz="0" w:space="0" w:color="auto"/>
        <w:left w:val="none" w:sz="0" w:space="0" w:color="auto"/>
        <w:bottom w:val="none" w:sz="0" w:space="0" w:color="auto"/>
        <w:right w:val="none" w:sz="0" w:space="0" w:color="auto"/>
      </w:divBdr>
    </w:div>
    <w:div w:id="1376081964">
      <w:bodyDiv w:val="1"/>
      <w:marLeft w:val="0"/>
      <w:marRight w:val="0"/>
      <w:marTop w:val="0"/>
      <w:marBottom w:val="0"/>
      <w:divBdr>
        <w:top w:val="none" w:sz="0" w:space="0" w:color="auto"/>
        <w:left w:val="none" w:sz="0" w:space="0" w:color="auto"/>
        <w:bottom w:val="none" w:sz="0" w:space="0" w:color="auto"/>
        <w:right w:val="none" w:sz="0" w:space="0" w:color="auto"/>
      </w:divBdr>
    </w:div>
    <w:div w:id="1378358414">
      <w:bodyDiv w:val="1"/>
      <w:marLeft w:val="0"/>
      <w:marRight w:val="0"/>
      <w:marTop w:val="0"/>
      <w:marBottom w:val="0"/>
      <w:divBdr>
        <w:top w:val="none" w:sz="0" w:space="0" w:color="auto"/>
        <w:left w:val="none" w:sz="0" w:space="0" w:color="auto"/>
        <w:bottom w:val="none" w:sz="0" w:space="0" w:color="auto"/>
        <w:right w:val="none" w:sz="0" w:space="0" w:color="auto"/>
      </w:divBdr>
    </w:div>
    <w:div w:id="1383554181">
      <w:bodyDiv w:val="1"/>
      <w:marLeft w:val="0"/>
      <w:marRight w:val="0"/>
      <w:marTop w:val="0"/>
      <w:marBottom w:val="0"/>
      <w:divBdr>
        <w:top w:val="none" w:sz="0" w:space="0" w:color="auto"/>
        <w:left w:val="none" w:sz="0" w:space="0" w:color="auto"/>
        <w:bottom w:val="none" w:sz="0" w:space="0" w:color="auto"/>
        <w:right w:val="none" w:sz="0" w:space="0" w:color="auto"/>
      </w:divBdr>
    </w:div>
    <w:div w:id="1383746006">
      <w:bodyDiv w:val="1"/>
      <w:marLeft w:val="0"/>
      <w:marRight w:val="0"/>
      <w:marTop w:val="0"/>
      <w:marBottom w:val="0"/>
      <w:divBdr>
        <w:top w:val="none" w:sz="0" w:space="0" w:color="auto"/>
        <w:left w:val="none" w:sz="0" w:space="0" w:color="auto"/>
        <w:bottom w:val="none" w:sz="0" w:space="0" w:color="auto"/>
        <w:right w:val="none" w:sz="0" w:space="0" w:color="auto"/>
      </w:divBdr>
    </w:div>
    <w:div w:id="1384328914">
      <w:bodyDiv w:val="1"/>
      <w:marLeft w:val="0"/>
      <w:marRight w:val="0"/>
      <w:marTop w:val="0"/>
      <w:marBottom w:val="0"/>
      <w:divBdr>
        <w:top w:val="none" w:sz="0" w:space="0" w:color="auto"/>
        <w:left w:val="none" w:sz="0" w:space="0" w:color="auto"/>
        <w:bottom w:val="none" w:sz="0" w:space="0" w:color="auto"/>
        <w:right w:val="none" w:sz="0" w:space="0" w:color="auto"/>
      </w:divBdr>
    </w:div>
    <w:div w:id="1385174980">
      <w:bodyDiv w:val="1"/>
      <w:marLeft w:val="0"/>
      <w:marRight w:val="0"/>
      <w:marTop w:val="0"/>
      <w:marBottom w:val="0"/>
      <w:divBdr>
        <w:top w:val="none" w:sz="0" w:space="0" w:color="auto"/>
        <w:left w:val="none" w:sz="0" w:space="0" w:color="auto"/>
        <w:bottom w:val="none" w:sz="0" w:space="0" w:color="auto"/>
        <w:right w:val="none" w:sz="0" w:space="0" w:color="auto"/>
      </w:divBdr>
    </w:div>
    <w:div w:id="1386635396">
      <w:bodyDiv w:val="1"/>
      <w:marLeft w:val="0"/>
      <w:marRight w:val="0"/>
      <w:marTop w:val="0"/>
      <w:marBottom w:val="0"/>
      <w:divBdr>
        <w:top w:val="none" w:sz="0" w:space="0" w:color="auto"/>
        <w:left w:val="none" w:sz="0" w:space="0" w:color="auto"/>
        <w:bottom w:val="none" w:sz="0" w:space="0" w:color="auto"/>
        <w:right w:val="none" w:sz="0" w:space="0" w:color="auto"/>
      </w:divBdr>
    </w:div>
    <w:div w:id="1387601332">
      <w:bodyDiv w:val="1"/>
      <w:marLeft w:val="0"/>
      <w:marRight w:val="0"/>
      <w:marTop w:val="0"/>
      <w:marBottom w:val="0"/>
      <w:divBdr>
        <w:top w:val="none" w:sz="0" w:space="0" w:color="auto"/>
        <w:left w:val="none" w:sz="0" w:space="0" w:color="auto"/>
        <w:bottom w:val="none" w:sz="0" w:space="0" w:color="auto"/>
        <w:right w:val="none" w:sz="0" w:space="0" w:color="auto"/>
      </w:divBdr>
    </w:div>
    <w:div w:id="1387869999">
      <w:bodyDiv w:val="1"/>
      <w:marLeft w:val="0"/>
      <w:marRight w:val="0"/>
      <w:marTop w:val="0"/>
      <w:marBottom w:val="0"/>
      <w:divBdr>
        <w:top w:val="none" w:sz="0" w:space="0" w:color="auto"/>
        <w:left w:val="none" w:sz="0" w:space="0" w:color="auto"/>
        <w:bottom w:val="none" w:sz="0" w:space="0" w:color="auto"/>
        <w:right w:val="none" w:sz="0" w:space="0" w:color="auto"/>
      </w:divBdr>
    </w:div>
    <w:div w:id="1388917329">
      <w:bodyDiv w:val="1"/>
      <w:marLeft w:val="0"/>
      <w:marRight w:val="0"/>
      <w:marTop w:val="0"/>
      <w:marBottom w:val="0"/>
      <w:divBdr>
        <w:top w:val="none" w:sz="0" w:space="0" w:color="auto"/>
        <w:left w:val="none" w:sz="0" w:space="0" w:color="auto"/>
        <w:bottom w:val="none" w:sz="0" w:space="0" w:color="auto"/>
        <w:right w:val="none" w:sz="0" w:space="0" w:color="auto"/>
      </w:divBdr>
    </w:div>
    <w:div w:id="1392003215">
      <w:bodyDiv w:val="1"/>
      <w:marLeft w:val="0"/>
      <w:marRight w:val="0"/>
      <w:marTop w:val="0"/>
      <w:marBottom w:val="0"/>
      <w:divBdr>
        <w:top w:val="none" w:sz="0" w:space="0" w:color="auto"/>
        <w:left w:val="none" w:sz="0" w:space="0" w:color="auto"/>
        <w:bottom w:val="none" w:sz="0" w:space="0" w:color="auto"/>
        <w:right w:val="none" w:sz="0" w:space="0" w:color="auto"/>
      </w:divBdr>
    </w:div>
    <w:div w:id="1393626283">
      <w:bodyDiv w:val="1"/>
      <w:marLeft w:val="0"/>
      <w:marRight w:val="0"/>
      <w:marTop w:val="0"/>
      <w:marBottom w:val="0"/>
      <w:divBdr>
        <w:top w:val="none" w:sz="0" w:space="0" w:color="auto"/>
        <w:left w:val="none" w:sz="0" w:space="0" w:color="auto"/>
        <w:bottom w:val="none" w:sz="0" w:space="0" w:color="auto"/>
        <w:right w:val="none" w:sz="0" w:space="0" w:color="auto"/>
      </w:divBdr>
    </w:div>
    <w:div w:id="1399400963">
      <w:bodyDiv w:val="1"/>
      <w:marLeft w:val="0"/>
      <w:marRight w:val="0"/>
      <w:marTop w:val="0"/>
      <w:marBottom w:val="0"/>
      <w:divBdr>
        <w:top w:val="none" w:sz="0" w:space="0" w:color="auto"/>
        <w:left w:val="none" w:sz="0" w:space="0" w:color="auto"/>
        <w:bottom w:val="none" w:sz="0" w:space="0" w:color="auto"/>
        <w:right w:val="none" w:sz="0" w:space="0" w:color="auto"/>
      </w:divBdr>
    </w:div>
    <w:div w:id="1400595218">
      <w:bodyDiv w:val="1"/>
      <w:marLeft w:val="0"/>
      <w:marRight w:val="0"/>
      <w:marTop w:val="0"/>
      <w:marBottom w:val="0"/>
      <w:divBdr>
        <w:top w:val="none" w:sz="0" w:space="0" w:color="auto"/>
        <w:left w:val="none" w:sz="0" w:space="0" w:color="auto"/>
        <w:bottom w:val="none" w:sz="0" w:space="0" w:color="auto"/>
        <w:right w:val="none" w:sz="0" w:space="0" w:color="auto"/>
      </w:divBdr>
    </w:div>
    <w:div w:id="1406492867">
      <w:bodyDiv w:val="1"/>
      <w:marLeft w:val="0"/>
      <w:marRight w:val="0"/>
      <w:marTop w:val="0"/>
      <w:marBottom w:val="0"/>
      <w:divBdr>
        <w:top w:val="none" w:sz="0" w:space="0" w:color="auto"/>
        <w:left w:val="none" w:sz="0" w:space="0" w:color="auto"/>
        <w:bottom w:val="none" w:sz="0" w:space="0" w:color="auto"/>
        <w:right w:val="none" w:sz="0" w:space="0" w:color="auto"/>
      </w:divBdr>
    </w:div>
    <w:div w:id="1407146943">
      <w:bodyDiv w:val="1"/>
      <w:marLeft w:val="0"/>
      <w:marRight w:val="0"/>
      <w:marTop w:val="0"/>
      <w:marBottom w:val="0"/>
      <w:divBdr>
        <w:top w:val="none" w:sz="0" w:space="0" w:color="auto"/>
        <w:left w:val="none" w:sz="0" w:space="0" w:color="auto"/>
        <w:bottom w:val="none" w:sz="0" w:space="0" w:color="auto"/>
        <w:right w:val="none" w:sz="0" w:space="0" w:color="auto"/>
      </w:divBdr>
    </w:div>
    <w:div w:id="1407413793">
      <w:bodyDiv w:val="1"/>
      <w:marLeft w:val="0"/>
      <w:marRight w:val="0"/>
      <w:marTop w:val="0"/>
      <w:marBottom w:val="0"/>
      <w:divBdr>
        <w:top w:val="none" w:sz="0" w:space="0" w:color="auto"/>
        <w:left w:val="none" w:sz="0" w:space="0" w:color="auto"/>
        <w:bottom w:val="none" w:sz="0" w:space="0" w:color="auto"/>
        <w:right w:val="none" w:sz="0" w:space="0" w:color="auto"/>
      </w:divBdr>
    </w:div>
    <w:div w:id="1409959207">
      <w:bodyDiv w:val="1"/>
      <w:marLeft w:val="0"/>
      <w:marRight w:val="0"/>
      <w:marTop w:val="0"/>
      <w:marBottom w:val="0"/>
      <w:divBdr>
        <w:top w:val="none" w:sz="0" w:space="0" w:color="auto"/>
        <w:left w:val="none" w:sz="0" w:space="0" w:color="auto"/>
        <w:bottom w:val="none" w:sz="0" w:space="0" w:color="auto"/>
        <w:right w:val="none" w:sz="0" w:space="0" w:color="auto"/>
      </w:divBdr>
    </w:div>
    <w:div w:id="1412040976">
      <w:bodyDiv w:val="1"/>
      <w:marLeft w:val="0"/>
      <w:marRight w:val="0"/>
      <w:marTop w:val="0"/>
      <w:marBottom w:val="0"/>
      <w:divBdr>
        <w:top w:val="none" w:sz="0" w:space="0" w:color="auto"/>
        <w:left w:val="none" w:sz="0" w:space="0" w:color="auto"/>
        <w:bottom w:val="none" w:sz="0" w:space="0" w:color="auto"/>
        <w:right w:val="none" w:sz="0" w:space="0" w:color="auto"/>
      </w:divBdr>
    </w:div>
    <w:div w:id="1412117654">
      <w:bodyDiv w:val="1"/>
      <w:marLeft w:val="0"/>
      <w:marRight w:val="0"/>
      <w:marTop w:val="0"/>
      <w:marBottom w:val="0"/>
      <w:divBdr>
        <w:top w:val="none" w:sz="0" w:space="0" w:color="auto"/>
        <w:left w:val="none" w:sz="0" w:space="0" w:color="auto"/>
        <w:bottom w:val="none" w:sz="0" w:space="0" w:color="auto"/>
        <w:right w:val="none" w:sz="0" w:space="0" w:color="auto"/>
      </w:divBdr>
    </w:div>
    <w:div w:id="1415206124">
      <w:bodyDiv w:val="1"/>
      <w:marLeft w:val="0"/>
      <w:marRight w:val="0"/>
      <w:marTop w:val="0"/>
      <w:marBottom w:val="0"/>
      <w:divBdr>
        <w:top w:val="none" w:sz="0" w:space="0" w:color="auto"/>
        <w:left w:val="none" w:sz="0" w:space="0" w:color="auto"/>
        <w:bottom w:val="none" w:sz="0" w:space="0" w:color="auto"/>
        <w:right w:val="none" w:sz="0" w:space="0" w:color="auto"/>
      </w:divBdr>
    </w:div>
    <w:div w:id="1416828241">
      <w:bodyDiv w:val="1"/>
      <w:marLeft w:val="0"/>
      <w:marRight w:val="0"/>
      <w:marTop w:val="0"/>
      <w:marBottom w:val="0"/>
      <w:divBdr>
        <w:top w:val="none" w:sz="0" w:space="0" w:color="auto"/>
        <w:left w:val="none" w:sz="0" w:space="0" w:color="auto"/>
        <w:bottom w:val="none" w:sz="0" w:space="0" w:color="auto"/>
        <w:right w:val="none" w:sz="0" w:space="0" w:color="auto"/>
      </w:divBdr>
    </w:div>
    <w:div w:id="1417095065">
      <w:bodyDiv w:val="1"/>
      <w:marLeft w:val="0"/>
      <w:marRight w:val="0"/>
      <w:marTop w:val="0"/>
      <w:marBottom w:val="0"/>
      <w:divBdr>
        <w:top w:val="none" w:sz="0" w:space="0" w:color="auto"/>
        <w:left w:val="none" w:sz="0" w:space="0" w:color="auto"/>
        <w:bottom w:val="none" w:sz="0" w:space="0" w:color="auto"/>
        <w:right w:val="none" w:sz="0" w:space="0" w:color="auto"/>
      </w:divBdr>
    </w:div>
    <w:div w:id="1417286831">
      <w:bodyDiv w:val="1"/>
      <w:marLeft w:val="0"/>
      <w:marRight w:val="0"/>
      <w:marTop w:val="0"/>
      <w:marBottom w:val="0"/>
      <w:divBdr>
        <w:top w:val="none" w:sz="0" w:space="0" w:color="auto"/>
        <w:left w:val="none" w:sz="0" w:space="0" w:color="auto"/>
        <w:bottom w:val="none" w:sz="0" w:space="0" w:color="auto"/>
        <w:right w:val="none" w:sz="0" w:space="0" w:color="auto"/>
      </w:divBdr>
    </w:div>
    <w:div w:id="1417902385">
      <w:bodyDiv w:val="1"/>
      <w:marLeft w:val="0"/>
      <w:marRight w:val="0"/>
      <w:marTop w:val="0"/>
      <w:marBottom w:val="0"/>
      <w:divBdr>
        <w:top w:val="none" w:sz="0" w:space="0" w:color="auto"/>
        <w:left w:val="none" w:sz="0" w:space="0" w:color="auto"/>
        <w:bottom w:val="none" w:sz="0" w:space="0" w:color="auto"/>
        <w:right w:val="none" w:sz="0" w:space="0" w:color="auto"/>
      </w:divBdr>
    </w:div>
    <w:div w:id="1417943887">
      <w:bodyDiv w:val="1"/>
      <w:marLeft w:val="0"/>
      <w:marRight w:val="0"/>
      <w:marTop w:val="0"/>
      <w:marBottom w:val="0"/>
      <w:divBdr>
        <w:top w:val="none" w:sz="0" w:space="0" w:color="auto"/>
        <w:left w:val="none" w:sz="0" w:space="0" w:color="auto"/>
        <w:bottom w:val="none" w:sz="0" w:space="0" w:color="auto"/>
        <w:right w:val="none" w:sz="0" w:space="0" w:color="auto"/>
      </w:divBdr>
    </w:div>
    <w:div w:id="1418474323">
      <w:bodyDiv w:val="1"/>
      <w:marLeft w:val="0"/>
      <w:marRight w:val="0"/>
      <w:marTop w:val="0"/>
      <w:marBottom w:val="0"/>
      <w:divBdr>
        <w:top w:val="none" w:sz="0" w:space="0" w:color="auto"/>
        <w:left w:val="none" w:sz="0" w:space="0" w:color="auto"/>
        <w:bottom w:val="none" w:sz="0" w:space="0" w:color="auto"/>
        <w:right w:val="none" w:sz="0" w:space="0" w:color="auto"/>
      </w:divBdr>
    </w:div>
    <w:div w:id="1419213788">
      <w:bodyDiv w:val="1"/>
      <w:marLeft w:val="0"/>
      <w:marRight w:val="0"/>
      <w:marTop w:val="0"/>
      <w:marBottom w:val="0"/>
      <w:divBdr>
        <w:top w:val="none" w:sz="0" w:space="0" w:color="auto"/>
        <w:left w:val="none" w:sz="0" w:space="0" w:color="auto"/>
        <w:bottom w:val="none" w:sz="0" w:space="0" w:color="auto"/>
        <w:right w:val="none" w:sz="0" w:space="0" w:color="auto"/>
      </w:divBdr>
    </w:div>
    <w:div w:id="1419671281">
      <w:bodyDiv w:val="1"/>
      <w:marLeft w:val="0"/>
      <w:marRight w:val="0"/>
      <w:marTop w:val="0"/>
      <w:marBottom w:val="0"/>
      <w:divBdr>
        <w:top w:val="none" w:sz="0" w:space="0" w:color="auto"/>
        <w:left w:val="none" w:sz="0" w:space="0" w:color="auto"/>
        <w:bottom w:val="none" w:sz="0" w:space="0" w:color="auto"/>
        <w:right w:val="none" w:sz="0" w:space="0" w:color="auto"/>
      </w:divBdr>
    </w:div>
    <w:div w:id="1421639287">
      <w:bodyDiv w:val="1"/>
      <w:marLeft w:val="0"/>
      <w:marRight w:val="0"/>
      <w:marTop w:val="0"/>
      <w:marBottom w:val="0"/>
      <w:divBdr>
        <w:top w:val="none" w:sz="0" w:space="0" w:color="auto"/>
        <w:left w:val="none" w:sz="0" w:space="0" w:color="auto"/>
        <w:bottom w:val="none" w:sz="0" w:space="0" w:color="auto"/>
        <w:right w:val="none" w:sz="0" w:space="0" w:color="auto"/>
      </w:divBdr>
    </w:div>
    <w:div w:id="1425607411">
      <w:bodyDiv w:val="1"/>
      <w:marLeft w:val="0"/>
      <w:marRight w:val="0"/>
      <w:marTop w:val="0"/>
      <w:marBottom w:val="0"/>
      <w:divBdr>
        <w:top w:val="none" w:sz="0" w:space="0" w:color="auto"/>
        <w:left w:val="none" w:sz="0" w:space="0" w:color="auto"/>
        <w:bottom w:val="none" w:sz="0" w:space="0" w:color="auto"/>
        <w:right w:val="none" w:sz="0" w:space="0" w:color="auto"/>
      </w:divBdr>
    </w:div>
    <w:div w:id="1427189267">
      <w:bodyDiv w:val="1"/>
      <w:marLeft w:val="0"/>
      <w:marRight w:val="0"/>
      <w:marTop w:val="0"/>
      <w:marBottom w:val="0"/>
      <w:divBdr>
        <w:top w:val="none" w:sz="0" w:space="0" w:color="auto"/>
        <w:left w:val="none" w:sz="0" w:space="0" w:color="auto"/>
        <w:bottom w:val="none" w:sz="0" w:space="0" w:color="auto"/>
        <w:right w:val="none" w:sz="0" w:space="0" w:color="auto"/>
      </w:divBdr>
    </w:div>
    <w:div w:id="1427340060">
      <w:bodyDiv w:val="1"/>
      <w:marLeft w:val="0"/>
      <w:marRight w:val="0"/>
      <w:marTop w:val="0"/>
      <w:marBottom w:val="0"/>
      <w:divBdr>
        <w:top w:val="none" w:sz="0" w:space="0" w:color="auto"/>
        <w:left w:val="none" w:sz="0" w:space="0" w:color="auto"/>
        <w:bottom w:val="none" w:sz="0" w:space="0" w:color="auto"/>
        <w:right w:val="none" w:sz="0" w:space="0" w:color="auto"/>
      </w:divBdr>
    </w:div>
    <w:div w:id="1427771520">
      <w:bodyDiv w:val="1"/>
      <w:marLeft w:val="0"/>
      <w:marRight w:val="0"/>
      <w:marTop w:val="0"/>
      <w:marBottom w:val="0"/>
      <w:divBdr>
        <w:top w:val="none" w:sz="0" w:space="0" w:color="auto"/>
        <w:left w:val="none" w:sz="0" w:space="0" w:color="auto"/>
        <w:bottom w:val="none" w:sz="0" w:space="0" w:color="auto"/>
        <w:right w:val="none" w:sz="0" w:space="0" w:color="auto"/>
      </w:divBdr>
    </w:div>
    <w:div w:id="1428766116">
      <w:bodyDiv w:val="1"/>
      <w:marLeft w:val="0"/>
      <w:marRight w:val="0"/>
      <w:marTop w:val="0"/>
      <w:marBottom w:val="0"/>
      <w:divBdr>
        <w:top w:val="none" w:sz="0" w:space="0" w:color="auto"/>
        <w:left w:val="none" w:sz="0" w:space="0" w:color="auto"/>
        <w:bottom w:val="none" w:sz="0" w:space="0" w:color="auto"/>
        <w:right w:val="none" w:sz="0" w:space="0" w:color="auto"/>
      </w:divBdr>
    </w:div>
    <w:div w:id="1429427739">
      <w:bodyDiv w:val="1"/>
      <w:marLeft w:val="0"/>
      <w:marRight w:val="0"/>
      <w:marTop w:val="0"/>
      <w:marBottom w:val="0"/>
      <w:divBdr>
        <w:top w:val="none" w:sz="0" w:space="0" w:color="auto"/>
        <w:left w:val="none" w:sz="0" w:space="0" w:color="auto"/>
        <w:bottom w:val="none" w:sz="0" w:space="0" w:color="auto"/>
        <w:right w:val="none" w:sz="0" w:space="0" w:color="auto"/>
      </w:divBdr>
    </w:div>
    <w:div w:id="1430002755">
      <w:bodyDiv w:val="1"/>
      <w:marLeft w:val="0"/>
      <w:marRight w:val="0"/>
      <w:marTop w:val="0"/>
      <w:marBottom w:val="0"/>
      <w:divBdr>
        <w:top w:val="none" w:sz="0" w:space="0" w:color="auto"/>
        <w:left w:val="none" w:sz="0" w:space="0" w:color="auto"/>
        <w:bottom w:val="none" w:sz="0" w:space="0" w:color="auto"/>
        <w:right w:val="none" w:sz="0" w:space="0" w:color="auto"/>
      </w:divBdr>
    </w:div>
    <w:div w:id="1430543988">
      <w:bodyDiv w:val="1"/>
      <w:marLeft w:val="0"/>
      <w:marRight w:val="0"/>
      <w:marTop w:val="0"/>
      <w:marBottom w:val="0"/>
      <w:divBdr>
        <w:top w:val="none" w:sz="0" w:space="0" w:color="auto"/>
        <w:left w:val="none" w:sz="0" w:space="0" w:color="auto"/>
        <w:bottom w:val="none" w:sz="0" w:space="0" w:color="auto"/>
        <w:right w:val="none" w:sz="0" w:space="0" w:color="auto"/>
      </w:divBdr>
    </w:div>
    <w:div w:id="1431585141">
      <w:bodyDiv w:val="1"/>
      <w:marLeft w:val="0"/>
      <w:marRight w:val="0"/>
      <w:marTop w:val="0"/>
      <w:marBottom w:val="0"/>
      <w:divBdr>
        <w:top w:val="none" w:sz="0" w:space="0" w:color="auto"/>
        <w:left w:val="none" w:sz="0" w:space="0" w:color="auto"/>
        <w:bottom w:val="none" w:sz="0" w:space="0" w:color="auto"/>
        <w:right w:val="none" w:sz="0" w:space="0" w:color="auto"/>
      </w:divBdr>
    </w:div>
    <w:div w:id="1434280294">
      <w:bodyDiv w:val="1"/>
      <w:marLeft w:val="0"/>
      <w:marRight w:val="0"/>
      <w:marTop w:val="0"/>
      <w:marBottom w:val="0"/>
      <w:divBdr>
        <w:top w:val="none" w:sz="0" w:space="0" w:color="auto"/>
        <w:left w:val="none" w:sz="0" w:space="0" w:color="auto"/>
        <w:bottom w:val="none" w:sz="0" w:space="0" w:color="auto"/>
        <w:right w:val="none" w:sz="0" w:space="0" w:color="auto"/>
      </w:divBdr>
    </w:div>
    <w:div w:id="1435134030">
      <w:bodyDiv w:val="1"/>
      <w:marLeft w:val="0"/>
      <w:marRight w:val="0"/>
      <w:marTop w:val="0"/>
      <w:marBottom w:val="0"/>
      <w:divBdr>
        <w:top w:val="none" w:sz="0" w:space="0" w:color="auto"/>
        <w:left w:val="none" w:sz="0" w:space="0" w:color="auto"/>
        <w:bottom w:val="none" w:sz="0" w:space="0" w:color="auto"/>
        <w:right w:val="none" w:sz="0" w:space="0" w:color="auto"/>
      </w:divBdr>
    </w:div>
    <w:div w:id="1435633684">
      <w:bodyDiv w:val="1"/>
      <w:marLeft w:val="0"/>
      <w:marRight w:val="0"/>
      <w:marTop w:val="0"/>
      <w:marBottom w:val="0"/>
      <w:divBdr>
        <w:top w:val="none" w:sz="0" w:space="0" w:color="auto"/>
        <w:left w:val="none" w:sz="0" w:space="0" w:color="auto"/>
        <w:bottom w:val="none" w:sz="0" w:space="0" w:color="auto"/>
        <w:right w:val="none" w:sz="0" w:space="0" w:color="auto"/>
      </w:divBdr>
    </w:div>
    <w:div w:id="1437169365">
      <w:bodyDiv w:val="1"/>
      <w:marLeft w:val="0"/>
      <w:marRight w:val="0"/>
      <w:marTop w:val="0"/>
      <w:marBottom w:val="0"/>
      <w:divBdr>
        <w:top w:val="none" w:sz="0" w:space="0" w:color="auto"/>
        <w:left w:val="none" w:sz="0" w:space="0" w:color="auto"/>
        <w:bottom w:val="none" w:sz="0" w:space="0" w:color="auto"/>
        <w:right w:val="none" w:sz="0" w:space="0" w:color="auto"/>
      </w:divBdr>
    </w:div>
    <w:div w:id="1438330700">
      <w:bodyDiv w:val="1"/>
      <w:marLeft w:val="0"/>
      <w:marRight w:val="0"/>
      <w:marTop w:val="0"/>
      <w:marBottom w:val="0"/>
      <w:divBdr>
        <w:top w:val="none" w:sz="0" w:space="0" w:color="auto"/>
        <w:left w:val="none" w:sz="0" w:space="0" w:color="auto"/>
        <w:bottom w:val="none" w:sz="0" w:space="0" w:color="auto"/>
        <w:right w:val="none" w:sz="0" w:space="0" w:color="auto"/>
      </w:divBdr>
    </w:div>
    <w:div w:id="1440835977">
      <w:bodyDiv w:val="1"/>
      <w:marLeft w:val="0"/>
      <w:marRight w:val="0"/>
      <w:marTop w:val="0"/>
      <w:marBottom w:val="0"/>
      <w:divBdr>
        <w:top w:val="none" w:sz="0" w:space="0" w:color="auto"/>
        <w:left w:val="none" w:sz="0" w:space="0" w:color="auto"/>
        <w:bottom w:val="none" w:sz="0" w:space="0" w:color="auto"/>
        <w:right w:val="none" w:sz="0" w:space="0" w:color="auto"/>
      </w:divBdr>
    </w:div>
    <w:div w:id="1441804740">
      <w:bodyDiv w:val="1"/>
      <w:marLeft w:val="0"/>
      <w:marRight w:val="0"/>
      <w:marTop w:val="0"/>
      <w:marBottom w:val="0"/>
      <w:divBdr>
        <w:top w:val="none" w:sz="0" w:space="0" w:color="auto"/>
        <w:left w:val="none" w:sz="0" w:space="0" w:color="auto"/>
        <w:bottom w:val="none" w:sz="0" w:space="0" w:color="auto"/>
        <w:right w:val="none" w:sz="0" w:space="0" w:color="auto"/>
      </w:divBdr>
    </w:div>
    <w:div w:id="1442258715">
      <w:bodyDiv w:val="1"/>
      <w:marLeft w:val="0"/>
      <w:marRight w:val="0"/>
      <w:marTop w:val="0"/>
      <w:marBottom w:val="0"/>
      <w:divBdr>
        <w:top w:val="none" w:sz="0" w:space="0" w:color="auto"/>
        <w:left w:val="none" w:sz="0" w:space="0" w:color="auto"/>
        <w:bottom w:val="none" w:sz="0" w:space="0" w:color="auto"/>
        <w:right w:val="none" w:sz="0" w:space="0" w:color="auto"/>
      </w:divBdr>
    </w:div>
    <w:div w:id="1445881435">
      <w:bodyDiv w:val="1"/>
      <w:marLeft w:val="0"/>
      <w:marRight w:val="0"/>
      <w:marTop w:val="0"/>
      <w:marBottom w:val="0"/>
      <w:divBdr>
        <w:top w:val="none" w:sz="0" w:space="0" w:color="auto"/>
        <w:left w:val="none" w:sz="0" w:space="0" w:color="auto"/>
        <w:bottom w:val="none" w:sz="0" w:space="0" w:color="auto"/>
        <w:right w:val="none" w:sz="0" w:space="0" w:color="auto"/>
      </w:divBdr>
    </w:div>
    <w:div w:id="1449545705">
      <w:bodyDiv w:val="1"/>
      <w:marLeft w:val="0"/>
      <w:marRight w:val="0"/>
      <w:marTop w:val="0"/>
      <w:marBottom w:val="0"/>
      <w:divBdr>
        <w:top w:val="none" w:sz="0" w:space="0" w:color="auto"/>
        <w:left w:val="none" w:sz="0" w:space="0" w:color="auto"/>
        <w:bottom w:val="none" w:sz="0" w:space="0" w:color="auto"/>
        <w:right w:val="none" w:sz="0" w:space="0" w:color="auto"/>
      </w:divBdr>
    </w:div>
    <w:div w:id="1450323009">
      <w:bodyDiv w:val="1"/>
      <w:marLeft w:val="0"/>
      <w:marRight w:val="0"/>
      <w:marTop w:val="0"/>
      <w:marBottom w:val="0"/>
      <w:divBdr>
        <w:top w:val="none" w:sz="0" w:space="0" w:color="auto"/>
        <w:left w:val="none" w:sz="0" w:space="0" w:color="auto"/>
        <w:bottom w:val="none" w:sz="0" w:space="0" w:color="auto"/>
        <w:right w:val="none" w:sz="0" w:space="0" w:color="auto"/>
      </w:divBdr>
    </w:div>
    <w:div w:id="1451587895">
      <w:bodyDiv w:val="1"/>
      <w:marLeft w:val="0"/>
      <w:marRight w:val="0"/>
      <w:marTop w:val="0"/>
      <w:marBottom w:val="0"/>
      <w:divBdr>
        <w:top w:val="none" w:sz="0" w:space="0" w:color="auto"/>
        <w:left w:val="none" w:sz="0" w:space="0" w:color="auto"/>
        <w:bottom w:val="none" w:sz="0" w:space="0" w:color="auto"/>
        <w:right w:val="none" w:sz="0" w:space="0" w:color="auto"/>
      </w:divBdr>
    </w:div>
    <w:div w:id="1452164442">
      <w:bodyDiv w:val="1"/>
      <w:marLeft w:val="0"/>
      <w:marRight w:val="0"/>
      <w:marTop w:val="0"/>
      <w:marBottom w:val="0"/>
      <w:divBdr>
        <w:top w:val="none" w:sz="0" w:space="0" w:color="auto"/>
        <w:left w:val="none" w:sz="0" w:space="0" w:color="auto"/>
        <w:bottom w:val="none" w:sz="0" w:space="0" w:color="auto"/>
        <w:right w:val="none" w:sz="0" w:space="0" w:color="auto"/>
      </w:divBdr>
    </w:div>
    <w:div w:id="1454908020">
      <w:bodyDiv w:val="1"/>
      <w:marLeft w:val="0"/>
      <w:marRight w:val="0"/>
      <w:marTop w:val="0"/>
      <w:marBottom w:val="0"/>
      <w:divBdr>
        <w:top w:val="none" w:sz="0" w:space="0" w:color="auto"/>
        <w:left w:val="none" w:sz="0" w:space="0" w:color="auto"/>
        <w:bottom w:val="none" w:sz="0" w:space="0" w:color="auto"/>
        <w:right w:val="none" w:sz="0" w:space="0" w:color="auto"/>
      </w:divBdr>
    </w:div>
    <w:div w:id="1455368298">
      <w:bodyDiv w:val="1"/>
      <w:marLeft w:val="0"/>
      <w:marRight w:val="0"/>
      <w:marTop w:val="0"/>
      <w:marBottom w:val="0"/>
      <w:divBdr>
        <w:top w:val="none" w:sz="0" w:space="0" w:color="auto"/>
        <w:left w:val="none" w:sz="0" w:space="0" w:color="auto"/>
        <w:bottom w:val="none" w:sz="0" w:space="0" w:color="auto"/>
        <w:right w:val="none" w:sz="0" w:space="0" w:color="auto"/>
      </w:divBdr>
    </w:div>
    <w:div w:id="1459686166">
      <w:bodyDiv w:val="1"/>
      <w:marLeft w:val="0"/>
      <w:marRight w:val="0"/>
      <w:marTop w:val="0"/>
      <w:marBottom w:val="0"/>
      <w:divBdr>
        <w:top w:val="none" w:sz="0" w:space="0" w:color="auto"/>
        <w:left w:val="none" w:sz="0" w:space="0" w:color="auto"/>
        <w:bottom w:val="none" w:sz="0" w:space="0" w:color="auto"/>
        <w:right w:val="none" w:sz="0" w:space="0" w:color="auto"/>
      </w:divBdr>
    </w:div>
    <w:div w:id="1460763219">
      <w:bodyDiv w:val="1"/>
      <w:marLeft w:val="0"/>
      <w:marRight w:val="0"/>
      <w:marTop w:val="0"/>
      <w:marBottom w:val="0"/>
      <w:divBdr>
        <w:top w:val="none" w:sz="0" w:space="0" w:color="auto"/>
        <w:left w:val="none" w:sz="0" w:space="0" w:color="auto"/>
        <w:bottom w:val="none" w:sz="0" w:space="0" w:color="auto"/>
        <w:right w:val="none" w:sz="0" w:space="0" w:color="auto"/>
      </w:divBdr>
    </w:div>
    <w:div w:id="1462462139">
      <w:bodyDiv w:val="1"/>
      <w:marLeft w:val="0"/>
      <w:marRight w:val="0"/>
      <w:marTop w:val="0"/>
      <w:marBottom w:val="0"/>
      <w:divBdr>
        <w:top w:val="none" w:sz="0" w:space="0" w:color="auto"/>
        <w:left w:val="none" w:sz="0" w:space="0" w:color="auto"/>
        <w:bottom w:val="none" w:sz="0" w:space="0" w:color="auto"/>
        <w:right w:val="none" w:sz="0" w:space="0" w:color="auto"/>
      </w:divBdr>
    </w:div>
    <w:div w:id="1462841384">
      <w:bodyDiv w:val="1"/>
      <w:marLeft w:val="0"/>
      <w:marRight w:val="0"/>
      <w:marTop w:val="0"/>
      <w:marBottom w:val="0"/>
      <w:divBdr>
        <w:top w:val="none" w:sz="0" w:space="0" w:color="auto"/>
        <w:left w:val="none" w:sz="0" w:space="0" w:color="auto"/>
        <w:bottom w:val="none" w:sz="0" w:space="0" w:color="auto"/>
        <w:right w:val="none" w:sz="0" w:space="0" w:color="auto"/>
      </w:divBdr>
    </w:div>
    <w:div w:id="1463888411">
      <w:bodyDiv w:val="1"/>
      <w:marLeft w:val="0"/>
      <w:marRight w:val="0"/>
      <w:marTop w:val="0"/>
      <w:marBottom w:val="0"/>
      <w:divBdr>
        <w:top w:val="none" w:sz="0" w:space="0" w:color="auto"/>
        <w:left w:val="none" w:sz="0" w:space="0" w:color="auto"/>
        <w:bottom w:val="none" w:sz="0" w:space="0" w:color="auto"/>
        <w:right w:val="none" w:sz="0" w:space="0" w:color="auto"/>
      </w:divBdr>
    </w:div>
    <w:div w:id="1465730091">
      <w:bodyDiv w:val="1"/>
      <w:marLeft w:val="0"/>
      <w:marRight w:val="0"/>
      <w:marTop w:val="0"/>
      <w:marBottom w:val="0"/>
      <w:divBdr>
        <w:top w:val="none" w:sz="0" w:space="0" w:color="auto"/>
        <w:left w:val="none" w:sz="0" w:space="0" w:color="auto"/>
        <w:bottom w:val="none" w:sz="0" w:space="0" w:color="auto"/>
        <w:right w:val="none" w:sz="0" w:space="0" w:color="auto"/>
      </w:divBdr>
    </w:div>
    <w:div w:id="1466585441">
      <w:bodyDiv w:val="1"/>
      <w:marLeft w:val="0"/>
      <w:marRight w:val="0"/>
      <w:marTop w:val="0"/>
      <w:marBottom w:val="0"/>
      <w:divBdr>
        <w:top w:val="none" w:sz="0" w:space="0" w:color="auto"/>
        <w:left w:val="none" w:sz="0" w:space="0" w:color="auto"/>
        <w:bottom w:val="none" w:sz="0" w:space="0" w:color="auto"/>
        <w:right w:val="none" w:sz="0" w:space="0" w:color="auto"/>
      </w:divBdr>
    </w:div>
    <w:div w:id="1470199776">
      <w:bodyDiv w:val="1"/>
      <w:marLeft w:val="0"/>
      <w:marRight w:val="0"/>
      <w:marTop w:val="0"/>
      <w:marBottom w:val="0"/>
      <w:divBdr>
        <w:top w:val="none" w:sz="0" w:space="0" w:color="auto"/>
        <w:left w:val="none" w:sz="0" w:space="0" w:color="auto"/>
        <w:bottom w:val="none" w:sz="0" w:space="0" w:color="auto"/>
        <w:right w:val="none" w:sz="0" w:space="0" w:color="auto"/>
      </w:divBdr>
    </w:div>
    <w:div w:id="1470248409">
      <w:bodyDiv w:val="1"/>
      <w:marLeft w:val="0"/>
      <w:marRight w:val="0"/>
      <w:marTop w:val="0"/>
      <w:marBottom w:val="0"/>
      <w:divBdr>
        <w:top w:val="none" w:sz="0" w:space="0" w:color="auto"/>
        <w:left w:val="none" w:sz="0" w:space="0" w:color="auto"/>
        <w:bottom w:val="none" w:sz="0" w:space="0" w:color="auto"/>
        <w:right w:val="none" w:sz="0" w:space="0" w:color="auto"/>
      </w:divBdr>
    </w:div>
    <w:div w:id="1470515804">
      <w:bodyDiv w:val="1"/>
      <w:marLeft w:val="0"/>
      <w:marRight w:val="0"/>
      <w:marTop w:val="0"/>
      <w:marBottom w:val="0"/>
      <w:divBdr>
        <w:top w:val="none" w:sz="0" w:space="0" w:color="auto"/>
        <w:left w:val="none" w:sz="0" w:space="0" w:color="auto"/>
        <w:bottom w:val="none" w:sz="0" w:space="0" w:color="auto"/>
        <w:right w:val="none" w:sz="0" w:space="0" w:color="auto"/>
      </w:divBdr>
    </w:div>
    <w:div w:id="1471753023">
      <w:bodyDiv w:val="1"/>
      <w:marLeft w:val="0"/>
      <w:marRight w:val="0"/>
      <w:marTop w:val="0"/>
      <w:marBottom w:val="0"/>
      <w:divBdr>
        <w:top w:val="none" w:sz="0" w:space="0" w:color="auto"/>
        <w:left w:val="none" w:sz="0" w:space="0" w:color="auto"/>
        <w:bottom w:val="none" w:sz="0" w:space="0" w:color="auto"/>
        <w:right w:val="none" w:sz="0" w:space="0" w:color="auto"/>
      </w:divBdr>
    </w:div>
    <w:div w:id="1474635208">
      <w:bodyDiv w:val="1"/>
      <w:marLeft w:val="0"/>
      <w:marRight w:val="0"/>
      <w:marTop w:val="0"/>
      <w:marBottom w:val="0"/>
      <w:divBdr>
        <w:top w:val="none" w:sz="0" w:space="0" w:color="auto"/>
        <w:left w:val="none" w:sz="0" w:space="0" w:color="auto"/>
        <w:bottom w:val="none" w:sz="0" w:space="0" w:color="auto"/>
        <w:right w:val="none" w:sz="0" w:space="0" w:color="auto"/>
      </w:divBdr>
    </w:div>
    <w:div w:id="1474637921">
      <w:bodyDiv w:val="1"/>
      <w:marLeft w:val="0"/>
      <w:marRight w:val="0"/>
      <w:marTop w:val="0"/>
      <w:marBottom w:val="0"/>
      <w:divBdr>
        <w:top w:val="none" w:sz="0" w:space="0" w:color="auto"/>
        <w:left w:val="none" w:sz="0" w:space="0" w:color="auto"/>
        <w:bottom w:val="none" w:sz="0" w:space="0" w:color="auto"/>
        <w:right w:val="none" w:sz="0" w:space="0" w:color="auto"/>
      </w:divBdr>
    </w:div>
    <w:div w:id="1476795276">
      <w:bodyDiv w:val="1"/>
      <w:marLeft w:val="0"/>
      <w:marRight w:val="0"/>
      <w:marTop w:val="0"/>
      <w:marBottom w:val="0"/>
      <w:divBdr>
        <w:top w:val="none" w:sz="0" w:space="0" w:color="auto"/>
        <w:left w:val="none" w:sz="0" w:space="0" w:color="auto"/>
        <w:bottom w:val="none" w:sz="0" w:space="0" w:color="auto"/>
        <w:right w:val="none" w:sz="0" w:space="0" w:color="auto"/>
      </w:divBdr>
    </w:div>
    <w:div w:id="1477448919">
      <w:bodyDiv w:val="1"/>
      <w:marLeft w:val="0"/>
      <w:marRight w:val="0"/>
      <w:marTop w:val="0"/>
      <w:marBottom w:val="0"/>
      <w:divBdr>
        <w:top w:val="none" w:sz="0" w:space="0" w:color="auto"/>
        <w:left w:val="none" w:sz="0" w:space="0" w:color="auto"/>
        <w:bottom w:val="none" w:sz="0" w:space="0" w:color="auto"/>
        <w:right w:val="none" w:sz="0" w:space="0" w:color="auto"/>
      </w:divBdr>
    </w:div>
    <w:div w:id="1478720217">
      <w:bodyDiv w:val="1"/>
      <w:marLeft w:val="0"/>
      <w:marRight w:val="0"/>
      <w:marTop w:val="0"/>
      <w:marBottom w:val="0"/>
      <w:divBdr>
        <w:top w:val="none" w:sz="0" w:space="0" w:color="auto"/>
        <w:left w:val="none" w:sz="0" w:space="0" w:color="auto"/>
        <w:bottom w:val="none" w:sz="0" w:space="0" w:color="auto"/>
        <w:right w:val="none" w:sz="0" w:space="0" w:color="auto"/>
      </w:divBdr>
    </w:div>
    <w:div w:id="1479374668">
      <w:bodyDiv w:val="1"/>
      <w:marLeft w:val="0"/>
      <w:marRight w:val="0"/>
      <w:marTop w:val="0"/>
      <w:marBottom w:val="0"/>
      <w:divBdr>
        <w:top w:val="none" w:sz="0" w:space="0" w:color="auto"/>
        <w:left w:val="none" w:sz="0" w:space="0" w:color="auto"/>
        <w:bottom w:val="none" w:sz="0" w:space="0" w:color="auto"/>
        <w:right w:val="none" w:sz="0" w:space="0" w:color="auto"/>
      </w:divBdr>
    </w:div>
    <w:div w:id="1479952921">
      <w:bodyDiv w:val="1"/>
      <w:marLeft w:val="0"/>
      <w:marRight w:val="0"/>
      <w:marTop w:val="0"/>
      <w:marBottom w:val="0"/>
      <w:divBdr>
        <w:top w:val="none" w:sz="0" w:space="0" w:color="auto"/>
        <w:left w:val="none" w:sz="0" w:space="0" w:color="auto"/>
        <w:bottom w:val="none" w:sz="0" w:space="0" w:color="auto"/>
        <w:right w:val="none" w:sz="0" w:space="0" w:color="auto"/>
      </w:divBdr>
    </w:div>
    <w:div w:id="1483765647">
      <w:bodyDiv w:val="1"/>
      <w:marLeft w:val="0"/>
      <w:marRight w:val="0"/>
      <w:marTop w:val="0"/>
      <w:marBottom w:val="0"/>
      <w:divBdr>
        <w:top w:val="none" w:sz="0" w:space="0" w:color="auto"/>
        <w:left w:val="none" w:sz="0" w:space="0" w:color="auto"/>
        <w:bottom w:val="none" w:sz="0" w:space="0" w:color="auto"/>
        <w:right w:val="none" w:sz="0" w:space="0" w:color="auto"/>
      </w:divBdr>
    </w:div>
    <w:div w:id="1484156737">
      <w:bodyDiv w:val="1"/>
      <w:marLeft w:val="0"/>
      <w:marRight w:val="0"/>
      <w:marTop w:val="0"/>
      <w:marBottom w:val="0"/>
      <w:divBdr>
        <w:top w:val="none" w:sz="0" w:space="0" w:color="auto"/>
        <w:left w:val="none" w:sz="0" w:space="0" w:color="auto"/>
        <w:bottom w:val="none" w:sz="0" w:space="0" w:color="auto"/>
        <w:right w:val="none" w:sz="0" w:space="0" w:color="auto"/>
      </w:divBdr>
    </w:div>
    <w:div w:id="1485929885">
      <w:bodyDiv w:val="1"/>
      <w:marLeft w:val="0"/>
      <w:marRight w:val="0"/>
      <w:marTop w:val="0"/>
      <w:marBottom w:val="0"/>
      <w:divBdr>
        <w:top w:val="none" w:sz="0" w:space="0" w:color="auto"/>
        <w:left w:val="none" w:sz="0" w:space="0" w:color="auto"/>
        <w:bottom w:val="none" w:sz="0" w:space="0" w:color="auto"/>
        <w:right w:val="none" w:sz="0" w:space="0" w:color="auto"/>
      </w:divBdr>
    </w:div>
    <w:div w:id="1488012244">
      <w:bodyDiv w:val="1"/>
      <w:marLeft w:val="0"/>
      <w:marRight w:val="0"/>
      <w:marTop w:val="0"/>
      <w:marBottom w:val="0"/>
      <w:divBdr>
        <w:top w:val="none" w:sz="0" w:space="0" w:color="auto"/>
        <w:left w:val="none" w:sz="0" w:space="0" w:color="auto"/>
        <w:bottom w:val="none" w:sz="0" w:space="0" w:color="auto"/>
        <w:right w:val="none" w:sz="0" w:space="0" w:color="auto"/>
      </w:divBdr>
    </w:div>
    <w:div w:id="1490168326">
      <w:bodyDiv w:val="1"/>
      <w:marLeft w:val="0"/>
      <w:marRight w:val="0"/>
      <w:marTop w:val="0"/>
      <w:marBottom w:val="0"/>
      <w:divBdr>
        <w:top w:val="none" w:sz="0" w:space="0" w:color="auto"/>
        <w:left w:val="none" w:sz="0" w:space="0" w:color="auto"/>
        <w:bottom w:val="none" w:sz="0" w:space="0" w:color="auto"/>
        <w:right w:val="none" w:sz="0" w:space="0" w:color="auto"/>
      </w:divBdr>
    </w:div>
    <w:div w:id="1490290995">
      <w:bodyDiv w:val="1"/>
      <w:marLeft w:val="0"/>
      <w:marRight w:val="0"/>
      <w:marTop w:val="0"/>
      <w:marBottom w:val="0"/>
      <w:divBdr>
        <w:top w:val="none" w:sz="0" w:space="0" w:color="auto"/>
        <w:left w:val="none" w:sz="0" w:space="0" w:color="auto"/>
        <w:bottom w:val="none" w:sz="0" w:space="0" w:color="auto"/>
        <w:right w:val="none" w:sz="0" w:space="0" w:color="auto"/>
      </w:divBdr>
    </w:div>
    <w:div w:id="1491292544">
      <w:bodyDiv w:val="1"/>
      <w:marLeft w:val="0"/>
      <w:marRight w:val="0"/>
      <w:marTop w:val="0"/>
      <w:marBottom w:val="0"/>
      <w:divBdr>
        <w:top w:val="none" w:sz="0" w:space="0" w:color="auto"/>
        <w:left w:val="none" w:sz="0" w:space="0" w:color="auto"/>
        <w:bottom w:val="none" w:sz="0" w:space="0" w:color="auto"/>
        <w:right w:val="none" w:sz="0" w:space="0" w:color="auto"/>
      </w:divBdr>
    </w:div>
    <w:div w:id="1492982272">
      <w:bodyDiv w:val="1"/>
      <w:marLeft w:val="0"/>
      <w:marRight w:val="0"/>
      <w:marTop w:val="0"/>
      <w:marBottom w:val="0"/>
      <w:divBdr>
        <w:top w:val="none" w:sz="0" w:space="0" w:color="auto"/>
        <w:left w:val="none" w:sz="0" w:space="0" w:color="auto"/>
        <w:bottom w:val="none" w:sz="0" w:space="0" w:color="auto"/>
        <w:right w:val="none" w:sz="0" w:space="0" w:color="auto"/>
      </w:divBdr>
    </w:div>
    <w:div w:id="1492983248">
      <w:bodyDiv w:val="1"/>
      <w:marLeft w:val="0"/>
      <w:marRight w:val="0"/>
      <w:marTop w:val="0"/>
      <w:marBottom w:val="0"/>
      <w:divBdr>
        <w:top w:val="none" w:sz="0" w:space="0" w:color="auto"/>
        <w:left w:val="none" w:sz="0" w:space="0" w:color="auto"/>
        <w:bottom w:val="none" w:sz="0" w:space="0" w:color="auto"/>
        <w:right w:val="none" w:sz="0" w:space="0" w:color="auto"/>
      </w:divBdr>
    </w:div>
    <w:div w:id="1494374829">
      <w:bodyDiv w:val="1"/>
      <w:marLeft w:val="0"/>
      <w:marRight w:val="0"/>
      <w:marTop w:val="0"/>
      <w:marBottom w:val="0"/>
      <w:divBdr>
        <w:top w:val="none" w:sz="0" w:space="0" w:color="auto"/>
        <w:left w:val="none" w:sz="0" w:space="0" w:color="auto"/>
        <w:bottom w:val="none" w:sz="0" w:space="0" w:color="auto"/>
        <w:right w:val="none" w:sz="0" w:space="0" w:color="auto"/>
      </w:divBdr>
    </w:div>
    <w:div w:id="1494954069">
      <w:bodyDiv w:val="1"/>
      <w:marLeft w:val="0"/>
      <w:marRight w:val="0"/>
      <w:marTop w:val="0"/>
      <w:marBottom w:val="0"/>
      <w:divBdr>
        <w:top w:val="none" w:sz="0" w:space="0" w:color="auto"/>
        <w:left w:val="none" w:sz="0" w:space="0" w:color="auto"/>
        <w:bottom w:val="none" w:sz="0" w:space="0" w:color="auto"/>
        <w:right w:val="none" w:sz="0" w:space="0" w:color="auto"/>
      </w:divBdr>
    </w:div>
    <w:div w:id="1495610691">
      <w:bodyDiv w:val="1"/>
      <w:marLeft w:val="0"/>
      <w:marRight w:val="0"/>
      <w:marTop w:val="0"/>
      <w:marBottom w:val="0"/>
      <w:divBdr>
        <w:top w:val="none" w:sz="0" w:space="0" w:color="auto"/>
        <w:left w:val="none" w:sz="0" w:space="0" w:color="auto"/>
        <w:bottom w:val="none" w:sz="0" w:space="0" w:color="auto"/>
        <w:right w:val="none" w:sz="0" w:space="0" w:color="auto"/>
      </w:divBdr>
    </w:div>
    <w:div w:id="1496456456">
      <w:bodyDiv w:val="1"/>
      <w:marLeft w:val="0"/>
      <w:marRight w:val="0"/>
      <w:marTop w:val="0"/>
      <w:marBottom w:val="0"/>
      <w:divBdr>
        <w:top w:val="none" w:sz="0" w:space="0" w:color="auto"/>
        <w:left w:val="none" w:sz="0" w:space="0" w:color="auto"/>
        <w:bottom w:val="none" w:sz="0" w:space="0" w:color="auto"/>
        <w:right w:val="none" w:sz="0" w:space="0" w:color="auto"/>
      </w:divBdr>
    </w:div>
    <w:div w:id="1497961326">
      <w:bodyDiv w:val="1"/>
      <w:marLeft w:val="0"/>
      <w:marRight w:val="0"/>
      <w:marTop w:val="0"/>
      <w:marBottom w:val="0"/>
      <w:divBdr>
        <w:top w:val="none" w:sz="0" w:space="0" w:color="auto"/>
        <w:left w:val="none" w:sz="0" w:space="0" w:color="auto"/>
        <w:bottom w:val="none" w:sz="0" w:space="0" w:color="auto"/>
        <w:right w:val="none" w:sz="0" w:space="0" w:color="auto"/>
      </w:divBdr>
    </w:div>
    <w:div w:id="1498377805">
      <w:bodyDiv w:val="1"/>
      <w:marLeft w:val="0"/>
      <w:marRight w:val="0"/>
      <w:marTop w:val="0"/>
      <w:marBottom w:val="0"/>
      <w:divBdr>
        <w:top w:val="none" w:sz="0" w:space="0" w:color="auto"/>
        <w:left w:val="none" w:sz="0" w:space="0" w:color="auto"/>
        <w:bottom w:val="none" w:sz="0" w:space="0" w:color="auto"/>
        <w:right w:val="none" w:sz="0" w:space="0" w:color="auto"/>
      </w:divBdr>
    </w:div>
    <w:div w:id="1498693234">
      <w:bodyDiv w:val="1"/>
      <w:marLeft w:val="0"/>
      <w:marRight w:val="0"/>
      <w:marTop w:val="0"/>
      <w:marBottom w:val="0"/>
      <w:divBdr>
        <w:top w:val="none" w:sz="0" w:space="0" w:color="auto"/>
        <w:left w:val="none" w:sz="0" w:space="0" w:color="auto"/>
        <w:bottom w:val="none" w:sz="0" w:space="0" w:color="auto"/>
        <w:right w:val="none" w:sz="0" w:space="0" w:color="auto"/>
      </w:divBdr>
    </w:div>
    <w:div w:id="1499925779">
      <w:bodyDiv w:val="1"/>
      <w:marLeft w:val="0"/>
      <w:marRight w:val="0"/>
      <w:marTop w:val="0"/>
      <w:marBottom w:val="0"/>
      <w:divBdr>
        <w:top w:val="none" w:sz="0" w:space="0" w:color="auto"/>
        <w:left w:val="none" w:sz="0" w:space="0" w:color="auto"/>
        <w:bottom w:val="none" w:sz="0" w:space="0" w:color="auto"/>
        <w:right w:val="none" w:sz="0" w:space="0" w:color="auto"/>
      </w:divBdr>
    </w:div>
    <w:div w:id="1500343974">
      <w:bodyDiv w:val="1"/>
      <w:marLeft w:val="0"/>
      <w:marRight w:val="0"/>
      <w:marTop w:val="0"/>
      <w:marBottom w:val="0"/>
      <w:divBdr>
        <w:top w:val="none" w:sz="0" w:space="0" w:color="auto"/>
        <w:left w:val="none" w:sz="0" w:space="0" w:color="auto"/>
        <w:bottom w:val="none" w:sz="0" w:space="0" w:color="auto"/>
        <w:right w:val="none" w:sz="0" w:space="0" w:color="auto"/>
      </w:divBdr>
    </w:div>
    <w:div w:id="1500580609">
      <w:bodyDiv w:val="1"/>
      <w:marLeft w:val="0"/>
      <w:marRight w:val="0"/>
      <w:marTop w:val="0"/>
      <w:marBottom w:val="0"/>
      <w:divBdr>
        <w:top w:val="none" w:sz="0" w:space="0" w:color="auto"/>
        <w:left w:val="none" w:sz="0" w:space="0" w:color="auto"/>
        <w:bottom w:val="none" w:sz="0" w:space="0" w:color="auto"/>
        <w:right w:val="none" w:sz="0" w:space="0" w:color="auto"/>
      </w:divBdr>
    </w:div>
    <w:div w:id="1502967172">
      <w:bodyDiv w:val="1"/>
      <w:marLeft w:val="0"/>
      <w:marRight w:val="0"/>
      <w:marTop w:val="0"/>
      <w:marBottom w:val="0"/>
      <w:divBdr>
        <w:top w:val="none" w:sz="0" w:space="0" w:color="auto"/>
        <w:left w:val="none" w:sz="0" w:space="0" w:color="auto"/>
        <w:bottom w:val="none" w:sz="0" w:space="0" w:color="auto"/>
        <w:right w:val="none" w:sz="0" w:space="0" w:color="auto"/>
      </w:divBdr>
    </w:div>
    <w:div w:id="1504707381">
      <w:bodyDiv w:val="1"/>
      <w:marLeft w:val="0"/>
      <w:marRight w:val="0"/>
      <w:marTop w:val="0"/>
      <w:marBottom w:val="0"/>
      <w:divBdr>
        <w:top w:val="none" w:sz="0" w:space="0" w:color="auto"/>
        <w:left w:val="none" w:sz="0" w:space="0" w:color="auto"/>
        <w:bottom w:val="none" w:sz="0" w:space="0" w:color="auto"/>
        <w:right w:val="none" w:sz="0" w:space="0" w:color="auto"/>
      </w:divBdr>
    </w:div>
    <w:div w:id="1506746202">
      <w:bodyDiv w:val="1"/>
      <w:marLeft w:val="0"/>
      <w:marRight w:val="0"/>
      <w:marTop w:val="0"/>
      <w:marBottom w:val="0"/>
      <w:divBdr>
        <w:top w:val="none" w:sz="0" w:space="0" w:color="auto"/>
        <w:left w:val="none" w:sz="0" w:space="0" w:color="auto"/>
        <w:bottom w:val="none" w:sz="0" w:space="0" w:color="auto"/>
        <w:right w:val="none" w:sz="0" w:space="0" w:color="auto"/>
      </w:divBdr>
    </w:div>
    <w:div w:id="1506941370">
      <w:bodyDiv w:val="1"/>
      <w:marLeft w:val="0"/>
      <w:marRight w:val="0"/>
      <w:marTop w:val="0"/>
      <w:marBottom w:val="0"/>
      <w:divBdr>
        <w:top w:val="none" w:sz="0" w:space="0" w:color="auto"/>
        <w:left w:val="none" w:sz="0" w:space="0" w:color="auto"/>
        <w:bottom w:val="none" w:sz="0" w:space="0" w:color="auto"/>
        <w:right w:val="none" w:sz="0" w:space="0" w:color="auto"/>
      </w:divBdr>
    </w:div>
    <w:div w:id="1507090176">
      <w:bodyDiv w:val="1"/>
      <w:marLeft w:val="0"/>
      <w:marRight w:val="0"/>
      <w:marTop w:val="0"/>
      <w:marBottom w:val="0"/>
      <w:divBdr>
        <w:top w:val="none" w:sz="0" w:space="0" w:color="auto"/>
        <w:left w:val="none" w:sz="0" w:space="0" w:color="auto"/>
        <w:bottom w:val="none" w:sz="0" w:space="0" w:color="auto"/>
        <w:right w:val="none" w:sz="0" w:space="0" w:color="auto"/>
      </w:divBdr>
    </w:div>
    <w:div w:id="1508401834">
      <w:bodyDiv w:val="1"/>
      <w:marLeft w:val="0"/>
      <w:marRight w:val="0"/>
      <w:marTop w:val="0"/>
      <w:marBottom w:val="0"/>
      <w:divBdr>
        <w:top w:val="none" w:sz="0" w:space="0" w:color="auto"/>
        <w:left w:val="none" w:sz="0" w:space="0" w:color="auto"/>
        <w:bottom w:val="none" w:sz="0" w:space="0" w:color="auto"/>
        <w:right w:val="none" w:sz="0" w:space="0" w:color="auto"/>
      </w:divBdr>
    </w:div>
    <w:div w:id="1509365396">
      <w:bodyDiv w:val="1"/>
      <w:marLeft w:val="0"/>
      <w:marRight w:val="0"/>
      <w:marTop w:val="0"/>
      <w:marBottom w:val="0"/>
      <w:divBdr>
        <w:top w:val="none" w:sz="0" w:space="0" w:color="auto"/>
        <w:left w:val="none" w:sz="0" w:space="0" w:color="auto"/>
        <w:bottom w:val="none" w:sz="0" w:space="0" w:color="auto"/>
        <w:right w:val="none" w:sz="0" w:space="0" w:color="auto"/>
      </w:divBdr>
    </w:div>
    <w:div w:id="1509905177">
      <w:bodyDiv w:val="1"/>
      <w:marLeft w:val="0"/>
      <w:marRight w:val="0"/>
      <w:marTop w:val="0"/>
      <w:marBottom w:val="0"/>
      <w:divBdr>
        <w:top w:val="none" w:sz="0" w:space="0" w:color="auto"/>
        <w:left w:val="none" w:sz="0" w:space="0" w:color="auto"/>
        <w:bottom w:val="none" w:sz="0" w:space="0" w:color="auto"/>
        <w:right w:val="none" w:sz="0" w:space="0" w:color="auto"/>
      </w:divBdr>
    </w:div>
    <w:div w:id="1510484338">
      <w:bodyDiv w:val="1"/>
      <w:marLeft w:val="0"/>
      <w:marRight w:val="0"/>
      <w:marTop w:val="0"/>
      <w:marBottom w:val="0"/>
      <w:divBdr>
        <w:top w:val="none" w:sz="0" w:space="0" w:color="auto"/>
        <w:left w:val="none" w:sz="0" w:space="0" w:color="auto"/>
        <w:bottom w:val="none" w:sz="0" w:space="0" w:color="auto"/>
        <w:right w:val="none" w:sz="0" w:space="0" w:color="auto"/>
      </w:divBdr>
    </w:div>
    <w:div w:id="1510485197">
      <w:bodyDiv w:val="1"/>
      <w:marLeft w:val="0"/>
      <w:marRight w:val="0"/>
      <w:marTop w:val="0"/>
      <w:marBottom w:val="0"/>
      <w:divBdr>
        <w:top w:val="none" w:sz="0" w:space="0" w:color="auto"/>
        <w:left w:val="none" w:sz="0" w:space="0" w:color="auto"/>
        <w:bottom w:val="none" w:sz="0" w:space="0" w:color="auto"/>
        <w:right w:val="none" w:sz="0" w:space="0" w:color="auto"/>
      </w:divBdr>
    </w:div>
    <w:div w:id="1510833381">
      <w:bodyDiv w:val="1"/>
      <w:marLeft w:val="0"/>
      <w:marRight w:val="0"/>
      <w:marTop w:val="0"/>
      <w:marBottom w:val="0"/>
      <w:divBdr>
        <w:top w:val="none" w:sz="0" w:space="0" w:color="auto"/>
        <w:left w:val="none" w:sz="0" w:space="0" w:color="auto"/>
        <w:bottom w:val="none" w:sz="0" w:space="0" w:color="auto"/>
        <w:right w:val="none" w:sz="0" w:space="0" w:color="auto"/>
      </w:divBdr>
    </w:div>
    <w:div w:id="1511336456">
      <w:bodyDiv w:val="1"/>
      <w:marLeft w:val="0"/>
      <w:marRight w:val="0"/>
      <w:marTop w:val="0"/>
      <w:marBottom w:val="0"/>
      <w:divBdr>
        <w:top w:val="none" w:sz="0" w:space="0" w:color="auto"/>
        <w:left w:val="none" w:sz="0" w:space="0" w:color="auto"/>
        <w:bottom w:val="none" w:sz="0" w:space="0" w:color="auto"/>
        <w:right w:val="none" w:sz="0" w:space="0" w:color="auto"/>
      </w:divBdr>
    </w:div>
    <w:div w:id="1515145291">
      <w:bodyDiv w:val="1"/>
      <w:marLeft w:val="0"/>
      <w:marRight w:val="0"/>
      <w:marTop w:val="0"/>
      <w:marBottom w:val="0"/>
      <w:divBdr>
        <w:top w:val="none" w:sz="0" w:space="0" w:color="auto"/>
        <w:left w:val="none" w:sz="0" w:space="0" w:color="auto"/>
        <w:bottom w:val="none" w:sz="0" w:space="0" w:color="auto"/>
        <w:right w:val="none" w:sz="0" w:space="0" w:color="auto"/>
      </w:divBdr>
    </w:div>
    <w:div w:id="1515411950">
      <w:bodyDiv w:val="1"/>
      <w:marLeft w:val="0"/>
      <w:marRight w:val="0"/>
      <w:marTop w:val="0"/>
      <w:marBottom w:val="0"/>
      <w:divBdr>
        <w:top w:val="none" w:sz="0" w:space="0" w:color="auto"/>
        <w:left w:val="none" w:sz="0" w:space="0" w:color="auto"/>
        <w:bottom w:val="none" w:sz="0" w:space="0" w:color="auto"/>
        <w:right w:val="none" w:sz="0" w:space="0" w:color="auto"/>
      </w:divBdr>
    </w:div>
    <w:div w:id="1515537578">
      <w:bodyDiv w:val="1"/>
      <w:marLeft w:val="0"/>
      <w:marRight w:val="0"/>
      <w:marTop w:val="0"/>
      <w:marBottom w:val="0"/>
      <w:divBdr>
        <w:top w:val="none" w:sz="0" w:space="0" w:color="auto"/>
        <w:left w:val="none" w:sz="0" w:space="0" w:color="auto"/>
        <w:bottom w:val="none" w:sz="0" w:space="0" w:color="auto"/>
        <w:right w:val="none" w:sz="0" w:space="0" w:color="auto"/>
      </w:divBdr>
    </w:div>
    <w:div w:id="1515873903">
      <w:bodyDiv w:val="1"/>
      <w:marLeft w:val="0"/>
      <w:marRight w:val="0"/>
      <w:marTop w:val="0"/>
      <w:marBottom w:val="0"/>
      <w:divBdr>
        <w:top w:val="none" w:sz="0" w:space="0" w:color="auto"/>
        <w:left w:val="none" w:sz="0" w:space="0" w:color="auto"/>
        <w:bottom w:val="none" w:sz="0" w:space="0" w:color="auto"/>
        <w:right w:val="none" w:sz="0" w:space="0" w:color="auto"/>
      </w:divBdr>
    </w:div>
    <w:div w:id="1518498107">
      <w:bodyDiv w:val="1"/>
      <w:marLeft w:val="0"/>
      <w:marRight w:val="0"/>
      <w:marTop w:val="0"/>
      <w:marBottom w:val="0"/>
      <w:divBdr>
        <w:top w:val="none" w:sz="0" w:space="0" w:color="auto"/>
        <w:left w:val="none" w:sz="0" w:space="0" w:color="auto"/>
        <w:bottom w:val="none" w:sz="0" w:space="0" w:color="auto"/>
        <w:right w:val="none" w:sz="0" w:space="0" w:color="auto"/>
      </w:divBdr>
    </w:div>
    <w:div w:id="1518738143">
      <w:bodyDiv w:val="1"/>
      <w:marLeft w:val="0"/>
      <w:marRight w:val="0"/>
      <w:marTop w:val="0"/>
      <w:marBottom w:val="0"/>
      <w:divBdr>
        <w:top w:val="none" w:sz="0" w:space="0" w:color="auto"/>
        <w:left w:val="none" w:sz="0" w:space="0" w:color="auto"/>
        <w:bottom w:val="none" w:sz="0" w:space="0" w:color="auto"/>
        <w:right w:val="none" w:sz="0" w:space="0" w:color="auto"/>
      </w:divBdr>
    </w:div>
    <w:div w:id="1520241523">
      <w:bodyDiv w:val="1"/>
      <w:marLeft w:val="0"/>
      <w:marRight w:val="0"/>
      <w:marTop w:val="0"/>
      <w:marBottom w:val="0"/>
      <w:divBdr>
        <w:top w:val="none" w:sz="0" w:space="0" w:color="auto"/>
        <w:left w:val="none" w:sz="0" w:space="0" w:color="auto"/>
        <w:bottom w:val="none" w:sz="0" w:space="0" w:color="auto"/>
        <w:right w:val="none" w:sz="0" w:space="0" w:color="auto"/>
      </w:divBdr>
    </w:div>
    <w:div w:id="1521162237">
      <w:bodyDiv w:val="1"/>
      <w:marLeft w:val="0"/>
      <w:marRight w:val="0"/>
      <w:marTop w:val="0"/>
      <w:marBottom w:val="0"/>
      <w:divBdr>
        <w:top w:val="none" w:sz="0" w:space="0" w:color="auto"/>
        <w:left w:val="none" w:sz="0" w:space="0" w:color="auto"/>
        <w:bottom w:val="none" w:sz="0" w:space="0" w:color="auto"/>
        <w:right w:val="none" w:sz="0" w:space="0" w:color="auto"/>
      </w:divBdr>
    </w:div>
    <w:div w:id="1521237766">
      <w:bodyDiv w:val="1"/>
      <w:marLeft w:val="0"/>
      <w:marRight w:val="0"/>
      <w:marTop w:val="0"/>
      <w:marBottom w:val="0"/>
      <w:divBdr>
        <w:top w:val="none" w:sz="0" w:space="0" w:color="auto"/>
        <w:left w:val="none" w:sz="0" w:space="0" w:color="auto"/>
        <w:bottom w:val="none" w:sz="0" w:space="0" w:color="auto"/>
        <w:right w:val="none" w:sz="0" w:space="0" w:color="auto"/>
      </w:divBdr>
    </w:div>
    <w:div w:id="1522469102">
      <w:bodyDiv w:val="1"/>
      <w:marLeft w:val="0"/>
      <w:marRight w:val="0"/>
      <w:marTop w:val="0"/>
      <w:marBottom w:val="0"/>
      <w:divBdr>
        <w:top w:val="none" w:sz="0" w:space="0" w:color="auto"/>
        <w:left w:val="none" w:sz="0" w:space="0" w:color="auto"/>
        <w:bottom w:val="none" w:sz="0" w:space="0" w:color="auto"/>
        <w:right w:val="none" w:sz="0" w:space="0" w:color="auto"/>
      </w:divBdr>
    </w:div>
    <w:div w:id="1525092104">
      <w:bodyDiv w:val="1"/>
      <w:marLeft w:val="0"/>
      <w:marRight w:val="0"/>
      <w:marTop w:val="0"/>
      <w:marBottom w:val="0"/>
      <w:divBdr>
        <w:top w:val="none" w:sz="0" w:space="0" w:color="auto"/>
        <w:left w:val="none" w:sz="0" w:space="0" w:color="auto"/>
        <w:bottom w:val="none" w:sz="0" w:space="0" w:color="auto"/>
        <w:right w:val="none" w:sz="0" w:space="0" w:color="auto"/>
      </w:divBdr>
    </w:div>
    <w:div w:id="1526554419">
      <w:bodyDiv w:val="1"/>
      <w:marLeft w:val="0"/>
      <w:marRight w:val="0"/>
      <w:marTop w:val="0"/>
      <w:marBottom w:val="0"/>
      <w:divBdr>
        <w:top w:val="none" w:sz="0" w:space="0" w:color="auto"/>
        <w:left w:val="none" w:sz="0" w:space="0" w:color="auto"/>
        <w:bottom w:val="none" w:sz="0" w:space="0" w:color="auto"/>
        <w:right w:val="none" w:sz="0" w:space="0" w:color="auto"/>
      </w:divBdr>
    </w:div>
    <w:div w:id="1527407005">
      <w:bodyDiv w:val="1"/>
      <w:marLeft w:val="0"/>
      <w:marRight w:val="0"/>
      <w:marTop w:val="0"/>
      <w:marBottom w:val="0"/>
      <w:divBdr>
        <w:top w:val="none" w:sz="0" w:space="0" w:color="auto"/>
        <w:left w:val="none" w:sz="0" w:space="0" w:color="auto"/>
        <w:bottom w:val="none" w:sz="0" w:space="0" w:color="auto"/>
        <w:right w:val="none" w:sz="0" w:space="0" w:color="auto"/>
      </w:divBdr>
    </w:div>
    <w:div w:id="1530097767">
      <w:bodyDiv w:val="1"/>
      <w:marLeft w:val="0"/>
      <w:marRight w:val="0"/>
      <w:marTop w:val="0"/>
      <w:marBottom w:val="0"/>
      <w:divBdr>
        <w:top w:val="none" w:sz="0" w:space="0" w:color="auto"/>
        <w:left w:val="none" w:sz="0" w:space="0" w:color="auto"/>
        <w:bottom w:val="none" w:sz="0" w:space="0" w:color="auto"/>
        <w:right w:val="none" w:sz="0" w:space="0" w:color="auto"/>
      </w:divBdr>
    </w:div>
    <w:div w:id="1531606897">
      <w:bodyDiv w:val="1"/>
      <w:marLeft w:val="0"/>
      <w:marRight w:val="0"/>
      <w:marTop w:val="0"/>
      <w:marBottom w:val="0"/>
      <w:divBdr>
        <w:top w:val="none" w:sz="0" w:space="0" w:color="auto"/>
        <w:left w:val="none" w:sz="0" w:space="0" w:color="auto"/>
        <w:bottom w:val="none" w:sz="0" w:space="0" w:color="auto"/>
        <w:right w:val="none" w:sz="0" w:space="0" w:color="auto"/>
      </w:divBdr>
    </w:div>
    <w:div w:id="1532692545">
      <w:bodyDiv w:val="1"/>
      <w:marLeft w:val="0"/>
      <w:marRight w:val="0"/>
      <w:marTop w:val="0"/>
      <w:marBottom w:val="0"/>
      <w:divBdr>
        <w:top w:val="none" w:sz="0" w:space="0" w:color="auto"/>
        <w:left w:val="none" w:sz="0" w:space="0" w:color="auto"/>
        <w:bottom w:val="none" w:sz="0" w:space="0" w:color="auto"/>
        <w:right w:val="none" w:sz="0" w:space="0" w:color="auto"/>
      </w:divBdr>
    </w:div>
    <w:div w:id="1532763931">
      <w:bodyDiv w:val="1"/>
      <w:marLeft w:val="0"/>
      <w:marRight w:val="0"/>
      <w:marTop w:val="0"/>
      <w:marBottom w:val="0"/>
      <w:divBdr>
        <w:top w:val="none" w:sz="0" w:space="0" w:color="auto"/>
        <w:left w:val="none" w:sz="0" w:space="0" w:color="auto"/>
        <w:bottom w:val="none" w:sz="0" w:space="0" w:color="auto"/>
        <w:right w:val="none" w:sz="0" w:space="0" w:color="auto"/>
      </w:divBdr>
    </w:div>
    <w:div w:id="1533037270">
      <w:bodyDiv w:val="1"/>
      <w:marLeft w:val="0"/>
      <w:marRight w:val="0"/>
      <w:marTop w:val="0"/>
      <w:marBottom w:val="0"/>
      <w:divBdr>
        <w:top w:val="none" w:sz="0" w:space="0" w:color="auto"/>
        <w:left w:val="none" w:sz="0" w:space="0" w:color="auto"/>
        <w:bottom w:val="none" w:sz="0" w:space="0" w:color="auto"/>
        <w:right w:val="none" w:sz="0" w:space="0" w:color="auto"/>
      </w:divBdr>
    </w:div>
    <w:div w:id="1533299941">
      <w:bodyDiv w:val="1"/>
      <w:marLeft w:val="0"/>
      <w:marRight w:val="0"/>
      <w:marTop w:val="0"/>
      <w:marBottom w:val="0"/>
      <w:divBdr>
        <w:top w:val="none" w:sz="0" w:space="0" w:color="auto"/>
        <w:left w:val="none" w:sz="0" w:space="0" w:color="auto"/>
        <w:bottom w:val="none" w:sz="0" w:space="0" w:color="auto"/>
        <w:right w:val="none" w:sz="0" w:space="0" w:color="auto"/>
      </w:divBdr>
    </w:div>
    <w:div w:id="1533300169">
      <w:bodyDiv w:val="1"/>
      <w:marLeft w:val="0"/>
      <w:marRight w:val="0"/>
      <w:marTop w:val="0"/>
      <w:marBottom w:val="0"/>
      <w:divBdr>
        <w:top w:val="none" w:sz="0" w:space="0" w:color="auto"/>
        <w:left w:val="none" w:sz="0" w:space="0" w:color="auto"/>
        <w:bottom w:val="none" w:sz="0" w:space="0" w:color="auto"/>
        <w:right w:val="none" w:sz="0" w:space="0" w:color="auto"/>
      </w:divBdr>
    </w:div>
    <w:div w:id="1534804628">
      <w:bodyDiv w:val="1"/>
      <w:marLeft w:val="0"/>
      <w:marRight w:val="0"/>
      <w:marTop w:val="0"/>
      <w:marBottom w:val="0"/>
      <w:divBdr>
        <w:top w:val="none" w:sz="0" w:space="0" w:color="auto"/>
        <w:left w:val="none" w:sz="0" w:space="0" w:color="auto"/>
        <w:bottom w:val="none" w:sz="0" w:space="0" w:color="auto"/>
        <w:right w:val="none" w:sz="0" w:space="0" w:color="auto"/>
      </w:divBdr>
    </w:div>
    <w:div w:id="1534808104">
      <w:bodyDiv w:val="1"/>
      <w:marLeft w:val="0"/>
      <w:marRight w:val="0"/>
      <w:marTop w:val="0"/>
      <w:marBottom w:val="0"/>
      <w:divBdr>
        <w:top w:val="none" w:sz="0" w:space="0" w:color="auto"/>
        <w:left w:val="none" w:sz="0" w:space="0" w:color="auto"/>
        <w:bottom w:val="none" w:sz="0" w:space="0" w:color="auto"/>
        <w:right w:val="none" w:sz="0" w:space="0" w:color="auto"/>
      </w:divBdr>
    </w:div>
    <w:div w:id="1535145494">
      <w:bodyDiv w:val="1"/>
      <w:marLeft w:val="0"/>
      <w:marRight w:val="0"/>
      <w:marTop w:val="0"/>
      <w:marBottom w:val="0"/>
      <w:divBdr>
        <w:top w:val="none" w:sz="0" w:space="0" w:color="auto"/>
        <w:left w:val="none" w:sz="0" w:space="0" w:color="auto"/>
        <w:bottom w:val="none" w:sz="0" w:space="0" w:color="auto"/>
        <w:right w:val="none" w:sz="0" w:space="0" w:color="auto"/>
      </w:divBdr>
    </w:div>
    <w:div w:id="1535461553">
      <w:bodyDiv w:val="1"/>
      <w:marLeft w:val="0"/>
      <w:marRight w:val="0"/>
      <w:marTop w:val="0"/>
      <w:marBottom w:val="0"/>
      <w:divBdr>
        <w:top w:val="none" w:sz="0" w:space="0" w:color="auto"/>
        <w:left w:val="none" w:sz="0" w:space="0" w:color="auto"/>
        <w:bottom w:val="none" w:sz="0" w:space="0" w:color="auto"/>
        <w:right w:val="none" w:sz="0" w:space="0" w:color="auto"/>
      </w:divBdr>
    </w:div>
    <w:div w:id="1536498867">
      <w:bodyDiv w:val="1"/>
      <w:marLeft w:val="0"/>
      <w:marRight w:val="0"/>
      <w:marTop w:val="0"/>
      <w:marBottom w:val="0"/>
      <w:divBdr>
        <w:top w:val="none" w:sz="0" w:space="0" w:color="auto"/>
        <w:left w:val="none" w:sz="0" w:space="0" w:color="auto"/>
        <w:bottom w:val="none" w:sz="0" w:space="0" w:color="auto"/>
        <w:right w:val="none" w:sz="0" w:space="0" w:color="auto"/>
      </w:divBdr>
    </w:div>
    <w:div w:id="1536581076">
      <w:bodyDiv w:val="1"/>
      <w:marLeft w:val="0"/>
      <w:marRight w:val="0"/>
      <w:marTop w:val="0"/>
      <w:marBottom w:val="0"/>
      <w:divBdr>
        <w:top w:val="none" w:sz="0" w:space="0" w:color="auto"/>
        <w:left w:val="none" w:sz="0" w:space="0" w:color="auto"/>
        <w:bottom w:val="none" w:sz="0" w:space="0" w:color="auto"/>
        <w:right w:val="none" w:sz="0" w:space="0" w:color="auto"/>
      </w:divBdr>
    </w:div>
    <w:div w:id="1537158573">
      <w:bodyDiv w:val="1"/>
      <w:marLeft w:val="0"/>
      <w:marRight w:val="0"/>
      <w:marTop w:val="0"/>
      <w:marBottom w:val="0"/>
      <w:divBdr>
        <w:top w:val="none" w:sz="0" w:space="0" w:color="auto"/>
        <w:left w:val="none" w:sz="0" w:space="0" w:color="auto"/>
        <w:bottom w:val="none" w:sz="0" w:space="0" w:color="auto"/>
        <w:right w:val="none" w:sz="0" w:space="0" w:color="auto"/>
      </w:divBdr>
    </w:div>
    <w:div w:id="1537736928">
      <w:bodyDiv w:val="1"/>
      <w:marLeft w:val="0"/>
      <w:marRight w:val="0"/>
      <w:marTop w:val="0"/>
      <w:marBottom w:val="0"/>
      <w:divBdr>
        <w:top w:val="none" w:sz="0" w:space="0" w:color="auto"/>
        <w:left w:val="none" w:sz="0" w:space="0" w:color="auto"/>
        <w:bottom w:val="none" w:sz="0" w:space="0" w:color="auto"/>
        <w:right w:val="none" w:sz="0" w:space="0" w:color="auto"/>
      </w:divBdr>
    </w:div>
    <w:div w:id="1537738329">
      <w:bodyDiv w:val="1"/>
      <w:marLeft w:val="0"/>
      <w:marRight w:val="0"/>
      <w:marTop w:val="0"/>
      <w:marBottom w:val="0"/>
      <w:divBdr>
        <w:top w:val="none" w:sz="0" w:space="0" w:color="auto"/>
        <w:left w:val="none" w:sz="0" w:space="0" w:color="auto"/>
        <w:bottom w:val="none" w:sz="0" w:space="0" w:color="auto"/>
        <w:right w:val="none" w:sz="0" w:space="0" w:color="auto"/>
      </w:divBdr>
    </w:div>
    <w:div w:id="1539077144">
      <w:bodyDiv w:val="1"/>
      <w:marLeft w:val="0"/>
      <w:marRight w:val="0"/>
      <w:marTop w:val="0"/>
      <w:marBottom w:val="0"/>
      <w:divBdr>
        <w:top w:val="none" w:sz="0" w:space="0" w:color="auto"/>
        <w:left w:val="none" w:sz="0" w:space="0" w:color="auto"/>
        <w:bottom w:val="none" w:sz="0" w:space="0" w:color="auto"/>
        <w:right w:val="none" w:sz="0" w:space="0" w:color="auto"/>
      </w:divBdr>
      <w:divsChild>
        <w:div w:id="2017612973">
          <w:marLeft w:val="547"/>
          <w:marRight w:val="0"/>
          <w:marTop w:val="58"/>
          <w:marBottom w:val="0"/>
          <w:divBdr>
            <w:top w:val="none" w:sz="0" w:space="0" w:color="auto"/>
            <w:left w:val="none" w:sz="0" w:space="0" w:color="auto"/>
            <w:bottom w:val="none" w:sz="0" w:space="0" w:color="auto"/>
            <w:right w:val="none" w:sz="0" w:space="0" w:color="auto"/>
          </w:divBdr>
        </w:div>
        <w:div w:id="953170676">
          <w:marLeft w:val="1166"/>
          <w:marRight w:val="0"/>
          <w:marTop w:val="38"/>
          <w:marBottom w:val="0"/>
          <w:divBdr>
            <w:top w:val="none" w:sz="0" w:space="0" w:color="auto"/>
            <w:left w:val="none" w:sz="0" w:space="0" w:color="auto"/>
            <w:bottom w:val="none" w:sz="0" w:space="0" w:color="auto"/>
            <w:right w:val="none" w:sz="0" w:space="0" w:color="auto"/>
          </w:divBdr>
        </w:div>
        <w:div w:id="1711489952">
          <w:marLeft w:val="547"/>
          <w:marRight w:val="0"/>
          <w:marTop w:val="58"/>
          <w:marBottom w:val="0"/>
          <w:divBdr>
            <w:top w:val="none" w:sz="0" w:space="0" w:color="auto"/>
            <w:left w:val="none" w:sz="0" w:space="0" w:color="auto"/>
            <w:bottom w:val="none" w:sz="0" w:space="0" w:color="auto"/>
            <w:right w:val="none" w:sz="0" w:space="0" w:color="auto"/>
          </w:divBdr>
        </w:div>
        <w:div w:id="636297115">
          <w:marLeft w:val="1166"/>
          <w:marRight w:val="0"/>
          <w:marTop w:val="38"/>
          <w:marBottom w:val="0"/>
          <w:divBdr>
            <w:top w:val="none" w:sz="0" w:space="0" w:color="auto"/>
            <w:left w:val="none" w:sz="0" w:space="0" w:color="auto"/>
            <w:bottom w:val="none" w:sz="0" w:space="0" w:color="auto"/>
            <w:right w:val="none" w:sz="0" w:space="0" w:color="auto"/>
          </w:divBdr>
        </w:div>
        <w:div w:id="499154366">
          <w:marLeft w:val="547"/>
          <w:marRight w:val="0"/>
          <w:marTop w:val="58"/>
          <w:marBottom w:val="0"/>
          <w:divBdr>
            <w:top w:val="none" w:sz="0" w:space="0" w:color="auto"/>
            <w:left w:val="none" w:sz="0" w:space="0" w:color="auto"/>
            <w:bottom w:val="none" w:sz="0" w:space="0" w:color="auto"/>
            <w:right w:val="none" w:sz="0" w:space="0" w:color="auto"/>
          </w:divBdr>
        </w:div>
        <w:div w:id="1408186837">
          <w:marLeft w:val="1166"/>
          <w:marRight w:val="0"/>
          <w:marTop w:val="38"/>
          <w:marBottom w:val="0"/>
          <w:divBdr>
            <w:top w:val="none" w:sz="0" w:space="0" w:color="auto"/>
            <w:left w:val="none" w:sz="0" w:space="0" w:color="auto"/>
            <w:bottom w:val="none" w:sz="0" w:space="0" w:color="auto"/>
            <w:right w:val="none" w:sz="0" w:space="0" w:color="auto"/>
          </w:divBdr>
        </w:div>
        <w:div w:id="2021735865">
          <w:marLeft w:val="1166"/>
          <w:marRight w:val="0"/>
          <w:marTop w:val="38"/>
          <w:marBottom w:val="0"/>
          <w:divBdr>
            <w:top w:val="none" w:sz="0" w:space="0" w:color="auto"/>
            <w:left w:val="none" w:sz="0" w:space="0" w:color="auto"/>
            <w:bottom w:val="none" w:sz="0" w:space="0" w:color="auto"/>
            <w:right w:val="none" w:sz="0" w:space="0" w:color="auto"/>
          </w:divBdr>
        </w:div>
        <w:div w:id="437137694">
          <w:marLeft w:val="547"/>
          <w:marRight w:val="0"/>
          <w:marTop w:val="58"/>
          <w:marBottom w:val="0"/>
          <w:divBdr>
            <w:top w:val="none" w:sz="0" w:space="0" w:color="auto"/>
            <w:left w:val="none" w:sz="0" w:space="0" w:color="auto"/>
            <w:bottom w:val="none" w:sz="0" w:space="0" w:color="auto"/>
            <w:right w:val="none" w:sz="0" w:space="0" w:color="auto"/>
          </w:divBdr>
        </w:div>
        <w:div w:id="172887895">
          <w:marLeft w:val="1166"/>
          <w:marRight w:val="0"/>
          <w:marTop w:val="38"/>
          <w:marBottom w:val="0"/>
          <w:divBdr>
            <w:top w:val="none" w:sz="0" w:space="0" w:color="auto"/>
            <w:left w:val="none" w:sz="0" w:space="0" w:color="auto"/>
            <w:bottom w:val="none" w:sz="0" w:space="0" w:color="auto"/>
            <w:right w:val="none" w:sz="0" w:space="0" w:color="auto"/>
          </w:divBdr>
        </w:div>
        <w:div w:id="1626040071">
          <w:marLeft w:val="1166"/>
          <w:marRight w:val="0"/>
          <w:marTop w:val="38"/>
          <w:marBottom w:val="0"/>
          <w:divBdr>
            <w:top w:val="none" w:sz="0" w:space="0" w:color="auto"/>
            <w:left w:val="none" w:sz="0" w:space="0" w:color="auto"/>
            <w:bottom w:val="none" w:sz="0" w:space="0" w:color="auto"/>
            <w:right w:val="none" w:sz="0" w:space="0" w:color="auto"/>
          </w:divBdr>
        </w:div>
        <w:div w:id="1186404970">
          <w:marLeft w:val="547"/>
          <w:marRight w:val="0"/>
          <w:marTop w:val="58"/>
          <w:marBottom w:val="0"/>
          <w:divBdr>
            <w:top w:val="none" w:sz="0" w:space="0" w:color="auto"/>
            <w:left w:val="none" w:sz="0" w:space="0" w:color="auto"/>
            <w:bottom w:val="none" w:sz="0" w:space="0" w:color="auto"/>
            <w:right w:val="none" w:sz="0" w:space="0" w:color="auto"/>
          </w:divBdr>
        </w:div>
        <w:div w:id="695692251">
          <w:marLeft w:val="1166"/>
          <w:marRight w:val="0"/>
          <w:marTop w:val="38"/>
          <w:marBottom w:val="0"/>
          <w:divBdr>
            <w:top w:val="none" w:sz="0" w:space="0" w:color="auto"/>
            <w:left w:val="none" w:sz="0" w:space="0" w:color="auto"/>
            <w:bottom w:val="none" w:sz="0" w:space="0" w:color="auto"/>
            <w:right w:val="none" w:sz="0" w:space="0" w:color="auto"/>
          </w:divBdr>
        </w:div>
        <w:div w:id="758713707">
          <w:marLeft w:val="547"/>
          <w:marRight w:val="0"/>
          <w:marTop w:val="58"/>
          <w:marBottom w:val="0"/>
          <w:divBdr>
            <w:top w:val="none" w:sz="0" w:space="0" w:color="auto"/>
            <w:left w:val="none" w:sz="0" w:space="0" w:color="auto"/>
            <w:bottom w:val="none" w:sz="0" w:space="0" w:color="auto"/>
            <w:right w:val="none" w:sz="0" w:space="0" w:color="auto"/>
          </w:divBdr>
        </w:div>
        <w:div w:id="1765345970">
          <w:marLeft w:val="1166"/>
          <w:marRight w:val="0"/>
          <w:marTop w:val="38"/>
          <w:marBottom w:val="0"/>
          <w:divBdr>
            <w:top w:val="none" w:sz="0" w:space="0" w:color="auto"/>
            <w:left w:val="none" w:sz="0" w:space="0" w:color="auto"/>
            <w:bottom w:val="none" w:sz="0" w:space="0" w:color="auto"/>
            <w:right w:val="none" w:sz="0" w:space="0" w:color="auto"/>
          </w:divBdr>
        </w:div>
      </w:divsChild>
    </w:div>
    <w:div w:id="1540967552">
      <w:bodyDiv w:val="1"/>
      <w:marLeft w:val="0"/>
      <w:marRight w:val="0"/>
      <w:marTop w:val="0"/>
      <w:marBottom w:val="0"/>
      <w:divBdr>
        <w:top w:val="none" w:sz="0" w:space="0" w:color="auto"/>
        <w:left w:val="none" w:sz="0" w:space="0" w:color="auto"/>
        <w:bottom w:val="none" w:sz="0" w:space="0" w:color="auto"/>
        <w:right w:val="none" w:sz="0" w:space="0" w:color="auto"/>
      </w:divBdr>
    </w:div>
    <w:div w:id="1541435721">
      <w:bodyDiv w:val="1"/>
      <w:marLeft w:val="0"/>
      <w:marRight w:val="0"/>
      <w:marTop w:val="0"/>
      <w:marBottom w:val="0"/>
      <w:divBdr>
        <w:top w:val="none" w:sz="0" w:space="0" w:color="auto"/>
        <w:left w:val="none" w:sz="0" w:space="0" w:color="auto"/>
        <w:bottom w:val="none" w:sz="0" w:space="0" w:color="auto"/>
        <w:right w:val="none" w:sz="0" w:space="0" w:color="auto"/>
      </w:divBdr>
    </w:div>
    <w:div w:id="1542089058">
      <w:bodyDiv w:val="1"/>
      <w:marLeft w:val="0"/>
      <w:marRight w:val="0"/>
      <w:marTop w:val="0"/>
      <w:marBottom w:val="0"/>
      <w:divBdr>
        <w:top w:val="none" w:sz="0" w:space="0" w:color="auto"/>
        <w:left w:val="none" w:sz="0" w:space="0" w:color="auto"/>
        <w:bottom w:val="none" w:sz="0" w:space="0" w:color="auto"/>
        <w:right w:val="none" w:sz="0" w:space="0" w:color="auto"/>
      </w:divBdr>
    </w:div>
    <w:div w:id="1542552862">
      <w:bodyDiv w:val="1"/>
      <w:marLeft w:val="0"/>
      <w:marRight w:val="0"/>
      <w:marTop w:val="0"/>
      <w:marBottom w:val="0"/>
      <w:divBdr>
        <w:top w:val="none" w:sz="0" w:space="0" w:color="auto"/>
        <w:left w:val="none" w:sz="0" w:space="0" w:color="auto"/>
        <w:bottom w:val="none" w:sz="0" w:space="0" w:color="auto"/>
        <w:right w:val="none" w:sz="0" w:space="0" w:color="auto"/>
      </w:divBdr>
    </w:div>
    <w:div w:id="1542665488">
      <w:bodyDiv w:val="1"/>
      <w:marLeft w:val="0"/>
      <w:marRight w:val="0"/>
      <w:marTop w:val="0"/>
      <w:marBottom w:val="0"/>
      <w:divBdr>
        <w:top w:val="none" w:sz="0" w:space="0" w:color="auto"/>
        <w:left w:val="none" w:sz="0" w:space="0" w:color="auto"/>
        <w:bottom w:val="none" w:sz="0" w:space="0" w:color="auto"/>
        <w:right w:val="none" w:sz="0" w:space="0" w:color="auto"/>
      </w:divBdr>
    </w:div>
    <w:div w:id="1542748612">
      <w:bodyDiv w:val="1"/>
      <w:marLeft w:val="0"/>
      <w:marRight w:val="0"/>
      <w:marTop w:val="0"/>
      <w:marBottom w:val="0"/>
      <w:divBdr>
        <w:top w:val="none" w:sz="0" w:space="0" w:color="auto"/>
        <w:left w:val="none" w:sz="0" w:space="0" w:color="auto"/>
        <w:bottom w:val="none" w:sz="0" w:space="0" w:color="auto"/>
        <w:right w:val="none" w:sz="0" w:space="0" w:color="auto"/>
      </w:divBdr>
    </w:div>
    <w:div w:id="1543522010">
      <w:bodyDiv w:val="1"/>
      <w:marLeft w:val="0"/>
      <w:marRight w:val="0"/>
      <w:marTop w:val="0"/>
      <w:marBottom w:val="0"/>
      <w:divBdr>
        <w:top w:val="none" w:sz="0" w:space="0" w:color="auto"/>
        <w:left w:val="none" w:sz="0" w:space="0" w:color="auto"/>
        <w:bottom w:val="none" w:sz="0" w:space="0" w:color="auto"/>
        <w:right w:val="none" w:sz="0" w:space="0" w:color="auto"/>
      </w:divBdr>
    </w:div>
    <w:div w:id="1543597339">
      <w:bodyDiv w:val="1"/>
      <w:marLeft w:val="0"/>
      <w:marRight w:val="0"/>
      <w:marTop w:val="0"/>
      <w:marBottom w:val="0"/>
      <w:divBdr>
        <w:top w:val="none" w:sz="0" w:space="0" w:color="auto"/>
        <w:left w:val="none" w:sz="0" w:space="0" w:color="auto"/>
        <w:bottom w:val="none" w:sz="0" w:space="0" w:color="auto"/>
        <w:right w:val="none" w:sz="0" w:space="0" w:color="auto"/>
      </w:divBdr>
    </w:div>
    <w:div w:id="1544757158">
      <w:bodyDiv w:val="1"/>
      <w:marLeft w:val="0"/>
      <w:marRight w:val="0"/>
      <w:marTop w:val="0"/>
      <w:marBottom w:val="0"/>
      <w:divBdr>
        <w:top w:val="none" w:sz="0" w:space="0" w:color="auto"/>
        <w:left w:val="none" w:sz="0" w:space="0" w:color="auto"/>
        <w:bottom w:val="none" w:sz="0" w:space="0" w:color="auto"/>
        <w:right w:val="none" w:sz="0" w:space="0" w:color="auto"/>
      </w:divBdr>
    </w:div>
    <w:div w:id="1544900024">
      <w:bodyDiv w:val="1"/>
      <w:marLeft w:val="0"/>
      <w:marRight w:val="0"/>
      <w:marTop w:val="0"/>
      <w:marBottom w:val="0"/>
      <w:divBdr>
        <w:top w:val="none" w:sz="0" w:space="0" w:color="auto"/>
        <w:left w:val="none" w:sz="0" w:space="0" w:color="auto"/>
        <w:bottom w:val="none" w:sz="0" w:space="0" w:color="auto"/>
        <w:right w:val="none" w:sz="0" w:space="0" w:color="auto"/>
      </w:divBdr>
    </w:div>
    <w:div w:id="1545024262">
      <w:bodyDiv w:val="1"/>
      <w:marLeft w:val="0"/>
      <w:marRight w:val="0"/>
      <w:marTop w:val="0"/>
      <w:marBottom w:val="0"/>
      <w:divBdr>
        <w:top w:val="none" w:sz="0" w:space="0" w:color="auto"/>
        <w:left w:val="none" w:sz="0" w:space="0" w:color="auto"/>
        <w:bottom w:val="none" w:sz="0" w:space="0" w:color="auto"/>
        <w:right w:val="none" w:sz="0" w:space="0" w:color="auto"/>
      </w:divBdr>
    </w:div>
    <w:div w:id="1546484637">
      <w:bodyDiv w:val="1"/>
      <w:marLeft w:val="0"/>
      <w:marRight w:val="0"/>
      <w:marTop w:val="0"/>
      <w:marBottom w:val="0"/>
      <w:divBdr>
        <w:top w:val="none" w:sz="0" w:space="0" w:color="auto"/>
        <w:left w:val="none" w:sz="0" w:space="0" w:color="auto"/>
        <w:bottom w:val="none" w:sz="0" w:space="0" w:color="auto"/>
        <w:right w:val="none" w:sz="0" w:space="0" w:color="auto"/>
      </w:divBdr>
    </w:div>
    <w:div w:id="1546604493">
      <w:bodyDiv w:val="1"/>
      <w:marLeft w:val="0"/>
      <w:marRight w:val="0"/>
      <w:marTop w:val="0"/>
      <w:marBottom w:val="0"/>
      <w:divBdr>
        <w:top w:val="none" w:sz="0" w:space="0" w:color="auto"/>
        <w:left w:val="none" w:sz="0" w:space="0" w:color="auto"/>
        <w:bottom w:val="none" w:sz="0" w:space="0" w:color="auto"/>
        <w:right w:val="none" w:sz="0" w:space="0" w:color="auto"/>
      </w:divBdr>
    </w:div>
    <w:div w:id="1547597566">
      <w:bodyDiv w:val="1"/>
      <w:marLeft w:val="0"/>
      <w:marRight w:val="0"/>
      <w:marTop w:val="0"/>
      <w:marBottom w:val="0"/>
      <w:divBdr>
        <w:top w:val="none" w:sz="0" w:space="0" w:color="auto"/>
        <w:left w:val="none" w:sz="0" w:space="0" w:color="auto"/>
        <w:bottom w:val="none" w:sz="0" w:space="0" w:color="auto"/>
        <w:right w:val="none" w:sz="0" w:space="0" w:color="auto"/>
      </w:divBdr>
    </w:div>
    <w:div w:id="1547638398">
      <w:bodyDiv w:val="1"/>
      <w:marLeft w:val="0"/>
      <w:marRight w:val="0"/>
      <w:marTop w:val="0"/>
      <w:marBottom w:val="0"/>
      <w:divBdr>
        <w:top w:val="none" w:sz="0" w:space="0" w:color="auto"/>
        <w:left w:val="none" w:sz="0" w:space="0" w:color="auto"/>
        <w:bottom w:val="none" w:sz="0" w:space="0" w:color="auto"/>
        <w:right w:val="none" w:sz="0" w:space="0" w:color="auto"/>
      </w:divBdr>
    </w:div>
    <w:div w:id="1548908064">
      <w:bodyDiv w:val="1"/>
      <w:marLeft w:val="0"/>
      <w:marRight w:val="0"/>
      <w:marTop w:val="0"/>
      <w:marBottom w:val="0"/>
      <w:divBdr>
        <w:top w:val="none" w:sz="0" w:space="0" w:color="auto"/>
        <w:left w:val="none" w:sz="0" w:space="0" w:color="auto"/>
        <w:bottom w:val="none" w:sz="0" w:space="0" w:color="auto"/>
        <w:right w:val="none" w:sz="0" w:space="0" w:color="auto"/>
      </w:divBdr>
    </w:div>
    <w:div w:id="1550417379">
      <w:bodyDiv w:val="1"/>
      <w:marLeft w:val="0"/>
      <w:marRight w:val="0"/>
      <w:marTop w:val="0"/>
      <w:marBottom w:val="0"/>
      <w:divBdr>
        <w:top w:val="none" w:sz="0" w:space="0" w:color="auto"/>
        <w:left w:val="none" w:sz="0" w:space="0" w:color="auto"/>
        <w:bottom w:val="none" w:sz="0" w:space="0" w:color="auto"/>
        <w:right w:val="none" w:sz="0" w:space="0" w:color="auto"/>
      </w:divBdr>
    </w:div>
    <w:div w:id="1550606164">
      <w:bodyDiv w:val="1"/>
      <w:marLeft w:val="0"/>
      <w:marRight w:val="0"/>
      <w:marTop w:val="0"/>
      <w:marBottom w:val="0"/>
      <w:divBdr>
        <w:top w:val="none" w:sz="0" w:space="0" w:color="auto"/>
        <w:left w:val="none" w:sz="0" w:space="0" w:color="auto"/>
        <w:bottom w:val="none" w:sz="0" w:space="0" w:color="auto"/>
        <w:right w:val="none" w:sz="0" w:space="0" w:color="auto"/>
      </w:divBdr>
    </w:div>
    <w:div w:id="1550989595">
      <w:bodyDiv w:val="1"/>
      <w:marLeft w:val="0"/>
      <w:marRight w:val="0"/>
      <w:marTop w:val="0"/>
      <w:marBottom w:val="0"/>
      <w:divBdr>
        <w:top w:val="none" w:sz="0" w:space="0" w:color="auto"/>
        <w:left w:val="none" w:sz="0" w:space="0" w:color="auto"/>
        <w:bottom w:val="none" w:sz="0" w:space="0" w:color="auto"/>
        <w:right w:val="none" w:sz="0" w:space="0" w:color="auto"/>
      </w:divBdr>
    </w:div>
    <w:div w:id="1551719990">
      <w:bodyDiv w:val="1"/>
      <w:marLeft w:val="0"/>
      <w:marRight w:val="0"/>
      <w:marTop w:val="0"/>
      <w:marBottom w:val="0"/>
      <w:divBdr>
        <w:top w:val="none" w:sz="0" w:space="0" w:color="auto"/>
        <w:left w:val="none" w:sz="0" w:space="0" w:color="auto"/>
        <w:bottom w:val="none" w:sz="0" w:space="0" w:color="auto"/>
        <w:right w:val="none" w:sz="0" w:space="0" w:color="auto"/>
      </w:divBdr>
    </w:div>
    <w:div w:id="1552570166">
      <w:bodyDiv w:val="1"/>
      <w:marLeft w:val="0"/>
      <w:marRight w:val="0"/>
      <w:marTop w:val="0"/>
      <w:marBottom w:val="0"/>
      <w:divBdr>
        <w:top w:val="none" w:sz="0" w:space="0" w:color="auto"/>
        <w:left w:val="none" w:sz="0" w:space="0" w:color="auto"/>
        <w:bottom w:val="none" w:sz="0" w:space="0" w:color="auto"/>
        <w:right w:val="none" w:sz="0" w:space="0" w:color="auto"/>
      </w:divBdr>
    </w:div>
    <w:div w:id="1555238716">
      <w:bodyDiv w:val="1"/>
      <w:marLeft w:val="0"/>
      <w:marRight w:val="0"/>
      <w:marTop w:val="0"/>
      <w:marBottom w:val="0"/>
      <w:divBdr>
        <w:top w:val="none" w:sz="0" w:space="0" w:color="auto"/>
        <w:left w:val="none" w:sz="0" w:space="0" w:color="auto"/>
        <w:bottom w:val="none" w:sz="0" w:space="0" w:color="auto"/>
        <w:right w:val="none" w:sz="0" w:space="0" w:color="auto"/>
      </w:divBdr>
    </w:div>
    <w:div w:id="1555771585">
      <w:bodyDiv w:val="1"/>
      <w:marLeft w:val="0"/>
      <w:marRight w:val="0"/>
      <w:marTop w:val="0"/>
      <w:marBottom w:val="0"/>
      <w:divBdr>
        <w:top w:val="none" w:sz="0" w:space="0" w:color="auto"/>
        <w:left w:val="none" w:sz="0" w:space="0" w:color="auto"/>
        <w:bottom w:val="none" w:sz="0" w:space="0" w:color="auto"/>
        <w:right w:val="none" w:sz="0" w:space="0" w:color="auto"/>
      </w:divBdr>
    </w:div>
    <w:div w:id="1555773074">
      <w:bodyDiv w:val="1"/>
      <w:marLeft w:val="0"/>
      <w:marRight w:val="0"/>
      <w:marTop w:val="0"/>
      <w:marBottom w:val="0"/>
      <w:divBdr>
        <w:top w:val="none" w:sz="0" w:space="0" w:color="auto"/>
        <w:left w:val="none" w:sz="0" w:space="0" w:color="auto"/>
        <w:bottom w:val="none" w:sz="0" w:space="0" w:color="auto"/>
        <w:right w:val="none" w:sz="0" w:space="0" w:color="auto"/>
      </w:divBdr>
    </w:div>
    <w:div w:id="1555852377">
      <w:bodyDiv w:val="1"/>
      <w:marLeft w:val="0"/>
      <w:marRight w:val="0"/>
      <w:marTop w:val="0"/>
      <w:marBottom w:val="0"/>
      <w:divBdr>
        <w:top w:val="none" w:sz="0" w:space="0" w:color="auto"/>
        <w:left w:val="none" w:sz="0" w:space="0" w:color="auto"/>
        <w:bottom w:val="none" w:sz="0" w:space="0" w:color="auto"/>
        <w:right w:val="none" w:sz="0" w:space="0" w:color="auto"/>
      </w:divBdr>
    </w:div>
    <w:div w:id="1556696896">
      <w:bodyDiv w:val="1"/>
      <w:marLeft w:val="0"/>
      <w:marRight w:val="0"/>
      <w:marTop w:val="0"/>
      <w:marBottom w:val="0"/>
      <w:divBdr>
        <w:top w:val="none" w:sz="0" w:space="0" w:color="auto"/>
        <w:left w:val="none" w:sz="0" w:space="0" w:color="auto"/>
        <w:bottom w:val="none" w:sz="0" w:space="0" w:color="auto"/>
        <w:right w:val="none" w:sz="0" w:space="0" w:color="auto"/>
      </w:divBdr>
    </w:div>
    <w:div w:id="1557085489">
      <w:bodyDiv w:val="1"/>
      <w:marLeft w:val="0"/>
      <w:marRight w:val="0"/>
      <w:marTop w:val="0"/>
      <w:marBottom w:val="0"/>
      <w:divBdr>
        <w:top w:val="none" w:sz="0" w:space="0" w:color="auto"/>
        <w:left w:val="none" w:sz="0" w:space="0" w:color="auto"/>
        <w:bottom w:val="none" w:sz="0" w:space="0" w:color="auto"/>
        <w:right w:val="none" w:sz="0" w:space="0" w:color="auto"/>
      </w:divBdr>
    </w:div>
    <w:div w:id="1557467282">
      <w:bodyDiv w:val="1"/>
      <w:marLeft w:val="0"/>
      <w:marRight w:val="0"/>
      <w:marTop w:val="0"/>
      <w:marBottom w:val="0"/>
      <w:divBdr>
        <w:top w:val="none" w:sz="0" w:space="0" w:color="auto"/>
        <w:left w:val="none" w:sz="0" w:space="0" w:color="auto"/>
        <w:bottom w:val="none" w:sz="0" w:space="0" w:color="auto"/>
        <w:right w:val="none" w:sz="0" w:space="0" w:color="auto"/>
      </w:divBdr>
    </w:div>
    <w:div w:id="1558396646">
      <w:bodyDiv w:val="1"/>
      <w:marLeft w:val="0"/>
      <w:marRight w:val="0"/>
      <w:marTop w:val="0"/>
      <w:marBottom w:val="0"/>
      <w:divBdr>
        <w:top w:val="none" w:sz="0" w:space="0" w:color="auto"/>
        <w:left w:val="none" w:sz="0" w:space="0" w:color="auto"/>
        <w:bottom w:val="none" w:sz="0" w:space="0" w:color="auto"/>
        <w:right w:val="none" w:sz="0" w:space="0" w:color="auto"/>
      </w:divBdr>
    </w:div>
    <w:div w:id="1559824871">
      <w:bodyDiv w:val="1"/>
      <w:marLeft w:val="0"/>
      <w:marRight w:val="0"/>
      <w:marTop w:val="0"/>
      <w:marBottom w:val="0"/>
      <w:divBdr>
        <w:top w:val="none" w:sz="0" w:space="0" w:color="auto"/>
        <w:left w:val="none" w:sz="0" w:space="0" w:color="auto"/>
        <w:bottom w:val="none" w:sz="0" w:space="0" w:color="auto"/>
        <w:right w:val="none" w:sz="0" w:space="0" w:color="auto"/>
      </w:divBdr>
    </w:div>
    <w:div w:id="1561285564">
      <w:bodyDiv w:val="1"/>
      <w:marLeft w:val="0"/>
      <w:marRight w:val="0"/>
      <w:marTop w:val="0"/>
      <w:marBottom w:val="0"/>
      <w:divBdr>
        <w:top w:val="none" w:sz="0" w:space="0" w:color="auto"/>
        <w:left w:val="none" w:sz="0" w:space="0" w:color="auto"/>
        <w:bottom w:val="none" w:sz="0" w:space="0" w:color="auto"/>
        <w:right w:val="none" w:sz="0" w:space="0" w:color="auto"/>
      </w:divBdr>
    </w:div>
    <w:div w:id="1561869806">
      <w:bodyDiv w:val="1"/>
      <w:marLeft w:val="0"/>
      <w:marRight w:val="0"/>
      <w:marTop w:val="0"/>
      <w:marBottom w:val="0"/>
      <w:divBdr>
        <w:top w:val="none" w:sz="0" w:space="0" w:color="auto"/>
        <w:left w:val="none" w:sz="0" w:space="0" w:color="auto"/>
        <w:bottom w:val="none" w:sz="0" w:space="0" w:color="auto"/>
        <w:right w:val="none" w:sz="0" w:space="0" w:color="auto"/>
      </w:divBdr>
    </w:div>
    <w:div w:id="1566260276">
      <w:bodyDiv w:val="1"/>
      <w:marLeft w:val="0"/>
      <w:marRight w:val="0"/>
      <w:marTop w:val="0"/>
      <w:marBottom w:val="0"/>
      <w:divBdr>
        <w:top w:val="none" w:sz="0" w:space="0" w:color="auto"/>
        <w:left w:val="none" w:sz="0" w:space="0" w:color="auto"/>
        <w:bottom w:val="none" w:sz="0" w:space="0" w:color="auto"/>
        <w:right w:val="none" w:sz="0" w:space="0" w:color="auto"/>
      </w:divBdr>
    </w:div>
    <w:div w:id="1567573855">
      <w:bodyDiv w:val="1"/>
      <w:marLeft w:val="0"/>
      <w:marRight w:val="0"/>
      <w:marTop w:val="0"/>
      <w:marBottom w:val="0"/>
      <w:divBdr>
        <w:top w:val="none" w:sz="0" w:space="0" w:color="auto"/>
        <w:left w:val="none" w:sz="0" w:space="0" w:color="auto"/>
        <w:bottom w:val="none" w:sz="0" w:space="0" w:color="auto"/>
        <w:right w:val="none" w:sz="0" w:space="0" w:color="auto"/>
      </w:divBdr>
    </w:div>
    <w:div w:id="1568764606">
      <w:bodyDiv w:val="1"/>
      <w:marLeft w:val="0"/>
      <w:marRight w:val="0"/>
      <w:marTop w:val="0"/>
      <w:marBottom w:val="0"/>
      <w:divBdr>
        <w:top w:val="none" w:sz="0" w:space="0" w:color="auto"/>
        <w:left w:val="none" w:sz="0" w:space="0" w:color="auto"/>
        <w:bottom w:val="none" w:sz="0" w:space="0" w:color="auto"/>
        <w:right w:val="none" w:sz="0" w:space="0" w:color="auto"/>
      </w:divBdr>
    </w:div>
    <w:div w:id="1568801607">
      <w:bodyDiv w:val="1"/>
      <w:marLeft w:val="0"/>
      <w:marRight w:val="0"/>
      <w:marTop w:val="0"/>
      <w:marBottom w:val="0"/>
      <w:divBdr>
        <w:top w:val="none" w:sz="0" w:space="0" w:color="auto"/>
        <w:left w:val="none" w:sz="0" w:space="0" w:color="auto"/>
        <w:bottom w:val="none" w:sz="0" w:space="0" w:color="auto"/>
        <w:right w:val="none" w:sz="0" w:space="0" w:color="auto"/>
      </w:divBdr>
    </w:div>
    <w:div w:id="1571960309">
      <w:bodyDiv w:val="1"/>
      <w:marLeft w:val="0"/>
      <w:marRight w:val="0"/>
      <w:marTop w:val="0"/>
      <w:marBottom w:val="0"/>
      <w:divBdr>
        <w:top w:val="none" w:sz="0" w:space="0" w:color="auto"/>
        <w:left w:val="none" w:sz="0" w:space="0" w:color="auto"/>
        <w:bottom w:val="none" w:sz="0" w:space="0" w:color="auto"/>
        <w:right w:val="none" w:sz="0" w:space="0" w:color="auto"/>
      </w:divBdr>
    </w:div>
    <w:div w:id="1572421576">
      <w:bodyDiv w:val="1"/>
      <w:marLeft w:val="0"/>
      <w:marRight w:val="0"/>
      <w:marTop w:val="0"/>
      <w:marBottom w:val="0"/>
      <w:divBdr>
        <w:top w:val="none" w:sz="0" w:space="0" w:color="auto"/>
        <w:left w:val="none" w:sz="0" w:space="0" w:color="auto"/>
        <w:bottom w:val="none" w:sz="0" w:space="0" w:color="auto"/>
        <w:right w:val="none" w:sz="0" w:space="0" w:color="auto"/>
      </w:divBdr>
    </w:div>
    <w:div w:id="1572620659">
      <w:bodyDiv w:val="1"/>
      <w:marLeft w:val="0"/>
      <w:marRight w:val="0"/>
      <w:marTop w:val="0"/>
      <w:marBottom w:val="0"/>
      <w:divBdr>
        <w:top w:val="none" w:sz="0" w:space="0" w:color="auto"/>
        <w:left w:val="none" w:sz="0" w:space="0" w:color="auto"/>
        <w:bottom w:val="none" w:sz="0" w:space="0" w:color="auto"/>
        <w:right w:val="none" w:sz="0" w:space="0" w:color="auto"/>
      </w:divBdr>
    </w:div>
    <w:div w:id="1573737681">
      <w:bodyDiv w:val="1"/>
      <w:marLeft w:val="0"/>
      <w:marRight w:val="0"/>
      <w:marTop w:val="0"/>
      <w:marBottom w:val="0"/>
      <w:divBdr>
        <w:top w:val="none" w:sz="0" w:space="0" w:color="auto"/>
        <w:left w:val="none" w:sz="0" w:space="0" w:color="auto"/>
        <w:bottom w:val="none" w:sz="0" w:space="0" w:color="auto"/>
        <w:right w:val="none" w:sz="0" w:space="0" w:color="auto"/>
      </w:divBdr>
    </w:div>
    <w:div w:id="1573810529">
      <w:bodyDiv w:val="1"/>
      <w:marLeft w:val="0"/>
      <w:marRight w:val="0"/>
      <w:marTop w:val="0"/>
      <w:marBottom w:val="0"/>
      <w:divBdr>
        <w:top w:val="none" w:sz="0" w:space="0" w:color="auto"/>
        <w:left w:val="none" w:sz="0" w:space="0" w:color="auto"/>
        <w:bottom w:val="none" w:sz="0" w:space="0" w:color="auto"/>
        <w:right w:val="none" w:sz="0" w:space="0" w:color="auto"/>
      </w:divBdr>
    </w:div>
    <w:div w:id="1574662023">
      <w:bodyDiv w:val="1"/>
      <w:marLeft w:val="0"/>
      <w:marRight w:val="0"/>
      <w:marTop w:val="0"/>
      <w:marBottom w:val="0"/>
      <w:divBdr>
        <w:top w:val="none" w:sz="0" w:space="0" w:color="auto"/>
        <w:left w:val="none" w:sz="0" w:space="0" w:color="auto"/>
        <w:bottom w:val="none" w:sz="0" w:space="0" w:color="auto"/>
        <w:right w:val="none" w:sz="0" w:space="0" w:color="auto"/>
      </w:divBdr>
    </w:div>
    <w:div w:id="1575579745">
      <w:bodyDiv w:val="1"/>
      <w:marLeft w:val="0"/>
      <w:marRight w:val="0"/>
      <w:marTop w:val="0"/>
      <w:marBottom w:val="0"/>
      <w:divBdr>
        <w:top w:val="none" w:sz="0" w:space="0" w:color="auto"/>
        <w:left w:val="none" w:sz="0" w:space="0" w:color="auto"/>
        <w:bottom w:val="none" w:sz="0" w:space="0" w:color="auto"/>
        <w:right w:val="none" w:sz="0" w:space="0" w:color="auto"/>
      </w:divBdr>
    </w:div>
    <w:div w:id="1577591167">
      <w:bodyDiv w:val="1"/>
      <w:marLeft w:val="0"/>
      <w:marRight w:val="0"/>
      <w:marTop w:val="0"/>
      <w:marBottom w:val="0"/>
      <w:divBdr>
        <w:top w:val="none" w:sz="0" w:space="0" w:color="auto"/>
        <w:left w:val="none" w:sz="0" w:space="0" w:color="auto"/>
        <w:bottom w:val="none" w:sz="0" w:space="0" w:color="auto"/>
        <w:right w:val="none" w:sz="0" w:space="0" w:color="auto"/>
      </w:divBdr>
    </w:div>
    <w:div w:id="1579319224">
      <w:bodyDiv w:val="1"/>
      <w:marLeft w:val="0"/>
      <w:marRight w:val="0"/>
      <w:marTop w:val="0"/>
      <w:marBottom w:val="0"/>
      <w:divBdr>
        <w:top w:val="none" w:sz="0" w:space="0" w:color="auto"/>
        <w:left w:val="none" w:sz="0" w:space="0" w:color="auto"/>
        <w:bottom w:val="none" w:sz="0" w:space="0" w:color="auto"/>
        <w:right w:val="none" w:sz="0" w:space="0" w:color="auto"/>
      </w:divBdr>
    </w:div>
    <w:div w:id="1580290287">
      <w:bodyDiv w:val="1"/>
      <w:marLeft w:val="0"/>
      <w:marRight w:val="0"/>
      <w:marTop w:val="0"/>
      <w:marBottom w:val="0"/>
      <w:divBdr>
        <w:top w:val="none" w:sz="0" w:space="0" w:color="auto"/>
        <w:left w:val="none" w:sz="0" w:space="0" w:color="auto"/>
        <w:bottom w:val="none" w:sz="0" w:space="0" w:color="auto"/>
        <w:right w:val="none" w:sz="0" w:space="0" w:color="auto"/>
      </w:divBdr>
    </w:div>
    <w:div w:id="1580866866">
      <w:bodyDiv w:val="1"/>
      <w:marLeft w:val="0"/>
      <w:marRight w:val="0"/>
      <w:marTop w:val="0"/>
      <w:marBottom w:val="0"/>
      <w:divBdr>
        <w:top w:val="none" w:sz="0" w:space="0" w:color="auto"/>
        <w:left w:val="none" w:sz="0" w:space="0" w:color="auto"/>
        <w:bottom w:val="none" w:sz="0" w:space="0" w:color="auto"/>
        <w:right w:val="none" w:sz="0" w:space="0" w:color="auto"/>
      </w:divBdr>
    </w:div>
    <w:div w:id="1581719285">
      <w:bodyDiv w:val="1"/>
      <w:marLeft w:val="0"/>
      <w:marRight w:val="0"/>
      <w:marTop w:val="0"/>
      <w:marBottom w:val="0"/>
      <w:divBdr>
        <w:top w:val="none" w:sz="0" w:space="0" w:color="auto"/>
        <w:left w:val="none" w:sz="0" w:space="0" w:color="auto"/>
        <w:bottom w:val="none" w:sz="0" w:space="0" w:color="auto"/>
        <w:right w:val="none" w:sz="0" w:space="0" w:color="auto"/>
      </w:divBdr>
    </w:div>
    <w:div w:id="1581788203">
      <w:bodyDiv w:val="1"/>
      <w:marLeft w:val="0"/>
      <w:marRight w:val="0"/>
      <w:marTop w:val="0"/>
      <w:marBottom w:val="0"/>
      <w:divBdr>
        <w:top w:val="none" w:sz="0" w:space="0" w:color="auto"/>
        <w:left w:val="none" w:sz="0" w:space="0" w:color="auto"/>
        <w:bottom w:val="none" w:sz="0" w:space="0" w:color="auto"/>
        <w:right w:val="none" w:sz="0" w:space="0" w:color="auto"/>
      </w:divBdr>
    </w:div>
    <w:div w:id="1582060130">
      <w:bodyDiv w:val="1"/>
      <w:marLeft w:val="0"/>
      <w:marRight w:val="0"/>
      <w:marTop w:val="0"/>
      <w:marBottom w:val="0"/>
      <w:divBdr>
        <w:top w:val="none" w:sz="0" w:space="0" w:color="auto"/>
        <w:left w:val="none" w:sz="0" w:space="0" w:color="auto"/>
        <w:bottom w:val="none" w:sz="0" w:space="0" w:color="auto"/>
        <w:right w:val="none" w:sz="0" w:space="0" w:color="auto"/>
      </w:divBdr>
    </w:div>
    <w:div w:id="1584535691">
      <w:bodyDiv w:val="1"/>
      <w:marLeft w:val="0"/>
      <w:marRight w:val="0"/>
      <w:marTop w:val="0"/>
      <w:marBottom w:val="0"/>
      <w:divBdr>
        <w:top w:val="none" w:sz="0" w:space="0" w:color="auto"/>
        <w:left w:val="none" w:sz="0" w:space="0" w:color="auto"/>
        <w:bottom w:val="none" w:sz="0" w:space="0" w:color="auto"/>
        <w:right w:val="none" w:sz="0" w:space="0" w:color="auto"/>
      </w:divBdr>
    </w:div>
    <w:div w:id="1584685570">
      <w:bodyDiv w:val="1"/>
      <w:marLeft w:val="0"/>
      <w:marRight w:val="0"/>
      <w:marTop w:val="0"/>
      <w:marBottom w:val="0"/>
      <w:divBdr>
        <w:top w:val="none" w:sz="0" w:space="0" w:color="auto"/>
        <w:left w:val="none" w:sz="0" w:space="0" w:color="auto"/>
        <w:bottom w:val="none" w:sz="0" w:space="0" w:color="auto"/>
        <w:right w:val="none" w:sz="0" w:space="0" w:color="auto"/>
      </w:divBdr>
    </w:div>
    <w:div w:id="1585409896">
      <w:bodyDiv w:val="1"/>
      <w:marLeft w:val="0"/>
      <w:marRight w:val="0"/>
      <w:marTop w:val="0"/>
      <w:marBottom w:val="0"/>
      <w:divBdr>
        <w:top w:val="none" w:sz="0" w:space="0" w:color="auto"/>
        <w:left w:val="none" w:sz="0" w:space="0" w:color="auto"/>
        <w:bottom w:val="none" w:sz="0" w:space="0" w:color="auto"/>
        <w:right w:val="none" w:sz="0" w:space="0" w:color="auto"/>
      </w:divBdr>
    </w:div>
    <w:div w:id="1587347495">
      <w:bodyDiv w:val="1"/>
      <w:marLeft w:val="0"/>
      <w:marRight w:val="0"/>
      <w:marTop w:val="0"/>
      <w:marBottom w:val="0"/>
      <w:divBdr>
        <w:top w:val="none" w:sz="0" w:space="0" w:color="auto"/>
        <w:left w:val="none" w:sz="0" w:space="0" w:color="auto"/>
        <w:bottom w:val="none" w:sz="0" w:space="0" w:color="auto"/>
        <w:right w:val="none" w:sz="0" w:space="0" w:color="auto"/>
      </w:divBdr>
    </w:div>
    <w:div w:id="1587957180">
      <w:bodyDiv w:val="1"/>
      <w:marLeft w:val="0"/>
      <w:marRight w:val="0"/>
      <w:marTop w:val="0"/>
      <w:marBottom w:val="0"/>
      <w:divBdr>
        <w:top w:val="none" w:sz="0" w:space="0" w:color="auto"/>
        <w:left w:val="none" w:sz="0" w:space="0" w:color="auto"/>
        <w:bottom w:val="none" w:sz="0" w:space="0" w:color="auto"/>
        <w:right w:val="none" w:sz="0" w:space="0" w:color="auto"/>
      </w:divBdr>
    </w:div>
    <w:div w:id="1590459531">
      <w:bodyDiv w:val="1"/>
      <w:marLeft w:val="0"/>
      <w:marRight w:val="0"/>
      <w:marTop w:val="0"/>
      <w:marBottom w:val="0"/>
      <w:divBdr>
        <w:top w:val="none" w:sz="0" w:space="0" w:color="auto"/>
        <w:left w:val="none" w:sz="0" w:space="0" w:color="auto"/>
        <w:bottom w:val="none" w:sz="0" w:space="0" w:color="auto"/>
        <w:right w:val="none" w:sz="0" w:space="0" w:color="auto"/>
      </w:divBdr>
    </w:div>
    <w:div w:id="1591233404">
      <w:bodyDiv w:val="1"/>
      <w:marLeft w:val="0"/>
      <w:marRight w:val="0"/>
      <w:marTop w:val="0"/>
      <w:marBottom w:val="0"/>
      <w:divBdr>
        <w:top w:val="none" w:sz="0" w:space="0" w:color="auto"/>
        <w:left w:val="none" w:sz="0" w:space="0" w:color="auto"/>
        <w:bottom w:val="none" w:sz="0" w:space="0" w:color="auto"/>
        <w:right w:val="none" w:sz="0" w:space="0" w:color="auto"/>
      </w:divBdr>
    </w:div>
    <w:div w:id="1594315939">
      <w:bodyDiv w:val="1"/>
      <w:marLeft w:val="0"/>
      <w:marRight w:val="0"/>
      <w:marTop w:val="0"/>
      <w:marBottom w:val="0"/>
      <w:divBdr>
        <w:top w:val="none" w:sz="0" w:space="0" w:color="auto"/>
        <w:left w:val="none" w:sz="0" w:space="0" w:color="auto"/>
        <w:bottom w:val="none" w:sz="0" w:space="0" w:color="auto"/>
        <w:right w:val="none" w:sz="0" w:space="0" w:color="auto"/>
      </w:divBdr>
    </w:div>
    <w:div w:id="1595548469">
      <w:bodyDiv w:val="1"/>
      <w:marLeft w:val="0"/>
      <w:marRight w:val="0"/>
      <w:marTop w:val="0"/>
      <w:marBottom w:val="0"/>
      <w:divBdr>
        <w:top w:val="none" w:sz="0" w:space="0" w:color="auto"/>
        <w:left w:val="none" w:sz="0" w:space="0" w:color="auto"/>
        <w:bottom w:val="none" w:sz="0" w:space="0" w:color="auto"/>
        <w:right w:val="none" w:sz="0" w:space="0" w:color="auto"/>
      </w:divBdr>
    </w:div>
    <w:div w:id="1596086629">
      <w:bodyDiv w:val="1"/>
      <w:marLeft w:val="0"/>
      <w:marRight w:val="0"/>
      <w:marTop w:val="0"/>
      <w:marBottom w:val="0"/>
      <w:divBdr>
        <w:top w:val="none" w:sz="0" w:space="0" w:color="auto"/>
        <w:left w:val="none" w:sz="0" w:space="0" w:color="auto"/>
        <w:bottom w:val="none" w:sz="0" w:space="0" w:color="auto"/>
        <w:right w:val="none" w:sz="0" w:space="0" w:color="auto"/>
      </w:divBdr>
    </w:div>
    <w:div w:id="1596205222">
      <w:bodyDiv w:val="1"/>
      <w:marLeft w:val="0"/>
      <w:marRight w:val="0"/>
      <w:marTop w:val="0"/>
      <w:marBottom w:val="0"/>
      <w:divBdr>
        <w:top w:val="none" w:sz="0" w:space="0" w:color="auto"/>
        <w:left w:val="none" w:sz="0" w:space="0" w:color="auto"/>
        <w:bottom w:val="none" w:sz="0" w:space="0" w:color="auto"/>
        <w:right w:val="none" w:sz="0" w:space="0" w:color="auto"/>
      </w:divBdr>
    </w:div>
    <w:div w:id="1597903762">
      <w:bodyDiv w:val="1"/>
      <w:marLeft w:val="0"/>
      <w:marRight w:val="0"/>
      <w:marTop w:val="0"/>
      <w:marBottom w:val="0"/>
      <w:divBdr>
        <w:top w:val="none" w:sz="0" w:space="0" w:color="auto"/>
        <w:left w:val="none" w:sz="0" w:space="0" w:color="auto"/>
        <w:bottom w:val="none" w:sz="0" w:space="0" w:color="auto"/>
        <w:right w:val="none" w:sz="0" w:space="0" w:color="auto"/>
      </w:divBdr>
    </w:div>
    <w:div w:id="1599757230">
      <w:bodyDiv w:val="1"/>
      <w:marLeft w:val="0"/>
      <w:marRight w:val="0"/>
      <w:marTop w:val="0"/>
      <w:marBottom w:val="0"/>
      <w:divBdr>
        <w:top w:val="none" w:sz="0" w:space="0" w:color="auto"/>
        <w:left w:val="none" w:sz="0" w:space="0" w:color="auto"/>
        <w:bottom w:val="none" w:sz="0" w:space="0" w:color="auto"/>
        <w:right w:val="none" w:sz="0" w:space="0" w:color="auto"/>
      </w:divBdr>
    </w:div>
    <w:div w:id="1600523486">
      <w:bodyDiv w:val="1"/>
      <w:marLeft w:val="0"/>
      <w:marRight w:val="0"/>
      <w:marTop w:val="0"/>
      <w:marBottom w:val="0"/>
      <w:divBdr>
        <w:top w:val="none" w:sz="0" w:space="0" w:color="auto"/>
        <w:left w:val="none" w:sz="0" w:space="0" w:color="auto"/>
        <w:bottom w:val="none" w:sz="0" w:space="0" w:color="auto"/>
        <w:right w:val="none" w:sz="0" w:space="0" w:color="auto"/>
      </w:divBdr>
    </w:div>
    <w:div w:id="1602296649">
      <w:bodyDiv w:val="1"/>
      <w:marLeft w:val="0"/>
      <w:marRight w:val="0"/>
      <w:marTop w:val="0"/>
      <w:marBottom w:val="0"/>
      <w:divBdr>
        <w:top w:val="none" w:sz="0" w:space="0" w:color="auto"/>
        <w:left w:val="none" w:sz="0" w:space="0" w:color="auto"/>
        <w:bottom w:val="none" w:sz="0" w:space="0" w:color="auto"/>
        <w:right w:val="none" w:sz="0" w:space="0" w:color="auto"/>
      </w:divBdr>
    </w:div>
    <w:div w:id="1605458205">
      <w:bodyDiv w:val="1"/>
      <w:marLeft w:val="0"/>
      <w:marRight w:val="0"/>
      <w:marTop w:val="0"/>
      <w:marBottom w:val="0"/>
      <w:divBdr>
        <w:top w:val="none" w:sz="0" w:space="0" w:color="auto"/>
        <w:left w:val="none" w:sz="0" w:space="0" w:color="auto"/>
        <w:bottom w:val="none" w:sz="0" w:space="0" w:color="auto"/>
        <w:right w:val="none" w:sz="0" w:space="0" w:color="auto"/>
      </w:divBdr>
    </w:div>
    <w:div w:id="1608780775">
      <w:bodyDiv w:val="1"/>
      <w:marLeft w:val="0"/>
      <w:marRight w:val="0"/>
      <w:marTop w:val="0"/>
      <w:marBottom w:val="0"/>
      <w:divBdr>
        <w:top w:val="none" w:sz="0" w:space="0" w:color="auto"/>
        <w:left w:val="none" w:sz="0" w:space="0" w:color="auto"/>
        <w:bottom w:val="none" w:sz="0" w:space="0" w:color="auto"/>
        <w:right w:val="none" w:sz="0" w:space="0" w:color="auto"/>
      </w:divBdr>
      <w:divsChild>
        <w:div w:id="1019116479">
          <w:marLeft w:val="1166"/>
          <w:marRight w:val="0"/>
          <w:marTop w:val="67"/>
          <w:marBottom w:val="0"/>
          <w:divBdr>
            <w:top w:val="none" w:sz="0" w:space="0" w:color="auto"/>
            <w:left w:val="none" w:sz="0" w:space="0" w:color="auto"/>
            <w:bottom w:val="none" w:sz="0" w:space="0" w:color="auto"/>
            <w:right w:val="none" w:sz="0" w:space="0" w:color="auto"/>
          </w:divBdr>
        </w:div>
        <w:div w:id="689914703">
          <w:marLeft w:val="1166"/>
          <w:marRight w:val="0"/>
          <w:marTop w:val="67"/>
          <w:marBottom w:val="0"/>
          <w:divBdr>
            <w:top w:val="none" w:sz="0" w:space="0" w:color="auto"/>
            <w:left w:val="none" w:sz="0" w:space="0" w:color="auto"/>
            <w:bottom w:val="none" w:sz="0" w:space="0" w:color="auto"/>
            <w:right w:val="none" w:sz="0" w:space="0" w:color="auto"/>
          </w:divBdr>
        </w:div>
        <w:div w:id="900798401">
          <w:marLeft w:val="1166"/>
          <w:marRight w:val="0"/>
          <w:marTop w:val="67"/>
          <w:marBottom w:val="0"/>
          <w:divBdr>
            <w:top w:val="none" w:sz="0" w:space="0" w:color="auto"/>
            <w:left w:val="none" w:sz="0" w:space="0" w:color="auto"/>
            <w:bottom w:val="none" w:sz="0" w:space="0" w:color="auto"/>
            <w:right w:val="none" w:sz="0" w:space="0" w:color="auto"/>
          </w:divBdr>
        </w:div>
        <w:div w:id="197743083">
          <w:marLeft w:val="1166"/>
          <w:marRight w:val="0"/>
          <w:marTop w:val="67"/>
          <w:marBottom w:val="0"/>
          <w:divBdr>
            <w:top w:val="none" w:sz="0" w:space="0" w:color="auto"/>
            <w:left w:val="none" w:sz="0" w:space="0" w:color="auto"/>
            <w:bottom w:val="none" w:sz="0" w:space="0" w:color="auto"/>
            <w:right w:val="none" w:sz="0" w:space="0" w:color="auto"/>
          </w:divBdr>
        </w:div>
        <w:div w:id="577906029">
          <w:marLeft w:val="1166"/>
          <w:marRight w:val="0"/>
          <w:marTop w:val="67"/>
          <w:marBottom w:val="0"/>
          <w:divBdr>
            <w:top w:val="none" w:sz="0" w:space="0" w:color="auto"/>
            <w:left w:val="none" w:sz="0" w:space="0" w:color="auto"/>
            <w:bottom w:val="none" w:sz="0" w:space="0" w:color="auto"/>
            <w:right w:val="none" w:sz="0" w:space="0" w:color="auto"/>
          </w:divBdr>
        </w:div>
      </w:divsChild>
    </w:div>
    <w:div w:id="1610351226">
      <w:bodyDiv w:val="1"/>
      <w:marLeft w:val="0"/>
      <w:marRight w:val="0"/>
      <w:marTop w:val="0"/>
      <w:marBottom w:val="0"/>
      <w:divBdr>
        <w:top w:val="none" w:sz="0" w:space="0" w:color="auto"/>
        <w:left w:val="none" w:sz="0" w:space="0" w:color="auto"/>
        <w:bottom w:val="none" w:sz="0" w:space="0" w:color="auto"/>
        <w:right w:val="none" w:sz="0" w:space="0" w:color="auto"/>
      </w:divBdr>
    </w:div>
    <w:div w:id="1610895039">
      <w:bodyDiv w:val="1"/>
      <w:marLeft w:val="0"/>
      <w:marRight w:val="0"/>
      <w:marTop w:val="0"/>
      <w:marBottom w:val="0"/>
      <w:divBdr>
        <w:top w:val="none" w:sz="0" w:space="0" w:color="auto"/>
        <w:left w:val="none" w:sz="0" w:space="0" w:color="auto"/>
        <w:bottom w:val="none" w:sz="0" w:space="0" w:color="auto"/>
        <w:right w:val="none" w:sz="0" w:space="0" w:color="auto"/>
      </w:divBdr>
    </w:div>
    <w:div w:id="1610967243">
      <w:bodyDiv w:val="1"/>
      <w:marLeft w:val="0"/>
      <w:marRight w:val="0"/>
      <w:marTop w:val="0"/>
      <w:marBottom w:val="0"/>
      <w:divBdr>
        <w:top w:val="none" w:sz="0" w:space="0" w:color="auto"/>
        <w:left w:val="none" w:sz="0" w:space="0" w:color="auto"/>
        <w:bottom w:val="none" w:sz="0" w:space="0" w:color="auto"/>
        <w:right w:val="none" w:sz="0" w:space="0" w:color="auto"/>
      </w:divBdr>
    </w:div>
    <w:div w:id="1611620833">
      <w:bodyDiv w:val="1"/>
      <w:marLeft w:val="0"/>
      <w:marRight w:val="0"/>
      <w:marTop w:val="0"/>
      <w:marBottom w:val="0"/>
      <w:divBdr>
        <w:top w:val="none" w:sz="0" w:space="0" w:color="auto"/>
        <w:left w:val="none" w:sz="0" w:space="0" w:color="auto"/>
        <w:bottom w:val="none" w:sz="0" w:space="0" w:color="auto"/>
        <w:right w:val="none" w:sz="0" w:space="0" w:color="auto"/>
      </w:divBdr>
    </w:div>
    <w:div w:id="1611625096">
      <w:bodyDiv w:val="1"/>
      <w:marLeft w:val="0"/>
      <w:marRight w:val="0"/>
      <w:marTop w:val="0"/>
      <w:marBottom w:val="0"/>
      <w:divBdr>
        <w:top w:val="none" w:sz="0" w:space="0" w:color="auto"/>
        <w:left w:val="none" w:sz="0" w:space="0" w:color="auto"/>
        <w:bottom w:val="none" w:sz="0" w:space="0" w:color="auto"/>
        <w:right w:val="none" w:sz="0" w:space="0" w:color="auto"/>
      </w:divBdr>
    </w:div>
    <w:div w:id="1614753363">
      <w:bodyDiv w:val="1"/>
      <w:marLeft w:val="0"/>
      <w:marRight w:val="0"/>
      <w:marTop w:val="0"/>
      <w:marBottom w:val="0"/>
      <w:divBdr>
        <w:top w:val="none" w:sz="0" w:space="0" w:color="auto"/>
        <w:left w:val="none" w:sz="0" w:space="0" w:color="auto"/>
        <w:bottom w:val="none" w:sz="0" w:space="0" w:color="auto"/>
        <w:right w:val="none" w:sz="0" w:space="0" w:color="auto"/>
      </w:divBdr>
    </w:div>
    <w:div w:id="1614940016">
      <w:bodyDiv w:val="1"/>
      <w:marLeft w:val="0"/>
      <w:marRight w:val="0"/>
      <w:marTop w:val="0"/>
      <w:marBottom w:val="0"/>
      <w:divBdr>
        <w:top w:val="none" w:sz="0" w:space="0" w:color="auto"/>
        <w:left w:val="none" w:sz="0" w:space="0" w:color="auto"/>
        <w:bottom w:val="none" w:sz="0" w:space="0" w:color="auto"/>
        <w:right w:val="none" w:sz="0" w:space="0" w:color="auto"/>
      </w:divBdr>
    </w:div>
    <w:div w:id="1615556746">
      <w:bodyDiv w:val="1"/>
      <w:marLeft w:val="0"/>
      <w:marRight w:val="0"/>
      <w:marTop w:val="0"/>
      <w:marBottom w:val="0"/>
      <w:divBdr>
        <w:top w:val="none" w:sz="0" w:space="0" w:color="auto"/>
        <w:left w:val="none" w:sz="0" w:space="0" w:color="auto"/>
        <w:bottom w:val="none" w:sz="0" w:space="0" w:color="auto"/>
        <w:right w:val="none" w:sz="0" w:space="0" w:color="auto"/>
      </w:divBdr>
    </w:div>
    <w:div w:id="1617831305">
      <w:bodyDiv w:val="1"/>
      <w:marLeft w:val="0"/>
      <w:marRight w:val="0"/>
      <w:marTop w:val="0"/>
      <w:marBottom w:val="0"/>
      <w:divBdr>
        <w:top w:val="none" w:sz="0" w:space="0" w:color="auto"/>
        <w:left w:val="none" w:sz="0" w:space="0" w:color="auto"/>
        <w:bottom w:val="none" w:sz="0" w:space="0" w:color="auto"/>
        <w:right w:val="none" w:sz="0" w:space="0" w:color="auto"/>
      </w:divBdr>
    </w:div>
    <w:div w:id="1618100170">
      <w:bodyDiv w:val="1"/>
      <w:marLeft w:val="0"/>
      <w:marRight w:val="0"/>
      <w:marTop w:val="0"/>
      <w:marBottom w:val="0"/>
      <w:divBdr>
        <w:top w:val="none" w:sz="0" w:space="0" w:color="auto"/>
        <w:left w:val="none" w:sz="0" w:space="0" w:color="auto"/>
        <w:bottom w:val="none" w:sz="0" w:space="0" w:color="auto"/>
        <w:right w:val="none" w:sz="0" w:space="0" w:color="auto"/>
      </w:divBdr>
    </w:div>
    <w:div w:id="1620408112">
      <w:bodyDiv w:val="1"/>
      <w:marLeft w:val="0"/>
      <w:marRight w:val="0"/>
      <w:marTop w:val="0"/>
      <w:marBottom w:val="0"/>
      <w:divBdr>
        <w:top w:val="none" w:sz="0" w:space="0" w:color="auto"/>
        <w:left w:val="none" w:sz="0" w:space="0" w:color="auto"/>
        <w:bottom w:val="none" w:sz="0" w:space="0" w:color="auto"/>
        <w:right w:val="none" w:sz="0" w:space="0" w:color="auto"/>
      </w:divBdr>
    </w:div>
    <w:div w:id="1620798005">
      <w:bodyDiv w:val="1"/>
      <w:marLeft w:val="0"/>
      <w:marRight w:val="0"/>
      <w:marTop w:val="0"/>
      <w:marBottom w:val="0"/>
      <w:divBdr>
        <w:top w:val="none" w:sz="0" w:space="0" w:color="auto"/>
        <w:left w:val="none" w:sz="0" w:space="0" w:color="auto"/>
        <w:bottom w:val="none" w:sz="0" w:space="0" w:color="auto"/>
        <w:right w:val="none" w:sz="0" w:space="0" w:color="auto"/>
      </w:divBdr>
    </w:div>
    <w:div w:id="1623683045">
      <w:bodyDiv w:val="1"/>
      <w:marLeft w:val="0"/>
      <w:marRight w:val="0"/>
      <w:marTop w:val="0"/>
      <w:marBottom w:val="0"/>
      <w:divBdr>
        <w:top w:val="none" w:sz="0" w:space="0" w:color="auto"/>
        <w:left w:val="none" w:sz="0" w:space="0" w:color="auto"/>
        <w:bottom w:val="none" w:sz="0" w:space="0" w:color="auto"/>
        <w:right w:val="none" w:sz="0" w:space="0" w:color="auto"/>
      </w:divBdr>
    </w:div>
    <w:div w:id="1624380406">
      <w:bodyDiv w:val="1"/>
      <w:marLeft w:val="0"/>
      <w:marRight w:val="0"/>
      <w:marTop w:val="0"/>
      <w:marBottom w:val="0"/>
      <w:divBdr>
        <w:top w:val="none" w:sz="0" w:space="0" w:color="auto"/>
        <w:left w:val="none" w:sz="0" w:space="0" w:color="auto"/>
        <w:bottom w:val="none" w:sz="0" w:space="0" w:color="auto"/>
        <w:right w:val="none" w:sz="0" w:space="0" w:color="auto"/>
      </w:divBdr>
    </w:div>
    <w:div w:id="1625387040">
      <w:bodyDiv w:val="1"/>
      <w:marLeft w:val="0"/>
      <w:marRight w:val="0"/>
      <w:marTop w:val="0"/>
      <w:marBottom w:val="0"/>
      <w:divBdr>
        <w:top w:val="none" w:sz="0" w:space="0" w:color="auto"/>
        <w:left w:val="none" w:sz="0" w:space="0" w:color="auto"/>
        <w:bottom w:val="none" w:sz="0" w:space="0" w:color="auto"/>
        <w:right w:val="none" w:sz="0" w:space="0" w:color="auto"/>
      </w:divBdr>
    </w:div>
    <w:div w:id="1627002067">
      <w:bodyDiv w:val="1"/>
      <w:marLeft w:val="0"/>
      <w:marRight w:val="0"/>
      <w:marTop w:val="0"/>
      <w:marBottom w:val="0"/>
      <w:divBdr>
        <w:top w:val="none" w:sz="0" w:space="0" w:color="auto"/>
        <w:left w:val="none" w:sz="0" w:space="0" w:color="auto"/>
        <w:bottom w:val="none" w:sz="0" w:space="0" w:color="auto"/>
        <w:right w:val="none" w:sz="0" w:space="0" w:color="auto"/>
      </w:divBdr>
    </w:div>
    <w:div w:id="1627002084">
      <w:bodyDiv w:val="1"/>
      <w:marLeft w:val="0"/>
      <w:marRight w:val="0"/>
      <w:marTop w:val="0"/>
      <w:marBottom w:val="0"/>
      <w:divBdr>
        <w:top w:val="none" w:sz="0" w:space="0" w:color="auto"/>
        <w:left w:val="none" w:sz="0" w:space="0" w:color="auto"/>
        <w:bottom w:val="none" w:sz="0" w:space="0" w:color="auto"/>
        <w:right w:val="none" w:sz="0" w:space="0" w:color="auto"/>
      </w:divBdr>
    </w:div>
    <w:div w:id="1627853185">
      <w:bodyDiv w:val="1"/>
      <w:marLeft w:val="0"/>
      <w:marRight w:val="0"/>
      <w:marTop w:val="0"/>
      <w:marBottom w:val="0"/>
      <w:divBdr>
        <w:top w:val="none" w:sz="0" w:space="0" w:color="auto"/>
        <w:left w:val="none" w:sz="0" w:space="0" w:color="auto"/>
        <w:bottom w:val="none" w:sz="0" w:space="0" w:color="auto"/>
        <w:right w:val="none" w:sz="0" w:space="0" w:color="auto"/>
      </w:divBdr>
    </w:div>
    <w:div w:id="1628583771">
      <w:bodyDiv w:val="1"/>
      <w:marLeft w:val="0"/>
      <w:marRight w:val="0"/>
      <w:marTop w:val="0"/>
      <w:marBottom w:val="0"/>
      <w:divBdr>
        <w:top w:val="none" w:sz="0" w:space="0" w:color="auto"/>
        <w:left w:val="none" w:sz="0" w:space="0" w:color="auto"/>
        <w:bottom w:val="none" w:sz="0" w:space="0" w:color="auto"/>
        <w:right w:val="none" w:sz="0" w:space="0" w:color="auto"/>
      </w:divBdr>
    </w:div>
    <w:div w:id="1628706549">
      <w:bodyDiv w:val="1"/>
      <w:marLeft w:val="0"/>
      <w:marRight w:val="0"/>
      <w:marTop w:val="0"/>
      <w:marBottom w:val="0"/>
      <w:divBdr>
        <w:top w:val="none" w:sz="0" w:space="0" w:color="auto"/>
        <w:left w:val="none" w:sz="0" w:space="0" w:color="auto"/>
        <w:bottom w:val="none" w:sz="0" w:space="0" w:color="auto"/>
        <w:right w:val="none" w:sz="0" w:space="0" w:color="auto"/>
      </w:divBdr>
    </w:div>
    <w:div w:id="1628929028">
      <w:bodyDiv w:val="1"/>
      <w:marLeft w:val="0"/>
      <w:marRight w:val="0"/>
      <w:marTop w:val="0"/>
      <w:marBottom w:val="0"/>
      <w:divBdr>
        <w:top w:val="none" w:sz="0" w:space="0" w:color="auto"/>
        <w:left w:val="none" w:sz="0" w:space="0" w:color="auto"/>
        <w:bottom w:val="none" w:sz="0" w:space="0" w:color="auto"/>
        <w:right w:val="none" w:sz="0" w:space="0" w:color="auto"/>
      </w:divBdr>
    </w:div>
    <w:div w:id="1631132114">
      <w:bodyDiv w:val="1"/>
      <w:marLeft w:val="0"/>
      <w:marRight w:val="0"/>
      <w:marTop w:val="0"/>
      <w:marBottom w:val="0"/>
      <w:divBdr>
        <w:top w:val="none" w:sz="0" w:space="0" w:color="auto"/>
        <w:left w:val="none" w:sz="0" w:space="0" w:color="auto"/>
        <w:bottom w:val="none" w:sz="0" w:space="0" w:color="auto"/>
        <w:right w:val="none" w:sz="0" w:space="0" w:color="auto"/>
      </w:divBdr>
    </w:div>
    <w:div w:id="1631982690">
      <w:bodyDiv w:val="1"/>
      <w:marLeft w:val="0"/>
      <w:marRight w:val="0"/>
      <w:marTop w:val="0"/>
      <w:marBottom w:val="0"/>
      <w:divBdr>
        <w:top w:val="none" w:sz="0" w:space="0" w:color="auto"/>
        <w:left w:val="none" w:sz="0" w:space="0" w:color="auto"/>
        <w:bottom w:val="none" w:sz="0" w:space="0" w:color="auto"/>
        <w:right w:val="none" w:sz="0" w:space="0" w:color="auto"/>
      </w:divBdr>
    </w:div>
    <w:div w:id="1634601586">
      <w:bodyDiv w:val="1"/>
      <w:marLeft w:val="0"/>
      <w:marRight w:val="0"/>
      <w:marTop w:val="0"/>
      <w:marBottom w:val="0"/>
      <w:divBdr>
        <w:top w:val="none" w:sz="0" w:space="0" w:color="auto"/>
        <w:left w:val="none" w:sz="0" w:space="0" w:color="auto"/>
        <w:bottom w:val="none" w:sz="0" w:space="0" w:color="auto"/>
        <w:right w:val="none" w:sz="0" w:space="0" w:color="auto"/>
      </w:divBdr>
    </w:div>
    <w:div w:id="1635063985">
      <w:bodyDiv w:val="1"/>
      <w:marLeft w:val="0"/>
      <w:marRight w:val="0"/>
      <w:marTop w:val="0"/>
      <w:marBottom w:val="0"/>
      <w:divBdr>
        <w:top w:val="none" w:sz="0" w:space="0" w:color="auto"/>
        <w:left w:val="none" w:sz="0" w:space="0" w:color="auto"/>
        <w:bottom w:val="none" w:sz="0" w:space="0" w:color="auto"/>
        <w:right w:val="none" w:sz="0" w:space="0" w:color="auto"/>
      </w:divBdr>
    </w:div>
    <w:div w:id="1635983978">
      <w:bodyDiv w:val="1"/>
      <w:marLeft w:val="0"/>
      <w:marRight w:val="0"/>
      <w:marTop w:val="0"/>
      <w:marBottom w:val="0"/>
      <w:divBdr>
        <w:top w:val="none" w:sz="0" w:space="0" w:color="auto"/>
        <w:left w:val="none" w:sz="0" w:space="0" w:color="auto"/>
        <w:bottom w:val="none" w:sz="0" w:space="0" w:color="auto"/>
        <w:right w:val="none" w:sz="0" w:space="0" w:color="auto"/>
      </w:divBdr>
    </w:div>
    <w:div w:id="1638878664">
      <w:bodyDiv w:val="1"/>
      <w:marLeft w:val="0"/>
      <w:marRight w:val="0"/>
      <w:marTop w:val="0"/>
      <w:marBottom w:val="0"/>
      <w:divBdr>
        <w:top w:val="none" w:sz="0" w:space="0" w:color="auto"/>
        <w:left w:val="none" w:sz="0" w:space="0" w:color="auto"/>
        <w:bottom w:val="none" w:sz="0" w:space="0" w:color="auto"/>
        <w:right w:val="none" w:sz="0" w:space="0" w:color="auto"/>
      </w:divBdr>
    </w:div>
    <w:div w:id="1639266399">
      <w:bodyDiv w:val="1"/>
      <w:marLeft w:val="0"/>
      <w:marRight w:val="0"/>
      <w:marTop w:val="0"/>
      <w:marBottom w:val="0"/>
      <w:divBdr>
        <w:top w:val="none" w:sz="0" w:space="0" w:color="auto"/>
        <w:left w:val="none" w:sz="0" w:space="0" w:color="auto"/>
        <w:bottom w:val="none" w:sz="0" w:space="0" w:color="auto"/>
        <w:right w:val="none" w:sz="0" w:space="0" w:color="auto"/>
      </w:divBdr>
    </w:div>
    <w:div w:id="1641223655">
      <w:bodyDiv w:val="1"/>
      <w:marLeft w:val="0"/>
      <w:marRight w:val="0"/>
      <w:marTop w:val="0"/>
      <w:marBottom w:val="0"/>
      <w:divBdr>
        <w:top w:val="none" w:sz="0" w:space="0" w:color="auto"/>
        <w:left w:val="none" w:sz="0" w:space="0" w:color="auto"/>
        <w:bottom w:val="none" w:sz="0" w:space="0" w:color="auto"/>
        <w:right w:val="none" w:sz="0" w:space="0" w:color="auto"/>
      </w:divBdr>
    </w:div>
    <w:div w:id="1643731695">
      <w:bodyDiv w:val="1"/>
      <w:marLeft w:val="0"/>
      <w:marRight w:val="0"/>
      <w:marTop w:val="0"/>
      <w:marBottom w:val="0"/>
      <w:divBdr>
        <w:top w:val="none" w:sz="0" w:space="0" w:color="auto"/>
        <w:left w:val="none" w:sz="0" w:space="0" w:color="auto"/>
        <w:bottom w:val="none" w:sz="0" w:space="0" w:color="auto"/>
        <w:right w:val="none" w:sz="0" w:space="0" w:color="auto"/>
      </w:divBdr>
    </w:div>
    <w:div w:id="1644774955">
      <w:bodyDiv w:val="1"/>
      <w:marLeft w:val="0"/>
      <w:marRight w:val="0"/>
      <w:marTop w:val="0"/>
      <w:marBottom w:val="0"/>
      <w:divBdr>
        <w:top w:val="none" w:sz="0" w:space="0" w:color="auto"/>
        <w:left w:val="none" w:sz="0" w:space="0" w:color="auto"/>
        <w:bottom w:val="none" w:sz="0" w:space="0" w:color="auto"/>
        <w:right w:val="none" w:sz="0" w:space="0" w:color="auto"/>
      </w:divBdr>
    </w:div>
    <w:div w:id="1645505997">
      <w:bodyDiv w:val="1"/>
      <w:marLeft w:val="0"/>
      <w:marRight w:val="0"/>
      <w:marTop w:val="0"/>
      <w:marBottom w:val="0"/>
      <w:divBdr>
        <w:top w:val="none" w:sz="0" w:space="0" w:color="auto"/>
        <w:left w:val="none" w:sz="0" w:space="0" w:color="auto"/>
        <w:bottom w:val="none" w:sz="0" w:space="0" w:color="auto"/>
        <w:right w:val="none" w:sz="0" w:space="0" w:color="auto"/>
      </w:divBdr>
    </w:div>
    <w:div w:id="1646740108">
      <w:bodyDiv w:val="1"/>
      <w:marLeft w:val="0"/>
      <w:marRight w:val="0"/>
      <w:marTop w:val="0"/>
      <w:marBottom w:val="0"/>
      <w:divBdr>
        <w:top w:val="none" w:sz="0" w:space="0" w:color="auto"/>
        <w:left w:val="none" w:sz="0" w:space="0" w:color="auto"/>
        <w:bottom w:val="none" w:sz="0" w:space="0" w:color="auto"/>
        <w:right w:val="none" w:sz="0" w:space="0" w:color="auto"/>
      </w:divBdr>
    </w:div>
    <w:div w:id="1648242376">
      <w:bodyDiv w:val="1"/>
      <w:marLeft w:val="0"/>
      <w:marRight w:val="0"/>
      <w:marTop w:val="0"/>
      <w:marBottom w:val="0"/>
      <w:divBdr>
        <w:top w:val="none" w:sz="0" w:space="0" w:color="auto"/>
        <w:left w:val="none" w:sz="0" w:space="0" w:color="auto"/>
        <w:bottom w:val="none" w:sz="0" w:space="0" w:color="auto"/>
        <w:right w:val="none" w:sz="0" w:space="0" w:color="auto"/>
      </w:divBdr>
    </w:div>
    <w:div w:id="1650284602">
      <w:bodyDiv w:val="1"/>
      <w:marLeft w:val="0"/>
      <w:marRight w:val="0"/>
      <w:marTop w:val="0"/>
      <w:marBottom w:val="0"/>
      <w:divBdr>
        <w:top w:val="none" w:sz="0" w:space="0" w:color="auto"/>
        <w:left w:val="none" w:sz="0" w:space="0" w:color="auto"/>
        <w:bottom w:val="none" w:sz="0" w:space="0" w:color="auto"/>
        <w:right w:val="none" w:sz="0" w:space="0" w:color="auto"/>
      </w:divBdr>
    </w:div>
    <w:div w:id="1650331160">
      <w:bodyDiv w:val="1"/>
      <w:marLeft w:val="0"/>
      <w:marRight w:val="0"/>
      <w:marTop w:val="0"/>
      <w:marBottom w:val="0"/>
      <w:divBdr>
        <w:top w:val="none" w:sz="0" w:space="0" w:color="auto"/>
        <w:left w:val="none" w:sz="0" w:space="0" w:color="auto"/>
        <w:bottom w:val="none" w:sz="0" w:space="0" w:color="auto"/>
        <w:right w:val="none" w:sz="0" w:space="0" w:color="auto"/>
      </w:divBdr>
    </w:div>
    <w:div w:id="1650404501">
      <w:bodyDiv w:val="1"/>
      <w:marLeft w:val="0"/>
      <w:marRight w:val="0"/>
      <w:marTop w:val="0"/>
      <w:marBottom w:val="0"/>
      <w:divBdr>
        <w:top w:val="none" w:sz="0" w:space="0" w:color="auto"/>
        <w:left w:val="none" w:sz="0" w:space="0" w:color="auto"/>
        <w:bottom w:val="none" w:sz="0" w:space="0" w:color="auto"/>
        <w:right w:val="none" w:sz="0" w:space="0" w:color="auto"/>
      </w:divBdr>
    </w:div>
    <w:div w:id="1651014688">
      <w:bodyDiv w:val="1"/>
      <w:marLeft w:val="0"/>
      <w:marRight w:val="0"/>
      <w:marTop w:val="0"/>
      <w:marBottom w:val="0"/>
      <w:divBdr>
        <w:top w:val="none" w:sz="0" w:space="0" w:color="auto"/>
        <w:left w:val="none" w:sz="0" w:space="0" w:color="auto"/>
        <w:bottom w:val="none" w:sz="0" w:space="0" w:color="auto"/>
        <w:right w:val="none" w:sz="0" w:space="0" w:color="auto"/>
      </w:divBdr>
    </w:div>
    <w:div w:id="1652445980">
      <w:bodyDiv w:val="1"/>
      <w:marLeft w:val="0"/>
      <w:marRight w:val="0"/>
      <w:marTop w:val="0"/>
      <w:marBottom w:val="0"/>
      <w:divBdr>
        <w:top w:val="none" w:sz="0" w:space="0" w:color="auto"/>
        <w:left w:val="none" w:sz="0" w:space="0" w:color="auto"/>
        <w:bottom w:val="none" w:sz="0" w:space="0" w:color="auto"/>
        <w:right w:val="none" w:sz="0" w:space="0" w:color="auto"/>
      </w:divBdr>
    </w:div>
    <w:div w:id="1652559262">
      <w:bodyDiv w:val="1"/>
      <w:marLeft w:val="0"/>
      <w:marRight w:val="0"/>
      <w:marTop w:val="0"/>
      <w:marBottom w:val="0"/>
      <w:divBdr>
        <w:top w:val="none" w:sz="0" w:space="0" w:color="auto"/>
        <w:left w:val="none" w:sz="0" w:space="0" w:color="auto"/>
        <w:bottom w:val="none" w:sz="0" w:space="0" w:color="auto"/>
        <w:right w:val="none" w:sz="0" w:space="0" w:color="auto"/>
      </w:divBdr>
    </w:div>
    <w:div w:id="1652561450">
      <w:bodyDiv w:val="1"/>
      <w:marLeft w:val="0"/>
      <w:marRight w:val="0"/>
      <w:marTop w:val="0"/>
      <w:marBottom w:val="0"/>
      <w:divBdr>
        <w:top w:val="none" w:sz="0" w:space="0" w:color="auto"/>
        <w:left w:val="none" w:sz="0" w:space="0" w:color="auto"/>
        <w:bottom w:val="none" w:sz="0" w:space="0" w:color="auto"/>
        <w:right w:val="none" w:sz="0" w:space="0" w:color="auto"/>
      </w:divBdr>
    </w:div>
    <w:div w:id="1652908927">
      <w:bodyDiv w:val="1"/>
      <w:marLeft w:val="0"/>
      <w:marRight w:val="0"/>
      <w:marTop w:val="0"/>
      <w:marBottom w:val="0"/>
      <w:divBdr>
        <w:top w:val="none" w:sz="0" w:space="0" w:color="auto"/>
        <w:left w:val="none" w:sz="0" w:space="0" w:color="auto"/>
        <w:bottom w:val="none" w:sz="0" w:space="0" w:color="auto"/>
        <w:right w:val="none" w:sz="0" w:space="0" w:color="auto"/>
      </w:divBdr>
    </w:div>
    <w:div w:id="1654019415">
      <w:bodyDiv w:val="1"/>
      <w:marLeft w:val="0"/>
      <w:marRight w:val="0"/>
      <w:marTop w:val="0"/>
      <w:marBottom w:val="0"/>
      <w:divBdr>
        <w:top w:val="none" w:sz="0" w:space="0" w:color="auto"/>
        <w:left w:val="none" w:sz="0" w:space="0" w:color="auto"/>
        <w:bottom w:val="none" w:sz="0" w:space="0" w:color="auto"/>
        <w:right w:val="none" w:sz="0" w:space="0" w:color="auto"/>
      </w:divBdr>
    </w:div>
    <w:div w:id="1654213458">
      <w:bodyDiv w:val="1"/>
      <w:marLeft w:val="0"/>
      <w:marRight w:val="0"/>
      <w:marTop w:val="0"/>
      <w:marBottom w:val="0"/>
      <w:divBdr>
        <w:top w:val="none" w:sz="0" w:space="0" w:color="auto"/>
        <w:left w:val="none" w:sz="0" w:space="0" w:color="auto"/>
        <w:bottom w:val="none" w:sz="0" w:space="0" w:color="auto"/>
        <w:right w:val="none" w:sz="0" w:space="0" w:color="auto"/>
      </w:divBdr>
    </w:div>
    <w:div w:id="1654718665">
      <w:bodyDiv w:val="1"/>
      <w:marLeft w:val="0"/>
      <w:marRight w:val="0"/>
      <w:marTop w:val="0"/>
      <w:marBottom w:val="0"/>
      <w:divBdr>
        <w:top w:val="none" w:sz="0" w:space="0" w:color="auto"/>
        <w:left w:val="none" w:sz="0" w:space="0" w:color="auto"/>
        <w:bottom w:val="none" w:sz="0" w:space="0" w:color="auto"/>
        <w:right w:val="none" w:sz="0" w:space="0" w:color="auto"/>
      </w:divBdr>
    </w:div>
    <w:div w:id="1656303723">
      <w:bodyDiv w:val="1"/>
      <w:marLeft w:val="0"/>
      <w:marRight w:val="0"/>
      <w:marTop w:val="0"/>
      <w:marBottom w:val="0"/>
      <w:divBdr>
        <w:top w:val="none" w:sz="0" w:space="0" w:color="auto"/>
        <w:left w:val="none" w:sz="0" w:space="0" w:color="auto"/>
        <w:bottom w:val="none" w:sz="0" w:space="0" w:color="auto"/>
        <w:right w:val="none" w:sz="0" w:space="0" w:color="auto"/>
      </w:divBdr>
    </w:div>
    <w:div w:id="1657345806">
      <w:bodyDiv w:val="1"/>
      <w:marLeft w:val="0"/>
      <w:marRight w:val="0"/>
      <w:marTop w:val="0"/>
      <w:marBottom w:val="0"/>
      <w:divBdr>
        <w:top w:val="none" w:sz="0" w:space="0" w:color="auto"/>
        <w:left w:val="none" w:sz="0" w:space="0" w:color="auto"/>
        <w:bottom w:val="none" w:sz="0" w:space="0" w:color="auto"/>
        <w:right w:val="none" w:sz="0" w:space="0" w:color="auto"/>
      </w:divBdr>
    </w:div>
    <w:div w:id="1658463136">
      <w:bodyDiv w:val="1"/>
      <w:marLeft w:val="0"/>
      <w:marRight w:val="0"/>
      <w:marTop w:val="0"/>
      <w:marBottom w:val="0"/>
      <w:divBdr>
        <w:top w:val="none" w:sz="0" w:space="0" w:color="auto"/>
        <w:left w:val="none" w:sz="0" w:space="0" w:color="auto"/>
        <w:bottom w:val="none" w:sz="0" w:space="0" w:color="auto"/>
        <w:right w:val="none" w:sz="0" w:space="0" w:color="auto"/>
      </w:divBdr>
    </w:div>
    <w:div w:id="1659118100">
      <w:bodyDiv w:val="1"/>
      <w:marLeft w:val="0"/>
      <w:marRight w:val="0"/>
      <w:marTop w:val="0"/>
      <w:marBottom w:val="0"/>
      <w:divBdr>
        <w:top w:val="none" w:sz="0" w:space="0" w:color="auto"/>
        <w:left w:val="none" w:sz="0" w:space="0" w:color="auto"/>
        <w:bottom w:val="none" w:sz="0" w:space="0" w:color="auto"/>
        <w:right w:val="none" w:sz="0" w:space="0" w:color="auto"/>
      </w:divBdr>
    </w:div>
    <w:div w:id="1660229314">
      <w:bodyDiv w:val="1"/>
      <w:marLeft w:val="0"/>
      <w:marRight w:val="0"/>
      <w:marTop w:val="0"/>
      <w:marBottom w:val="0"/>
      <w:divBdr>
        <w:top w:val="none" w:sz="0" w:space="0" w:color="auto"/>
        <w:left w:val="none" w:sz="0" w:space="0" w:color="auto"/>
        <w:bottom w:val="none" w:sz="0" w:space="0" w:color="auto"/>
        <w:right w:val="none" w:sz="0" w:space="0" w:color="auto"/>
      </w:divBdr>
    </w:div>
    <w:div w:id="1660765357">
      <w:bodyDiv w:val="1"/>
      <w:marLeft w:val="0"/>
      <w:marRight w:val="0"/>
      <w:marTop w:val="0"/>
      <w:marBottom w:val="0"/>
      <w:divBdr>
        <w:top w:val="none" w:sz="0" w:space="0" w:color="auto"/>
        <w:left w:val="none" w:sz="0" w:space="0" w:color="auto"/>
        <w:bottom w:val="none" w:sz="0" w:space="0" w:color="auto"/>
        <w:right w:val="none" w:sz="0" w:space="0" w:color="auto"/>
      </w:divBdr>
    </w:div>
    <w:div w:id="1661541771">
      <w:bodyDiv w:val="1"/>
      <w:marLeft w:val="0"/>
      <w:marRight w:val="0"/>
      <w:marTop w:val="0"/>
      <w:marBottom w:val="0"/>
      <w:divBdr>
        <w:top w:val="none" w:sz="0" w:space="0" w:color="auto"/>
        <w:left w:val="none" w:sz="0" w:space="0" w:color="auto"/>
        <w:bottom w:val="none" w:sz="0" w:space="0" w:color="auto"/>
        <w:right w:val="none" w:sz="0" w:space="0" w:color="auto"/>
      </w:divBdr>
    </w:div>
    <w:div w:id="1661814146">
      <w:bodyDiv w:val="1"/>
      <w:marLeft w:val="0"/>
      <w:marRight w:val="0"/>
      <w:marTop w:val="0"/>
      <w:marBottom w:val="0"/>
      <w:divBdr>
        <w:top w:val="none" w:sz="0" w:space="0" w:color="auto"/>
        <w:left w:val="none" w:sz="0" w:space="0" w:color="auto"/>
        <w:bottom w:val="none" w:sz="0" w:space="0" w:color="auto"/>
        <w:right w:val="none" w:sz="0" w:space="0" w:color="auto"/>
      </w:divBdr>
    </w:div>
    <w:div w:id="1662005736">
      <w:bodyDiv w:val="1"/>
      <w:marLeft w:val="0"/>
      <w:marRight w:val="0"/>
      <w:marTop w:val="0"/>
      <w:marBottom w:val="0"/>
      <w:divBdr>
        <w:top w:val="none" w:sz="0" w:space="0" w:color="auto"/>
        <w:left w:val="none" w:sz="0" w:space="0" w:color="auto"/>
        <w:bottom w:val="none" w:sz="0" w:space="0" w:color="auto"/>
        <w:right w:val="none" w:sz="0" w:space="0" w:color="auto"/>
      </w:divBdr>
    </w:div>
    <w:div w:id="1662199698">
      <w:bodyDiv w:val="1"/>
      <w:marLeft w:val="0"/>
      <w:marRight w:val="0"/>
      <w:marTop w:val="0"/>
      <w:marBottom w:val="0"/>
      <w:divBdr>
        <w:top w:val="none" w:sz="0" w:space="0" w:color="auto"/>
        <w:left w:val="none" w:sz="0" w:space="0" w:color="auto"/>
        <w:bottom w:val="none" w:sz="0" w:space="0" w:color="auto"/>
        <w:right w:val="none" w:sz="0" w:space="0" w:color="auto"/>
      </w:divBdr>
    </w:div>
    <w:div w:id="1662659546">
      <w:bodyDiv w:val="1"/>
      <w:marLeft w:val="0"/>
      <w:marRight w:val="0"/>
      <w:marTop w:val="0"/>
      <w:marBottom w:val="0"/>
      <w:divBdr>
        <w:top w:val="none" w:sz="0" w:space="0" w:color="auto"/>
        <w:left w:val="none" w:sz="0" w:space="0" w:color="auto"/>
        <w:bottom w:val="none" w:sz="0" w:space="0" w:color="auto"/>
        <w:right w:val="none" w:sz="0" w:space="0" w:color="auto"/>
      </w:divBdr>
    </w:div>
    <w:div w:id="1663314436">
      <w:bodyDiv w:val="1"/>
      <w:marLeft w:val="0"/>
      <w:marRight w:val="0"/>
      <w:marTop w:val="0"/>
      <w:marBottom w:val="0"/>
      <w:divBdr>
        <w:top w:val="none" w:sz="0" w:space="0" w:color="auto"/>
        <w:left w:val="none" w:sz="0" w:space="0" w:color="auto"/>
        <w:bottom w:val="none" w:sz="0" w:space="0" w:color="auto"/>
        <w:right w:val="none" w:sz="0" w:space="0" w:color="auto"/>
      </w:divBdr>
    </w:div>
    <w:div w:id="1664501775">
      <w:bodyDiv w:val="1"/>
      <w:marLeft w:val="0"/>
      <w:marRight w:val="0"/>
      <w:marTop w:val="0"/>
      <w:marBottom w:val="0"/>
      <w:divBdr>
        <w:top w:val="none" w:sz="0" w:space="0" w:color="auto"/>
        <w:left w:val="none" w:sz="0" w:space="0" w:color="auto"/>
        <w:bottom w:val="none" w:sz="0" w:space="0" w:color="auto"/>
        <w:right w:val="none" w:sz="0" w:space="0" w:color="auto"/>
      </w:divBdr>
    </w:div>
    <w:div w:id="1664505328">
      <w:bodyDiv w:val="1"/>
      <w:marLeft w:val="0"/>
      <w:marRight w:val="0"/>
      <w:marTop w:val="0"/>
      <w:marBottom w:val="0"/>
      <w:divBdr>
        <w:top w:val="none" w:sz="0" w:space="0" w:color="auto"/>
        <w:left w:val="none" w:sz="0" w:space="0" w:color="auto"/>
        <w:bottom w:val="none" w:sz="0" w:space="0" w:color="auto"/>
        <w:right w:val="none" w:sz="0" w:space="0" w:color="auto"/>
      </w:divBdr>
    </w:div>
    <w:div w:id="1666207946">
      <w:bodyDiv w:val="1"/>
      <w:marLeft w:val="0"/>
      <w:marRight w:val="0"/>
      <w:marTop w:val="0"/>
      <w:marBottom w:val="0"/>
      <w:divBdr>
        <w:top w:val="none" w:sz="0" w:space="0" w:color="auto"/>
        <w:left w:val="none" w:sz="0" w:space="0" w:color="auto"/>
        <w:bottom w:val="none" w:sz="0" w:space="0" w:color="auto"/>
        <w:right w:val="none" w:sz="0" w:space="0" w:color="auto"/>
      </w:divBdr>
    </w:div>
    <w:div w:id="1667591397">
      <w:bodyDiv w:val="1"/>
      <w:marLeft w:val="0"/>
      <w:marRight w:val="0"/>
      <w:marTop w:val="0"/>
      <w:marBottom w:val="0"/>
      <w:divBdr>
        <w:top w:val="none" w:sz="0" w:space="0" w:color="auto"/>
        <w:left w:val="none" w:sz="0" w:space="0" w:color="auto"/>
        <w:bottom w:val="none" w:sz="0" w:space="0" w:color="auto"/>
        <w:right w:val="none" w:sz="0" w:space="0" w:color="auto"/>
      </w:divBdr>
    </w:div>
    <w:div w:id="1667710217">
      <w:bodyDiv w:val="1"/>
      <w:marLeft w:val="0"/>
      <w:marRight w:val="0"/>
      <w:marTop w:val="0"/>
      <w:marBottom w:val="0"/>
      <w:divBdr>
        <w:top w:val="none" w:sz="0" w:space="0" w:color="auto"/>
        <w:left w:val="none" w:sz="0" w:space="0" w:color="auto"/>
        <w:bottom w:val="none" w:sz="0" w:space="0" w:color="auto"/>
        <w:right w:val="none" w:sz="0" w:space="0" w:color="auto"/>
      </w:divBdr>
    </w:div>
    <w:div w:id="1668245633">
      <w:bodyDiv w:val="1"/>
      <w:marLeft w:val="0"/>
      <w:marRight w:val="0"/>
      <w:marTop w:val="0"/>
      <w:marBottom w:val="0"/>
      <w:divBdr>
        <w:top w:val="none" w:sz="0" w:space="0" w:color="auto"/>
        <w:left w:val="none" w:sz="0" w:space="0" w:color="auto"/>
        <w:bottom w:val="none" w:sz="0" w:space="0" w:color="auto"/>
        <w:right w:val="none" w:sz="0" w:space="0" w:color="auto"/>
      </w:divBdr>
    </w:div>
    <w:div w:id="1668904741">
      <w:bodyDiv w:val="1"/>
      <w:marLeft w:val="0"/>
      <w:marRight w:val="0"/>
      <w:marTop w:val="0"/>
      <w:marBottom w:val="0"/>
      <w:divBdr>
        <w:top w:val="none" w:sz="0" w:space="0" w:color="auto"/>
        <w:left w:val="none" w:sz="0" w:space="0" w:color="auto"/>
        <w:bottom w:val="none" w:sz="0" w:space="0" w:color="auto"/>
        <w:right w:val="none" w:sz="0" w:space="0" w:color="auto"/>
      </w:divBdr>
    </w:div>
    <w:div w:id="1671758614">
      <w:bodyDiv w:val="1"/>
      <w:marLeft w:val="0"/>
      <w:marRight w:val="0"/>
      <w:marTop w:val="0"/>
      <w:marBottom w:val="0"/>
      <w:divBdr>
        <w:top w:val="none" w:sz="0" w:space="0" w:color="auto"/>
        <w:left w:val="none" w:sz="0" w:space="0" w:color="auto"/>
        <w:bottom w:val="none" w:sz="0" w:space="0" w:color="auto"/>
        <w:right w:val="none" w:sz="0" w:space="0" w:color="auto"/>
      </w:divBdr>
    </w:div>
    <w:div w:id="1672099327">
      <w:bodyDiv w:val="1"/>
      <w:marLeft w:val="0"/>
      <w:marRight w:val="0"/>
      <w:marTop w:val="0"/>
      <w:marBottom w:val="0"/>
      <w:divBdr>
        <w:top w:val="none" w:sz="0" w:space="0" w:color="auto"/>
        <w:left w:val="none" w:sz="0" w:space="0" w:color="auto"/>
        <w:bottom w:val="none" w:sz="0" w:space="0" w:color="auto"/>
        <w:right w:val="none" w:sz="0" w:space="0" w:color="auto"/>
      </w:divBdr>
    </w:div>
    <w:div w:id="1673557647">
      <w:bodyDiv w:val="1"/>
      <w:marLeft w:val="0"/>
      <w:marRight w:val="0"/>
      <w:marTop w:val="0"/>
      <w:marBottom w:val="0"/>
      <w:divBdr>
        <w:top w:val="none" w:sz="0" w:space="0" w:color="auto"/>
        <w:left w:val="none" w:sz="0" w:space="0" w:color="auto"/>
        <w:bottom w:val="none" w:sz="0" w:space="0" w:color="auto"/>
        <w:right w:val="none" w:sz="0" w:space="0" w:color="auto"/>
      </w:divBdr>
    </w:div>
    <w:div w:id="1675839698">
      <w:bodyDiv w:val="1"/>
      <w:marLeft w:val="0"/>
      <w:marRight w:val="0"/>
      <w:marTop w:val="0"/>
      <w:marBottom w:val="0"/>
      <w:divBdr>
        <w:top w:val="none" w:sz="0" w:space="0" w:color="auto"/>
        <w:left w:val="none" w:sz="0" w:space="0" w:color="auto"/>
        <w:bottom w:val="none" w:sz="0" w:space="0" w:color="auto"/>
        <w:right w:val="none" w:sz="0" w:space="0" w:color="auto"/>
      </w:divBdr>
    </w:div>
    <w:div w:id="1676109797">
      <w:bodyDiv w:val="1"/>
      <w:marLeft w:val="0"/>
      <w:marRight w:val="0"/>
      <w:marTop w:val="0"/>
      <w:marBottom w:val="0"/>
      <w:divBdr>
        <w:top w:val="none" w:sz="0" w:space="0" w:color="auto"/>
        <w:left w:val="none" w:sz="0" w:space="0" w:color="auto"/>
        <w:bottom w:val="none" w:sz="0" w:space="0" w:color="auto"/>
        <w:right w:val="none" w:sz="0" w:space="0" w:color="auto"/>
      </w:divBdr>
    </w:div>
    <w:div w:id="1677028039">
      <w:bodyDiv w:val="1"/>
      <w:marLeft w:val="0"/>
      <w:marRight w:val="0"/>
      <w:marTop w:val="0"/>
      <w:marBottom w:val="0"/>
      <w:divBdr>
        <w:top w:val="none" w:sz="0" w:space="0" w:color="auto"/>
        <w:left w:val="none" w:sz="0" w:space="0" w:color="auto"/>
        <w:bottom w:val="none" w:sz="0" w:space="0" w:color="auto"/>
        <w:right w:val="none" w:sz="0" w:space="0" w:color="auto"/>
      </w:divBdr>
    </w:div>
    <w:div w:id="1677343363">
      <w:bodyDiv w:val="1"/>
      <w:marLeft w:val="0"/>
      <w:marRight w:val="0"/>
      <w:marTop w:val="0"/>
      <w:marBottom w:val="0"/>
      <w:divBdr>
        <w:top w:val="none" w:sz="0" w:space="0" w:color="auto"/>
        <w:left w:val="none" w:sz="0" w:space="0" w:color="auto"/>
        <w:bottom w:val="none" w:sz="0" w:space="0" w:color="auto"/>
        <w:right w:val="none" w:sz="0" w:space="0" w:color="auto"/>
      </w:divBdr>
    </w:div>
    <w:div w:id="1677687190">
      <w:bodyDiv w:val="1"/>
      <w:marLeft w:val="0"/>
      <w:marRight w:val="0"/>
      <w:marTop w:val="0"/>
      <w:marBottom w:val="0"/>
      <w:divBdr>
        <w:top w:val="none" w:sz="0" w:space="0" w:color="auto"/>
        <w:left w:val="none" w:sz="0" w:space="0" w:color="auto"/>
        <w:bottom w:val="none" w:sz="0" w:space="0" w:color="auto"/>
        <w:right w:val="none" w:sz="0" w:space="0" w:color="auto"/>
      </w:divBdr>
    </w:div>
    <w:div w:id="1680308111">
      <w:bodyDiv w:val="1"/>
      <w:marLeft w:val="0"/>
      <w:marRight w:val="0"/>
      <w:marTop w:val="0"/>
      <w:marBottom w:val="0"/>
      <w:divBdr>
        <w:top w:val="none" w:sz="0" w:space="0" w:color="auto"/>
        <w:left w:val="none" w:sz="0" w:space="0" w:color="auto"/>
        <w:bottom w:val="none" w:sz="0" w:space="0" w:color="auto"/>
        <w:right w:val="none" w:sz="0" w:space="0" w:color="auto"/>
      </w:divBdr>
    </w:div>
    <w:div w:id="1682202359">
      <w:bodyDiv w:val="1"/>
      <w:marLeft w:val="0"/>
      <w:marRight w:val="0"/>
      <w:marTop w:val="0"/>
      <w:marBottom w:val="0"/>
      <w:divBdr>
        <w:top w:val="none" w:sz="0" w:space="0" w:color="auto"/>
        <w:left w:val="none" w:sz="0" w:space="0" w:color="auto"/>
        <w:bottom w:val="none" w:sz="0" w:space="0" w:color="auto"/>
        <w:right w:val="none" w:sz="0" w:space="0" w:color="auto"/>
      </w:divBdr>
    </w:div>
    <w:div w:id="1683386976">
      <w:bodyDiv w:val="1"/>
      <w:marLeft w:val="0"/>
      <w:marRight w:val="0"/>
      <w:marTop w:val="0"/>
      <w:marBottom w:val="0"/>
      <w:divBdr>
        <w:top w:val="none" w:sz="0" w:space="0" w:color="auto"/>
        <w:left w:val="none" w:sz="0" w:space="0" w:color="auto"/>
        <w:bottom w:val="none" w:sz="0" w:space="0" w:color="auto"/>
        <w:right w:val="none" w:sz="0" w:space="0" w:color="auto"/>
      </w:divBdr>
    </w:div>
    <w:div w:id="1683966981">
      <w:bodyDiv w:val="1"/>
      <w:marLeft w:val="0"/>
      <w:marRight w:val="0"/>
      <w:marTop w:val="0"/>
      <w:marBottom w:val="0"/>
      <w:divBdr>
        <w:top w:val="none" w:sz="0" w:space="0" w:color="auto"/>
        <w:left w:val="none" w:sz="0" w:space="0" w:color="auto"/>
        <w:bottom w:val="none" w:sz="0" w:space="0" w:color="auto"/>
        <w:right w:val="none" w:sz="0" w:space="0" w:color="auto"/>
      </w:divBdr>
    </w:div>
    <w:div w:id="1684284242">
      <w:bodyDiv w:val="1"/>
      <w:marLeft w:val="0"/>
      <w:marRight w:val="0"/>
      <w:marTop w:val="0"/>
      <w:marBottom w:val="0"/>
      <w:divBdr>
        <w:top w:val="none" w:sz="0" w:space="0" w:color="auto"/>
        <w:left w:val="none" w:sz="0" w:space="0" w:color="auto"/>
        <w:bottom w:val="none" w:sz="0" w:space="0" w:color="auto"/>
        <w:right w:val="none" w:sz="0" w:space="0" w:color="auto"/>
      </w:divBdr>
    </w:div>
    <w:div w:id="1685356269">
      <w:bodyDiv w:val="1"/>
      <w:marLeft w:val="0"/>
      <w:marRight w:val="0"/>
      <w:marTop w:val="0"/>
      <w:marBottom w:val="0"/>
      <w:divBdr>
        <w:top w:val="none" w:sz="0" w:space="0" w:color="auto"/>
        <w:left w:val="none" w:sz="0" w:space="0" w:color="auto"/>
        <w:bottom w:val="none" w:sz="0" w:space="0" w:color="auto"/>
        <w:right w:val="none" w:sz="0" w:space="0" w:color="auto"/>
      </w:divBdr>
    </w:div>
    <w:div w:id="1686129749">
      <w:bodyDiv w:val="1"/>
      <w:marLeft w:val="0"/>
      <w:marRight w:val="0"/>
      <w:marTop w:val="0"/>
      <w:marBottom w:val="0"/>
      <w:divBdr>
        <w:top w:val="none" w:sz="0" w:space="0" w:color="auto"/>
        <w:left w:val="none" w:sz="0" w:space="0" w:color="auto"/>
        <w:bottom w:val="none" w:sz="0" w:space="0" w:color="auto"/>
        <w:right w:val="none" w:sz="0" w:space="0" w:color="auto"/>
      </w:divBdr>
    </w:div>
    <w:div w:id="1686245057">
      <w:bodyDiv w:val="1"/>
      <w:marLeft w:val="0"/>
      <w:marRight w:val="0"/>
      <w:marTop w:val="0"/>
      <w:marBottom w:val="0"/>
      <w:divBdr>
        <w:top w:val="none" w:sz="0" w:space="0" w:color="auto"/>
        <w:left w:val="none" w:sz="0" w:space="0" w:color="auto"/>
        <w:bottom w:val="none" w:sz="0" w:space="0" w:color="auto"/>
        <w:right w:val="none" w:sz="0" w:space="0" w:color="auto"/>
      </w:divBdr>
    </w:div>
    <w:div w:id="1689134512">
      <w:bodyDiv w:val="1"/>
      <w:marLeft w:val="0"/>
      <w:marRight w:val="0"/>
      <w:marTop w:val="0"/>
      <w:marBottom w:val="0"/>
      <w:divBdr>
        <w:top w:val="none" w:sz="0" w:space="0" w:color="auto"/>
        <w:left w:val="none" w:sz="0" w:space="0" w:color="auto"/>
        <w:bottom w:val="none" w:sz="0" w:space="0" w:color="auto"/>
        <w:right w:val="none" w:sz="0" w:space="0" w:color="auto"/>
      </w:divBdr>
    </w:div>
    <w:div w:id="1689135273">
      <w:bodyDiv w:val="1"/>
      <w:marLeft w:val="0"/>
      <w:marRight w:val="0"/>
      <w:marTop w:val="0"/>
      <w:marBottom w:val="0"/>
      <w:divBdr>
        <w:top w:val="none" w:sz="0" w:space="0" w:color="auto"/>
        <w:left w:val="none" w:sz="0" w:space="0" w:color="auto"/>
        <w:bottom w:val="none" w:sz="0" w:space="0" w:color="auto"/>
        <w:right w:val="none" w:sz="0" w:space="0" w:color="auto"/>
      </w:divBdr>
    </w:div>
    <w:div w:id="1689452963">
      <w:bodyDiv w:val="1"/>
      <w:marLeft w:val="0"/>
      <w:marRight w:val="0"/>
      <w:marTop w:val="0"/>
      <w:marBottom w:val="0"/>
      <w:divBdr>
        <w:top w:val="none" w:sz="0" w:space="0" w:color="auto"/>
        <w:left w:val="none" w:sz="0" w:space="0" w:color="auto"/>
        <w:bottom w:val="none" w:sz="0" w:space="0" w:color="auto"/>
        <w:right w:val="none" w:sz="0" w:space="0" w:color="auto"/>
      </w:divBdr>
    </w:div>
    <w:div w:id="1689677238">
      <w:bodyDiv w:val="1"/>
      <w:marLeft w:val="0"/>
      <w:marRight w:val="0"/>
      <w:marTop w:val="0"/>
      <w:marBottom w:val="0"/>
      <w:divBdr>
        <w:top w:val="none" w:sz="0" w:space="0" w:color="auto"/>
        <w:left w:val="none" w:sz="0" w:space="0" w:color="auto"/>
        <w:bottom w:val="none" w:sz="0" w:space="0" w:color="auto"/>
        <w:right w:val="none" w:sz="0" w:space="0" w:color="auto"/>
      </w:divBdr>
    </w:div>
    <w:div w:id="1690058035">
      <w:bodyDiv w:val="1"/>
      <w:marLeft w:val="0"/>
      <w:marRight w:val="0"/>
      <w:marTop w:val="0"/>
      <w:marBottom w:val="0"/>
      <w:divBdr>
        <w:top w:val="none" w:sz="0" w:space="0" w:color="auto"/>
        <w:left w:val="none" w:sz="0" w:space="0" w:color="auto"/>
        <w:bottom w:val="none" w:sz="0" w:space="0" w:color="auto"/>
        <w:right w:val="none" w:sz="0" w:space="0" w:color="auto"/>
      </w:divBdr>
    </w:div>
    <w:div w:id="1691057027">
      <w:bodyDiv w:val="1"/>
      <w:marLeft w:val="0"/>
      <w:marRight w:val="0"/>
      <w:marTop w:val="0"/>
      <w:marBottom w:val="0"/>
      <w:divBdr>
        <w:top w:val="none" w:sz="0" w:space="0" w:color="auto"/>
        <w:left w:val="none" w:sz="0" w:space="0" w:color="auto"/>
        <w:bottom w:val="none" w:sz="0" w:space="0" w:color="auto"/>
        <w:right w:val="none" w:sz="0" w:space="0" w:color="auto"/>
      </w:divBdr>
    </w:div>
    <w:div w:id="1692338876">
      <w:bodyDiv w:val="1"/>
      <w:marLeft w:val="0"/>
      <w:marRight w:val="0"/>
      <w:marTop w:val="0"/>
      <w:marBottom w:val="0"/>
      <w:divBdr>
        <w:top w:val="none" w:sz="0" w:space="0" w:color="auto"/>
        <w:left w:val="none" w:sz="0" w:space="0" w:color="auto"/>
        <w:bottom w:val="none" w:sz="0" w:space="0" w:color="auto"/>
        <w:right w:val="none" w:sz="0" w:space="0" w:color="auto"/>
      </w:divBdr>
    </w:div>
    <w:div w:id="1692953241">
      <w:bodyDiv w:val="1"/>
      <w:marLeft w:val="0"/>
      <w:marRight w:val="0"/>
      <w:marTop w:val="0"/>
      <w:marBottom w:val="0"/>
      <w:divBdr>
        <w:top w:val="none" w:sz="0" w:space="0" w:color="auto"/>
        <w:left w:val="none" w:sz="0" w:space="0" w:color="auto"/>
        <w:bottom w:val="none" w:sz="0" w:space="0" w:color="auto"/>
        <w:right w:val="none" w:sz="0" w:space="0" w:color="auto"/>
      </w:divBdr>
    </w:div>
    <w:div w:id="1696342158">
      <w:bodyDiv w:val="1"/>
      <w:marLeft w:val="0"/>
      <w:marRight w:val="0"/>
      <w:marTop w:val="0"/>
      <w:marBottom w:val="0"/>
      <w:divBdr>
        <w:top w:val="none" w:sz="0" w:space="0" w:color="auto"/>
        <w:left w:val="none" w:sz="0" w:space="0" w:color="auto"/>
        <w:bottom w:val="none" w:sz="0" w:space="0" w:color="auto"/>
        <w:right w:val="none" w:sz="0" w:space="0" w:color="auto"/>
      </w:divBdr>
    </w:div>
    <w:div w:id="1697190342">
      <w:bodyDiv w:val="1"/>
      <w:marLeft w:val="0"/>
      <w:marRight w:val="0"/>
      <w:marTop w:val="0"/>
      <w:marBottom w:val="0"/>
      <w:divBdr>
        <w:top w:val="none" w:sz="0" w:space="0" w:color="auto"/>
        <w:left w:val="none" w:sz="0" w:space="0" w:color="auto"/>
        <w:bottom w:val="none" w:sz="0" w:space="0" w:color="auto"/>
        <w:right w:val="none" w:sz="0" w:space="0" w:color="auto"/>
      </w:divBdr>
    </w:div>
    <w:div w:id="1701197275">
      <w:bodyDiv w:val="1"/>
      <w:marLeft w:val="0"/>
      <w:marRight w:val="0"/>
      <w:marTop w:val="0"/>
      <w:marBottom w:val="0"/>
      <w:divBdr>
        <w:top w:val="none" w:sz="0" w:space="0" w:color="auto"/>
        <w:left w:val="none" w:sz="0" w:space="0" w:color="auto"/>
        <w:bottom w:val="none" w:sz="0" w:space="0" w:color="auto"/>
        <w:right w:val="none" w:sz="0" w:space="0" w:color="auto"/>
      </w:divBdr>
    </w:div>
    <w:div w:id="1701930991">
      <w:bodyDiv w:val="1"/>
      <w:marLeft w:val="0"/>
      <w:marRight w:val="0"/>
      <w:marTop w:val="0"/>
      <w:marBottom w:val="0"/>
      <w:divBdr>
        <w:top w:val="none" w:sz="0" w:space="0" w:color="auto"/>
        <w:left w:val="none" w:sz="0" w:space="0" w:color="auto"/>
        <w:bottom w:val="none" w:sz="0" w:space="0" w:color="auto"/>
        <w:right w:val="none" w:sz="0" w:space="0" w:color="auto"/>
      </w:divBdr>
    </w:div>
    <w:div w:id="1705012439">
      <w:bodyDiv w:val="1"/>
      <w:marLeft w:val="0"/>
      <w:marRight w:val="0"/>
      <w:marTop w:val="0"/>
      <w:marBottom w:val="0"/>
      <w:divBdr>
        <w:top w:val="none" w:sz="0" w:space="0" w:color="auto"/>
        <w:left w:val="none" w:sz="0" w:space="0" w:color="auto"/>
        <w:bottom w:val="none" w:sz="0" w:space="0" w:color="auto"/>
        <w:right w:val="none" w:sz="0" w:space="0" w:color="auto"/>
      </w:divBdr>
    </w:div>
    <w:div w:id="1705405209">
      <w:bodyDiv w:val="1"/>
      <w:marLeft w:val="0"/>
      <w:marRight w:val="0"/>
      <w:marTop w:val="0"/>
      <w:marBottom w:val="0"/>
      <w:divBdr>
        <w:top w:val="none" w:sz="0" w:space="0" w:color="auto"/>
        <w:left w:val="none" w:sz="0" w:space="0" w:color="auto"/>
        <w:bottom w:val="none" w:sz="0" w:space="0" w:color="auto"/>
        <w:right w:val="none" w:sz="0" w:space="0" w:color="auto"/>
      </w:divBdr>
    </w:div>
    <w:div w:id="1705784819">
      <w:bodyDiv w:val="1"/>
      <w:marLeft w:val="0"/>
      <w:marRight w:val="0"/>
      <w:marTop w:val="0"/>
      <w:marBottom w:val="0"/>
      <w:divBdr>
        <w:top w:val="none" w:sz="0" w:space="0" w:color="auto"/>
        <w:left w:val="none" w:sz="0" w:space="0" w:color="auto"/>
        <w:bottom w:val="none" w:sz="0" w:space="0" w:color="auto"/>
        <w:right w:val="none" w:sz="0" w:space="0" w:color="auto"/>
      </w:divBdr>
    </w:div>
    <w:div w:id="1708331652">
      <w:bodyDiv w:val="1"/>
      <w:marLeft w:val="0"/>
      <w:marRight w:val="0"/>
      <w:marTop w:val="0"/>
      <w:marBottom w:val="0"/>
      <w:divBdr>
        <w:top w:val="none" w:sz="0" w:space="0" w:color="auto"/>
        <w:left w:val="none" w:sz="0" w:space="0" w:color="auto"/>
        <w:bottom w:val="none" w:sz="0" w:space="0" w:color="auto"/>
        <w:right w:val="none" w:sz="0" w:space="0" w:color="auto"/>
      </w:divBdr>
    </w:div>
    <w:div w:id="1708603211">
      <w:bodyDiv w:val="1"/>
      <w:marLeft w:val="0"/>
      <w:marRight w:val="0"/>
      <w:marTop w:val="0"/>
      <w:marBottom w:val="0"/>
      <w:divBdr>
        <w:top w:val="none" w:sz="0" w:space="0" w:color="auto"/>
        <w:left w:val="none" w:sz="0" w:space="0" w:color="auto"/>
        <w:bottom w:val="none" w:sz="0" w:space="0" w:color="auto"/>
        <w:right w:val="none" w:sz="0" w:space="0" w:color="auto"/>
      </w:divBdr>
    </w:div>
    <w:div w:id="1708721315">
      <w:bodyDiv w:val="1"/>
      <w:marLeft w:val="0"/>
      <w:marRight w:val="0"/>
      <w:marTop w:val="0"/>
      <w:marBottom w:val="0"/>
      <w:divBdr>
        <w:top w:val="none" w:sz="0" w:space="0" w:color="auto"/>
        <w:left w:val="none" w:sz="0" w:space="0" w:color="auto"/>
        <w:bottom w:val="none" w:sz="0" w:space="0" w:color="auto"/>
        <w:right w:val="none" w:sz="0" w:space="0" w:color="auto"/>
      </w:divBdr>
    </w:div>
    <w:div w:id="1710446869">
      <w:bodyDiv w:val="1"/>
      <w:marLeft w:val="0"/>
      <w:marRight w:val="0"/>
      <w:marTop w:val="0"/>
      <w:marBottom w:val="0"/>
      <w:divBdr>
        <w:top w:val="none" w:sz="0" w:space="0" w:color="auto"/>
        <w:left w:val="none" w:sz="0" w:space="0" w:color="auto"/>
        <w:bottom w:val="none" w:sz="0" w:space="0" w:color="auto"/>
        <w:right w:val="none" w:sz="0" w:space="0" w:color="auto"/>
      </w:divBdr>
    </w:div>
    <w:div w:id="1711416872">
      <w:bodyDiv w:val="1"/>
      <w:marLeft w:val="0"/>
      <w:marRight w:val="0"/>
      <w:marTop w:val="0"/>
      <w:marBottom w:val="0"/>
      <w:divBdr>
        <w:top w:val="none" w:sz="0" w:space="0" w:color="auto"/>
        <w:left w:val="none" w:sz="0" w:space="0" w:color="auto"/>
        <w:bottom w:val="none" w:sz="0" w:space="0" w:color="auto"/>
        <w:right w:val="none" w:sz="0" w:space="0" w:color="auto"/>
      </w:divBdr>
    </w:div>
    <w:div w:id="1711806264">
      <w:bodyDiv w:val="1"/>
      <w:marLeft w:val="0"/>
      <w:marRight w:val="0"/>
      <w:marTop w:val="0"/>
      <w:marBottom w:val="0"/>
      <w:divBdr>
        <w:top w:val="none" w:sz="0" w:space="0" w:color="auto"/>
        <w:left w:val="none" w:sz="0" w:space="0" w:color="auto"/>
        <w:bottom w:val="none" w:sz="0" w:space="0" w:color="auto"/>
        <w:right w:val="none" w:sz="0" w:space="0" w:color="auto"/>
      </w:divBdr>
    </w:div>
    <w:div w:id="1715541687">
      <w:bodyDiv w:val="1"/>
      <w:marLeft w:val="0"/>
      <w:marRight w:val="0"/>
      <w:marTop w:val="0"/>
      <w:marBottom w:val="0"/>
      <w:divBdr>
        <w:top w:val="none" w:sz="0" w:space="0" w:color="auto"/>
        <w:left w:val="none" w:sz="0" w:space="0" w:color="auto"/>
        <w:bottom w:val="none" w:sz="0" w:space="0" w:color="auto"/>
        <w:right w:val="none" w:sz="0" w:space="0" w:color="auto"/>
      </w:divBdr>
    </w:div>
    <w:div w:id="1716198148">
      <w:bodyDiv w:val="1"/>
      <w:marLeft w:val="0"/>
      <w:marRight w:val="0"/>
      <w:marTop w:val="0"/>
      <w:marBottom w:val="0"/>
      <w:divBdr>
        <w:top w:val="none" w:sz="0" w:space="0" w:color="auto"/>
        <w:left w:val="none" w:sz="0" w:space="0" w:color="auto"/>
        <w:bottom w:val="none" w:sz="0" w:space="0" w:color="auto"/>
        <w:right w:val="none" w:sz="0" w:space="0" w:color="auto"/>
      </w:divBdr>
    </w:div>
    <w:div w:id="1716616284">
      <w:bodyDiv w:val="1"/>
      <w:marLeft w:val="0"/>
      <w:marRight w:val="0"/>
      <w:marTop w:val="0"/>
      <w:marBottom w:val="0"/>
      <w:divBdr>
        <w:top w:val="none" w:sz="0" w:space="0" w:color="auto"/>
        <w:left w:val="none" w:sz="0" w:space="0" w:color="auto"/>
        <w:bottom w:val="none" w:sz="0" w:space="0" w:color="auto"/>
        <w:right w:val="none" w:sz="0" w:space="0" w:color="auto"/>
      </w:divBdr>
    </w:div>
    <w:div w:id="1716616379">
      <w:bodyDiv w:val="1"/>
      <w:marLeft w:val="0"/>
      <w:marRight w:val="0"/>
      <w:marTop w:val="0"/>
      <w:marBottom w:val="0"/>
      <w:divBdr>
        <w:top w:val="none" w:sz="0" w:space="0" w:color="auto"/>
        <w:left w:val="none" w:sz="0" w:space="0" w:color="auto"/>
        <w:bottom w:val="none" w:sz="0" w:space="0" w:color="auto"/>
        <w:right w:val="none" w:sz="0" w:space="0" w:color="auto"/>
      </w:divBdr>
    </w:div>
    <w:div w:id="1716731535">
      <w:bodyDiv w:val="1"/>
      <w:marLeft w:val="0"/>
      <w:marRight w:val="0"/>
      <w:marTop w:val="0"/>
      <w:marBottom w:val="0"/>
      <w:divBdr>
        <w:top w:val="none" w:sz="0" w:space="0" w:color="auto"/>
        <w:left w:val="none" w:sz="0" w:space="0" w:color="auto"/>
        <w:bottom w:val="none" w:sz="0" w:space="0" w:color="auto"/>
        <w:right w:val="none" w:sz="0" w:space="0" w:color="auto"/>
      </w:divBdr>
    </w:div>
    <w:div w:id="1717385999">
      <w:bodyDiv w:val="1"/>
      <w:marLeft w:val="0"/>
      <w:marRight w:val="0"/>
      <w:marTop w:val="0"/>
      <w:marBottom w:val="0"/>
      <w:divBdr>
        <w:top w:val="none" w:sz="0" w:space="0" w:color="auto"/>
        <w:left w:val="none" w:sz="0" w:space="0" w:color="auto"/>
        <w:bottom w:val="none" w:sz="0" w:space="0" w:color="auto"/>
        <w:right w:val="none" w:sz="0" w:space="0" w:color="auto"/>
      </w:divBdr>
    </w:div>
    <w:div w:id="1718048272">
      <w:bodyDiv w:val="1"/>
      <w:marLeft w:val="0"/>
      <w:marRight w:val="0"/>
      <w:marTop w:val="0"/>
      <w:marBottom w:val="0"/>
      <w:divBdr>
        <w:top w:val="none" w:sz="0" w:space="0" w:color="auto"/>
        <w:left w:val="none" w:sz="0" w:space="0" w:color="auto"/>
        <w:bottom w:val="none" w:sz="0" w:space="0" w:color="auto"/>
        <w:right w:val="none" w:sz="0" w:space="0" w:color="auto"/>
      </w:divBdr>
    </w:div>
    <w:div w:id="1719012765">
      <w:bodyDiv w:val="1"/>
      <w:marLeft w:val="0"/>
      <w:marRight w:val="0"/>
      <w:marTop w:val="0"/>
      <w:marBottom w:val="0"/>
      <w:divBdr>
        <w:top w:val="none" w:sz="0" w:space="0" w:color="auto"/>
        <w:left w:val="none" w:sz="0" w:space="0" w:color="auto"/>
        <w:bottom w:val="none" w:sz="0" w:space="0" w:color="auto"/>
        <w:right w:val="none" w:sz="0" w:space="0" w:color="auto"/>
      </w:divBdr>
    </w:div>
    <w:div w:id="1719357121">
      <w:bodyDiv w:val="1"/>
      <w:marLeft w:val="0"/>
      <w:marRight w:val="0"/>
      <w:marTop w:val="0"/>
      <w:marBottom w:val="0"/>
      <w:divBdr>
        <w:top w:val="none" w:sz="0" w:space="0" w:color="auto"/>
        <w:left w:val="none" w:sz="0" w:space="0" w:color="auto"/>
        <w:bottom w:val="none" w:sz="0" w:space="0" w:color="auto"/>
        <w:right w:val="none" w:sz="0" w:space="0" w:color="auto"/>
      </w:divBdr>
    </w:div>
    <w:div w:id="1719469944">
      <w:bodyDiv w:val="1"/>
      <w:marLeft w:val="0"/>
      <w:marRight w:val="0"/>
      <w:marTop w:val="0"/>
      <w:marBottom w:val="0"/>
      <w:divBdr>
        <w:top w:val="none" w:sz="0" w:space="0" w:color="auto"/>
        <w:left w:val="none" w:sz="0" w:space="0" w:color="auto"/>
        <w:bottom w:val="none" w:sz="0" w:space="0" w:color="auto"/>
        <w:right w:val="none" w:sz="0" w:space="0" w:color="auto"/>
      </w:divBdr>
    </w:div>
    <w:div w:id="1722636453">
      <w:bodyDiv w:val="1"/>
      <w:marLeft w:val="0"/>
      <w:marRight w:val="0"/>
      <w:marTop w:val="0"/>
      <w:marBottom w:val="0"/>
      <w:divBdr>
        <w:top w:val="none" w:sz="0" w:space="0" w:color="auto"/>
        <w:left w:val="none" w:sz="0" w:space="0" w:color="auto"/>
        <w:bottom w:val="none" w:sz="0" w:space="0" w:color="auto"/>
        <w:right w:val="none" w:sz="0" w:space="0" w:color="auto"/>
      </w:divBdr>
    </w:div>
    <w:div w:id="1726562104">
      <w:bodyDiv w:val="1"/>
      <w:marLeft w:val="0"/>
      <w:marRight w:val="0"/>
      <w:marTop w:val="0"/>
      <w:marBottom w:val="0"/>
      <w:divBdr>
        <w:top w:val="none" w:sz="0" w:space="0" w:color="auto"/>
        <w:left w:val="none" w:sz="0" w:space="0" w:color="auto"/>
        <w:bottom w:val="none" w:sz="0" w:space="0" w:color="auto"/>
        <w:right w:val="none" w:sz="0" w:space="0" w:color="auto"/>
      </w:divBdr>
    </w:div>
    <w:div w:id="1731034195">
      <w:bodyDiv w:val="1"/>
      <w:marLeft w:val="0"/>
      <w:marRight w:val="0"/>
      <w:marTop w:val="0"/>
      <w:marBottom w:val="0"/>
      <w:divBdr>
        <w:top w:val="none" w:sz="0" w:space="0" w:color="auto"/>
        <w:left w:val="none" w:sz="0" w:space="0" w:color="auto"/>
        <w:bottom w:val="none" w:sz="0" w:space="0" w:color="auto"/>
        <w:right w:val="none" w:sz="0" w:space="0" w:color="auto"/>
      </w:divBdr>
    </w:div>
    <w:div w:id="1731464910">
      <w:bodyDiv w:val="1"/>
      <w:marLeft w:val="0"/>
      <w:marRight w:val="0"/>
      <w:marTop w:val="0"/>
      <w:marBottom w:val="0"/>
      <w:divBdr>
        <w:top w:val="none" w:sz="0" w:space="0" w:color="auto"/>
        <w:left w:val="none" w:sz="0" w:space="0" w:color="auto"/>
        <w:bottom w:val="none" w:sz="0" w:space="0" w:color="auto"/>
        <w:right w:val="none" w:sz="0" w:space="0" w:color="auto"/>
      </w:divBdr>
    </w:div>
    <w:div w:id="1734885224">
      <w:bodyDiv w:val="1"/>
      <w:marLeft w:val="0"/>
      <w:marRight w:val="0"/>
      <w:marTop w:val="0"/>
      <w:marBottom w:val="0"/>
      <w:divBdr>
        <w:top w:val="none" w:sz="0" w:space="0" w:color="auto"/>
        <w:left w:val="none" w:sz="0" w:space="0" w:color="auto"/>
        <w:bottom w:val="none" w:sz="0" w:space="0" w:color="auto"/>
        <w:right w:val="none" w:sz="0" w:space="0" w:color="auto"/>
      </w:divBdr>
    </w:div>
    <w:div w:id="1735421607">
      <w:bodyDiv w:val="1"/>
      <w:marLeft w:val="0"/>
      <w:marRight w:val="0"/>
      <w:marTop w:val="0"/>
      <w:marBottom w:val="0"/>
      <w:divBdr>
        <w:top w:val="none" w:sz="0" w:space="0" w:color="auto"/>
        <w:left w:val="none" w:sz="0" w:space="0" w:color="auto"/>
        <w:bottom w:val="none" w:sz="0" w:space="0" w:color="auto"/>
        <w:right w:val="none" w:sz="0" w:space="0" w:color="auto"/>
      </w:divBdr>
    </w:div>
    <w:div w:id="1740127857">
      <w:bodyDiv w:val="1"/>
      <w:marLeft w:val="0"/>
      <w:marRight w:val="0"/>
      <w:marTop w:val="0"/>
      <w:marBottom w:val="0"/>
      <w:divBdr>
        <w:top w:val="none" w:sz="0" w:space="0" w:color="auto"/>
        <w:left w:val="none" w:sz="0" w:space="0" w:color="auto"/>
        <w:bottom w:val="none" w:sz="0" w:space="0" w:color="auto"/>
        <w:right w:val="none" w:sz="0" w:space="0" w:color="auto"/>
      </w:divBdr>
    </w:div>
    <w:div w:id="1742213301">
      <w:bodyDiv w:val="1"/>
      <w:marLeft w:val="0"/>
      <w:marRight w:val="0"/>
      <w:marTop w:val="0"/>
      <w:marBottom w:val="0"/>
      <w:divBdr>
        <w:top w:val="none" w:sz="0" w:space="0" w:color="auto"/>
        <w:left w:val="none" w:sz="0" w:space="0" w:color="auto"/>
        <w:bottom w:val="none" w:sz="0" w:space="0" w:color="auto"/>
        <w:right w:val="none" w:sz="0" w:space="0" w:color="auto"/>
      </w:divBdr>
    </w:div>
    <w:div w:id="1742288213">
      <w:bodyDiv w:val="1"/>
      <w:marLeft w:val="0"/>
      <w:marRight w:val="0"/>
      <w:marTop w:val="0"/>
      <w:marBottom w:val="0"/>
      <w:divBdr>
        <w:top w:val="none" w:sz="0" w:space="0" w:color="auto"/>
        <w:left w:val="none" w:sz="0" w:space="0" w:color="auto"/>
        <w:bottom w:val="none" w:sz="0" w:space="0" w:color="auto"/>
        <w:right w:val="none" w:sz="0" w:space="0" w:color="auto"/>
      </w:divBdr>
    </w:div>
    <w:div w:id="1743331555">
      <w:bodyDiv w:val="1"/>
      <w:marLeft w:val="0"/>
      <w:marRight w:val="0"/>
      <w:marTop w:val="0"/>
      <w:marBottom w:val="0"/>
      <w:divBdr>
        <w:top w:val="none" w:sz="0" w:space="0" w:color="auto"/>
        <w:left w:val="none" w:sz="0" w:space="0" w:color="auto"/>
        <w:bottom w:val="none" w:sz="0" w:space="0" w:color="auto"/>
        <w:right w:val="none" w:sz="0" w:space="0" w:color="auto"/>
      </w:divBdr>
    </w:div>
    <w:div w:id="1743522462">
      <w:bodyDiv w:val="1"/>
      <w:marLeft w:val="0"/>
      <w:marRight w:val="0"/>
      <w:marTop w:val="0"/>
      <w:marBottom w:val="0"/>
      <w:divBdr>
        <w:top w:val="none" w:sz="0" w:space="0" w:color="auto"/>
        <w:left w:val="none" w:sz="0" w:space="0" w:color="auto"/>
        <w:bottom w:val="none" w:sz="0" w:space="0" w:color="auto"/>
        <w:right w:val="none" w:sz="0" w:space="0" w:color="auto"/>
      </w:divBdr>
    </w:div>
    <w:div w:id="1743985407">
      <w:bodyDiv w:val="1"/>
      <w:marLeft w:val="0"/>
      <w:marRight w:val="0"/>
      <w:marTop w:val="0"/>
      <w:marBottom w:val="0"/>
      <w:divBdr>
        <w:top w:val="none" w:sz="0" w:space="0" w:color="auto"/>
        <w:left w:val="none" w:sz="0" w:space="0" w:color="auto"/>
        <w:bottom w:val="none" w:sz="0" w:space="0" w:color="auto"/>
        <w:right w:val="none" w:sz="0" w:space="0" w:color="auto"/>
      </w:divBdr>
    </w:div>
    <w:div w:id="1745487817">
      <w:bodyDiv w:val="1"/>
      <w:marLeft w:val="0"/>
      <w:marRight w:val="0"/>
      <w:marTop w:val="0"/>
      <w:marBottom w:val="0"/>
      <w:divBdr>
        <w:top w:val="none" w:sz="0" w:space="0" w:color="auto"/>
        <w:left w:val="none" w:sz="0" w:space="0" w:color="auto"/>
        <w:bottom w:val="none" w:sz="0" w:space="0" w:color="auto"/>
        <w:right w:val="none" w:sz="0" w:space="0" w:color="auto"/>
      </w:divBdr>
    </w:div>
    <w:div w:id="1745835898">
      <w:bodyDiv w:val="1"/>
      <w:marLeft w:val="0"/>
      <w:marRight w:val="0"/>
      <w:marTop w:val="0"/>
      <w:marBottom w:val="0"/>
      <w:divBdr>
        <w:top w:val="none" w:sz="0" w:space="0" w:color="auto"/>
        <w:left w:val="none" w:sz="0" w:space="0" w:color="auto"/>
        <w:bottom w:val="none" w:sz="0" w:space="0" w:color="auto"/>
        <w:right w:val="none" w:sz="0" w:space="0" w:color="auto"/>
      </w:divBdr>
    </w:div>
    <w:div w:id="1747915201">
      <w:bodyDiv w:val="1"/>
      <w:marLeft w:val="0"/>
      <w:marRight w:val="0"/>
      <w:marTop w:val="0"/>
      <w:marBottom w:val="0"/>
      <w:divBdr>
        <w:top w:val="none" w:sz="0" w:space="0" w:color="auto"/>
        <w:left w:val="none" w:sz="0" w:space="0" w:color="auto"/>
        <w:bottom w:val="none" w:sz="0" w:space="0" w:color="auto"/>
        <w:right w:val="none" w:sz="0" w:space="0" w:color="auto"/>
      </w:divBdr>
    </w:div>
    <w:div w:id="1751922853">
      <w:bodyDiv w:val="1"/>
      <w:marLeft w:val="0"/>
      <w:marRight w:val="0"/>
      <w:marTop w:val="0"/>
      <w:marBottom w:val="0"/>
      <w:divBdr>
        <w:top w:val="none" w:sz="0" w:space="0" w:color="auto"/>
        <w:left w:val="none" w:sz="0" w:space="0" w:color="auto"/>
        <w:bottom w:val="none" w:sz="0" w:space="0" w:color="auto"/>
        <w:right w:val="none" w:sz="0" w:space="0" w:color="auto"/>
      </w:divBdr>
    </w:div>
    <w:div w:id="1752389997">
      <w:bodyDiv w:val="1"/>
      <w:marLeft w:val="0"/>
      <w:marRight w:val="0"/>
      <w:marTop w:val="0"/>
      <w:marBottom w:val="0"/>
      <w:divBdr>
        <w:top w:val="none" w:sz="0" w:space="0" w:color="auto"/>
        <w:left w:val="none" w:sz="0" w:space="0" w:color="auto"/>
        <w:bottom w:val="none" w:sz="0" w:space="0" w:color="auto"/>
        <w:right w:val="none" w:sz="0" w:space="0" w:color="auto"/>
      </w:divBdr>
    </w:div>
    <w:div w:id="1755009015">
      <w:bodyDiv w:val="1"/>
      <w:marLeft w:val="0"/>
      <w:marRight w:val="0"/>
      <w:marTop w:val="0"/>
      <w:marBottom w:val="0"/>
      <w:divBdr>
        <w:top w:val="none" w:sz="0" w:space="0" w:color="auto"/>
        <w:left w:val="none" w:sz="0" w:space="0" w:color="auto"/>
        <w:bottom w:val="none" w:sz="0" w:space="0" w:color="auto"/>
        <w:right w:val="none" w:sz="0" w:space="0" w:color="auto"/>
      </w:divBdr>
    </w:div>
    <w:div w:id="1755664999">
      <w:bodyDiv w:val="1"/>
      <w:marLeft w:val="0"/>
      <w:marRight w:val="0"/>
      <w:marTop w:val="0"/>
      <w:marBottom w:val="0"/>
      <w:divBdr>
        <w:top w:val="none" w:sz="0" w:space="0" w:color="auto"/>
        <w:left w:val="none" w:sz="0" w:space="0" w:color="auto"/>
        <w:bottom w:val="none" w:sz="0" w:space="0" w:color="auto"/>
        <w:right w:val="none" w:sz="0" w:space="0" w:color="auto"/>
      </w:divBdr>
    </w:div>
    <w:div w:id="1757088303">
      <w:bodyDiv w:val="1"/>
      <w:marLeft w:val="0"/>
      <w:marRight w:val="0"/>
      <w:marTop w:val="0"/>
      <w:marBottom w:val="0"/>
      <w:divBdr>
        <w:top w:val="none" w:sz="0" w:space="0" w:color="auto"/>
        <w:left w:val="none" w:sz="0" w:space="0" w:color="auto"/>
        <w:bottom w:val="none" w:sz="0" w:space="0" w:color="auto"/>
        <w:right w:val="none" w:sz="0" w:space="0" w:color="auto"/>
      </w:divBdr>
    </w:div>
    <w:div w:id="1759861001">
      <w:bodyDiv w:val="1"/>
      <w:marLeft w:val="0"/>
      <w:marRight w:val="0"/>
      <w:marTop w:val="0"/>
      <w:marBottom w:val="0"/>
      <w:divBdr>
        <w:top w:val="none" w:sz="0" w:space="0" w:color="auto"/>
        <w:left w:val="none" w:sz="0" w:space="0" w:color="auto"/>
        <w:bottom w:val="none" w:sz="0" w:space="0" w:color="auto"/>
        <w:right w:val="none" w:sz="0" w:space="0" w:color="auto"/>
      </w:divBdr>
    </w:div>
    <w:div w:id="1760055864">
      <w:bodyDiv w:val="1"/>
      <w:marLeft w:val="0"/>
      <w:marRight w:val="0"/>
      <w:marTop w:val="0"/>
      <w:marBottom w:val="0"/>
      <w:divBdr>
        <w:top w:val="none" w:sz="0" w:space="0" w:color="auto"/>
        <w:left w:val="none" w:sz="0" w:space="0" w:color="auto"/>
        <w:bottom w:val="none" w:sz="0" w:space="0" w:color="auto"/>
        <w:right w:val="none" w:sz="0" w:space="0" w:color="auto"/>
      </w:divBdr>
    </w:div>
    <w:div w:id="1760251917">
      <w:bodyDiv w:val="1"/>
      <w:marLeft w:val="0"/>
      <w:marRight w:val="0"/>
      <w:marTop w:val="0"/>
      <w:marBottom w:val="0"/>
      <w:divBdr>
        <w:top w:val="none" w:sz="0" w:space="0" w:color="auto"/>
        <w:left w:val="none" w:sz="0" w:space="0" w:color="auto"/>
        <w:bottom w:val="none" w:sz="0" w:space="0" w:color="auto"/>
        <w:right w:val="none" w:sz="0" w:space="0" w:color="auto"/>
      </w:divBdr>
    </w:div>
    <w:div w:id="1762023638">
      <w:bodyDiv w:val="1"/>
      <w:marLeft w:val="0"/>
      <w:marRight w:val="0"/>
      <w:marTop w:val="0"/>
      <w:marBottom w:val="0"/>
      <w:divBdr>
        <w:top w:val="none" w:sz="0" w:space="0" w:color="auto"/>
        <w:left w:val="none" w:sz="0" w:space="0" w:color="auto"/>
        <w:bottom w:val="none" w:sz="0" w:space="0" w:color="auto"/>
        <w:right w:val="none" w:sz="0" w:space="0" w:color="auto"/>
      </w:divBdr>
    </w:div>
    <w:div w:id="1762095142">
      <w:bodyDiv w:val="1"/>
      <w:marLeft w:val="0"/>
      <w:marRight w:val="0"/>
      <w:marTop w:val="0"/>
      <w:marBottom w:val="0"/>
      <w:divBdr>
        <w:top w:val="none" w:sz="0" w:space="0" w:color="auto"/>
        <w:left w:val="none" w:sz="0" w:space="0" w:color="auto"/>
        <w:bottom w:val="none" w:sz="0" w:space="0" w:color="auto"/>
        <w:right w:val="none" w:sz="0" w:space="0" w:color="auto"/>
      </w:divBdr>
    </w:div>
    <w:div w:id="1762293949">
      <w:bodyDiv w:val="1"/>
      <w:marLeft w:val="0"/>
      <w:marRight w:val="0"/>
      <w:marTop w:val="0"/>
      <w:marBottom w:val="0"/>
      <w:divBdr>
        <w:top w:val="none" w:sz="0" w:space="0" w:color="auto"/>
        <w:left w:val="none" w:sz="0" w:space="0" w:color="auto"/>
        <w:bottom w:val="none" w:sz="0" w:space="0" w:color="auto"/>
        <w:right w:val="none" w:sz="0" w:space="0" w:color="auto"/>
      </w:divBdr>
    </w:div>
    <w:div w:id="1763186554">
      <w:bodyDiv w:val="1"/>
      <w:marLeft w:val="0"/>
      <w:marRight w:val="0"/>
      <w:marTop w:val="0"/>
      <w:marBottom w:val="0"/>
      <w:divBdr>
        <w:top w:val="none" w:sz="0" w:space="0" w:color="auto"/>
        <w:left w:val="none" w:sz="0" w:space="0" w:color="auto"/>
        <w:bottom w:val="none" w:sz="0" w:space="0" w:color="auto"/>
        <w:right w:val="none" w:sz="0" w:space="0" w:color="auto"/>
      </w:divBdr>
    </w:div>
    <w:div w:id="1763263152">
      <w:bodyDiv w:val="1"/>
      <w:marLeft w:val="0"/>
      <w:marRight w:val="0"/>
      <w:marTop w:val="0"/>
      <w:marBottom w:val="0"/>
      <w:divBdr>
        <w:top w:val="none" w:sz="0" w:space="0" w:color="auto"/>
        <w:left w:val="none" w:sz="0" w:space="0" w:color="auto"/>
        <w:bottom w:val="none" w:sz="0" w:space="0" w:color="auto"/>
        <w:right w:val="none" w:sz="0" w:space="0" w:color="auto"/>
      </w:divBdr>
    </w:div>
    <w:div w:id="1765761993">
      <w:bodyDiv w:val="1"/>
      <w:marLeft w:val="0"/>
      <w:marRight w:val="0"/>
      <w:marTop w:val="0"/>
      <w:marBottom w:val="0"/>
      <w:divBdr>
        <w:top w:val="none" w:sz="0" w:space="0" w:color="auto"/>
        <w:left w:val="none" w:sz="0" w:space="0" w:color="auto"/>
        <w:bottom w:val="none" w:sz="0" w:space="0" w:color="auto"/>
        <w:right w:val="none" w:sz="0" w:space="0" w:color="auto"/>
      </w:divBdr>
    </w:div>
    <w:div w:id="1769350788">
      <w:bodyDiv w:val="1"/>
      <w:marLeft w:val="0"/>
      <w:marRight w:val="0"/>
      <w:marTop w:val="0"/>
      <w:marBottom w:val="0"/>
      <w:divBdr>
        <w:top w:val="none" w:sz="0" w:space="0" w:color="auto"/>
        <w:left w:val="none" w:sz="0" w:space="0" w:color="auto"/>
        <w:bottom w:val="none" w:sz="0" w:space="0" w:color="auto"/>
        <w:right w:val="none" w:sz="0" w:space="0" w:color="auto"/>
      </w:divBdr>
    </w:div>
    <w:div w:id="1770002333">
      <w:bodyDiv w:val="1"/>
      <w:marLeft w:val="0"/>
      <w:marRight w:val="0"/>
      <w:marTop w:val="0"/>
      <w:marBottom w:val="0"/>
      <w:divBdr>
        <w:top w:val="none" w:sz="0" w:space="0" w:color="auto"/>
        <w:left w:val="none" w:sz="0" w:space="0" w:color="auto"/>
        <w:bottom w:val="none" w:sz="0" w:space="0" w:color="auto"/>
        <w:right w:val="none" w:sz="0" w:space="0" w:color="auto"/>
      </w:divBdr>
    </w:div>
    <w:div w:id="1770732694">
      <w:bodyDiv w:val="1"/>
      <w:marLeft w:val="0"/>
      <w:marRight w:val="0"/>
      <w:marTop w:val="0"/>
      <w:marBottom w:val="0"/>
      <w:divBdr>
        <w:top w:val="none" w:sz="0" w:space="0" w:color="auto"/>
        <w:left w:val="none" w:sz="0" w:space="0" w:color="auto"/>
        <w:bottom w:val="none" w:sz="0" w:space="0" w:color="auto"/>
        <w:right w:val="none" w:sz="0" w:space="0" w:color="auto"/>
      </w:divBdr>
    </w:div>
    <w:div w:id="1775515328">
      <w:bodyDiv w:val="1"/>
      <w:marLeft w:val="0"/>
      <w:marRight w:val="0"/>
      <w:marTop w:val="0"/>
      <w:marBottom w:val="0"/>
      <w:divBdr>
        <w:top w:val="none" w:sz="0" w:space="0" w:color="auto"/>
        <w:left w:val="none" w:sz="0" w:space="0" w:color="auto"/>
        <w:bottom w:val="none" w:sz="0" w:space="0" w:color="auto"/>
        <w:right w:val="none" w:sz="0" w:space="0" w:color="auto"/>
      </w:divBdr>
    </w:div>
    <w:div w:id="1779716833">
      <w:bodyDiv w:val="1"/>
      <w:marLeft w:val="0"/>
      <w:marRight w:val="0"/>
      <w:marTop w:val="0"/>
      <w:marBottom w:val="0"/>
      <w:divBdr>
        <w:top w:val="none" w:sz="0" w:space="0" w:color="auto"/>
        <w:left w:val="none" w:sz="0" w:space="0" w:color="auto"/>
        <w:bottom w:val="none" w:sz="0" w:space="0" w:color="auto"/>
        <w:right w:val="none" w:sz="0" w:space="0" w:color="auto"/>
      </w:divBdr>
    </w:div>
    <w:div w:id="1780030320">
      <w:bodyDiv w:val="1"/>
      <w:marLeft w:val="0"/>
      <w:marRight w:val="0"/>
      <w:marTop w:val="0"/>
      <w:marBottom w:val="0"/>
      <w:divBdr>
        <w:top w:val="none" w:sz="0" w:space="0" w:color="auto"/>
        <w:left w:val="none" w:sz="0" w:space="0" w:color="auto"/>
        <w:bottom w:val="none" w:sz="0" w:space="0" w:color="auto"/>
        <w:right w:val="none" w:sz="0" w:space="0" w:color="auto"/>
      </w:divBdr>
    </w:div>
    <w:div w:id="1781027688">
      <w:bodyDiv w:val="1"/>
      <w:marLeft w:val="0"/>
      <w:marRight w:val="0"/>
      <w:marTop w:val="0"/>
      <w:marBottom w:val="0"/>
      <w:divBdr>
        <w:top w:val="none" w:sz="0" w:space="0" w:color="auto"/>
        <w:left w:val="none" w:sz="0" w:space="0" w:color="auto"/>
        <w:bottom w:val="none" w:sz="0" w:space="0" w:color="auto"/>
        <w:right w:val="none" w:sz="0" w:space="0" w:color="auto"/>
      </w:divBdr>
    </w:div>
    <w:div w:id="1782723336">
      <w:bodyDiv w:val="1"/>
      <w:marLeft w:val="0"/>
      <w:marRight w:val="0"/>
      <w:marTop w:val="0"/>
      <w:marBottom w:val="0"/>
      <w:divBdr>
        <w:top w:val="none" w:sz="0" w:space="0" w:color="auto"/>
        <w:left w:val="none" w:sz="0" w:space="0" w:color="auto"/>
        <w:bottom w:val="none" w:sz="0" w:space="0" w:color="auto"/>
        <w:right w:val="none" w:sz="0" w:space="0" w:color="auto"/>
      </w:divBdr>
    </w:div>
    <w:div w:id="1782728411">
      <w:bodyDiv w:val="1"/>
      <w:marLeft w:val="0"/>
      <w:marRight w:val="0"/>
      <w:marTop w:val="0"/>
      <w:marBottom w:val="0"/>
      <w:divBdr>
        <w:top w:val="none" w:sz="0" w:space="0" w:color="auto"/>
        <w:left w:val="none" w:sz="0" w:space="0" w:color="auto"/>
        <w:bottom w:val="none" w:sz="0" w:space="0" w:color="auto"/>
        <w:right w:val="none" w:sz="0" w:space="0" w:color="auto"/>
      </w:divBdr>
    </w:div>
    <w:div w:id="1783302012">
      <w:bodyDiv w:val="1"/>
      <w:marLeft w:val="0"/>
      <w:marRight w:val="0"/>
      <w:marTop w:val="0"/>
      <w:marBottom w:val="0"/>
      <w:divBdr>
        <w:top w:val="none" w:sz="0" w:space="0" w:color="auto"/>
        <w:left w:val="none" w:sz="0" w:space="0" w:color="auto"/>
        <w:bottom w:val="none" w:sz="0" w:space="0" w:color="auto"/>
        <w:right w:val="none" w:sz="0" w:space="0" w:color="auto"/>
      </w:divBdr>
    </w:div>
    <w:div w:id="1786728763">
      <w:bodyDiv w:val="1"/>
      <w:marLeft w:val="0"/>
      <w:marRight w:val="0"/>
      <w:marTop w:val="0"/>
      <w:marBottom w:val="0"/>
      <w:divBdr>
        <w:top w:val="none" w:sz="0" w:space="0" w:color="auto"/>
        <w:left w:val="none" w:sz="0" w:space="0" w:color="auto"/>
        <w:bottom w:val="none" w:sz="0" w:space="0" w:color="auto"/>
        <w:right w:val="none" w:sz="0" w:space="0" w:color="auto"/>
      </w:divBdr>
    </w:div>
    <w:div w:id="1787771396">
      <w:bodyDiv w:val="1"/>
      <w:marLeft w:val="0"/>
      <w:marRight w:val="0"/>
      <w:marTop w:val="0"/>
      <w:marBottom w:val="0"/>
      <w:divBdr>
        <w:top w:val="none" w:sz="0" w:space="0" w:color="auto"/>
        <w:left w:val="none" w:sz="0" w:space="0" w:color="auto"/>
        <w:bottom w:val="none" w:sz="0" w:space="0" w:color="auto"/>
        <w:right w:val="none" w:sz="0" w:space="0" w:color="auto"/>
      </w:divBdr>
    </w:div>
    <w:div w:id="1789928022">
      <w:bodyDiv w:val="1"/>
      <w:marLeft w:val="0"/>
      <w:marRight w:val="0"/>
      <w:marTop w:val="0"/>
      <w:marBottom w:val="0"/>
      <w:divBdr>
        <w:top w:val="none" w:sz="0" w:space="0" w:color="auto"/>
        <w:left w:val="none" w:sz="0" w:space="0" w:color="auto"/>
        <w:bottom w:val="none" w:sz="0" w:space="0" w:color="auto"/>
        <w:right w:val="none" w:sz="0" w:space="0" w:color="auto"/>
      </w:divBdr>
    </w:div>
    <w:div w:id="1790396735">
      <w:bodyDiv w:val="1"/>
      <w:marLeft w:val="0"/>
      <w:marRight w:val="0"/>
      <w:marTop w:val="0"/>
      <w:marBottom w:val="0"/>
      <w:divBdr>
        <w:top w:val="none" w:sz="0" w:space="0" w:color="auto"/>
        <w:left w:val="none" w:sz="0" w:space="0" w:color="auto"/>
        <w:bottom w:val="none" w:sz="0" w:space="0" w:color="auto"/>
        <w:right w:val="none" w:sz="0" w:space="0" w:color="auto"/>
      </w:divBdr>
    </w:div>
    <w:div w:id="1790972606">
      <w:bodyDiv w:val="1"/>
      <w:marLeft w:val="0"/>
      <w:marRight w:val="0"/>
      <w:marTop w:val="0"/>
      <w:marBottom w:val="0"/>
      <w:divBdr>
        <w:top w:val="none" w:sz="0" w:space="0" w:color="auto"/>
        <w:left w:val="none" w:sz="0" w:space="0" w:color="auto"/>
        <w:bottom w:val="none" w:sz="0" w:space="0" w:color="auto"/>
        <w:right w:val="none" w:sz="0" w:space="0" w:color="auto"/>
      </w:divBdr>
    </w:div>
    <w:div w:id="1791776740">
      <w:bodyDiv w:val="1"/>
      <w:marLeft w:val="0"/>
      <w:marRight w:val="0"/>
      <w:marTop w:val="0"/>
      <w:marBottom w:val="0"/>
      <w:divBdr>
        <w:top w:val="none" w:sz="0" w:space="0" w:color="auto"/>
        <w:left w:val="none" w:sz="0" w:space="0" w:color="auto"/>
        <w:bottom w:val="none" w:sz="0" w:space="0" w:color="auto"/>
        <w:right w:val="none" w:sz="0" w:space="0" w:color="auto"/>
      </w:divBdr>
    </w:div>
    <w:div w:id="1791893307">
      <w:bodyDiv w:val="1"/>
      <w:marLeft w:val="0"/>
      <w:marRight w:val="0"/>
      <w:marTop w:val="0"/>
      <w:marBottom w:val="0"/>
      <w:divBdr>
        <w:top w:val="none" w:sz="0" w:space="0" w:color="auto"/>
        <w:left w:val="none" w:sz="0" w:space="0" w:color="auto"/>
        <w:bottom w:val="none" w:sz="0" w:space="0" w:color="auto"/>
        <w:right w:val="none" w:sz="0" w:space="0" w:color="auto"/>
      </w:divBdr>
    </w:div>
    <w:div w:id="1792748985">
      <w:bodyDiv w:val="1"/>
      <w:marLeft w:val="0"/>
      <w:marRight w:val="0"/>
      <w:marTop w:val="0"/>
      <w:marBottom w:val="0"/>
      <w:divBdr>
        <w:top w:val="none" w:sz="0" w:space="0" w:color="auto"/>
        <w:left w:val="none" w:sz="0" w:space="0" w:color="auto"/>
        <w:bottom w:val="none" w:sz="0" w:space="0" w:color="auto"/>
        <w:right w:val="none" w:sz="0" w:space="0" w:color="auto"/>
      </w:divBdr>
    </w:div>
    <w:div w:id="1794977078">
      <w:bodyDiv w:val="1"/>
      <w:marLeft w:val="0"/>
      <w:marRight w:val="0"/>
      <w:marTop w:val="0"/>
      <w:marBottom w:val="0"/>
      <w:divBdr>
        <w:top w:val="none" w:sz="0" w:space="0" w:color="auto"/>
        <w:left w:val="none" w:sz="0" w:space="0" w:color="auto"/>
        <w:bottom w:val="none" w:sz="0" w:space="0" w:color="auto"/>
        <w:right w:val="none" w:sz="0" w:space="0" w:color="auto"/>
      </w:divBdr>
    </w:div>
    <w:div w:id="1795053822">
      <w:bodyDiv w:val="1"/>
      <w:marLeft w:val="0"/>
      <w:marRight w:val="0"/>
      <w:marTop w:val="0"/>
      <w:marBottom w:val="0"/>
      <w:divBdr>
        <w:top w:val="none" w:sz="0" w:space="0" w:color="auto"/>
        <w:left w:val="none" w:sz="0" w:space="0" w:color="auto"/>
        <w:bottom w:val="none" w:sz="0" w:space="0" w:color="auto"/>
        <w:right w:val="none" w:sz="0" w:space="0" w:color="auto"/>
      </w:divBdr>
    </w:div>
    <w:div w:id="1795905502">
      <w:bodyDiv w:val="1"/>
      <w:marLeft w:val="0"/>
      <w:marRight w:val="0"/>
      <w:marTop w:val="0"/>
      <w:marBottom w:val="0"/>
      <w:divBdr>
        <w:top w:val="none" w:sz="0" w:space="0" w:color="auto"/>
        <w:left w:val="none" w:sz="0" w:space="0" w:color="auto"/>
        <w:bottom w:val="none" w:sz="0" w:space="0" w:color="auto"/>
        <w:right w:val="none" w:sz="0" w:space="0" w:color="auto"/>
      </w:divBdr>
    </w:div>
    <w:div w:id="1796218240">
      <w:bodyDiv w:val="1"/>
      <w:marLeft w:val="0"/>
      <w:marRight w:val="0"/>
      <w:marTop w:val="0"/>
      <w:marBottom w:val="0"/>
      <w:divBdr>
        <w:top w:val="none" w:sz="0" w:space="0" w:color="auto"/>
        <w:left w:val="none" w:sz="0" w:space="0" w:color="auto"/>
        <w:bottom w:val="none" w:sz="0" w:space="0" w:color="auto"/>
        <w:right w:val="none" w:sz="0" w:space="0" w:color="auto"/>
      </w:divBdr>
    </w:div>
    <w:div w:id="1796409038">
      <w:bodyDiv w:val="1"/>
      <w:marLeft w:val="0"/>
      <w:marRight w:val="0"/>
      <w:marTop w:val="0"/>
      <w:marBottom w:val="0"/>
      <w:divBdr>
        <w:top w:val="none" w:sz="0" w:space="0" w:color="auto"/>
        <w:left w:val="none" w:sz="0" w:space="0" w:color="auto"/>
        <w:bottom w:val="none" w:sz="0" w:space="0" w:color="auto"/>
        <w:right w:val="none" w:sz="0" w:space="0" w:color="auto"/>
      </w:divBdr>
    </w:div>
    <w:div w:id="1796410913">
      <w:bodyDiv w:val="1"/>
      <w:marLeft w:val="0"/>
      <w:marRight w:val="0"/>
      <w:marTop w:val="0"/>
      <w:marBottom w:val="0"/>
      <w:divBdr>
        <w:top w:val="none" w:sz="0" w:space="0" w:color="auto"/>
        <w:left w:val="none" w:sz="0" w:space="0" w:color="auto"/>
        <w:bottom w:val="none" w:sz="0" w:space="0" w:color="auto"/>
        <w:right w:val="none" w:sz="0" w:space="0" w:color="auto"/>
      </w:divBdr>
    </w:div>
    <w:div w:id="1796748526">
      <w:bodyDiv w:val="1"/>
      <w:marLeft w:val="0"/>
      <w:marRight w:val="0"/>
      <w:marTop w:val="0"/>
      <w:marBottom w:val="0"/>
      <w:divBdr>
        <w:top w:val="none" w:sz="0" w:space="0" w:color="auto"/>
        <w:left w:val="none" w:sz="0" w:space="0" w:color="auto"/>
        <w:bottom w:val="none" w:sz="0" w:space="0" w:color="auto"/>
        <w:right w:val="none" w:sz="0" w:space="0" w:color="auto"/>
      </w:divBdr>
    </w:div>
    <w:div w:id="1797217508">
      <w:bodyDiv w:val="1"/>
      <w:marLeft w:val="0"/>
      <w:marRight w:val="0"/>
      <w:marTop w:val="0"/>
      <w:marBottom w:val="0"/>
      <w:divBdr>
        <w:top w:val="none" w:sz="0" w:space="0" w:color="auto"/>
        <w:left w:val="none" w:sz="0" w:space="0" w:color="auto"/>
        <w:bottom w:val="none" w:sz="0" w:space="0" w:color="auto"/>
        <w:right w:val="none" w:sz="0" w:space="0" w:color="auto"/>
      </w:divBdr>
    </w:div>
    <w:div w:id="1797261600">
      <w:bodyDiv w:val="1"/>
      <w:marLeft w:val="0"/>
      <w:marRight w:val="0"/>
      <w:marTop w:val="0"/>
      <w:marBottom w:val="0"/>
      <w:divBdr>
        <w:top w:val="none" w:sz="0" w:space="0" w:color="auto"/>
        <w:left w:val="none" w:sz="0" w:space="0" w:color="auto"/>
        <w:bottom w:val="none" w:sz="0" w:space="0" w:color="auto"/>
        <w:right w:val="none" w:sz="0" w:space="0" w:color="auto"/>
      </w:divBdr>
    </w:div>
    <w:div w:id="1797681104">
      <w:bodyDiv w:val="1"/>
      <w:marLeft w:val="0"/>
      <w:marRight w:val="0"/>
      <w:marTop w:val="0"/>
      <w:marBottom w:val="0"/>
      <w:divBdr>
        <w:top w:val="none" w:sz="0" w:space="0" w:color="auto"/>
        <w:left w:val="none" w:sz="0" w:space="0" w:color="auto"/>
        <w:bottom w:val="none" w:sz="0" w:space="0" w:color="auto"/>
        <w:right w:val="none" w:sz="0" w:space="0" w:color="auto"/>
      </w:divBdr>
    </w:div>
    <w:div w:id="1798253240">
      <w:bodyDiv w:val="1"/>
      <w:marLeft w:val="0"/>
      <w:marRight w:val="0"/>
      <w:marTop w:val="0"/>
      <w:marBottom w:val="0"/>
      <w:divBdr>
        <w:top w:val="none" w:sz="0" w:space="0" w:color="auto"/>
        <w:left w:val="none" w:sz="0" w:space="0" w:color="auto"/>
        <w:bottom w:val="none" w:sz="0" w:space="0" w:color="auto"/>
        <w:right w:val="none" w:sz="0" w:space="0" w:color="auto"/>
      </w:divBdr>
    </w:div>
    <w:div w:id="1798404432">
      <w:bodyDiv w:val="1"/>
      <w:marLeft w:val="0"/>
      <w:marRight w:val="0"/>
      <w:marTop w:val="0"/>
      <w:marBottom w:val="0"/>
      <w:divBdr>
        <w:top w:val="none" w:sz="0" w:space="0" w:color="auto"/>
        <w:left w:val="none" w:sz="0" w:space="0" w:color="auto"/>
        <w:bottom w:val="none" w:sz="0" w:space="0" w:color="auto"/>
        <w:right w:val="none" w:sz="0" w:space="0" w:color="auto"/>
      </w:divBdr>
    </w:div>
    <w:div w:id="1798792012">
      <w:bodyDiv w:val="1"/>
      <w:marLeft w:val="0"/>
      <w:marRight w:val="0"/>
      <w:marTop w:val="0"/>
      <w:marBottom w:val="0"/>
      <w:divBdr>
        <w:top w:val="none" w:sz="0" w:space="0" w:color="auto"/>
        <w:left w:val="none" w:sz="0" w:space="0" w:color="auto"/>
        <w:bottom w:val="none" w:sz="0" w:space="0" w:color="auto"/>
        <w:right w:val="none" w:sz="0" w:space="0" w:color="auto"/>
      </w:divBdr>
    </w:div>
    <w:div w:id="1798836897">
      <w:bodyDiv w:val="1"/>
      <w:marLeft w:val="0"/>
      <w:marRight w:val="0"/>
      <w:marTop w:val="0"/>
      <w:marBottom w:val="0"/>
      <w:divBdr>
        <w:top w:val="none" w:sz="0" w:space="0" w:color="auto"/>
        <w:left w:val="none" w:sz="0" w:space="0" w:color="auto"/>
        <w:bottom w:val="none" w:sz="0" w:space="0" w:color="auto"/>
        <w:right w:val="none" w:sz="0" w:space="0" w:color="auto"/>
      </w:divBdr>
    </w:div>
    <w:div w:id="1800802378">
      <w:bodyDiv w:val="1"/>
      <w:marLeft w:val="0"/>
      <w:marRight w:val="0"/>
      <w:marTop w:val="0"/>
      <w:marBottom w:val="0"/>
      <w:divBdr>
        <w:top w:val="none" w:sz="0" w:space="0" w:color="auto"/>
        <w:left w:val="none" w:sz="0" w:space="0" w:color="auto"/>
        <w:bottom w:val="none" w:sz="0" w:space="0" w:color="auto"/>
        <w:right w:val="none" w:sz="0" w:space="0" w:color="auto"/>
      </w:divBdr>
    </w:div>
    <w:div w:id="1800955061">
      <w:bodyDiv w:val="1"/>
      <w:marLeft w:val="0"/>
      <w:marRight w:val="0"/>
      <w:marTop w:val="0"/>
      <w:marBottom w:val="0"/>
      <w:divBdr>
        <w:top w:val="none" w:sz="0" w:space="0" w:color="auto"/>
        <w:left w:val="none" w:sz="0" w:space="0" w:color="auto"/>
        <w:bottom w:val="none" w:sz="0" w:space="0" w:color="auto"/>
        <w:right w:val="none" w:sz="0" w:space="0" w:color="auto"/>
      </w:divBdr>
    </w:div>
    <w:div w:id="1803501911">
      <w:bodyDiv w:val="1"/>
      <w:marLeft w:val="0"/>
      <w:marRight w:val="0"/>
      <w:marTop w:val="0"/>
      <w:marBottom w:val="0"/>
      <w:divBdr>
        <w:top w:val="none" w:sz="0" w:space="0" w:color="auto"/>
        <w:left w:val="none" w:sz="0" w:space="0" w:color="auto"/>
        <w:bottom w:val="none" w:sz="0" w:space="0" w:color="auto"/>
        <w:right w:val="none" w:sz="0" w:space="0" w:color="auto"/>
      </w:divBdr>
    </w:div>
    <w:div w:id="1805273735">
      <w:bodyDiv w:val="1"/>
      <w:marLeft w:val="0"/>
      <w:marRight w:val="0"/>
      <w:marTop w:val="0"/>
      <w:marBottom w:val="0"/>
      <w:divBdr>
        <w:top w:val="none" w:sz="0" w:space="0" w:color="auto"/>
        <w:left w:val="none" w:sz="0" w:space="0" w:color="auto"/>
        <w:bottom w:val="none" w:sz="0" w:space="0" w:color="auto"/>
        <w:right w:val="none" w:sz="0" w:space="0" w:color="auto"/>
      </w:divBdr>
    </w:div>
    <w:div w:id="1810585302">
      <w:bodyDiv w:val="1"/>
      <w:marLeft w:val="0"/>
      <w:marRight w:val="0"/>
      <w:marTop w:val="0"/>
      <w:marBottom w:val="0"/>
      <w:divBdr>
        <w:top w:val="none" w:sz="0" w:space="0" w:color="auto"/>
        <w:left w:val="none" w:sz="0" w:space="0" w:color="auto"/>
        <w:bottom w:val="none" w:sz="0" w:space="0" w:color="auto"/>
        <w:right w:val="none" w:sz="0" w:space="0" w:color="auto"/>
      </w:divBdr>
    </w:div>
    <w:div w:id="1811704264">
      <w:bodyDiv w:val="1"/>
      <w:marLeft w:val="0"/>
      <w:marRight w:val="0"/>
      <w:marTop w:val="0"/>
      <w:marBottom w:val="0"/>
      <w:divBdr>
        <w:top w:val="none" w:sz="0" w:space="0" w:color="auto"/>
        <w:left w:val="none" w:sz="0" w:space="0" w:color="auto"/>
        <w:bottom w:val="none" w:sz="0" w:space="0" w:color="auto"/>
        <w:right w:val="none" w:sz="0" w:space="0" w:color="auto"/>
      </w:divBdr>
    </w:div>
    <w:div w:id="1813788496">
      <w:bodyDiv w:val="1"/>
      <w:marLeft w:val="0"/>
      <w:marRight w:val="0"/>
      <w:marTop w:val="0"/>
      <w:marBottom w:val="0"/>
      <w:divBdr>
        <w:top w:val="none" w:sz="0" w:space="0" w:color="auto"/>
        <w:left w:val="none" w:sz="0" w:space="0" w:color="auto"/>
        <w:bottom w:val="none" w:sz="0" w:space="0" w:color="auto"/>
        <w:right w:val="none" w:sz="0" w:space="0" w:color="auto"/>
      </w:divBdr>
    </w:div>
    <w:div w:id="1815561290">
      <w:bodyDiv w:val="1"/>
      <w:marLeft w:val="0"/>
      <w:marRight w:val="0"/>
      <w:marTop w:val="0"/>
      <w:marBottom w:val="0"/>
      <w:divBdr>
        <w:top w:val="none" w:sz="0" w:space="0" w:color="auto"/>
        <w:left w:val="none" w:sz="0" w:space="0" w:color="auto"/>
        <w:bottom w:val="none" w:sz="0" w:space="0" w:color="auto"/>
        <w:right w:val="none" w:sz="0" w:space="0" w:color="auto"/>
      </w:divBdr>
    </w:div>
    <w:div w:id="1816407495">
      <w:bodyDiv w:val="1"/>
      <w:marLeft w:val="0"/>
      <w:marRight w:val="0"/>
      <w:marTop w:val="0"/>
      <w:marBottom w:val="0"/>
      <w:divBdr>
        <w:top w:val="none" w:sz="0" w:space="0" w:color="auto"/>
        <w:left w:val="none" w:sz="0" w:space="0" w:color="auto"/>
        <w:bottom w:val="none" w:sz="0" w:space="0" w:color="auto"/>
        <w:right w:val="none" w:sz="0" w:space="0" w:color="auto"/>
      </w:divBdr>
    </w:div>
    <w:div w:id="1820077400">
      <w:bodyDiv w:val="1"/>
      <w:marLeft w:val="0"/>
      <w:marRight w:val="0"/>
      <w:marTop w:val="0"/>
      <w:marBottom w:val="0"/>
      <w:divBdr>
        <w:top w:val="none" w:sz="0" w:space="0" w:color="auto"/>
        <w:left w:val="none" w:sz="0" w:space="0" w:color="auto"/>
        <w:bottom w:val="none" w:sz="0" w:space="0" w:color="auto"/>
        <w:right w:val="none" w:sz="0" w:space="0" w:color="auto"/>
      </w:divBdr>
    </w:div>
    <w:div w:id="1821073803">
      <w:bodyDiv w:val="1"/>
      <w:marLeft w:val="0"/>
      <w:marRight w:val="0"/>
      <w:marTop w:val="0"/>
      <w:marBottom w:val="0"/>
      <w:divBdr>
        <w:top w:val="none" w:sz="0" w:space="0" w:color="auto"/>
        <w:left w:val="none" w:sz="0" w:space="0" w:color="auto"/>
        <w:bottom w:val="none" w:sz="0" w:space="0" w:color="auto"/>
        <w:right w:val="none" w:sz="0" w:space="0" w:color="auto"/>
      </w:divBdr>
    </w:div>
    <w:div w:id="1822110193">
      <w:bodyDiv w:val="1"/>
      <w:marLeft w:val="0"/>
      <w:marRight w:val="0"/>
      <w:marTop w:val="0"/>
      <w:marBottom w:val="0"/>
      <w:divBdr>
        <w:top w:val="none" w:sz="0" w:space="0" w:color="auto"/>
        <w:left w:val="none" w:sz="0" w:space="0" w:color="auto"/>
        <w:bottom w:val="none" w:sz="0" w:space="0" w:color="auto"/>
        <w:right w:val="none" w:sz="0" w:space="0" w:color="auto"/>
      </w:divBdr>
    </w:div>
    <w:div w:id="1822113122">
      <w:bodyDiv w:val="1"/>
      <w:marLeft w:val="0"/>
      <w:marRight w:val="0"/>
      <w:marTop w:val="0"/>
      <w:marBottom w:val="0"/>
      <w:divBdr>
        <w:top w:val="none" w:sz="0" w:space="0" w:color="auto"/>
        <w:left w:val="none" w:sz="0" w:space="0" w:color="auto"/>
        <w:bottom w:val="none" w:sz="0" w:space="0" w:color="auto"/>
        <w:right w:val="none" w:sz="0" w:space="0" w:color="auto"/>
      </w:divBdr>
    </w:div>
    <w:div w:id="1822428434">
      <w:bodyDiv w:val="1"/>
      <w:marLeft w:val="0"/>
      <w:marRight w:val="0"/>
      <w:marTop w:val="0"/>
      <w:marBottom w:val="0"/>
      <w:divBdr>
        <w:top w:val="none" w:sz="0" w:space="0" w:color="auto"/>
        <w:left w:val="none" w:sz="0" w:space="0" w:color="auto"/>
        <w:bottom w:val="none" w:sz="0" w:space="0" w:color="auto"/>
        <w:right w:val="none" w:sz="0" w:space="0" w:color="auto"/>
      </w:divBdr>
    </w:div>
    <w:div w:id="1827431526">
      <w:bodyDiv w:val="1"/>
      <w:marLeft w:val="0"/>
      <w:marRight w:val="0"/>
      <w:marTop w:val="0"/>
      <w:marBottom w:val="0"/>
      <w:divBdr>
        <w:top w:val="none" w:sz="0" w:space="0" w:color="auto"/>
        <w:left w:val="none" w:sz="0" w:space="0" w:color="auto"/>
        <w:bottom w:val="none" w:sz="0" w:space="0" w:color="auto"/>
        <w:right w:val="none" w:sz="0" w:space="0" w:color="auto"/>
      </w:divBdr>
    </w:div>
    <w:div w:id="1827669333">
      <w:bodyDiv w:val="1"/>
      <w:marLeft w:val="0"/>
      <w:marRight w:val="0"/>
      <w:marTop w:val="0"/>
      <w:marBottom w:val="0"/>
      <w:divBdr>
        <w:top w:val="none" w:sz="0" w:space="0" w:color="auto"/>
        <w:left w:val="none" w:sz="0" w:space="0" w:color="auto"/>
        <w:bottom w:val="none" w:sz="0" w:space="0" w:color="auto"/>
        <w:right w:val="none" w:sz="0" w:space="0" w:color="auto"/>
      </w:divBdr>
    </w:div>
    <w:div w:id="1830755594">
      <w:bodyDiv w:val="1"/>
      <w:marLeft w:val="0"/>
      <w:marRight w:val="0"/>
      <w:marTop w:val="0"/>
      <w:marBottom w:val="0"/>
      <w:divBdr>
        <w:top w:val="none" w:sz="0" w:space="0" w:color="auto"/>
        <w:left w:val="none" w:sz="0" w:space="0" w:color="auto"/>
        <w:bottom w:val="none" w:sz="0" w:space="0" w:color="auto"/>
        <w:right w:val="none" w:sz="0" w:space="0" w:color="auto"/>
      </w:divBdr>
    </w:div>
    <w:div w:id="1830977384">
      <w:bodyDiv w:val="1"/>
      <w:marLeft w:val="0"/>
      <w:marRight w:val="0"/>
      <w:marTop w:val="0"/>
      <w:marBottom w:val="0"/>
      <w:divBdr>
        <w:top w:val="none" w:sz="0" w:space="0" w:color="auto"/>
        <w:left w:val="none" w:sz="0" w:space="0" w:color="auto"/>
        <w:bottom w:val="none" w:sz="0" w:space="0" w:color="auto"/>
        <w:right w:val="none" w:sz="0" w:space="0" w:color="auto"/>
      </w:divBdr>
    </w:div>
    <w:div w:id="1831603909">
      <w:bodyDiv w:val="1"/>
      <w:marLeft w:val="0"/>
      <w:marRight w:val="0"/>
      <w:marTop w:val="0"/>
      <w:marBottom w:val="0"/>
      <w:divBdr>
        <w:top w:val="none" w:sz="0" w:space="0" w:color="auto"/>
        <w:left w:val="none" w:sz="0" w:space="0" w:color="auto"/>
        <w:bottom w:val="none" w:sz="0" w:space="0" w:color="auto"/>
        <w:right w:val="none" w:sz="0" w:space="0" w:color="auto"/>
      </w:divBdr>
    </w:div>
    <w:div w:id="1831868899">
      <w:bodyDiv w:val="1"/>
      <w:marLeft w:val="0"/>
      <w:marRight w:val="0"/>
      <w:marTop w:val="0"/>
      <w:marBottom w:val="0"/>
      <w:divBdr>
        <w:top w:val="none" w:sz="0" w:space="0" w:color="auto"/>
        <w:left w:val="none" w:sz="0" w:space="0" w:color="auto"/>
        <w:bottom w:val="none" w:sz="0" w:space="0" w:color="auto"/>
        <w:right w:val="none" w:sz="0" w:space="0" w:color="auto"/>
      </w:divBdr>
    </w:div>
    <w:div w:id="1832715633">
      <w:bodyDiv w:val="1"/>
      <w:marLeft w:val="0"/>
      <w:marRight w:val="0"/>
      <w:marTop w:val="0"/>
      <w:marBottom w:val="0"/>
      <w:divBdr>
        <w:top w:val="none" w:sz="0" w:space="0" w:color="auto"/>
        <w:left w:val="none" w:sz="0" w:space="0" w:color="auto"/>
        <w:bottom w:val="none" w:sz="0" w:space="0" w:color="auto"/>
        <w:right w:val="none" w:sz="0" w:space="0" w:color="auto"/>
      </w:divBdr>
    </w:div>
    <w:div w:id="1832942629">
      <w:bodyDiv w:val="1"/>
      <w:marLeft w:val="0"/>
      <w:marRight w:val="0"/>
      <w:marTop w:val="0"/>
      <w:marBottom w:val="0"/>
      <w:divBdr>
        <w:top w:val="none" w:sz="0" w:space="0" w:color="auto"/>
        <w:left w:val="none" w:sz="0" w:space="0" w:color="auto"/>
        <w:bottom w:val="none" w:sz="0" w:space="0" w:color="auto"/>
        <w:right w:val="none" w:sz="0" w:space="0" w:color="auto"/>
      </w:divBdr>
    </w:div>
    <w:div w:id="1833594133">
      <w:bodyDiv w:val="1"/>
      <w:marLeft w:val="0"/>
      <w:marRight w:val="0"/>
      <w:marTop w:val="0"/>
      <w:marBottom w:val="0"/>
      <w:divBdr>
        <w:top w:val="none" w:sz="0" w:space="0" w:color="auto"/>
        <w:left w:val="none" w:sz="0" w:space="0" w:color="auto"/>
        <w:bottom w:val="none" w:sz="0" w:space="0" w:color="auto"/>
        <w:right w:val="none" w:sz="0" w:space="0" w:color="auto"/>
      </w:divBdr>
    </w:div>
    <w:div w:id="1833641318">
      <w:bodyDiv w:val="1"/>
      <w:marLeft w:val="0"/>
      <w:marRight w:val="0"/>
      <w:marTop w:val="0"/>
      <w:marBottom w:val="0"/>
      <w:divBdr>
        <w:top w:val="none" w:sz="0" w:space="0" w:color="auto"/>
        <w:left w:val="none" w:sz="0" w:space="0" w:color="auto"/>
        <w:bottom w:val="none" w:sz="0" w:space="0" w:color="auto"/>
        <w:right w:val="none" w:sz="0" w:space="0" w:color="auto"/>
      </w:divBdr>
    </w:div>
    <w:div w:id="1833982288">
      <w:bodyDiv w:val="1"/>
      <w:marLeft w:val="0"/>
      <w:marRight w:val="0"/>
      <w:marTop w:val="0"/>
      <w:marBottom w:val="0"/>
      <w:divBdr>
        <w:top w:val="none" w:sz="0" w:space="0" w:color="auto"/>
        <w:left w:val="none" w:sz="0" w:space="0" w:color="auto"/>
        <w:bottom w:val="none" w:sz="0" w:space="0" w:color="auto"/>
        <w:right w:val="none" w:sz="0" w:space="0" w:color="auto"/>
      </w:divBdr>
    </w:div>
    <w:div w:id="1834449603">
      <w:bodyDiv w:val="1"/>
      <w:marLeft w:val="0"/>
      <w:marRight w:val="0"/>
      <w:marTop w:val="0"/>
      <w:marBottom w:val="0"/>
      <w:divBdr>
        <w:top w:val="none" w:sz="0" w:space="0" w:color="auto"/>
        <w:left w:val="none" w:sz="0" w:space="0" w:color="auto"/>
        <w:bottom w:val="none" w:sz="0" w:space="0" w:color="auto"/>
        <w:right w:val="none" w:sz="0" w:space="0" w:color="auto"/>
      </w:divBdr>
    </w:div>
    <w:div w:id="1835292729">
      <w:bodyDiv w:val="1"/>
      <w:marLeft w:val="0"/>
      <w:marRight w:val="0"/>
      <w:marTop w:val="0"/>
      <w:marBottom w:val="0"/>
      <w:divBdr>
        <w:top w:val="none" w:sz="0" w:space="0" w:color="auto"/>
        <w:left w:val="none" w:sz="0" w:space="0" w:color="auto"/>
        <w:bottom w:val="none" w:sz="0" w:space="0" w:color="auto"/>
        <w:right w:val="none" w:sz="0" w:space="0" w:color="auto"/>
      </w:divBdr>
    </w:div>
    <w:div w:id="1835685348">
      <w:bodyDiv w:val="1"/>
      <w:marLeft w:val="0"/>
      <w:marRight w:val="0"/>
      <w:marTop w:val="0"/>
      <w:marBottom w:val="0"/>
      <w:divBdr>
        <w:top w:val="none" w:sz="0" w:space="0" w:color="auto"/>
        <w:left w:val="none" w:sz="0" w:space="0" w:color="auto"/>
        <w:bottom w:val="none" w:sz="0" w:space="0" w:color="auto"/>
        <w:right w:val="none" w:sz="0" w:space="0" w:color="auto"/>
      </w:divBdr>
    </w:div>
    <w:div w:id="1836989219">
      <w:bodyDiv w:val="1"/>
      <w:marLeft w:val="0"/>
      <w:marRight w:val="0"/>
      <w:marTop w:val="0"/>
      <w:marBottom w:val="0"/>
      <w:divBdr>
        <w:top w:val="none" w:sz="0" w:space="0" w:color="auto"/>
        <w:left w:val="none" w:sz="0" w:space="0" w:color="auto"/>
        <w:bottom w:val="none" w:sz="0" w:space="0" w:color="auto"/>
        <w:right w:val="none" w:sz="0" w:space="0" w:color="auto"/>
      </w:divBdr>
    </w:div>
    <w:div w:id="1837257996">
      <w:bodyDiv w:val="1"/>
      <w:marLeft w:val="0"/>
      <w:marRight w:val="0"/>
      <w:marTop w:val="0"/>
      <w:marBottom w:val="0"/>
      <w:divBdr>
        <w:top w:val="none" w:sz="0" w:space="0" w:color="auto"/>
        <w:left w:val="none" w:sz="0" w:space="0" w:color="auto"/>
        <w:bottom w:val="none" w:sz="0" w:space="0" w:color="auto"/>
        <w:right w:val="none" w:sz="0" w:space="0" w:color="auto"/>
      </w:divBdr>
    </w:div>
    <w:div w:id="1838155109">
      <w:bodyDiv w:val="1"/>
      <w:marLeft w:val="0"/>
      <w:marRight w:val="0"/>
      <w:marTop w:val="0"/>
      <w:marBottom w:val="0"/>
      <w:divBdr>
        <w:top w:val="none" w:sz="0" w:space="0" w:color="auto"/>
        <w:left w:val="none" w:sz="0" w:space="0" w:color="auto"/>
        <w:bottom w:val="none" w:sz="0" w:space="0" w:color="auto"/>
        <w:right w:val="none" w:sz="0" w:space="0" w:color="auto"/>
      </w:divBdr>
    </w:div>
    <w:div w:id="1838879539">
      <w:bodyDiv w:val="1"/>
      <w:marLeft w:val="0"/>
      <w:marRight w:val="0"/>
      <w:marTop w:val="0"/>
      <w:marBottom w:val="0"/>
      <w:divBdr>
        <w:top w:val="none" w:sz="0" w:space="0" w:color="auto"/>
        <w:left w:val="none" w:sz="0" w:space="0" w:color="auto"/>
        <w:bottom w:val="none" w:sz="0" w:space="0" w:color="auto"/>
        <w:right w:val="none" w:sz="0" w:space="0" w:color="auto"/>
      </w:divBdr>
    </w:div>
    <w:div w:id="1840149681">
      <w:bodyDiv w:val="1"/>
      <w:marLeft w:val="0"/>
      <w:marRight w:val="0"/>
      <w:marTop w:val="0"/>
      <w:marBottom w:val="0"/>
      <w:divBdr>
        <w:top w:val="none" w:sz="0" w:space="0" w:color="auto"/>
        <w:left w:val="none" w:sz="0" w:space="0" w:color="auto"/>
        <w:bottom w:val="none" w:sz="0" w:space="0" w:color="auto"/>
        <w:right w:val="none" w:sz="0" w:space="0" w:color="auto"/>
      </w:divBdr>
    </w:div>
    <w:div w:id="1840728240">
      <w:bodyDiv w:val="1"/>
      <w:marLeft w:val="0"/>
      <w:marRight w:val="0"/>
      <w:marTop w:val="0"/>
      <w:marBottom w:val="0"/>
      <w:divBdr>
        <w:top w:val="none" w:sz="0" w:space="0" w:color="auto"/>
        <w:left w:val="none" w:sz="0" w:space="0" w:color="auto"/>
        <w:bottom w:val="none" w:sz="0" w:space="0" w:color="auto"/>
        <w:right w:val="none" w:sz="0" w:space="0" w:color="auto"/>
      </w:divBdr>
    </w:div>
    <w:div w:id="1844543194">
      <w:bodyDiv w:val="1"/>
      <w:marLeft w:val="0"/>
      <w:marRight w:val="0"/>
      <w:marTop w:val="0"/>
      <w:marBottom w:val="0"/>
      <w:divBdr>
        <w:top w:val="none" w:sz="0" w:space="0" w:color="auto"/>
        <w:left w:val="none" w:sz="0" w:space="0" w:color="auto"/>
        <w:bottom w:val="none" w:sz="0" w:space="0" w:color="auto"/>
        <w:right w:val="none" w:sz="0" w:space="0" w:color="auto"/>
      </w:divBdr>
    </w:div>
    <w:div w:id="1845127398">
      <w:bodyDiv w:val="1"/>
      <w:marLeft w:val="0"/>
      <w:marRight w:val="0"/>
      <w:marTop w:val="0"/>
      <w:marBottom w:val="0"/>
      <w:divBdr>
        <w:top w:val="none" w:sz="0" w:space="0" w:color="auto"/>
        <w:left w:val="none" w:sz="0" w:space="0" w:color="auto"/>
        <w:bottom w:val="none" w:sz="0" w:space="0" w:color="auto"/>
        <w:right w:val="none" w:sz="0" w:space="0" w:color="auto"/>
      </w:divBdr>
    </w:div>
    <w:div w:id="1845975717">
      <w:bodyDiv w:val="1"/>
      <w:marLeft w:val="0"/>
      <w:marRight w:val="0"/>
      <w:marTop w:val="0"/>
      <w:marBottom w:val="0"/>
      <w:divBdr>
        <w:top w:val="none" w:sz="0" w:space="0" w:color="auto"/>
        <w:left w:val="none" w:sz="0" w:space="0" w:color="auto"/>
        <w:bottom w:val="none" w:sz="0" w:space="0" w:color="auto"/>
        <w:right w:val="none" w:sz="0" w:space="0" w:color="auto"/>
      </w:divBdr>
    </w:div>
    <w:div w:id="1847479533">
      <w:bodyDiv w:val="1"/>
      <w:marLeft w:val="0"/>
      <w:marRight w:val="0"/>
      <w:marTop w:val="0"/>
      <w:marBottom w:val="0"/>
      <w:divBdr>
        <w:top w:val="none" w:sz="0" w:space="0" w:color="auto"/>
        <w:left w:val="none" w:sz="0" w:space="0" w:color="auto"/>
        <w:bottom w:val="none" w:sz="0" w:space="0" w:color="auto"/>
        <w:right w:val="none" w:sz="0" w:space="0" w:color="auto"/>
      </w:divBdr>
    </w:div>
    <w:div w:id="1848519190">
      <w:bodyDiv w:val="1"/>
      <w:marLeft w:val="0"/>
      <w:marRight w:val="0"/>
      <w:marTop w:val="0"/>
      <w:marBottom w:val="0"/>
      <w:divBdr>
        <w:top w:val="none" w:sz="0" w:space="0" w:color="auto"/>
        <w:left w:val="none" w:sz="0" w:space="0" w:color="auto"/>
        <w:bottom w:val="none" w:sz="0" w:space="0" w:color="auto"/>
        <w:right w:val="none" w:sz="0" w:space="0" w:color="auto"/>
      </w:divBdr>
    </w:div>
    <w:div w:id="1850018178">
      <w:bodyDiv w:val="1"/>
      <w:marLeft w:val="0"/>
      <w:marRight w:val="0"/>
      <w:marTop w:val="0"/>
      <w:marBottom w:val="0"/>
      <w:divBdr>
        <w:top w:val="none" w:sz="0" w:space="0" w:color="auto"/>
        <w:left w:val="none" w:sz="0" w:space="0" w:color="auto"/>
        <w:bottom w:val="none" w:sz="0" w:space="0" w:color="auto"/>
        <w:right w:val="none" w:sz="0" w:space="0" w:color="auto"/>
      </w:divBdr>
    </w:div>
    <w:div w:id="1853452451">
      <w:bodyDiv w:val="1"/>
      <w:marLeft w:val="0"/>
      <w:marRight w:val="0"/>
      <w:marTop w:val="0"/>
      <w:marBottom w:val="0"/>
      <w:divBdr>
        <w:top w:val="none" w:sz="0" w:space="0" w:color="auto"/>
        <w:left w:val="none" w:sz="0" w:space="0" w:color="auto"/>
        <w:bottom w:val="none" w:sz="0" w:space="0" w:color="auto"/>
        <w:right w:val="none" w:sz="0" w:space="0" w:color="auto"/>
      </w:divBdr>
    </w:div>
    <w:div w:id="1856385259">
      <w:bodyDiv w:val="1"/>
      <w:marLeft w:val="0"/>
      <w:marRight w:val="0"/>
      <w:marTop w:val="0"/>
      <w:marBottom w:val="0"/>
      <w:divBdr>
        <w:top w:val="none" w:sz="0" w:space="0" w:color="auto"/>
        <w:left w:val="none" w:sz="0" w:space="0" w:color="auto"/>
        <w:bottom w:val="none" w:sz="0" w:space="0" w:color="auto"/>
        <w:right w:val="none" w:sz="0" w:space="0" w:color="auto"/>
      </w:divBdr>
    </w:div>
    <w:div w:id="1857496790">
      <w:bodyDiv w:val="1"/>
      <w:marLeft w:val="0"/>
      <w:marRight w:val="0"/>
      <w:marTop w:val="0"/>
      <w:marBottom w:val="0"/>
      <w:divBdr>
        <w:top w:val="none" w:sz="0" w:space="0" w:color="auto"/>
        <w:left w:val="none" w:sz="0" w:space="0" w:color="auto"/>
        <w:bottom w:val="none" w:sz="0" w:space="0" w:color="auto"/>
        <w:right w:val="none" w:sz="0" w:space="0" w:color="auto"/>
      </w:divBdr>
    </w:div>
    <w:div w:id="1858303040">
      <w:bodyDiv w:val="1"/>
      <w:marLeft w:val="0"/>
      <w:marRight w:val="0"/>
      <w:marTop w:val="0"/>
      <w:marBottom w:val="0"/>
      <w:divBdr>
        <w:top w:val="none" w:sz="0" w:space="0" w:color="auto"/>
        <w:left w:val="none" w:sz="0" w:space="0" w:color="auto"/>
        <w:bottom w:val="none" w:sz="0" w:space="0" w:color="auto"/>
        <w:right w:val="none" w:sz="0" w:space="0" w:color="auto"/>
      </w:divBdr>
    </w:div>
    <w:div w:id="1859462472">
      <w:bodyDiv w:val="1"/>
      <w:marLeft w:val="0"/>
      <w:marRight w:val="0"/>
      <w:marTop w:val="0"/>
      <w:marBottom w:val="0"/>
      <w:divBdr>
        <w:top w:val="none" w:sz="0" w:space="0" w:color="auto"/>
        <w:left w:val="none" w:sz="0" w:space="0" w:color="auto"/>
        <w:bottom w:val="none" w:sz="0" w:space="0" w:color="auto"/>
        <w:right w:val="none" w:sz="0" w:space="0" w:color="auto"/>
      </w:divBdr>
    </w:div>
    <w:div w:id="1859927942">
      <w:bodyDiv w:val="1"/>
      <w:marLeft w:val="0"/>
      <w:marRight w:val="0"/>
      <w:marTop w:val="0"/>
      <w:marBottom w:val="0"/>
      <w:divBdr>
        <w:top w:val="none" w:sz="0" w:space="0" w:color="auto"/>
        <w:left w:val="none" w:sz="0" w:space="0" w:color="auto"/>
        <w:bottom w:val="none" w:sz="0" w:space="0" w:color="auto"/>
        <w:right w:val="none" w:sz="0" w:space="0" w:color="auto"/>
      </w:divBdr>
    </w:div>
    <w:div w:id="1861435654">
      <w:bodyDiv w:val="1"/>
      <w:marLeft w:val="0"/>
      <w:marRight w:val="0"/>
      <w:marTop w:val="0"/>
      <w:marBottom w:val="0"/>
      <w:divBdr>
        <w:top w:val="none" w:sz="0" w:space="0" w:color="auto"/>
        <w:left w:val="none" w:sz="0" w:space="0" w:color="auto"/>
        <w:bottom w:val="none" w:sz="0" w:space="0" w:color="auto"/>
        <w:right w:val="none" w:sz="0" w:space="0" w:color="auto"/>
      </w:divBdr>
    </w:div>
    <w:div w:id="1863088349">
      <w:bodyDiv w:val="1"/>
      <w:marLeft w:val="0"/>
      <w:marRight w:val="0"/>
      <w:marTop w:val="0"/>
      <w:marBottom w:val="0"/>
      <w:divBdr>
        <w:top w:val="none" w:sz="0" w:space="0" w:color="auto"/>
        <w:left w:val="none" w:sz="0" w:space="0" w:color="auto"/>
        <w:bottom w:val="none" w:sz="0" w:space="0" w:color="auto"/>
        <w:right w:val="none" w:sz="0" w:space="0" w:color="auto"/>
      </w:divBdr>
    </w:div>
    <w:div w:id="1863929879">
      <w:bodyDiv w:val="1"/>
      <w:marLeft w:val="0"/>
      <w:marRight w:val="0"/>
      <w:marTop w:val="0"/>
      <w:marBottom w:val="0"/>
      <w:divBdr>
        <w:top w:val="none" w:sz="0" w:space="0" w:color="auto"/>
        <w:left w:val="none" w:sz="0" w:space="0" w:color="auto"/>
        <w:bottom w:val="none" w:sz="0" w:space="0" w:color="auto"/>
        <w:right w:val="none" w:sz="0" w:space="0" w:color="auto"/>
      </w:divBdr>
    </w:div>
    <w:div w:id="1865290000">
      <w:bodyDiv w:val="1"/>
      <w:marLeft w:val="0"/>
      <w:marRight w:val="0"/>
      <w:marTop w:val="0"/>
      <w:marBottom w:val="0"/>
      <w:divBdr>
        <w:top w:val="none" w:sz="0" w:space="0" w:color="auto"/>
        <w:left w:val="none" w:sz="0" w:space="0" w:color="auto"/>
        <w:bottom w:val="none" w:sz="0" w:space="0" w:color="auto"/>
        <w:right w:val="none" w:sz="0" w:space="0" w:color="auto"/>
      </w:divBdr>
    </w:div>
    <w:div w:id="1865945823">
      <w:bodyDiv w:val="1"/>
      <w:marLeft w:val="0"/>
      <w:marRight w:val="0"/>
      <w:marTop w:val="0"/>
      <w:marBottom w:val="0"/>
      <w:divBdr>
        <w:top w:val="none" w:sz="0" w:space="0" w:color="auto"/>
        <w:left w:val="none" w:sz="0" w:space="0" w:color="auto"/>
        <w:bottom w:val="none" w:sz="0" w:space="0" w:color="auto"/>
        <w:right w:val="none" w:sz="0" w:space="0" w:color="auto"/>
      </w:divBdr>
    </w:div>
    <w:div w:id="1866016144">
      <w:bodyDiv w:val="1"/>
      <w:marLeft w:val="0"/>
      <w:marRight w:val="0"/>
      <w:marTop w:val="0"/>
      <w:marBottom w:val="0"/>
      <w:divBdr>
        <w:top w:val="none" w:sz="0" w:space="0" w:color="auto"/>
        <w:left w:val="none" w:sz="0" w:space="0" w:color="auto"/>
        <w:bottom w:val="none" w:sz="0" w:space="0" w:color="auto"/>
        <w:right w:val="none" w:sz="0" w:space="0" w:color="auto"/>
      </w:divBdr>
    </w:div>
    <w:div w:id="1866210112">
      <w:bodyDiv w:val="1"/>
      <w:marLeft w:val="0"/>
      <w:marRight w:val="0"/>
      <w:marTop w:val="0"/>
      <w:marBottom w:val="0"/>
      <w:divBdr>
        <w:top w:val="none" w:sz="0" w:space="0" w:color="auto"/>
        <w:left w:val="none" w:sz="0" w:space="0" w:color="auto"/>
        <w:bottom w:val="none" w:sz="0" w:space="0" w:color="auto"/>
        <w:right w:val="none" w:sz="0" w:space="0" w:color="auto"/>
      </w:divBdr>
    </w:div>
    <w:div w:id="1866366168">
      <w:bodyDiv w:val="1"/>
      <w:marLeft w:val="0"/>
      <w:marRight w:val="0"/>
      <w:marTop w:val="0"/>
      <w:marBottom w:val="0"/>
      <w:divBdr>
        <w:top w:val="none" w:sz="0" w:space="0" w:color="auto"/>
        <w:left w:val="none" w:sz="0" w:space="0" w:color="auto"/>
        <w:bottom w:val="none" w:sz="0" w:space="0" w:color="auto"/>
        <w:right w:val="none" w:sz="0" w:space="0" w:color="auto"/>
      </w:divBdr>
    </w:div>
    <w:div w:id="1866867333">
      <w:bodyDiv w:val="1"/>
      <w:marLeft w:val="0"/>
      <w:marRight w:val="0"/>
      <w:marTop w:val="0"/>
      <w:marBottom w:val="0"/>
      <w:divBdr>
        <w:top w:val="none" w:sz="0" w:space="0" w:color="auto"/>
        <w:left w:val="none" w:sz="0" w:space="0" w:color="auto"/>
        <w:bottom w:val="none" w:sz="0" w:space="0" w:color="auto"/>
        <w:right w:val="none" w:sz="0" w:space="0" w:color="auto"/>
      </w:divBdr>
    </w:div>
    <w:div w:id="1869178407">
      <w:bodyDiv w:val="1"/>
      <w:marLeft w:val="0"/>
      <w:marRight w:val="0"/>
      <w:marTop w:val="0"/>
      <w:marBottom w:val="0"/>
      <w:divBdr>
        <w:top w:val="none" w:sz="0" w:space="0" w:color="auto"/>
        <w:left w:val="none" w:sz="0" w:space="0" w:color="auto"/>
        <w:bottom w:val="none" w:sz="0" w:space="0" w:color="auto"/>
        <w:right w:val="none" w:sz="0" w:space="0" w:color="auto"/>
      </w:divBdr>
    </w:div>
    <w:div w:id="1870873676">
      <w:bodyDiv w:val="1"/>
      <w:marLeft w:val="0"/>
      <w:marRight w:val="0"/>
      <w:marTop w:val="0"/>
      <w:marBottom w:val="0"/>
      <w:divBdr>
        <w:top w:val="none" w:sz="0" w:space="0" w:color="auto"/>
        <w:left w:val="none" w:sz="0" w:space="0" w:color="auto"/>
        <w:bottom w:val="none" w:sz="0" w:space="0" w:color="auto"/>
        <w:right w:val="none" w:sz="0" w:space="0" w:color="auto"/>
      </w:divBdr>
    </w:div>
    <w:div w:id="1871453817">
      <w:bodyDiv w:val="1"/>
      <w:marLeft w:val="0"/>
      <w:marRight w:val="0"/>
      <w:marTop w:val="0"/>
      <w:marBottom w:val="0"/>
      <w:divBdr>
        <w:top w:val="none" w:sz="0" w:space="0" w:color="auto"/>
        <w:left w:val="none" w:sz="0" w:space="0" w:color="auto"/>
        <w:bottom w:val="none" w:sz="0" w:space="0" w:color="auto"/>
        <w:right w:val="none" w:sz="0" w:space="0" w:color="auto"/>
      </w:divBdr>
    </w:div>
    <w:div w:id="1872260742">
      <w:bodyDiv w:val="1"/>
      <w:marLeft w:val="0"/>
      <w:marRight w:val="0"/>
      <w:marTop w:val="0"/>
      <w:marBottom w:val="0"/>
      <w:divBdr>
        <w:top w:val="none" w:sz="0" w:space="0" w:color="auto"/>
        <w:left w:val="none" w:sz="0" w:space="0" w:color="auto"/>
        <w:bottom w:val="none" w:sz="0" w:space="0" w:color="auto"/>
        <w:right w:val="none" w:sz="0" w:space="0" w:color="auto"/>
      </w:divBdr>
    </w:div>
    <w:div w:id="1874464215">
      <w:bodyDiv w:val="1"/>
      <w:marLeft w:val="0"/>
      <w:marRight w:val="0"/>
      <w:marTop w:val="0"/>
      <w:marBottom w:val="0"/>
      <w:divBdr>
        <w:top w:val="none" w:sz="0" w:space="0" w:color="auto"/>
        <w:left w:val="none" w:sz="0" w:space="0" w:color="auto"/>
        <w:bottom w:val="none" w:sz="0" w:space="0" w:color="auto"/>
        <w:right w:val="none" w:sz="0" w:space="0" w:color="auto"/>
      </w:divBdr>
    </w:div>
    <w:div w:id="1875533974">
      <w:bodyDiv w:val="1"/>
      <w:marLeft w:val="0"/>
      <w:marRight w:val="0"/>
      <w:marTop w:val="0"/>
      <w:marBottom w:val="0"/>
      <w:divBdr>
        <w:top w:val="none" w:sz="0" w:space="0" w:color="auto"/>
        <w:left w:val="none" w:sz="0" w:space="0" w:color="auto"/>
        <w:bottom w:val="none" w:sz="0" w:space="0" w:color="auto"/>
        <w:right w:val="none" w:sz="0" w:space="0" w:color="auto"/>
      </w:divBdr>
    </w:div>
    <w:div w:id="1875926322">
      <w:bodyDiv w:val="1"/>
      <w:marLeft w:val="0"/>
      <w:marRight w:val="0"/>
      <w:marTop w:val="0"/>
      <w:marBottom w:val="0"/>
      <w:divBdr>
        <w:top w:val="none" w:sz="0" w:space="0" w:color="auto"/>
        <w:left w:val="none" w:sz="0" w:space="0" w:color="auto"/>
        <w:bottom w:val="none" w:sz="0" w:space="0" w:color="auto"/>
        <w:right w:val="none" w:sz="0" w:space="0" w:color="auto"/>
      </w:divBdr>
    </w:div>
    <w:div w:id="1881893164">
      <w:bodyDiv w:val="1"/>
      <w:marLeft w:val="0"/>
      <w:marRight w:val="0"/>
      <w:marTop w:val="0"/>
      <w:marBottom w:val="0"/>
      <w:divBdr>
        <w:top w:val="none" w:sz="0" w:space="0" w:color="auto"/>
        <w:left w:val="none" w:sz="0" w:space="0" w:color="auto"/>
        <w:bottom w:val="none" w:sz="0" w:space="0" w:color="auto"/>
        <w:right w:val="none" w:sz="0" w:space="0" w:color="auto"/>
      </w:divBdr>
    </w:div>
    <w:div w:id="1881894541">
      <w:bodyDiv w:val="1"/>
      <w:marLeft w:val="0"/>
      <w:marRight w:val="0"/>
      <w:marTop w:val="0"/>
      <w:marBottom w:val="0"/>
      <w:divBdr>
        <w:top w:val="none" w:sz="0" w:space="0" w:color="auto"/>
        <w:left w:val="none" w:sz="0" w:space="0" w:color="auto"/>
        <w:bottom w:val="none" w:sz="0" w:space="0" w:color="auto"/>
        <w:right w:val="none" w:sz="0" w:space="0" w:color="auto"/>
      </w:divBdr>
    </w:div>
    <w:div w:id="1884903905">
      <w:bodyDiv w:val="1"/>
      <w:marLeft w:val="0"/>
      <w:marRight w:val="0"/>
      <w:marTop w:val="0"/>
      <w:marBottom w:val="0"/>
      <w:divBdr>
        <w:top w:val="none" w:sz="0" w:space="0" w:color="auto"/>
        <w:left w:val="none" w:sz="0" w:space="0" w:color="auto"/>
        <w:bottom w:val="none" w:sz="0" w:space="0" w:color="auto"/>
        <w:right w:val="none" w:sz="0" w:space="0" w:color="auto"/>
      </w:divBdr>
    </w:div>
    <w:div w:id="1885217838">
      <w:bodyDiv w:val="1"/>
      <w:marLeft w:val="0"/>
      <w:marRight w:val="0"/>
      <w:marTop w:val="0"/>
      <w:marBottom w:val="0"/>
      <w:divBdr>
        <w:top w:val="none" w:sz="0" w:space="0" w:color="auto"/>
        <w:left w:val="none" w:sz="0" w:space="0" w:color="auto"/>
        <w:bottom w:val="none" w:sz="0" w:space="0" w:color="auto"/>
        <w:right w:val="none" w:sz="0" w:space="0" w:color="auto"/>
      </w:divBdr>
    </w:div>
    <w:div w:id="1885364339">
      <w:bodyDiv w:val="1"/>
      <w:marLeft w:val="0"/>
      <w:marRight w:val="0"/>
      <w:marTop w:val="0"/>
      <w:marBottom w:val="0"/>
      <w:divBdr>
        <w:top w:val="none" w:sz="0" w:space="0" w:color="auto"/>
        <w:left w:val="none" w:sz="0" w:space="0" w:color="auto"/>
        <w:bottom w:val="none" w:sz="0" w:space="0" w:color="auto"/>
        <w:right w:val="none" w:sz="0" w:space="0" w:color="auto"/>
      </w:divBdr>
    </w:div>
    <w:div w:id="1888489520">
      <w:bodyDiv w:val="1"/>
      <w:marLeft w:val="0"/>
      <w:marRight w:val="0"/>
      <w:marTop w:val="0"/>
      <w:marBottom w:val="0"/>
      <w:divBdr>
        <w:top w:val="none" w:sz="0" w:space="0" w:color="auto"/>
        <w:left w:val="none" w:sz="0" w:space="0" w:color="auto"/>
        <w:bottom w:val="none" w:sz="0" w:space="0" w:color="auto"/>
        <w:right w:val="none" w:sz="0" w:space="0" w:color="auto"/>
      </w:divBdr>
    </w:div>
    <w:div w:id="1888493382">
      <w:bodyDiv w:val="1"/>
      <w:marLeft w:val="0"/>
      <w:marRight w:val="0"/>
      <w:marTop w:val="0"/>
      <w:marBottom w:val="0"/>
      <w:divBdr>
        <w:top w:val="none" w:sz="0" w:space="0" w:color="auto"/>
        <w:left w:val="none" w:sz="0" w:space="0" w:color="auto"/>
        <w:bottom w:val="none" w:sz="0" w:space="0" w:color="auto"/>
        <w:right w:val="none" w:sz="0" w:space="0" w:color="auto"/>
      </w:divBdr>
    </w:div>
    <w:div w:id="1891845916">
      <w:bodyDiv w:val="1"/>
      <w:marLeft w:val="0"/>
      <w:marRight w:val="0"/>
      <w:marTop w:val="0"/>
      <w:marBottom w:val="0"/>
      <w:divBdr>
        <w:top w:val="none" w:sz="0" w:space="0" w:color="auto"/>
        <w:left w:val="none" w:sz="0" w:space="0" w:color="auto"/>
        <w:bottom w:val="none" w:sz="0" w:space="0" w:color="auto"/>
        <w:right w:val="none" w:sz="0" w:space="0" w:color="auto"/>
      </w:divBdr>
    </w:div>
    <w:div w:id="1893954233">
      <w:bodyDiv w:val="1"/>
      <w:marLeft w:val="0"/>
      <w:marRight w:val="0"/>
      <w:marTop w:val="0"/>
      <w:marBottom w:val="0"/>
      <w:divBdr>
        <w:top w:val="none" w:sz="0" w:space="0" w:color="auto"/>
        <w:left w:val="none" w:sz="0" w:space="0" w:color="auto"/>
        <w:bottom w:val="none" w:sz="0" w:space="0" w:color="auto"/>
        <w:right w:val="none" w:sz="0" w:space="0" w:color="auto"/>
      </w:divBdr>
    </w:div>
    <w:div w:id="1894002357">
      <w:bodyDiv w:val="1"/>
      <w:marLeft w:val="0"/>
      <w:marRight w:val="0"/>
      <w:marTop w:val="0"/>
      <w:marBottom w:val="0"/>
      <w:divBdr>
        <w:top w:val="none" w:sz="0" w:space="0" w:color="auto"/>
        <w:left w:val="none" w:sz="0" w:space="0" w:color="auto"/>
        <w:bottom w:val="none" w:sz="0" w:space="0" w:color="auto"/>
        <w:right w:val="none" w:sz="0" w:space="0" w:color="auto"/>
      </w:divBdr>
    </w:div>
    <w:div w:id="1894269522">
      <w:bodyDiv w:val="1"/>
      <w:marLeft w:val="0"/>
      <w:marRight w:val="0"/>
      <w:marTop w:val="0"/>
      <w:marBottom w:val="0"/>
      <w:divBdr>
        <w:top w:val="none" w:sz="0" w:space="0" w:color="auto"/>
        <w:left w:val="none" w:sz="0" w:space="0" w:color="auto"/>
        <w:bottom w:val="none" w:sz="0" w:space="0" w:color="auto"/>
        <w:right w:val="none" w:sz="0" w:space="0" w:color="auto"/>
      </w:divBdr>
    </w:div>
    <w:div w:id="1895307060">
      <w:bodyDiv w:val="1"/>
      <w:marLeft w:val="0"/>
      <w:marRight w:val="0"/>
      <w:marTop w:val="0"/>
      <w:marBottom w:val="0"/>
      <w:divBdr>
        <w:top w:val="none" w:sz="0" w:space="0" w:color="auto"/>
        <w:left w:val="none" w:sz="0" w:space="0" w:color="auto"/>
        <w:bottom w:val="none" w:sz="0" w:space="0" w:color="auto"/>
        <w:right w:val="none" w:sz="0" w:space="0" w:color="auto"/>
      </w:divBdr>
    </w:div>
    <w:div w:id="1895694997">
      <w:bodyDiv w:val="1"/>
      <w:marLeft w:val="0"/>
      <w:marRight w:val="0"/>
      <w:marTop w:val="0"/>
      <w:marBottom w:val="0"/>
      <w:divBdr>
        <w:top w:val="none" w:sz="0" w:space="0" w:color="auto"/>
        <w:left w:val="none" w:sz="0" w:space="0" w:color="auto"/>
        <w:bottom w:val="none" w:sz="0" w:space="0" w:color="auto"/>
        <w:right w:val="none" w:sz="0" w:space="0" w:color="auto"/>
      </w:divBdr>
    </w:div>
    <w:div w:id="1895851369">
      <w:bodyDiv w:val="1"/>
      <w:marLeft w:val="0"/>
      <w:marRight w:val="0"/>
      <w:marTop w:val="0"/>
      <w:marBottom w:val="0"/>
      <w:divBdr>
        <w:top w:val="none" w:sz="0" w:space="0" w:color="auto"/>
        <w:left w:val="none" w:sz="0" w:space="0" w:color="auto"/>
        <w:bottom w:val="none" w:sz="0" w:space="0" w:color="auto"/>
        <w:right w:val="none" w:sz="0" w:space="0" w:color="auto"/>
      </w:divBdr>
    </w:div>
    <w:div w:id="1896113515">
      <w:bodyDiv w:val="1"/>
      <w:marLeft w:val="0"/>
      <w:marRight w:val="0"/>
      <w:marTop w:val="0"/>
      <w:marBottom w:val="0"/>
      <w:divBdr>
        <w:top w:val="none" w:sz="0" w:space="0" w:color="auto"/>
        <w:left w:val="none" w:sz="0" w:space="0" w:color="auto"/>
        <w:bottom w:val="none" w:sz="0" w:space="0" w:color="auto"/>
        <w:right w:val="none" w:sz="0" w:space="0" w:color="auto"/>
      </w:divBdr>
    </w:div>
    <w:div w:id="1898124562">
      <w:bodyDiv w:val="1"/>
      <w:marLeft w:val="0"/>
      <w:marRight w:val="0"/>
      <w:marTop w:val="0"/>
      <w:marBottom w:val="0"/>
      <w:divBdr>
        <w:top w:val="none" w:sz="0" w:space="0" w:color="auto"/>
        <w:left w:val="none" w:sz="0" w:space="0" w:color="auto"/>
        <w:bottom w:val="none" w:sz="0" w:space="0" w:color="auto"/>
        <w:right w:val="none" w:sz="0" w:space="0" w:color="auto"/>
      </w:divBdr>
    </w:div>
    <w:div w:id="1899053253">
      <w:bodyDiv w:val="1"/>
      <w:marLeft w:val="0"/>
      <w:marRight w:val="0"/>
      <w:marTop w:val="0"/>
      <w:marBottom w:val="0"/>
      <w:divBdr>
        <w:top w:val="none" w:sz="0" w:space="0" w:color="auto"/>
        <w:left w:val="none" w:sz="0" w:space="0" w:color="auto"/>
        <w:bottom w:val="none" w:sz="0" w:space="0" w:color="auto"/>
        <w:right w:val="none" w:sz="0" w:space="0" w:color="auto"/>
      </w:divBdr>
    </w:div>
    <w:div w:id="1899245115">
      <w:bodyDiv w:val="1"/>
      <w:marLeft w:val="0"/>
      <w:marRight w:val="0"/>
      <w:marTop w:val="0"/>
      <w:marBottom w:val="0"/>
      <w:divBdr>
        <w:top w:val="none" w:sz="0" w:space="0" w:color="auto"/>
        <w:left w:val="none" w:sz="0" w:space="0" w:color="auto"/>
        <w:bottom w:val="none" w:sz="0" w:space="0" w:color="auto"/>
        <w:right w:val="none" w:sz="0" w:space="0" w:color="auto"/>
      </w:divBdr>
    </w:div>
    <w:div w:id="1901742535">
      <w:bodyDiv w:val="1"/>
      <w:marLeft w:val="0"/>
      <w:marRight w:val="0"/>
      <w:marTop w:val="0"/>
      <w:marBottom w:val="0"/>
      <w:divBdr>
        <w:top w:val="none" w:sz="0" w:space="0" w:color="auto"/>
        <w:left w:val="none" w:sz="0" w:space="0" w:color="auto"/>
        <w:bottom w:val="none" w:sz="0" w:space="0" w:color="auto"/>
        <w:right w:val="none" w:sz="0" w:space="0" w:color="auto"/>
      </w:divBdr>
    </w:div>
    <w:div w:id="1905682471">
      <w:bodyDiv w:val="1"/>
      <w:marLeft w:val="0"/>
      <w:marRight w:val="0"/>
      <w:marTop w:val="0"/>
      <w:marBottom w:val="0"/>
      <w:divBdr>
        <w:top w:val="none" w:sz="0" w:space="0" w:color="auto"/>
        <w:left w:val="none" w:sz="0" w:space="0" w:color="auto"/>
        <w:bottom w:val="none" w:sz="0" w:space="0" w:color="auto"/>
        <w:right w:val="none" w:sz="0" w:space="0" w:color="auto"/>
      </w:divBdr>
    </w:div>
    <w:div w:id="1905793685">
      <w:bodyDiv w:val="1"/>
      <w:marLeft w:val="0"/>
      <w:marRight w:val="0"/>
      <w:marTop w:val="0"/>
      <w:marBottom w:val="0"/>
      <w:divBdr>
        <w:top w:val="none" w:sz="0" w:space="0" w:color="auto"/>
        <w:left w:val="none" w:sz="0" w:space="0" w:color="auto"/>
        <w:bottom w:val="none" w:sz="0" w:space="0" w:color="auto"/>
        <w:right w:val="none" w:sz="0" w:space="0" w:color="auto"/>
      </w:divBdr>
    </w:div>
    <w:div w:id="1906063121">
      <w:bodyDiv w:val="1"/>
      <w:marLeft w:val="0"/>
      <w:marRight w:val="0"/>
      <w:marTop w:val="0"/>
      <w:marBottom w:val="0"/>
      <w:divBdr>
        <w:top w:val="none" w:sz="0" w:space="0" w:color="auto"/>
        <w:left w:val="none" w:sz="0" w:space="0" w:color="auto"/>
        <w:bottom w:val="none" w:sz="0" w:space="0" w:color="auto"/>
        <w:right w:val="none" w:sz="0" w:space="0" w:color="auto"/>
      </w:divBdr>
    </w:div>
    <w:div w:id="1910071129">
      <w:bodyDiv w:val="1"/>
      <w:marLeft w:val="0"/>
      <w:marRight w:val="0"/>
      <w:marTop w:val="0"/>
      <w:marBottom w:val="0"/>
      <w:divBdr>
        <w:top w:val="none" w:sz="0" w:space="0" w:color="auto"/>
        <w:left w:val="none" w:sz="0" w:space="0" w:color="auto"/>
        <w:bottom w:val="none" w:sz="0" w:space="0" w:color="auto"/>
        <w:right w:val="none" w:sz="0" w:space="0" w:color="auto"/>
      </w:divBdr>
    </w:div>
    <w:div w:id="1910187754">
      <w:bodyDiv w:val="1"/>
      <w:marLeft w:val="0"/>
      <w:marRight w:val="0"/>
      <w:marTop w:val="0"/>
      <w:marBottom w:val="0"/>
      <w:divBdr>
        <w:top w:val="none" w:sz="0" w:space="0" w:color="auto"/>
        <w:left w:val="none" w:sz="0" w:space="0" w:color="auto"/>
        <w:bottom w:val="none" w:sz="0" w:space="0" w:color="auto"/>
        <w:right w:val="none" w:sz="0" w:space="0" w:color="auto"/>
      </w:divBdr>
    </w:div>
    <w:div w:id="1910655285">
      <w:bodyDiv w:val="1"/>
      <w:marLeft w:val="0"/>
      <w:marRight w:val="0"/>
      <w:marTop w:val="0"/>
      <w:marBottom w:val="0"/>
      <w:divBdr>
        <w:top w:val="none" w:sz="0" w:space="0" w:color="auto"/>
        <w:left w:val="none" w:sz="0" w:space="0" w:color="auto"/>
        <w:bottom w:val="none" w:sz="0" w:space="0" w:color="auto"/>
        <w:right w:val="none" w:sz="0" w:space="0" w:color="auto"/>
      </w:divBdr>
    </w:div>
    <w:div w:id="1910918163">
      <w:bodyDiv w:val="1"/>
      <w:marLeft w:val="0"/>
      <w:marRight w:val="0"/>
      <w:marTop w:val="0"/>
      <w:marBottom w:val="0"/>
      <w:divBdr>
        <w:top w:val="none" w:sz="0" w:space="0" w:color="auto"/>
        <w:left w:val="none" w:sz="0" w:space="0" w:color="auto"/>
        <w:bottom w:val="none" w:sz="0" w:space="0" w:color="auto"/>
        <w:right w:val="none" w:sz="0" w:space="0" w:color="auto"/>
      </w:divBdr>
    </w:div>
    <w:div w:id="1912543887">
      <w:bodyDiv w:val="1"/>
      <w:marLeft w:val="0"/>
      <w:marRight w:val="0"/>
      <w:marTop w:val="0"/>
      <w:marBottom w:val="0"/>
      <w:divBdr>
        <w:top w:val="none" w:sz="0" w:space="0" w:color="auto"/>
        <w:left w:val="none" w:sz="0" w:space="0" w:color="auto"/>
        <w:bottom w:val="none" w:sz="0" w:space="0" w:color="auto"/>
        <w:right w:val="none" w:sz="0" w:space="0" w:color="auto"/>
      </w:divBdr>
    </w:div>
    <w:div w:id="1912960819">
      <w:bodyDiv w:val="1"/>
      <w:marLeft w:val="0"/>
      <w:marRight w:val="0"/>
      <w:marTop w:val="0"/>
      <w:marBottom w:val="0"/>
      <w:divBdr>
        <w:top w:val="none" w:sz="0" w:space="0" w:color="auto"/>
        <w:left w:val="none" w:sz="0" w:space="0" w:color="auto"/>
        <w:bottom w:val="none" w:sz="0" w:space="0" w:color="auto"/>
        <w:right w:val="none" w:sz="0" w:space="0" w:color="auto"/>
      </w:divBdr>
    </w:div>
    <w:div w:id="1913655226">
      <w:bodyDiv w:val="1"/>
      <w:marLeft w:val="0"/>
      <w:marRight w:val="0"/>
      <w:marTop w:val="0"/>
      <w:marBottom w:val="0"/>
      <w:divBdr>
        <w:top w:val="none" w:sz="0" w:space="0" w:color="auto"/>
        <w:left w:val="none" w:sz="0" w:space="0" w:color="auto"/>
        <w:bottom w:val="none" w:sz="0" w:space="0" w:color="auto"/>
        <w:right w:val="none" w:sz="0" w:space="0" w:color="auto"/>
      </w:divBdr>
    </w:div>
    <w:div w:id="1913928676">
      <w:bodyDiv w:val="1"/>
      <w:marLeft w:val="0"/>
      <w:marRight w:val="0"/>
      <w:marTop w:val="0"/>
      <w:marBottom w:val="0"/>
      <w:divBdr>
        <w:top w:val="none" w:sz="0" w:space="0" w:color="auto"/>
        <w:left w:val="none" w:sz="0" w:space="0" w:color="auto"/>
        <w:bottom w:val="none" w:sz="0" w:space="0" w:color="auto"/>
        <w:right w:val="none" w:sz="0" w:space="0" w:color="auto"/>
      </w:divBdr>
    </w:div>
    <w:div w:id="1915965189">
      <w:bodyDiv w:val="1"/>
      <w:marLeft w:val="0"/>
      <w:marRight w:val="0"/>
      <w:marTop w:val="0"/>
      <w:marBottom w:val="0"/>
      <w:divBdr>
        <w:top w:val="none" w:sz="0" w:space="0" w:color="auto"/>
        <w:left w:val="none" w:sz="0" w:space="0" w:color="auto"/>
        <w:bottom w:val="none" w:sz="0" w:space="0" w:color="auto"/>
        <w:right w:val="none" w:sz="0" w:space="0" w:color="auto"/>
      </w:divBdr>
    </w:div>
    <w:div w:id="1918435454">
      <w:bodyDiv w:val="1"/>
      <w:marLeft w:val="0"/>
      <w:marRight w:val="0"/>
      <w:marTop w:val="0"/>
      <w:marBottom w:val="0"/>
      <w:divBdr>
        <w:top w:val="none" w:sz="0" w:space="0" w:color="auto"/>
        <w:left w:val="none" w:sz="0" w:space="0" w:color="auto"/>
        <w:bottom w:val="none" w:sz="0" w:space="0" w:color="auto"/>
        <w:right w:val="none" w:sz="0" w:space="0" w:color="auto"/>
      </w:divBdr>
    </w:div>
    <w:div w:id="1919051061">
      <w:bodyDiv w:val="1"/>
      <w:marLeft w:val="0"/>
      <w:marRight w:val="0"/>
      <w:marTop w:val="0"/>
      <w:marBottom w:val="0"/>
      <w:divBdr>
        <w:top w:val="none" w:sz="0" w:space="0" w:color="auto"/>
        <w:left w:val="none" w:sz="0" w:space="0" w:color="auto"/>
        <w:bottom w:val="none" w:sz="0" w:space="0" w:color="auto"/>
        <w:right w:val="none" w:sz="0" w:space="0" w:color="auto"/>
      </w:divBdr>
    </w:div>
    <w:div w:id="1920021655">
      <w:bodyDiv w:val="1"/>
      <w:marLeft w:val="0"/>
      <w:marRight w:val="0"/>
      <w:marTop w:val="0"/>
      <w:marBottom w:val="0"/>
      <w:divBdr>
        <w:top w:val="none" w:sz="0" w:space="0" w:color="auto"/>
        <w:left w:val="none" w:sz="0" w:space="0" w:color="auto"/>
        <w:bottom w:val="none" w:sz="0" w:space="0" w:color="auto"/>
        <w:right w:val="none" w:sz="0" w:space="0" w:color="auto"/>
      </w:divBdr>
    </w:div>
    <w:div w:id="1922249105">
      <w:bodyDiv w:val="1"/>
      <w:marLeft w:val="0"/>
      <w:marRight w:val="0"/>
      <w:marTop w:val="0"/>
      <w:marBottom w:val="0"/>
      <w:divBdr>
        <w:top w:val="none" w:sz="0" w:space="0" w:color="auto"/>
        <w:left w:val="none" w:sz="0" w:space="0" w:color="auto"/>
        <w:bottom w:val="none" w:sz="0" w:space="0" w:color="auto"/>
        <w:right w:val="none" w:sz="0" w:space="0" w:color="auto"/>
      </w:divBdr>
    </w:div>
    <w:div w:id="1923054608">
      <w:bodyDiv w:val="1"/>
      <w:marLeft w:val="0"/>
      <w:marRight w:val="0"/>
      <w:marTop w:val="0"/>
      <w:marBottom w:val="0"/>
      <w:divBdr>
        <w:top w:val="none" w:sz="0" w:space="0" w:color="auto"/>
        <w:left w:val="none" w:sz="0" w:space="0" w:color="auto"/>
        <w:bottom w:val="none" w:sz="0" w:space="0" w:color="auto"/>
        <w:right w:val="none" w:sz="0" w:space="0" w:color="auto"/>
      </w:divBdr>
    </w:div>
    <w:div w:id="1927037108">
      <w:bodyDiv w:val="1"/>
      <w:marLeft w:val="0"/>
      <w:marRight w:val="0"/>
      <w:marTop w:val="0"/>
      <w:marBottom w:val="0"/>
      <w:divBdr>
        <w:top w:val="none" w:sz="0" w:space="0" w:color="auto"/>
        <w:left w:val="none" w:sz="0" w:space="0" w:color="auto"/>
        <w:bottom w:val="none" w:sz="0" w:space="0" w:color="auto"/>
        <w:right w:val="none" w:sz="0" w:space="0" w:color="auto"/>
      </w:divBdr>
    </w:div>
    <w:div w:id="1927570760">
      <w:bodyDiv w:val="1"/>
      <w:marLeft w:val="0"/>
      <w:marRight w:val="0"/>
      <w:marTop w:val="0"/>
      <w:marBottom w:val="0"/>
      <w:divBdr>
        <w:top w:val="none" w:sz="0" w:space="0" w:color="auto"/>
        <w:left w:val="none" w:sz="0" w:space="0" w:color="auto"/>
        <w:bottom w:val="none" w:sz="0" w:space="0" w:color="auto"/>
        <w:right w:val="none" w:sz="0" w:space="0" w:color="auto"/>
      </w:divBdr>
    </w:div>
    <w:div w:id="1928414640">
      <w:bodyDiv w:val="1"/>
      <w:marLeft w:val="0"/>
      <w:marRight w:val="0"/>
      <w:marTop w:val="0"/>
      <w:marBottom w:val="0"/>
      <w:divBdr>
        <w:top w:val="none" w:sz="0" w:space="0" w:color="auto"/>
        <w:left w:val="none" w:sz="0" w:space="0" w:color="auto"/>
        <w:bottom w:val="none" w:sz="0" w:space="0" w:color="auto"/>
        <w:right w:val="none" w:sz="0" w:space="0" w:color="auto"/>
      </w:divBdr>
    </w:div>
    <w:div w:id="1928422724">
      <w:bodyDiv w:val="1"/>
      <w:marLeft w:val="0"/>
      <w:marRight w:val="0"/>
      <w:marTop w:val="0"/>
      <w:marBottom w:val="0"/>
      <w:divBdr>
        <w:top w:val="none" w:sz="0" w:space="0" w:color="auto"/>
        <w:left w:val="none" w:sz="0" w:space="0" w:color="auto"/>
        <w:bottom w:val="none" w:sz="0" w:space="0" w:color="auto"/>
        <w:right w:val="none" w:sz="0" w:space="0" w:color="auto"/>
      </w:divBdr>
    </w:div>
    <w:div w:id="1931885506">
      <w:bodyDiv w:val="1"/>
      <w:marLeft w:val="0"/>
      <w:marRight w:val="0"/>
      <w:marTop w:val="0"/>
      <w:marBottom w:val="0"/>
      <w:divBdr>
        <w:top w:val="none" w:sz="0" w:space="0" w:color="auto"/>
        <w:left w:val="none" w:sz="0" w:space="0" w:color="auto"/>
        <w:bottom w:val="none" w:sz="0" w:space="0" w:color="auto"/>
        <w:right w:val="none" w:sz="0" w:space="0" w:color="auto"/>
      </w:divBdr>
    </w:div>
    <w:div w:id="1931935818">
      <w:bodyDiv w:val="1"/>
      <w:marLeft w:val="0"/>
      <w:marRight w:val="0"/>
      <w:marTop w:val="0"/>
      <w:marBottom w:val="0"/>
      <w:divBdr>
        <w:top w:val="none" w:sz="0" w:space="0" w:color="auto"/>
        <w:left w:val="none" w:sz="0" w:space="0" w:color="auto"/>
        <w:bottom w:val="none" w:sz="0" w:space="0" w:color="auto"/>
        <w:right w:val="none" w:sz="0" w:space="0" w:color="auto"/>
      </w:divBdr>
    </w:div>
    <w:div w:id="1933050906">
      <w:bodyDiv w:val="1"/>
      <w:marLeft w:val="0"/>
      <w:marRight w:val="0"/>
      <w:marTop w:val="0"/>
      <w:marBottom w:val="0"/>
      <w:divBdr>
        <w:top w:val="none" w:sz="0" w:space="0" w:color="auto"/>
        <w:left w:val="none" w:sz="0" w:space="0" w:color="auto"/>
        <w:bottom w:val="none" w:sz="0" w:space="0" w:color="auto"/>
        <w:right w:val="none" w:sz="0" w:space="0" w:color="auto"/>
      </w:divBdr>
    </w:div>
    <w:div w:id="1935287492">
      <w:bodyDiv w:val="1"/>
      <w:marLeft w:val="0"/>
      <w:marRight w:val="0"/>
      <w:marTop w:val="0"/>
      <w:marBottom w:val="0"/>
      <w:divBdr>
        <w:top w:val="none" w:sz="0" w:space="0" w:color="auto"/>
        <w:left w:val="none" w:sz="0" w:space="0" w:color="auto"/>
        <w:bottom w:val="none" w:sz="0" w:space="0" w:color="auto"/>
        <w:right w:val="none" w:sz="0" w:space="0" w:color="auto"/>
      </w:divBdr>
    </w:div>
    <w:div w:id="1937010830">
      <w:bodyDiv w:val="1"/>
      <w:marLeft w:val="0"/>
      <w:marRight w:val="0"/>
      <w:marTop w:val="0"/>
      <w:marBottom w:val="0"/>
      <w:divBdr>
        <w:top w:val="none" w:sz="0" w:space="0" w:color="auto"/>
        <w:left w:val="none" w:sz="0" w:space="0" w:color="auto"/>
        <w:bottom w:val="none" w:sz="0" w:space="0" w:color="auto"/>
        <w:right w:val="none" w:sz="0" w:space="0" w:color="auto"/>
      </w:divBdr>
    </w:div>
    <w:div w:id="1937789762">
      <w:bodyDiv w:val="1"/>
      <w:marLeft w:val="0"/>
      <w:marRight w:val="0"/>
      <w:marTop w:val="0"/>
      <w:marBottom w:val="0"/>
      <w:divBdr>
        <w:top w:val="none" w:sz="0" w:space="0" w:color="auto"/>
        <w:left w:val="none" w:sz="0" w:space="0" w:color="auto"/>
        <w:bottom w:val="none" w:sz="0" w:space="0" w:color="auto"/>
        <w:right w:val="none" w:sz="0" w:space="0" w:color="auto"/>
      </w:divBdr>
    </w:div>
    <w:div w:id="1937979560">
      <w:bodyDiv w:val="1"/>
      <w:marLeft w:val="0"/>
      <w:marRight w:val="0"/>
      <w:marTop w:val="0"/>
      <w:marBottom w:val="0"/>
      <w:divBdr>
        <w:top w:val="none" w:sz="0" w:space="0" w:color="auto"/>
        <w:left w:val="none" w:sz="0" w:space="0" w:color="auto"/>
        <w:bottom w:val="none" w:sz="0" w:space="0" w:color="auto"/>
        <w:right w:val="none" w:sz="0" w:space="0" w:color="auto"/>
      </w:divBdr>
    </w:div>
    <w:div w:id="1938630538">
      <w:bodyDiv w:val="1"/>
      <w:marLeft w:val="0"/>
      <w:marRight w:val="0"/>
      <w:marTop w:val="0"/>
      <w:marBottom w:val="0"/>
      <w:divBdr>
        <w:top w:val="none" w:sz="0" w:space="0" w:color="auto"/>
        <w:left w:val="none" w:sz="0" w:space="0" w:color="auto"/>
        <w:bottom w:val="none" w:sz="0" w:space="0" w:color="auto"/>
        <w:right w:val="none" w:sz="0" w:space="0" w:color="auto"/>
      </w:divBdr>
    </w:div>
    <w:div w:id="1939285880">
      <w:bodyDiv w:val="1"/>
      <w:marLeft w:val="0"/>
      <w:marRight w:val="0"/>
      <w:marTop w:val="0"/>
      <w:marBottom w:val="0"/>
      <w:divBdr>
        <w:top w:val="none" w:sz="0" w:space="0" w:color="auto"/>
        <w:left w:val="none" w:sz="0" w:space="0" w:color="auto"/>
        <w:bottom w:val="none" w:sz="0" w:space="0" w:color="auto"/>
        <w:right w:val="none" w:sz="0" w:space="0" w:color="auto"/>
      </w:divBdr>
    </w:div>
    <w:div w:id="1939483749">
      <w:bodyDiv w:val="1"/>
      <w:marLeft w:val="0"/>
      <w:marRight w:val="0"/>
      <w:marTop w:val="0"/>
      <w:marBottom w:val="0"/>
      <w:divBdr>
        <w:top w:val="none" w:sz="0" w:space="0" w:color="auto"/>
        <w:left w:val="none" w:sz="0" w:space="0" w:color="auto"/>
        <w:bottom w:val="none" w:sz="0" w:space="0" w:color="auto"/>
        <w:right w:val="none" w:sz="0" w:space="0" w:color="auto"/>
      </w:divBdr>
    </w:div>
    <w:div w:id="1942447689">
      <w:bodyDiv w:val="1"/>
      <w:marLeft w:val="0"/>
      <w:marRight w:val="0"/>
      <w:marTop w:val="0"/>
      <w:marBottom w:val="0"/>
      <w:divBdr>
        <w:top w:val="none" w:sz="0" w:space="0" w:color="auto"/>
        <w:left w:val="none" w:sz="0" w:space="0" w:color="auto"/>
        <w:bottom w:val="none" w:sz="0" w:space="0" w:color="auto"/>
        <w:right w:val="none" w:sz="0" w:space="0" w:color="auto"/>
      </w:divBdr>
    </w:div>
    <w:div w:id="1942562281">
      <w:bodyDiv w:val="1"/>
      <w:marLeft w:val="0"/>
      <w:marRight w:val="0"/>
      <w:marTop w:val="0"/>
      <w:marBottom w:val="0"/>
      <w:divBdr>
        <w:top w:val="none" w:sz="0" w:space="0" w:color="auto"/>
        <w:left w:val="none" w:sz="0" w:space="0" w:color="auto"/>
        <w:bottom w:val="none" w:sz="0" w:space="0" w:color="auto"/>
        <w:right w:val="none" w:sz="0" w:space="0" w:color="auto"/>
      </w:divBdr>
    </w:div>
    <w:div w:id="1943294380">
      <w:bodyDiv w:val="1"/>
      <w:marLeft w:val="0"/>
      <w:marRight w:val="0"/>
      <w:marTop w:val="0"/>
      <w:marBottom w:val="0"/>
      <w:divBdr>
        <w:top w:val="none" w:sz="0" w:space="0" w:color="auto"/>
        <w:left w:val="none" w:sz="0" w:space="0" w:color="auto"/>
        <w:bottom w:val="none" w:sz="0" w:space="0" w:color="auto"/>
        <w:right w:val="none" w:sz="0" w:space="0" w:color="auto"/>
      </w:divBdr>
    </w:div>
    <w:div w:id="1944610162">
      <w:bodyDiv w:val="1"/>
      <w:marLeft w:val="0"/>
      <w:marRight w:val="0"/>
      <w:marTop w:val="0"/>
      <w:marBottom w:val="0"/>
      <w:divBdr>
        <w:top w:val="none" w:sz="0" w:space="0" w:color="auto"/>
        <w:left w:val="none" w:sz="0" w:space="0" w:color="auto"/>
        <w:bottom w:val="none" w:sz="0" w:space="0" w:color="auto"/>
        <w:right w:val="none" w:sz="0" w:space="0" w:color="auto"/>
      </w:divBdr>
    </w:div>
    <w:div w:id="1944916164">
      <w:bodyDiv w:val="1"/>
      <w:marLeft w:val="0"/>
      <w:marRight w:val="0"/>
      <w:marTop w:val="0"/>
      <w:marBottom w:val="0"/>
      <w:divBdr>
        <w:top w:val="none" w:sz="0" w:space="0" w:color="auto"/>
        <w:left w:val="none" w:sz="0" w:space="0" w:color="auto"/>
        <w:bottom w:val="none" w:sz="0" w:space="0" w:color="auto"/>
        <w:right w:val="none" w:sz="0" w:space="0" w:color="auto"/>
      </w:divBdr>
    </w:div>
    <w:div w:id="1945453815">
      <w:bodyDiv w:val="1"/>
      <w:marLeft w:val="0"/>
      <w:marRight w:val="0"/>
      <w:marTop w:val="0"/>
      <w:marBottom w:val="0"/>
      <w:divBdr>
        <w:top w:val="none" w:sz="0" w:space="0" w:color="auto"/>
        <w:left w:val="none" w:sz="0" w:space="0" w:color="auto"/>
        <w:bottom w:val="none" w:sz="0" w:space="0" w:color="auto"/>
        <w:right w:val="none" w:sz="0" w:space="0" w:color="auto"/>
      </w:divBdr>
    </w:div>
    <w:div w:id="1946770385">
      <w:bodyDiv w:val="1"/>
      <w:marLeft w:val="0"/>
      <w:marRight w:val="0"/>
      <w:marTop w:val="0"/>
      <w:marBottom w:val="0"/>
      <w:divBdr>
        <w:top w:val="none" w:sz="0" w:space="0" w:color="auto"/>
        <w:left w:val="none" w:sz="0" w:space="0" w:color="auto"/>
        <w:bottom w:val="none" w:sz="0" w:space="0" w:color="auto"/>
        <w:right w:val="none" w:sz="0" w:space="0" w:color="auto"/>
      </w:divBdr>
    </w:div>
    <w:div w:id="1950038469">
      <w:bodyDiv w:val="1"/>
      <w:marLeft w:val="0"/>
      <w:marRight w:val="0"/>
      <w:marTop w:val="0"/>
      <w:marBottom w:val="0"/>
      <w:divBdr>
        <w:top w:val="none" w:sz="0" w:space="0" w:color="auto"/>
        <w:left w:val="none" w:sz="0" w:space="0" w:color="auto"/>
        <w:bottom w:val="none" w:sz="0" w:space="0" w:color="auto"/>
        <w:right w:val="none" w:sz="0" w:space="0" w:color="auto"/>
      </w:divBdr>
    </w:div>
    <w:div w:id="1952125389">
      <w:bodyDiv w:val="1"/>
      <w:marLeft w:val="0"/>
      <w:marRight w:val="0"/>
      <w:marTop w:val="0"/>
      <w:marBottom w:val="0"/>
      <w:divBdr>
        <w:top w:val="none" w:sz="0" w:space="0" w:color="auto"/>
        <w:left w:val="none" w:sz="0" w:space="0" w:color="auto"/>
        <w:bottom w:val="none" w:sz="0" w:space="0" w:color="auto"/>
        <w:right w:val="none" w:sz="0" w:space="0" w:color="auto"/>
      </w:divBdr>
    </w:div>
    <w:div w:id="1952127321">
      <w:bodyDiv w:val="1"/>
      <w:marLeft w:val="0"/>
      <w:marRight w:val="0"/>
      <w:marTop w:val="0"/>
      <w:marBottom w:val="0"/>
      <w:divBdr>
        <w:top w:val="none" w:sz="0" w:space="0" w:color="auto"/>
        <w:left w:val="none" w:sz="0" w:space="0" w:color="auto"/>
        <w:bottom w:val="none" w:sz="0" w:space="0" w:color="auto"/>
        <w:right w:val="none" w:sz="0" w:space="0" w:color="auto"/>
      </w:divBdr>
    </w:div>
    <w:div w:id="1953634345">
      <w:bodyDiv w:val="1"/>
      <w:marLeft w:val="0"/>
      <w:marRight w:val="0"/>
      <w:marTop w:val="0"/>
      <w:marBottom w:val="0"/>
      <w:divBdr>
        <w:top w:val="none" w:sz="0" w:space="0" w:color="auto"/>
        <w:left w:val="none" w:sz="0" w:space="0" w:color="auto"/>
        <w:bottom w:val="none" w:sz="0" w:space="0" w:color="auto"/>
        <w:right w:val="none" w:sz="0" w:space="0" w:color="auto"/>
      </w:divBdr>
    </w:div>
    <w:div w:id="1953977581">
      <w:bodyDiv w:val="1"/>
      <w:marLeft w:val="0"/>
      <w:marRight w:val="0"/>
      <w:marTop w:val="0"/>
      <w:marBottom w:val="0"/>
      <w:divBdr>
        <w:top w:val="none" w:sz="0" w:space="0" w:color="auto"/>
        <w:left w:val="none" w:sz="0" w:space="0" w:color="auto"/>
        <w:bottom w:val="none" w:sz="0" w:space="0" w:color="auto"/>
        <w:right w:val="none" w:sz="0" w:space="0" w:color="auto"/>
      </w:divBdr>
    </w:div>
    <w:div w:id="1954093809">
      <w:bodyDiv w:val="1"/>
      <w:marLeft w:val="0"/>
      <w:marRight w:val="0"/>
      <w:marTop w:val="0"/>
      <w:marBottom w:val="0"/>
      <w:divBdr>
        <w:top w:val="none" w:sz="0" w:space="0" w:color="auto"/>
        <w:left w:val="none" w:sz="0" w:space="0" w:color="auto"/>
        <w:bottom w:val="none" w:sz="0" w:space="0" w:color="auto"/>
        <w:right w:val="none" w:sz="0" w:space="0" w:color="auto"/>
      </w:divBdr>
    </w:div>
    <w:div w:id="1954708699">
      <w:bodyDiv w:val="1"/>
      <w:marLeft w:val="0"/>
      <w:marRight w:val="0"/>
      <w:marTop w:val="0"/>
      <w:marBottom w:val="0"/>
      <w:divBdr>
        <w:top w:val="none" w:sz="0" w:space="0" w:color="auto"/>
        <w:left w:val="none" w:sz="0" w:space="0" w:color="auto"/>
        <w:bottom w:val="none" w:sz="0" w:space="0" w:color="auto"/>
        <w:right w:val="none" w:sz="0" w:space="0" w:color="auto"/>
      </w:divBdr>
    </w:div>
    <w:div w:id="1955549181">
      <w:bodyDiv w:val="1"/>
      <w:marLeft w:val="0"/>
      <w:marRight w:val="0"/>
      <w:marTop w:val="0"/>
      <w:marBottom w:val="0"/>
      <w:divBdr>
        <w:top w:val="none" w:sz="0" w:space="0" w:color="auto"/>
        <w:left w:val="none" w:sz="0" w:space="0" w:color="auto"/>
        <w:bottom w:val="none" w:sz="0" w:space="0" w:color="auto"/>
        <w:right w:val="none" w:sz="0" w:space="0" w:color="auto"/>
      </w:divBdr>
    </w:div>
    <w:div w:id="1956205296">
      <w:bodyDiv w:val="1"/>
      <w:marLeft w:val="0"/>
      <w:marRight w:val="0"/>
      <w:marTop w:val="0"/>
      <w:marBottom w:val="0"/>
      <w:divBdr>
        <w:top w:val="none" w:sz="0" w:space="0" w:color="auto"/>
        <w:left w:val="none" w:sz="0" w:space="0" w:color="auto"/>
        <w:bottom w:val="none" w:sz="0" w:space="0" w:color="auto"/>
        <w:right w:val="none" w:sz="0" w:space="0" w:color="auto"/>
      </w:divBdr>
    </w:div>
    <w:div w:id="1957133558">
      <w:bodyDiv w:val="1"/>
      <w:marLeft w:val="0"/>
      <w:marRight w:val="0"/>
      <w:marTop w:val="0"/>
      <w:marBottom w:val="0"/>
      <w:divBdr>
        <w:top w:val="none" w:sz="0" w:space="0" w:color="auto"/>
        <w:left w:val="none" w:sz="0" w:space="0" w:color="auto"/>
        <w:bottom w:val="none" w:sz="0" w:space="0" w:color="auto"/>
        <w:right w:val="none" w:sz="0" w:space="0" w:color="auto"/>
      </w:divBdr>
    </w:div>
    <w:div w:id="1957367338">
      <w:bodyDiv w:val="1"/>
      <w:marLeft w:val="0"/>
      <w:marRight w:val="0"/>
      <w:marTop w:val="0"/>
      <w:marBottom w:val="0"/>
      <w:divBdr>
        <w:top w:val="none" w:sz="0" w:space="0" w:color="auto"/>
        <w:left w:val="none" w:sz="0" w:space="0" w:color="auto"/>
        <w:bottom w:val="none" w:sz="0" w:space="0" w:color="auto"/>
        <w:right w:val="none" w:sz="0" w:space="0" w:color="auto"/>
      </w:divBdr>
    </w:div>
    <w:div w:id="1957712780">
      <w:bodyDiv w:val="1"/>
      <w:marLeft w:val="0"/>
      <w:marRight w:val="0"/>
      <w:marTop w:val="0"/>
      <w:marBottom w:val="0"/>
      <w:divBdr>
        <w:top w:val="none" w:sz="0" w:space="0" w:color="auto"/>
        <w:left w:val="none" w:sz="0" w:space="0" w:color="auto"/>
        <w:bottom w:val="none" w:sz="0" w:space="0" w:color="auto"/>
        <w:right w:val="none" w:sz="0" w:space="0" w:color="auto"/>
      </w:divBdr>
    </w:div>
    <w:div w:id="1963413264">
      <w:bodyDiv w:val="1"/>
      <w:marLeft w:val="0"/>
      <w:marRight w:val="0"/>
      <w:marTop w:val="0"/>
      <w:marBottom w:val="0"/>
      <w:divBdr>
        <w:top w:val="none" w:sz="0" w:space="0" w:color="auto"/>
        <w:left w:val="none" w:sz="0" w:space="0" w:color="auto"/>
        <w:bottom w:val="none" w:sz="0" w:space="0" w:color="auto"/>
        <w:right w:val="none" w:sz="0" w:space="0" w:color="auto"/>
      </w:divBdr>
    </w:div>
    <w:div w:id="1963802750">
      <w:bodyDiv w:val="1"/>
      <w:marLeft w:val="0"/>
      <w:marRight w:val="0"/>
      <w:marTop w:val="0"/>
      <w:marBottom w:val="0"/>
      <w:divBdr>
        <w:top w:val="none" w:sz="0" w:space="0" w:color="auto"/>
        <w:left w:val="none" w:sz="0" w:space="0" w:color="auto"/>
        <w:bottom w:val="none" w:sz="0" w:space="0" w:color="auto"/>
        <w:right w:val="none" w:sz="0" w:space="0" w:color="auto"/>
      </w:divBdr>
    </w:div>
    <w:div w:id="1964072252">
      <w:bodyDiv w:val="1"/>
      <w:marLeft w:val="0"/>
      <w:marRight w:val="0"/>
      <w:marTop w:val="0"/>
      <w:marBottom w:val="0"/>
      <w:divBdr>
        <w:top w:val="none" w:sz="0" w:space="0" w:color="auto"/>
        <w:left w:val="none" w:sz="0" w:space="0" w:color="auto"/>
        <w:bottom w:val="none" w:sz="0" w:space="0" w:color="auto"/>
        <w:right w:val="none" w:sz="0" w:space="0" w:color="auto"/>
      </w:divBdr>
    </w:div>
    <w:div w:id="1965581273">
      <w:bodyDiv w:val="1"/>
      <w:marLeft w:val="0"/>
      <w:marRight w:val="0"/>
      <w:marTop w:val="0"/>
      <w:marBottom w:val="0"/>
      <w:divBdr>
        <w:top w:val="none" w:sz="0" w:space="0" w:color="auto"/>
        <w:left w:val="none" w:sz="0" w:space="0" w:color="auto"/>
        <w:bottom w:val="none" w:sz="0" w:space="0" w:color="auto"/>
        <w:right w:val="none" w:sz="0" w:space="0" w:color="auto"/>
      </w:divBdr>
    </w:div>
    <w:div w:id="1965698729">
      <w:bodyDiv w:val="1"/>
      <w:marLeft w:val="0"/>
      <w:marRight w:val="0"/>
      <w:marTop w:val="0"/>
      <w:marBottom w:val="0"/>
      <w:divBdr>
        <w:top w:val="none" w:sz="0" w:space="0" w:color="auto"/>
        <w:left w:val="none" w:sz="0" w:space="0" w:color="auto"/>
        <w:bottom w:val="none" w:sz="0" w:space="0" w:color="auto"/>
        <w:right w:val="none" w:sz="0" w:space="0" w:color="auto"/>
      </w:divBdr>
    </w:div>
    <w:div w:id="1965843640">
      <w:bodyDiv w:val="1"/>
      <w:marLeft w:val="0"/>
      <w:marRight w:val="0"/>
      <w:marTop w:val="0"/>
      <w:marBottom w:val="0"/>
      <w:divBdr>
        <w:top w:val="none" w:sz="0" w:space="0" w:color="auto"/>
        <w:left w:val="none" w:sz="0" w:space="0" w:color="auto"/>
        <w:bottom w:val="none" w:sz="0" w:space="0" w:color="auto"/>
        <w:right w:val="none" w:sz="0" w:space="0" w:color="auto"/>
      </w:divBdr>
    </w:div>
    <w:div w:id="1966109024">
      <w:bodyDiv w:val="1"/>
      <w:marLeft w:val="0"/>
      <w:marRight w:val="0"/>
      <w:marTop w:val="0"/>
      <w:marBottom w:val="0"/>
      <w:divBdr>
        <w:top w:val="none" w:sz="0" w:space="0" w:color="auto"/>
        <w:left w:val="none" w:sz="0" w:space="0" w:color="auto"/>
        <w:bottom w:val="none" w:sz="0" w:space="0" w:color="auto"/>
        <w:right w:val="none" w:sz="0" w:space="0" w:color="auto"/>
      </w:divBdr>
    </w:div>
    <w:div w:id="1966347803">
      <w:bodyDiv w:val="1"/>
      <w:marLeft w:val="0"/>
      <w:marRight w:val="0"/>
      <w:marTop w:val="0"/>
      <w:marBottom w:val="0"/>
      <w:divBdr>
        <w:top w:val="none" w:sz="0" w:space="0" w:color="auto"/>
        <w:left w:val="none" w:sz="0" w:space="0" w:color="auto"/>
        <w:bottom w:val="none" w:sz="0" w:space="0" w:color="auto"/>
        <w:right w:val="none" w:sz="0" w:space="0" w:color="auto"/>
      </w:divBdr>
    </w:div>
    <w:div w:id="1967467668">
      <w:bodyDiv w:val="1"/>
      <w:marLeft w:val="0"/>
      <w:marRight w:val="0"/>
      <w:marTop w:val="0"/>
      <w:marBottom w:val="0"/>
      <w:divBdr>
        <w:top w:val="none" w:sz="0" w:space="0" w:color="auto"/>
        <w:left w:val="none" w:sz="0" w:space="0" w:color="auto"/>
        <w:bottom w:val="none" w:sz="0" w:space="0" w:color="auto"/>
        <w:right w:val="none" w:sz="0" w:space="0" w:color="auto"/>
      </w:divBdr>
    </w:div>
    <w:div w:id="1967659647">
      <w:bodyDiv w:val="1"/>
      <w:marLeft w:val="0"/>
      <w:marRight w:val="0"/>
      <w:marTop w:val="0"/>
      <w:marBottom w:val="0"/>
      <w:divBdr>
        <w:top w:val="none" w:sz="0" w:space="0" w:color="auto"/>
        <w:left w:val="none" w:sz="0" w:space="0" w:color="auto"/>
        <w:bottom w:val="none" w:sz="0" w:space="0" w:color="auto"/>
        <w:right w:val="none" w:sz="0" w:space="0" w:color="auto"/>
      </w:divBdr>
    </w:div>
    <w:div w:id="1968393505">
      <w:bodyDiv w:val="1"/>
      <w:marLeft w:val="0"/>
      <w:marRight w:val="0"/>
      <w:marTop w:val="0"/>
      <w:marBottom w:val="0"/>
      <w:divBdr>
        <w:top w:val="none" w:sz="0" w:space="0" w:color="auto"/>
        <w:left w:val="none" w:sz="0" w:space="0" w:color="auto"/>
        <w:bottom w:val="none" w:sz="0" w:space="0" w:color="auto"/>
        <w:right w:val="none" w:sz="0" w:space="0" w:color="auto"/>
      </w:divBdr>
    </w:div>
    <w:div w:id="1970821828">
      <w:bodyDiv w:val="1"/>
      <w:marLeft w:val="0"/>
      <w:marRight w:val="0"/>
      <w:marTop w:val="0"/>
      <w:marBottom w:val="0"/>
      <w:divBdr>
        <w:top w:val="none" w:sz="0" w:space="0" w:color="auto"/>
        <w:left w:val="none" w:sz="0" w:space="0" w:color="auto"/>
        <w:bottom w:val="none" w:sz="0" w:space="0" w:color="auto"/>
        <w:right w:val="none" w:sz="0" w:space="0" w:color="auto"/>
      </w:divBdr>
    </w:div>
    <w:div w:id="1974481989">
      <w:bodyDiv w:val="1"/>
      <w:marLeft w:val="0"/>
      <w:marRight w:val="0"/>
      <w:marTop w:val="0"/>
      <w:marBottom w:val="0"/>
      <w:divBdr>
        <w:top w:val="none" w:sz="0" w:space="0" w:color="auto"/>
        <w:left w:val="none" w:sz="0" w:space="0" w:color="auto"/>
        <w:bottom w:val="none" w:sz="0" w:space="0" w:color="auto"/>
        <w:right w:val="none" w:sz="0" w:space="0" w:color="auto"/>
      </w:divBdr>
    </w:div>
    <w:div w:id="1975210006">
      <w:bodyDiv w:val="1"/>
      <w:marLeft w:val="0"/>
      <w:marRight w:val="0"/>
      <w:marTop w:val="0"/>
      <w:marBottom w:val="0"/>
      <w:divBdr>
        <w:top w:val="none" w:sz="0" w:space="0" w:color="auto"/>
        <w:left w:val="none" w:sz="0" w:space="0" w:color="auto"/>
        <w:bottom w:val="none" w:sz="0" w:space="0" w:color="auto"/>
        <w:right w:val="none" w:sz="0" w:space="0" w:color="auto"/>
      </w:divBdr>
    </w:div>
    <w:div w:id="1975333748">
      <w:bodyDiv w:val="1"/>
      <w:marLeft w:val="0"/>
      <w:marRight w:val="0"/>
      <w:marTop w:val="0"/>
      <w:marBottom w:val="0"/>
      <w:divBdr>
        <w:top w:val="none" w:sz="0" w:space="0" w:color="auto"/>
        <w:left w:val="none" w:sz="0" w:space="0" w:color="auto"/>
        <w:bottom w:val="none" w:sz="0" w:space="0" w:color="auto"/>
        <w:right w:val="none" w:sz="0" w:space="0" w:color="auto"/>
      </w:divBdr>
    </w:div>
    <w:div w:id="1979146493">
      <w:bodyDiv w:val="1"/>
      <w:marLeft w:val="0"/>
      <w:marRight w:val="0"/>
      <w:marTop w:val="0"/>
      <w:marBottom w:val="0"/>
      <w:divBdr>
        <w:top w:val="none" w:sz="0" w:space="0" w:color="auto"/>
        <w:left w:val="none" w:sz="0" w:space="0" w:color="auto"/>
        <w:bottom w:val="none" w:sz="0" w:space="0" w:color="auto"/>
        <w:right w:val="none" w:sz="0" w:space="0" w:color="auto"/>
      </w:divBdr>
    </w:div>
    <w:div w:id="1979869681">
      <w:bodyDiv w:val="1"/>
      <w:marLeft w:val="0"/>
      <w:marRight w:val="0"/>
      <w:marTop w:val="0"/>
      <w:marBottom w:val="0"/>
      <w:divBdr>
        <w:top w:val="none" w:sz="0" w:space="0" w:color="auto"/>
        <w:left w:val="none" w:sz="0" w:space="0" w:color="auto"/>
        <w:bottom w:val="none" w:sz="0" w:space="0" w:color="auto"/>
        <w:right w:val="none" w:sz="0" w:space="0" w:color="auto"/>
      </w:divBdr>
    </w:div>
    <w:div w:id="1982075280">
      <w:bodyDiv w:val="1"/>
      <w:marLeft w:val="0"/>
      <w:marRight w:val="0"/>
      <w:marTop w:val="0"/>
      <w:marBottom w:val="0"/>
      <w:divBdr>
        <w:top w:val="none" w:sz="0" w:space="0" w:color="auto"/>
        <w:left w:val="none" w:sz="0" w:space="0" w:color="auto"/>
        <w:bottom w:val="none" w:sz="0" w:space="0" w:color="auto"/>
        <w:right w:val="none" w:sz="0" w:space="0" w:color="auto"/>
      </w:divBdr>
    </w:div>
    <w:div w:id="1983003666">
      <w:bodyDiv w:val="1"/>
      <w:marLeft w:val="0"/>
      <w:marRight w:val="0"/>
      <w:marTop w:val="0"/>
      <w:marBottom w:val="0"/>
      <w:divBdr>
        <w:top w:val="none" w:sz="0" w:space="0" w:color="auto"/>
        <w:left w:val="none" w:sz="0" w:space="0" w:color="auto"/>
        <w:bottom w:val="none" w:sz="0" w:space="0" w:color="auto"/>
        <w:right w:val="none" w:sz="0" w:space="0" w:color="auto"/>
      </w:divBdr>
    </w:div>
    <w:div w:id="1984190020">
      <w:bodyDiv w:val="1"/>
      <w:marLeft w:val="0"/>
      <w:marRight w:val="0"/>
      <w:marTop w:val="0"/>
      <w:marBottom w:val="0"/>
      <w:divBdr>
        <w:top w:val="none" w:sz="0" w:space="0" w:color="auto"/>
        <w:left w:val="none" w:sz="0" w:space="0" w:color="auto"/>
        <w:bottom w:val="none" w:sz="0" w:space="0" w:color="auto"/>
        <w:right w:val="none" w:sz="0" w:space="0" w:color="auto"/>
      </w:divBdr>
    </w:div>
    <w:div w:id="1985504788">
      <w:bodyDiv w:val="1"/>
      <w:marLeft w:val="0"/>
      <w:marRight w:val="0"/>
      <w:marTop w:val="0"/>
      <w:marBottom w:val="0"/>
      <w:divBdr>
        <w:top w:val="none" w:sz="0" w:space="0" w:color="auto"/>
        <w:left w:val="none" w:sz="0" w:space="0" w:color="auto"/>
        <w:bottom w:val="none" w:sz="0" w:space="0" w:color="auto"/>
        <w:right w:val="none" w:sz="0" w:space="0" w:color="auto"/>
      </w:divBdr>
    </w:div>
    <w:div w:id="1985618468">
      <w:bodyDiv w:val="1"/>
      <w:marLeft w:val="0"/>
      <w:marRight w:val="0"/>
      <w:marTop w:val="0"/>
      <w:marBottom w:val="0"/>
      <w:divBdr>
        <w:top w:val="none" w:sz="0" w:space="0" w:color="auto"/>
        <w:left w:val="none" w:sz="0" w:space="0" w:color="auto"/>
        <w:bottom w:val="none" w:sz="0" w:space="0" w:color="auto"/>
        <w:right w:val="none" w:sz="0" w:space="0" w:color="auto"/>
      </w:divBdr>
    </w:div>
    <w:div w:id="1986935954">
      <w:bodyDiv w:val="1"/>
      <w:marLeft w:val="0"/>
      <w:marRight w:val="0"/>
      <w:marTop w:val="0"/>
      <w:marBottom w:val="0"/>
      <w:divBdr>
        <w:top w:val="none" w:sz="0" w:space="0" w:color="auto"/>
        <w:left w:val="none" w:sz="0" w:space="0" w:color="auto"/>
        <w:bottom w:val="none" w:sz="0" w:space="0" w:color="auto"/>
        <w:right w:val="none" w:sz="0" w:space="0" w:color="auto"/>
      </w:divBdr>
    </w:div>
    <w:div w:id="1987081311">
      <w:bodyDiv w:val="1"/>
      <w:marLeft w:val="0"/>
      <w:marRight w:val="0"/>
      <w:marTop w:val="0"/>
      <w:marBottom w:val="0"/>
      <w:divBdr>
        <w:top w:val="none" w:sz="0" w:space="0" w:color="auto"/>
        <w:left w:val="none" w:sz="0" w:space="0" w:color="auto"/>
        <w:bottom w:val="none" w:sz="0" w:space="0" w:color="auto"/>
        <w:right w:val="none" w:sz="0" w:space="0" w:color="auto"/>
      </w:divBdr>
    </w:div>
    <w:div w:id="1987124152">
      <w:bodyDiv w:val="1"/>
      <w:marLeft w:val="0"/>
      <w:marRight w:val="0"/>
      <w:marTop w:val="0"/>
      <w:marBottom w:val="0"/>
      <w:divBdr>
        <w:top w:val="none" w:sz="0" w:space="0" w:color="auto"/>
        <w:left w:val="none" w:sz="0" w:space="0" w:color="auto"/>
        <w:bottom w:val="none" w:sz="0" w:space="0" w:color="auto"/>
        <w:right w:val="none" w:sz="0" w:space="0" w:color="auto"/>
      </w:divBdr>
    </w:div>
    <w:div w:id="1987394761">
      <w:bodyDiv w:val="1"/>
      <w:marLeft w:val="0"/>
      <w:marRight w:val="0"/>
      <w:marTop w:val="0"/>
      <w:marBottom w:val="0"/>
      <w:divBdr>
        <w:top w:val="none" w:sz="0" w:space="0" w:color="auto"/>
        <w:left w:val="none" w:sz="0" w:space="0" w:color="auto"/>
        <w:bottom w:val="none" w:sz="0" w:space="0" w:color="auto"/>
        <w:right w:val="none" w:sz="0" w:space="0" w:color="auto"/>
      </w:divBdr>
    </w:div>
    <w:div w:id="1987465469">
      <w:bodyDiv w:val="1"/>
      <w:marLeft w:val="0"/>
      <w:marRight w:val="0"/>
      <w:marTop w:val="0"/>
      <w:marBottom w:val="0"/>
      <w:divBdr>
        <w:top w:val="none" w:sz="0" w:space="0" w:color="auto"/>
        <w:left w:val="none" w:sz="0" w:space="0" w:color="auto"/>
        <w:bottom w:val="none" w:sz="0" w:space="0" w:color="auto"/>
        <w:right w:val="none" w:sz="0" w:space="0" w:color="auto"/>
      </w:divBdr>
    </w:div>
    <w:div w:id="1987468850">
      <w:bodyDiv w:val="1"/>
      <w:marLeft w:val="0"/>
      <w:marRight w:val="0"/>
      <w:marTop w:val="0"/>
      <w:marBottom w:val="0"/>
      <w:divBdr>
        <w:top w:val="none" w:sz="0" w:space="0" w:color="auto"/>
        <w:left w:val="none" w:sz="0" w:space="0" w:color="auto"/>
        <w:bottom w:val="none" w:sz="0" w:space="0" w:color="auto"/>
        <w:right w:val="none" w:sz="0" w:space="0" w:color="auto"/>
      </w:divBdr>
    </w:div>
    <w:div w:id="1987974987">
      <w:bodyDiv w:val="1"/>
      <w:marLeft w:val="0"/>
      <w:marRight w:val="0"/>
      <w:marTop w:val="0"/>
      <w:marBottom w:val="0"/>
      <w:divBdr>
        <w:top w:val="none" w:sz="0" w:space="0" w:color="auto"/>
        <w:left w:val="none" w:sz="0" w:space="0" w:color="auto"/>
        <w:bottom w:val="none" w:sz="0" w:space="0" w:color="auto"/>
        <w:right w:val="none" w:sz="0" w:space="0" w:color="auto"/>
      </w:divBdr>
    </w:div>
    <w:div w:id="1988700548">
      <w:bodyDiv w:val="1"/>
      <w:marLeft w:val="0"/>
      <w:marRight w:val="0"/>
      <w:marTop w:val="0"/>
      <w:marBottom w:val="0"/>
      <w:divBdr>
        <w:top w:val="none" w:sz="0" w:space="0" w:color="auto"/>
        <w:left w:val="none" w:sz="0" w:space="0" w:color="auto"/>
        <w:bottom w:val="none" w:sz="0" w:space="0" w:color="auto"/>
        <w:right w:val="none" w:sz="0" w:space="0" w:color="auto"/>
      </w:divBdr>
    </w:div>
    <w:div w:id="1988894603">
      <w:bodyDiv w:val="1"/>
      <w:marLeft w:val="0"/>
      <w:marRight w:val="0"/>
      <w:marTop w:val="0"/>
      <w:marBottom w:val="0"/>
      <w:divBdr>
        <w:top w:val="none" w:sz="0" w:space="0" w:color="auto"/>
        <w:left w:val="none" w:sz="0" w:space="0" w:color="auto"/>
        <w:bottom w:val="none" w:sz="0" w:space="0" w:color="auto"/>
        <w:right w:val="none" w:sz="0" w:space="0" w:color="auto"/>
      </w:divBdr>
    </w:div>
    <w:div w:id="1990985399">
      <w:bodyDiv w:val="1"/>
      <w:marLeft w:val="0"/>
      <w:marRight w:val="0"/>
      <w:marTop w:val="0"/>
      <w:marBottom w:val="0"/>
      <w:divBdr>
        <w:top w:val="none" w:sz="0" w:space="0" w:color="auto"/>
        <w:left w:val="none" w:sz="0" w:space="0" w:color="auto"/>
        <w:bottom w:val="none" w:sz="0" w:space="0" w:color="auto"/>
        <w:right w:val="none" w:sz="0" w:space="0" w:color="auto"/>
      </w:divBdr>
    </w:div>
    <w:div w:id="1992978694">
      <w:bodyDiv w:val="1"/>
      <w:marLeft w:val="0"/>
      <w:marRight w:val="0"/>
      <w:marTop w:val="0"/>
      <w:marBottom w:val="0"/>
      <w:divBdr>
        <w:top w:val="none" w:sz="0" w:space="0" w:color="auto"/>
        <w:left w:val="none" w:sz="0" w:space="0" w:color="auto"/>
        <w:bottom w:val="none" w:sz="0" w:space="0" w:color="auto"/>
        <w:right w:val="none" w:sz="0" w:space="0" w:color="auto"/>
      </w:divBdr>
    </w:div>
    <w:div w:id="1993174045">
      <w:bodyDiv w:val="1"/>
      <w:marLeft w:val="0"/>
      <w:marRight w:val="0"/>
      <w:marTop w:val="0"/>
      <w:marBottom w:val="0"/>
      <w:divBdr>
        <w:top w:val="none" w:sz="0" w:space="0" w:color="auto"/>
        <w:left w:val="none" w:sz="0" w:space="0" w:color="auto"/>
        <w:bottom w:val="none" w:sz="0" w:space="0" w:color="auto"/>
        <w:right w:val="none" w:sz="0" w:space="0" w:color="auto"/>
      </w:divBdr>
    </w:div>
    <w:div w:id="1993412146">
      <w:bodyDiv w:val="1"/>
      <w:marLeft w:val="0"/>
      <w:marRight w:val="0"/>
      <w:marTop w:val="0"/>
      <w:marBottom w:val="0"/>
      <w:divBdr>
        <w:top w:val="none" w:sz="0" w:space="0" w:color="auto"/>
        <w:left w:val="none" w:sz="0" w:space="0" w:color="auto"/>
        <w:bottom w:val="none" w:sz="0" w:space="0" w:color="auto"/>
        <w:right w:val="none" w:sz="0" w:space="0" w:color="auto"/>
      </w:divBdr>
    </w:div>
    <w:div w:id="1995328334">
      <w:bodyDiv w:val="1"/>
      <w:marLeft w:val="0"/>
      <w:marRight w:val="0"/>
      <w:marTop w:val="0"/>
      <w:marBottom w:val="0"/>
      <w:divBdr>
        <w:top w:val="none" w:sz="0" w:space="0" w:color="auto"/>
        <w:left w:val="none" w:sz="0" w:space="0" w:color="auto"/>
        <w:bottom w:val="none" w:sz="0" w:space="0" w:color="auto"/>
        <w:right w:val="none" w:sz="0" w:space="0" w:color="auto"/>
      </w:divBdr>
    </w:div>
    <w:div w:id="1996031178">
      <w:bodyDiv w:val="1"/>
      <w:marLeft w:val="0"/>
      <w:marRight w:val="0"/>
      <w:marTop w:val="0"/>
      <w:marBottom w:val="0"/>
      <w:divBdr>
        <w:top w:val="none" w:sz="0" w:space="0" w:color="auto"/>
        <w:left w:val="none" w:sz="0" w:space="0" w:color="auto"/>
        <w:bottom w:val="none" w:sz="0" w:space="0" w:color="auto"/>
        <w:right w:val="none" w:sz="0" w:space="0" w:color="auto"/>
      </w:divBdr>
    </w:div>
    <w:div w:id="1996102635">
      <w:bodyDiv w:val="1"/>
      <w:marLeft w:val="0"/>
      <w:marRight w:val="0"/>
      <w:marTop w:val="0"/>
      <w:marBottom w:val="0"/>
      <w:divBdr>
        <w:top w:val="none" w:sz="0" w:space="0" w:color="auto"/>
        <w:left w:val="none" w:sz="0" w:space="0" w:color="auto"/>
        <w:bottom w:val="none" w:sz="0" w:space="0" w:color="auto"/>
        <w:right w:val="none" w:sz="0" w:space="0" w:color="auto"/>
      </w:divBdr>
    </w:div>
    <w:div w:id="1997567807">
      <w:bodyDiv w:val="1"/>
      <w:marLeft w:val="0"/>
      <w:marRight w:val="0"/>
      <w:marTop w:val="0"/>
      <w:marBottom w:val="0"/>
      <w:divBdr>
        <w:top w:val="none" w:sz="0" w:space="0" w:color="auto"/>
        <w:left w:val="none" w:sz="0" w:space="0" w:color="auto"/>
        <w:bottom w:val="none" w:sz="0" w:space="0" w:color="auto"/>
        <w:right w:val="none" w:sz="0" w:space="0" w:color="auto"/>
      </w:divBdr>
    </w:div>
    <w:div w:id="1999723482">
      <w:bodyDiv w:val="1"/>
      <w:marLeft w:val="0"/>
      <w:marRight w:val="0"/>
      <w:marTop w:val="0"/>
      <w:marBottom w:val="0"/>
      <w:divBdr>
        <w:top w:val="none" w:sz="0" w:space="0" w:color="auto"/>
        <w:left w:val="none" w:sz="0" w:space="0" w:color="auto"/>
        <w:bottom w:val="none" w:sz="0" w:space="0" w:color="auto"/>
        <w:right w:val="none" w:sz="0" w:space="0" w:color="auto"/>
      </w:divBdr>
    </w:div>
    <w:div w:id="2000189334">
      <w:bodyDiv w:val="1"/>
      <w:marLeft w:val="0"/>
      <w:marRight w:val="0"/>
      <w:marTop w:val="0"/>
      <w:marBottom w:val="0"/>
      <w:divBdr>
        <w:top w:val="none" w:sz="0" w:space="0" w:color="auto"/>
        <w:left w:val="none" w:sz="0" w:space="0" w:color="auto"/>
        <w:bottom w:val="none" w:sz="0" w:space="0" w:color="auto"/>
        <w:right w:val="none" w:sz="0" w:space="0" w:color="auto"/>
      </w:divBdr>
    </w:div>
    <w:div w:id="2001276178">
      <w:bodyDiv w:val="1"/>
      <w:marLeft w:val="0"/>
      <w:marRight w:val="0"/>
      <w:marTop w:val="0"/>
      <w:marBottom w:val="0"/>
      <w:divBdr>
        <w:top w:val="none" w:sz="0" w:space="0" w:color="auto"/>
        <w:left w:val="none" w:sz="0" w:space="0" w:color="auto"/>
        <w:bottom w:val="none" w:sz="0" w:space="0" w:color="auto"/>
        <w:right w:val="none" w:sz="0" w:space="0" w:color="auto"/>
      </w:divBdr>
    </w:div>
    <w:div w:id="2003504215">
      <w:bodyDiv w:val="1"/>
      <w:marLeft w:val="0"/>
      <w:marRight w:val="0"/>
      <w:marTop w:val="0"/>
      <w:marBottom w:val="0"/>
      <w:divBdr>
        <w:top w:val="none" w:sz="0" w:space="0" w:color="auto"/>
        <w:left w:val="none" w:sz="0" w:space="0" w:color="auto"/>
        <w:bottom w:val="none" w:sz="0" w:space="0" w:color="auto"/>
        <w:right w:val="none" w:sz="0" w:space="0" w:color="auto"/>
      </w:divBdr>
    </w:div>
    <w:div w:id="2003850510">
      <w:bodyDiv w:val="1"/>
      <w:marLeft w:val="0"/>
      <w:marRight w:val="0"/>
      <w:marTop w:val="0"/>
      <w:marBottom w:val="0"/>
      <w:divBdr>
        <w:top w:val="none" w:sz="0" w:space="0" w:color="auto"/>
        <w:left w:val="none" w:sz="0" w:space="0" w:color="auto"/>
        <w:bottom w:val="none" w:sz="0" w:space="0" w:color="auto"/>
        <w:right w:val="none" w:sz="0" w:space="0" w:color="auto"/>
      </w:divBdr>
    </w:div>
    <w:div w:id="2005665058">
      <w:bodyDiv w:val="1"/>
      <w:marLeft w:val="0"/>
      <w:marRight w:val="0"/>
      <w:marTop w:val="0"/>
      <w:marBottom w:val="0"/>
      <w:divBdr>
        <w:top w:val="none" w:sz="0" w:space="0" w:color="auto"/>
        <w:left w:val="none" w:sz="0" w:space="0" w:color="auto"/>
        <w:bottom w:val="none" w:sz="0" w:space="0" w:color="auto"/>
        <w:right w:val="none" w:sz="0" w:space="0" w:color="auto"/>
      </w:divBdr>
    </w:div>
    <w:div w:id="2006282749">
      <w:bodyDiv w:val="1"/>
      <w:marLeft w:val="0"/>
      <w:marRight w:val="0"/>
      <w:marTop w:val="0"/>
      <w:marBottom w:val="0"/>
      <w:divBdr>
        <w:top w:val="none" w:sz="0" w:space="0" w:color="auto"/>
        <w:left w:val="none" w:sz="0" w:space="0" w:color="auto"/>
        <w:bottom w:val="none" w:sz="0" w:space="0" w:color="auto"/>
        <w:right w:val="none" w:sz="0" w:space="0" w:color="auto"/>
      </w:divBdr>
    </w:div>
    <w:div w:id="2008483633">
      <w:bodyDiv w:val="1"/>
      <w:marLeft w:val="0"/>
      <w:marRight w:val="0"/>
      <w:marTop w:val="0"/>
      <w:marBottom w:val="0"/>
      <w:divBdr>
        <w:top w:val="none" w:sz="0" w:space="0" w:color="auto"/>
        <w:left w:val="none" w:sz="0" w:space="0" w:color="auto"/>
        <w:bottom w:val="none" w:sz="0" w:space="0" w:color="auto"/>
        <w:right w:val="none" w:sz="0" w:space="0" w:color="auto"/>
      </w:divBdr>
    </w:div>
    <w:div w:id="2009017772">
      <w:bodyDiv w:val="1"/>
      <w:marLeft w:val="0"/>
      <w:marRight w:val="0"/>
      <w:marTop w:val="0"/>
      <w:marBottom w:val="0"/>
      <w:divBdr>
        <w:top w:val="none" w:sz="0" w:space="0" w:color="auto"/>
        <w:left w:val="none" w:sz="0" w:space="0" w:color="auto"/>
        <w:bottom w:val="none" w:sz="0" w:space="0" w:color="auto"/>
        <w:right w:val="none" w:sz="0" w:space="0" w:color="auto"/>
      </w:divBdr>
    </w:div>
    <w:div w:id="2009359921">
      <w:bodyDiv w:val="1"/>
      <w:marLeft w:val="0"/>
      <w:marRight w:val="0"/>
      <w:marTop w:val="0"/>
      <w:marBottom w:val="0"/>
      <w:divBdr>
        <w:top w:val="none" w:sz="0" w:space="0" w:color="auto"/>
        <w:left w:val="none" w:sz="0" w:space="0" w:color="auto"/>
        <w:bottom w:val="none" w:sz="0" w:space="0" w:color="auto"/>
        <w:right w:val="none" w:sz="0" w:space="0" w:color="auto"/>
      </w:divBdr>
    </w:div>
    <w:div w:id="2012368366">
      <w:bodyDiv w:val="1"/>
      <w:marLeft w:val="0"/>
      <w:marRight w:val="0"/>
      <w:marTop w:val="0"/>
      <w:marBottom w:val="0"/>
      <w:divBdr>
        <w:top w:val="none" w:sz="0" w:space="0" w:color="auto"/>
        <w:left w:val="none" w:sz="0" w:space="0" w:color="auto"/>
        <w:bottom w:val="none" w:sz="0" w:space="0" w:color="auto"/>
        <w:right w:val="none" w:sz="0" w:space="0" w:color="auto"/>
      </w:divBdr>
    </w:div>
    <w:div w:id="2012901992">
      <w:bodyDiv w:val="1"/>
      <w:marLeft w:val="0"/>
      <w:marRight w:val="0"/>
      <w:marTop w:val="0"/>
      <w:marBottom w:val="0"/>
      <w:divBdr>
        <w:top w:val="none" w:sz="0" w:space="0" w:color="auto"/>
        <w:left w:val="none" w:sz="0" w:space="0" w:color="auto"/>
        <w:bottom w:val="none" w:sz="0" w:space="0" w:color="auto"/>
        <w:right w:val="none" w:sz="0" w:space="0" w:color="auto"/>
      </w:divBdr>
    </w:div>
    <w:div w:id="2013222596">
      <w:bodyDiv w:val="1"/>
      <w:marLeft w:val="0"/>
      <w:marRight w:val="0"/>
      <w:marTop w:val="0"/>
      <w:marBottom w:val="0"/>
      <w:divBdr>
        <w:top w:val="none" w:sz="0" w:space="0" w:color="auto"/>
        <w:left w:val="none" w:sz="0" w:space="0" w:color="auto"/>
        <w:bottom w:val="none" w:sz="0" w:space="0" w:color="auto"/>
        <w:right w:val="none" w:sz="0" w:space="0" w:color="auto"/>
      </w:divBdr>
    </w:div>
    <w:div w:id="2014412038">
      <w:bodyDiv w:val="1"/>
      <w:marLeft w:val="0"/>
      <w:marRight w:val="0"/>
      <w:marTop w:val="0"/>
      <w:marBottom w:val="0"/>
      <w:divBdr>
        <w:top w:val="none" w:sz="0" w:space="0" w:color="auto"/>
        <w:left w:val="none" w:sz="0" w:space="0" w:color="auto"/>
        <w:bottom w:val="none" w:sz="0" w:space="0" w:color="auto"/>
        <w:right w:val="none" w:sz="0" w:space="0" w:color="auto"/>
      </w:divBdr>
    </w:div>
    <w:div w:id="2014603671">
      <w:bodyDiv w:val="1"/>
      <w:marLeft w:val="0"/>
      <w:marRight w:val="0"/>
      <w:marTop w:val="0"/>
      <w:marBottom w:val="0"/>
      <w:divBdr>
        <w:top w:val="none" w:sz="0" w:space="0" w:color="auto"/>
        <w:left w:val="none" w:sz="0" w:space="0" w:color="auto"/>
        <w:bottom w:val="none" w:sz="0" w:space="0" w:color="auto"/>
        <w:right w:val="none" w:sz="0" w:space="0" w:color="auto"/>
      </w:divBdr>
    </w:div>
    <w:div w:id="2014796600">
      <w:bodyDiv w:val="1"/>
      <w:marLeft w:val="0"/>
      <w:marRight w:val="0"/>
      <w:marTop w:val="0"/>
      <w:marBottom w:val="0"/>
      <w:divBdr>
        <w:top w:val="none" w:sz="0" w:space="0" w:color="auto"/>
        <w:left w:val="none" w:sz="0" w:space="0" w:color="auto"/>
        <w:bottom w:val="none" w:sz="0" w:space="0" w:color="auto"/>
        <w:right w:val="none" w:sz="0" w:space="0" w:color="auto"/>
      </w:divBdr>
    </w:div>
    <w:div w:id="2016220895">
      <w:bodyDiv w:val="1"/>
      <w:marLeft w:val="0"/>
      <w:marRight w:val="0"/>
      <w:marTop w:val="0"/>
      <w:marBottom w:val="0"/>
      <w:divBdr>
        <w:top w:val="none" w:sz="0" w:space="0" w:color="auto"/>
        <w:left w:val="none" w:sz="0" w:space="0" w:color="auto"/>
        <w:bottom w:val="none" w:sz="0" w:space="0" w:color="auto"/>
        <w:right w:val="none" w:sz="0" w:space="0" w:color="auto"/>
      </w:divBdr>
    </w:div>
    <w:div w:id="2016566789">
      <w:bodyDiv w:val="1"/>
      <w:marLeft w:val="0"/>
      <w:marRight w:val="0"/>
      <w:marTop w:val="0"/>
      <w:marBottom w:val="0"/>
      <w:divBdr>
        <w:top w:val="none" w:sz="0" w:space="0" w:color="auto"/>
        <w:left w:val="none" w:sz="0" w:space="0" w:color="auto"/>
        <w:bottom w:val="none" w:sz="0" w:space="0" w:color="auto"/>
        <w:right w:val="none" w:sz="0" w:space="0" w:color="auto"/>
      </w:divBdr>
    </w:div>
    <w:div w:id="2016571923">
      <w:bodyDiv w:val="1"/>
      <w:marLeft w:val="0"/>
      <w:marRight w:val="0"/>
      <w:marTop w:val="0"/>
      <w:marBottom w:val="0"/>
      <w:divBdr>
        <w:top w:val="none" w:sz="0" w:space="0" w:color="auto"/>
        <w:left w:val="none" w:sz="0" w:space="0" w:color="auto"/>
        <w:bottom w:val="none" w:sz="0" w:space="0" w:color="auto"/>
        <w:right w:val="none" w:sz="0" w:space="0" w:color="auto"/>
      </w:divBdr>
    </w:div>
    <w:div w:id="2016876488">
      <w:bodyDiv w:val="1"/>
      <w:marLeft w:val="0"/>
      <w:marRight w:val="0"/>
      <w:marTop w:val="0"/>
      <w:marBottom w:val="0"/>
      <w:divBdr>
        <w:top w:val="none" w:sz="0" w:space="0" w:color="auto"/>
        <w:left w:val="none" w:sz="0" w:space="0" w:color="auto"/>
        <w:bottom w:val="none" w:sz="0" w:space="0" w:color="auto"/>
        <w:right w:val="none" w:sz="0" w:space="0" w:color="auto"/>
      </w:divBdr>
    </w:div>
    <w:div w:id="2017536016">
      <w:bodyDiv w:val="1"/>
      <w:marLeft w:val="0"/>
      <w:marRight w:val="0"/>
      <w:marTop w:val="0"/>
      <w:marBottom w:val="0"/>
      <w:divBdr>
        <w:top w:val="none" w:sz="0" w:space="0" w:color="auto"/>
        <w:left w:val="none" w:sz="0" w:space="0" w:color="auto"/>
        <w:bottom w:val="none" w:sz="0" w:space="0" w:color="auto"/>
        <w:right w:val="none" w:sz="0" w:space="0" w:color="auto"/>
      </w:divBdr>
    </w:div>
    <w:div w:id="2017882647">
      <w:bodyDiv w:val="1"/>
      <w:marLeft w:val="0"/>
      <w:marRight w:val="0"/>
      <w:marTop w:val="0"/>
      <w:marBottom w:val="0"/>
      <w:divBdr>
        <w:top w:val="none" w:sz="0" w:space="0" w:color="auto"/>
        <w:left w:val="none" w:sz="0" w:space="0" w:color="auto"/>
        <w:bottom w:val="none" w:sz="0" w:space="0" w:color="auto"/>
        <w:right w:val="none" w:sz="0" w:space="0" w:color="auto"/>
      </w:divBdr>
    </w:div>
    <w:div w:id="2023781423">
      <w:bodyDiv w:val="1"/>
      <w:marLeft w:val="0"/>
      <w:marRight w:val="0"/>
      <w:marTop w:val="0"/>
      <w:marBottom w:val="0"/>
      <w:divBdr>
        <w:top w:val="none" w:sz="0" w:space="0" w:color="auto"/>
        <w:left w:val="none" w:sz="0" w:space="0" w:color="auto"/>
        <w:bottom w:val="none" w:sz="0" w:space="0" w:color="auto"/>
        <w:right w:val="none" w:sz="0" w:space="0" w:color="auto"/>
      </w:divBdr>
    </w:div>
    <w:div w:id="2023822841">
      <w:bodyDiv w:val="1"/>
      <w:marLeft w:val="0"/>
      <w:marRight w:val="0"/>
      <w:marTop w:val="0"/>
      <w:marBottom w:val="0"/>
      <w:divBdr>
        <w:top w:val="none" w:sz="0" w:space="0" w:color="auto"/>
        <w:left w:val="none" w:sz="0" w:space="0" w:color="auto"/>
        <w:bottom w:val="none" w:sz="0" w:space="0" w:color="auto"/>
        <w:right w:val="none" w:sz="0" w:space="0" w:color="auto"/>
      </w:divBdr>
    </w:div>
    <w:div w:id="2024278930">
      <w:bodyDiv w:val="1"/>
      <w:marLeft w:val="0"/>
      <w:marRight w:val="0"/>
      <w:marTop w:val="0"/>
      <w:marBottom w:val="0"/>
      <w:divBdr>
        <w:top w:val="none" w:sz="0" w:space="0" w:color="auto"/>
        <w:left w:val="none" w:sz="0" w:space="0" w:color="auto"/>
        <w:bottom w:val="none" w:sz="0" w:space="0" w:color="auto"/>
        <w:right w:val="none" w:sz="0" w:space="0" w:color="auto"/>
      </w:divBdr>
    </w:div>
    <w:div w:id="2024280532">
      <w:bodyDiv w:val="1"/>
      <w:marLeft w:val="0"/>
      <w:marRight w:val="0"/>
      <w:marTop w:val="0"/>
      <w:marBottom w:val="0"/>
      <w:divBdr>
        <w:top w:val="none" w:sz="0" w:space="0" w:color="auto"/>
        <w:left w:val="none" w:sz="0" w:space="0" w:color="auto"/>
        <w:bottom w:val="none" w:sz="0" w:space="0" w:color="auto"/>
        <w:right w:val="none" w:sz="0" w:space="0" w:color="auto"/>
      </w:divBdr>
    </w:div>
    <w:div w:id="2025545707">
      <w:bodyDiv w:val="1"/>
      <w:marLeft w:val="0"/>
      <w:marRight w:val="0"/>
      <w:marTop w:val="0"/>
      <w:marBottom w:val="0"/>
      <w:divBdr>
        <w:top w:val="none" w:sz="0" w:space="0" w:color="auto"/>
        <w:left w:val="none" w:sz="0" w:space="0" w:color="auto"/>
        <w:bottom w:val="none" w:sz="0" w:space="0" w:color="auto"/>
        <w:right w:val="none" w:sz="0" w:space="0" w:color="auto"/>
      </w:divBdr>
    </w:div>
    <w:div w:id="2029522002">
      <w:bodyDiv w:val="1"/>
      <w:marLeft w:val="0"/>
      <w:marRight w:val="0"/>
      <w:marTop w:val="0"/>
      <w:marBottom w:val="0"/>
      <w:divBdr>
        <w:top w:val="none" w:sz="0" w:space="0" w:color="auto"/>
        <w:left w:val="none" w:sz="0" w:space="0" w:color="auto"/>
        <w:bottom w:val="none" w:sz="0" w:space="0" w:color="auto"/>
        <w:right w:val="none" w:sz="0" w:space="0" w:color="auto"/>
      </w:divBdr>
    </w:div>
    <w:div w:id="2029671475">
      <w:bodyDiv w:val="1"/>
      <w:marLeft w:val="0"/>
      <w:marRight w:val="0"/>
      <w:marTop w:val="0"/>
      <w:marBottom w:val="0"/>
      <w:divBdr>
        <w:top w:val="none" w:sz="0" w:space="0" w:color="auto"/>
        <w:left w:val="none" w:sz="0" w:space="0" w:color="auto"/>
        <w:bottom w:val="none" w:sz="0" w:space="0" w:color="auto"/>
        <w:right w:val="none" w:sz="0" w:space="0" w:color="auto"/>
      </w:divBdr>
    </w:div>
    <w:div w:id="2032606935">
      <w:bodyDiv w:val="1"/>
      <w:marLeft w:val="0"/>
      <w:marRight w:val="0"/>
      <w:marTop w:val="0"/>
      <w:marBottom w:val="0"/>
      <w:divBdr>
        <w:top w:val="none" w:sz="0" w:space="0" w:color="auto"/>
        <w:left w:val="none" w:sz="0" w:space="0" w:color="auto"/>
        <w:bottom w:val="none" w:sz="0" w:space="0" w:color="auto"/>
        <w:right w:val="none" w:sz="0" w:space="0" w:color="auto"/>
      </w:divBdr>
    </w:div>
    <w:div w:id="2032998406">
      <w:bodyDiv w:val="1"/>
      <w:marLeft w:val="0"/>
      <w:marRight w:val="0"/>
      <w:marTop w:val="0"/>
      <w:marBottom w:val="0"/>
      <w:divBdr>
        <w:top w:val="none" w:sz="0" w:space="0" w:color="auto"/>
        <w:left w:val="none" w:sz="0" w:space="0" w:color="auto"/>
        <w:bottom w:val="none" w:sz="0" w:space="0" w:color="auto"/>
        <w:right w:val="none" w:sz="0" w:space="0" w:color="auto"/>
      </w:divBdr>
    </w:div>
    <w:div w:id="2033647836">
      <w:bodyDiv w:val="1"/>
      <w:marLeft w:val="0"/>
      <w:marRight w:val="0"/>
      <w:marTop w:val="0"/>
      <w:marBottom w:val="0"/>
      <w:divBdr>
        <w:top w:val="none" w:sz="0" w:space="0" w:color="auto"/>
        <w:left w:val="none" w:sz="0" w:space="0" w:color="auto"/>
        <w:bottom w:val="none" w:sz="0" w:space="0" w:color="auto"/>
        <w:right w:val="none" w:sz="0" w:space="0" w:color="auto"/>
      </w:divBdr>
    </w:div>
    <w:div w:id="2035839677">
      <w:bodyDiv w:val="1"/>
      <w:marLeft w:val="0"/>
      <w:marRight w:val="0"/>
      <w:marTop w:val="0"/>
      <w:marBottom w:val="0"/>
      <w:divBdr>
        <w:top w:val="none" w:sz="0" w:space="0" w:color="auto"/>
        <w:left w:val="none" w:sz="0" w:space="0" w:color="auto"/>
        <w:bottom w:val="none" w:sz="0" w:space="0" w:color="auto"/>
        <w:right w:val="none" w:sz="0" w:space="0" w:color="auto"/>
      </w:divBdr>
    </w:div>
    <w:div w:id="2036416691">
      <w:bodyDiv w:val="1"/>
      <w:marLeft w:val="0"/>
      <w:marRight w:val="0"/>
      <w:marTop w:val="0"/>
      <w:marBottom w:val="0"/>
      <w:divBdr>
        <w:top w:val="none" w:sz="0" w:space="0" w:color="auto"/>
        <w:left w:val="none" w:sz="0" w:space="0" w:color="auto"/>
        <w:bottom w:val="none" w:sz="0" w:space="0" w:color="auto"/>
        <w:right w:val="none" w:sz="0" w:space="0" w:color="auto"/>
      </w:divBdr>
    </w:div>
    <w:div w:id="2036735880">
      <w:bodyDiv w:val="1"/>
      <w:marLeft w:val="0"/>
      <w:marRight w:val="0"/>
      <w:marTop w:val="0"/>
      <w:marBottom w:val="0"/>
      <w:divBdr>
        <w:top w:val="none" w:sz="0" w:space="0" w:color="auto"/>
        <w:left w:val="none" w:sz="0" w:space="0" w:color="auto"/>
        <w:bottom w:val="none" w:sz="0" w:space="0" w:color="auto"/>
        <w:right w:val="none" w:sz="0" w:space="0" w:color="auto"/>
      </w:divBdr>
    </w:div>
    <w:div w:id="2038004188">
      <w:bodyDiv w:val="1"/>
      <w:marLeft w:val="0"/>
      <w:marRight w:val="0"/>
      <w:marTop w:val="0"/>
      <w:marBottom w:val="0"/>
      <w:divBdr>
        <w:top w:val="none" w:sz="0" w:space="0" w:color="auto"/>
        <w:left w:val="none" w:sz="0" w:space="0" w:color="auto"/>
        <w:bottom w:val="none" w:sz="0" w:space="0" w:color="auto"/>
        <w:right w:val="none" w:sz="0" w:space="0" w:color="auto"/>
      </w:divBdr>
    </w:div>
    <w:div w:id="2040617719">
      <w:bodyDiv w:val="1"/>
      <w:marLeft w:val="0"/>
      <w:marRight w:val="0"/>
      <w:marTop w:val="0"/>
      <w:marBottom w:val="0"/>
      <w:divBdr>
        <w:top w:val="none" w:sz="0" w:space="0" w:color="auto"/>
        <w:left w:val="none" w:sz="0" w:space="0" w:color="auto"/>
        <w:bottom w:val="none" w:sz="0" w:space="0" w:color="auto"/>
        <w:right w:val="none" w:sz="0" w:space="0" w:color="auto"/>
      </w:divBdr>
    </w:div>
    <w:div w:id="2042775303">
      <w:bodyDiv w:val="1"/>
      <w:marLeft w:val="0"/>
      <w:marRight w:val="0"/>
      <w:marTop w:val="0"/>
      <w:marBottom w:val="0"/>
      <w:divBdr>
        <w:top w:val="none" w:sz="0" w:space="0" w:color="auto"/>
        <w:left w:val="none" w:sz="0" w:space="0" w:color="auto"/>
        <w:bottom w:val="none" w:sz="0" w:space="0" w:color="auto"/>
        <w:right w:val="none" w:sz="0" w:space="0" w:color="auto"/>
      </w:divBdr>
    </w:div>
    <w:div w:id="2045129161">
      <w:bodyDiv w:val="1"/>
      <w:marLeft w:val="0"/>
      <w:marRight w:val="0"/>
      <w:marTop w:val="0"/>
      <w:marBottom w:val="0"/>
      <w:divBdr>
        <w:top w:val="none" w:sz="0" w:space="0" w:color="auto"/>
        <w:left w:val="none" w:sz="0" w:space="0" w:color="auto"/>
        <w:bottom w:val="none" w:sz="0" w:space="0" w:color="auto"/>
        <w:right w:val="none" w:sz="0" w:space="0" w:color="auto"/>
      </w:divBdr>
    </w:div>
    <w:div w:id="2045591796">
      <w:bodyDiv w:val="1"/>
      <w:marLeft w:val="0"/>
      <w:marRight w:val="0"/>
      <w:marTop w:val="0"/>
      <w:marBottom w:val="0"/>
      <w:divBdr>
        <w:top w:val="none" w:sz="0" w:space="0" w:color="auto"/>
        <w:left w:val="none" w:sz="0" w:space="0" w:color="auto"/>
        <w:bottom w:val="none" w:sz="0" w:space="0" w:color="auto"/>
        <w:right w:val="none" w:sz="0" w:space="0" w:color="auto"/>
      </w:divBdr>
    </w:div>
    <w:div w:id="2046902364">
      <w:bodyDiv w:val="1"/>
      <w:marLeft w:val="0"/>
      <w:marRight w:val="0"/>
      <w:marTop w:val="0"/>
      <w:marBottom w:val="0"/>
      <w:divBdr>
        <w:top w:val="none" w:sz="0" w:space="0" w:color="auto"/>
        <w:left w:val="none" w:sz="0" w:space="0" w:color="auto"/>
        <w:bottom w:val="none" w:sz="0" w:space="0" w:color="auto"/>
        <w:right w:val="none" w:sz="0" w:space="0" w:color="auto"/>
      </w:divBdr>
    </w:div>
    <w:div w:id="2051146620">
      <w:bodyDiv w:val="1"/>
      <w:marLeft w:val="0"/>
      <w:marRight w:val="0"/>
      <w:marTop w:val="0"/>
      <w:marBottom w:val="0"/>
      <w:divBdr>
        <w:top w:val="none" w:sz="0" w:space="0" w:color="auto"/>
        <w:left w:val="none" w:sz="0" w:space="0" w:color="auto"/>
        <w:bottom w:val="none" w:sz="0" w:space="0" w:color="auto"/>
        <w:right w:val="none" w:sz="0" w:space="0" w:color="auto"/>
      </w:divBdr>
    </w:div>
    <w:div w:id="2051758820">
      <w:bodyDiv w:val="1"/>
      <w:marLeft w:val="0"/>
      <w:marRight w:val="0"/>
      <w:marTop w:val="0"/>
      <w:marBottom w:val="0"/>
      <w:divBdr>
        <w:top w:val="none" w:sz="0" w:space="0" w:color="auto"/>
        <w:left w:val="none" w:sz="0" w:space="0" w:color="auto"/>
        <w:bottom w:val="none" w:sz="0" w:space="0" w:color="auto"/>
        <w:right w:val="none" w:sz="0" w:space="0" w:color="auto"/>
      </w:divBdr>
    </w:div>
    <w:div w:id="2052142883">
      <w:bodyDiv w:val="1"/>
      <w:marLeft w:val="0"/>
      <w:marRight w:val="0"/>
      <w:marTop w:val="0"/>
      <w:marBottom w:val="0"/>
      <w:divBdr>
        <w:top w:val="none" w:sz="0" w:space="0" w:color="auto"/>
        <w:left w:val="none" w:sz="0" w:space="0" w:color="auto"/>
        <w:bottom w:val="none" w:sz="0" w:space="0" w:color="auto"/>
        <w:right w:val="none" w:sz="0" w:space="0" w:color="auto"/>
      </w:divBdr>
    </w:div>
    <w:div w:id="2052144429">
      <w:bodyDiv w:val="1"/>
      <w:marLeft w:val="0"/>
      <w:marRight w:val="0"/>
      <w:marTop w:val="0"/>
      <w:marBottom w:val="0"/>
      <w:divBdr>
        <w:top w:val="none" w:sz="0" w:space="0" w:color="auto"/>
        <w:left w:val="none" w:sz="0" w:space="0" w:color="auto"/>
        <w:bottom w:val="none" w:sz="0" w:space="0" w:color="auto"/>
        <w:right w:val="none" w:sz="0" w:space="0" w:color="auto"/>
      </w:divBdr>
    </w:div>
    <w:div w:id="2052224566">
      <w:bodyDiv w:val="1"/>
      <w:marLeft w:val="0"/>
      <w:marRight w:val="0"/>
      <w:marTop w:val="0"/>
      <w:marBottom w:val="0"/>
      <w:divBdr>
        <w:top w:val="none" w:sz="0" w:space="0" w:color="auto"/>
        <w:left w:val="none" w:sz="0" w:space="0" w:color="auto"/>
        <w:bottom w:val="none" w:sz="0" w:space="0" w:color="auto"/>
        <w:right w:val="none" w:sz="0" w:space="0" w:color="auto"/>
      </w:divBdr>
    </w:div>
    <w:div w:id="2053378489">
      <w:bodyDiv w:val="1"/>
      <w:marLeft w:val="0"/>
      <w:marRight w:val="0"/>
      <w:marTop w:val="0"/>
      <w:marBottom w:val="0"/>
      <w:divBdr>
        <w:top w:val="none" w:sz="0" w:space="0" w:color="auto"/>
        <w:left w:val="none" w:sz="0" w:space="0" w:color="auto"/>
        <w:bottom w:val="none" w:sz="0" w:space="0" w:color="auto"/>
        <w:right w:val="none" w:sz="0" w:space="0" w:color="auto"/>
      </w:divBdr>
    </w:div>
    <w:div w:id="2054495348">
      <w:bodyDiv w:val="1"/>
      <w:marLeft w:val="0"/>
      <w:marRight w:val="0"/>
      <w:marTop w:val="0"/>
      <w:marBottom w:val="0"/>
      <w:divBdr>
        <w:top w:val="none" w:sz="0" w:space="0" w:color="auto"/>
        <w:left w:val="none" w:sz="0" w:space="0" w:color="auto"/>
        <w:bottom w:val="none" w:sz="0" w:space="0" w:color="auto"/>
        <w:right w:val="none" w:sz="0" w:space="0" w:color="auto"/>
      </w:divBdr>
    </w:div>
    <w:div w:id="2054579104">
      <w:bodyDiv w:val="1"/>
      <w:marLeft w:val="0"/>
      <w:marRight w:val="0"/>
      <w:marTop w:val="0"/>
      <w:marBottom w:val="0"/>
      <w:divBdr>
        <w:top w:val="none" w:sz="0" w:space="0" w:color="auto"/>
        <w:left w:val="none" w:sz="0" w:space="0" w:color="auto"/>
        <w:bottom w:val="none" w:sz="0" w:space="0" w:color="auto"/>
        <w:right w:val="none" w:sz="0" w:space="0" w:color="auto"/>
      </w:divBdr>
    </w:div>
    <w:div w:id="2054766126">
      <w:bodyDiv w:val="1"/>
      <w:marLeft w:val="0"/>
      <w:marRight w:val="0"/>
      <w:marTop w:val="0"/>
      <w:marBottom w:val="0"/>
      <w:divBdr>
        <w:top w:val="none" w:sz="0" w:space="0" w:color="auto"/>
        <w:left w:val="none" w:sz="0" w:space="0" w:color="auto"/>
        <w:bottom w:val="none" w:sz="0" w:space="0" w:color="auto"/>
        <w:right w:val="none" w:sz="0" w:space="0" w:color="auto"/>
      </w:divBdr>
    </w:div>
    <w:div w:id="2055345976">
      <w:bodyDiv w:val="1"/>
      <w:marLeft w:val="0"/>
      <w:marRight w:val="0"/>
      <w:marTop w:val="0"/>
      <w:marBottom w:val="0"/>
      <w:divBdr>
        <w:top w:val="none" w:sz="0" w:space="0" w:color="auto"/>
        <w:left w:val="none" w:sz="0" w:space="0" w:color="auto"/>
        <w:bottom w:val="none" w:sz="0" w:space="0" w:color="auto"/>
        <w:right w:val="none" w:sz="0" w:space="0" w:color="auto"/>
      </w:divBdr>
    </w:div>
    <w:div w:id="2055692696">
      <w:bodyDiv w:val="1"/>
      <w:marLeft w:val="0"/>
      <w:marRight w:val="0"/>
      <w:marTop w:val="0"/>
      <w:marBottom w:val="0"/>
      <w:divBdr>
        <w:top w:val="none" w:sz="0" w:space="0" w:color="auto"/>
        <w:left w:val="none" w:sz="0" w:space="0" w:color="auto"/>
        <w:bottom w:val="none" w:sz="0" w:space="0" w:color="auto"/>
        <w:right w:val="none" w:sz="0" w:space="0" w:color="auto"/>
      </w:divBdr>
    </w:div>
    <w:div w:id="2055887121">
      <w:bodyDiv w:val="1"/>
      <w:marLeft w:val="0"/>
      <w:marRight w:val="0"/>
      <w:marTop w:val="0"/>
      <w:marBottom w:val="0"/>
      <w:divBdr>
        <w:top w:val="none" w:sz="0" w:space="0" w:color="auto"/>
        <w:left w:val="none" w:sz="0" w:space="0" w:color="auto"/>
        <w:bottom w:val="none" w:sz="0" w:space="0" w:color="auto"/>
        <w:right w:val="none" w:sz="0" w:space="0" w:color="auto"/>
      </w:divBdr>
    </w:div>
    <w:div w:id="2058771720">
      <w:bodyDiv w:val="1"/>
      <w:marLeft w:val="0"/>
      <w:marRight w:val="0"/>
      <w:marTop w:val="0"/>
      <w:marBottom w:val="0"/>
      <w:divBdr>
        <w:top w:val="none" w:sz="0" w:space="0" w:color="auto"/>
        <w:left w:val="none" w:sz="0" w:space="0" w:color="auto"/>
        <w:bottom w:val="none" w:sz="0" w:space="0" w:color="auto"/>
        <w:right w:val="none" w:sz="0" w:space="0" w:color="auto"/>
      </w:divBdr>
    </w:div>
    <w:div w:id="2061709307">
      <w:bodyDiv w:val="1"/>
      <w:marLeft w:val="0"/>
      <w:marRight w:val="0"/>
      <w:marTop w:val="0"/>
      <w:marBottom w:val="0"/>
      <w:divBdr>
        <w:top w:val="none" w:sz="0" w:space="0" w:color="auto"/>
        <w:left w:val="none" w:sz="0" w:space="0" w:color="auto"/>
        <w:bottom w:val="none" w:sz="0" w:space="0" w:color="auto"/>
        <w:right w:val="none" w:sz="0" w:space="0" w:color="auto"/>
      </w:divBdr>
    </w:div>
    <w:div w:id="2061972995">
      <w:bodyDiv w:val="1"/>
      <w:marLeft w:val="0"/>
      <w:marRight w:val="0"/>
      <w:marTop w:val="0"/>
      <w:marBottom w:val="0"/>
      <w:divBdr>
        <w:top w:val="none" w:sz="0" w:space="0" w:color="auto"/>
        <w:left w:val="none" w:sz="0" w:space="0" w:color="auto"/>
        <w:bottom w:val="none" w:sz="0" w:space="0" w:color="auto"/>
        <w:right w:val="none" w:sz="0" w:space="0" w:color="auto"/>
      </w:divBdr>
    </w:div>
    <w:div w:id="2062442096">
      <w:bodyDiv w:val="1"/>
      <w:marLeft w:val="0"/>
      <w:marRight w:val="0"/>
      <w:marTop w:val="0"/>
      <w:marBottom w:val="0"/>
      <w:divBdr>
        <w:top w:val="none" w:sz="0" w:space="0" w:color="auto"/>
        <w:left w:val="none" w:sz="0" w:space="0" w:color="auto"/>
        <w:bottom w:val="none" w:sz="0" w:space="0" w:color="auto"/>
        <w:right w:val="none" w:sz="0" w:space="0" w:color="auto"/>
      </w:divBdr>
    </w:div>
    <w:div w:id="2062902565">
      <w:bodyDiv w:val="1"/>
      <w:marLeft w:val="0"/>
      <w:marRight w:val="0"/>
      <w:marTop w:val="0"/>
      <w:marBottom w:val="0"/>
      <w:divBdr>
        <w:top w:val="none" w:sz="0" w:space="0" w:color="auto"/>
        <w:left w:val="none" w:sz="0" w:space="0" w:color="auto"/>
        <w:bottom w:val="none" w:sz="0" w:space="0" w:color="auto"/>
        <w:right w:val="none" w:sz="0" w:space="0" w:color="auto"/>
      </w:divBdr>
    </w:div>
    <w:div w:id="2062903656">
      <w:bodyDiv w:val="1"/>
      <w:marLeft w:val="0"/>
      <w:marRight w:val="0"/>
      <w:marTop w:val="0"/>
      <w:marBottom w:val="0"/>
      <w:divBdr>
        <w:top w:val="none" w:sz="0" w:space="0" w:color="auto"/>
        <w:left w:val="none" w:sz="0" w:space="0" w:color="auto"/>
        <w:bottom w:val="none" w:sz="0" w:space="0" w:color="auto"/>
        <w:right w:val="none" w:sz="0" w:space="0" w:color="auto"/>
      </w:divBdr>
    </w:div>
    <w:div w:id="2063212241">
      <w:bodyDiv w:val="1"/>
      <w:marLeft w:val="0"/>
      <w:marRight w:val="0"/>
      <w:marTop w:val="0"/>
      <w:marBottom w:val="0"/>
      <w:divBdr>
        <w:top w:val="none" w:sz="0" w:space="0" w:color="auto"/>
        <w:left w:val="none" w:sz="0" w:space="0" w:color="auto"/>
        <w:bottom w:val="none" w:sz="0" w:space="0" w:color="auto"/>
        <w:right w:val="none" w:sz="0" w:space="0" w:color="auto"/>
      </w:divBdr>
    </w:div>
    <w:div w:id="2064059419">
      <w:bodyDiv w:val="1"/>
      <w:marLeft w:val="0"/>
      <w:marRight w:val="0"/>
      <w:marTop w:val="0"/>
      <w:marBottom w:val="0"/>
      <w:divBdr>
        <w:top w:val="none" w:sz="0" w:space="0" w:color="auto"/>
        <w:left w:val="none" w:sz="0" w:space="0" w:color="auto"/>
        <w:bottom w:val="none" w:sz="0" w:space="0" w:color="auto"/>
        <w:right w:val="none" w:sz="0" w:space="0" w:color="auto"/>
      </w:divBdr>
    </w:div>
    <w:div w:id="2064981981">
      <w:bodyDiv w:val="1"/>
      <w:marLeft w:val="0"/>
      <w:marRight w:val="0"/>
      <w:marTop w:val="0"/>
      <w:marBottom w:val="0"/>
      <w:divBdr>
        <w:top w:val="none" w:sz="0" w:space="0" w:color="auto"/>
        <w:left w:val="none" w:sz="0" w:space="0" w:color="auto"/>
        <w:bottom w:val="none" w:sz="0" w:space="0" w:color="auto"/>
        <w:right w:val="none" w:sz="0" w:space="0" w:color="auto"/>
      </w:divBdr>
    </w:div>
    <w:div w:id="2068529859">
      <w:bodyDiv w:val="1"/>
      <w:marLeft w:val="0"/>
      <w:marRight w:val="0"/>
      <w:marTop w:val="0"/>
      <w:marBottom w:val="0"/>
      <w:divBdr>
        <w:top w:val="none" w:sz="0" w:space="0" w:color="auto"/>
        <w:left w:val="none" w:sz="0" w:space="0" w:color="auto"/>
        <w:bottom w:val="none" w:sz="0" w:space="0" w:color="auto"/>
        <w:right w:val="none" w:sz="0" w:space="0" w:color="auto"/>
      </w:divBdr>
    </w:div>
    <w:div w:id="2069717358">
      <w:bodyDiv w:val="1"/>
      <w:marLeft w:val="0"/>
      <w:marRight w:val="0"/>
      <w:marTop w:val="0"/>
      <w:marBottom w:val="0"/>
      <w:divBdr>
        <w:top w:val="none" w:sz="0" w:space="0" w:color="auto"/>
        <w:left w:val="none" w:sz="0" w:space="0" w:color="auto"/>
        <w:bottom w:val="none" w:sz="0" w:space="0" w:color="auto"/>
        <w:right w:val="none" w:sz="0" w:space="0" w:color="auto"/>
      </w:divBdr>
    </w:div>
    <w:div w:id="2069840483">
      <w:bodyDiv w:val="1"/>
      <w:marLeft w:val="0"/>
      <w:marRight w:val="0"/>
      <w:marTop w:val="0"/>
      <w:marBottom w:val="0"/>
      <w:divBdr>
        <w:top w:val="none" w:sz="0" w:space="0" w:color="auto"/>
        <w:left w:val="none" w:sz="0" w:space="0" w:color="auto"/>
        <w:bottom w:val="none" w:sz="0" w:space="0" w:color="auto"/>
        <w:right w:val="none" w:sz="0" w:space="0" w:color="auto"/>
      </w:divBdr>
    </w:div>
    <w:div w:id="2070108518">
      <w:bodyDiv w:val="1"/>
      <w:marLeft w:val="0"/>
      <w:marRight w:val="0"/>
      <w:marTop w:val="0"/>
      <w:marBottom w:val="0"/>
      <w:divBdr>
        <w:top w:val="none" w:sz="0" w:space="0" w:color="auto"/>
        <w:left w:val="none" w:sz="0" w:space="0" w:color="auto"/>
        <w:bottom w:val="none" w:sz="0" w:space="0" w:color="auto"/>
        <w:right w:val="none" w:sz="0" w:space="0" w:color="auto"/>
      </w:divBdr>
    </w:div>
    <w:div w:id="2070376008">
      <w:bodyDiv w:val="1"/>
      <w:marLeft w:val="0"/>
      <w:marRight w:val="0"/>
      <w:marTop w:val="0"/>
      <w:marBottom w:val="0"/>
      <w:divBdr>
        <w:top w:val="none" w:sz="0" w:space="0" w:color="auto"/>
        <w:left w:val="none" w:sz="0" w:space="0" w:color="auto"/>
        <w:bottom w:val="none" w:sz="0" w:space="0" w:color="auto"/>
        <w:right w:val="none" w:sz="0" w:space="0" w:color="auto"/>
      </w:divBdr>
    </w:div>
    <w:div w:id="2070569495">
      <w:bodyDiv w:val="1"/>
      <w:marLeft w:val="0"/>
      <w:marRight w:val="0"/>
      <w:marTop w:val="0"/>
      <w:marBottom w:val="0"/>
      <w:divBdr>
        <w:top w:val="none" w:sz="0" w:space="0" w:color="auto"/>
        <w:left w:val="none" w:sz="0" w:space="0" w:color="auto"/>
        <w:bottom w:val="none" w:sz="0" w:space="0" w:color="auto"/>
        <w:right w:val="none" w:sz="0" w:space="0" w:color="auto"/>
      </w:divBdr>
    </w:div>
    <w:div w:id="2071608036">
      <w:bodyDiv w:val="1"/>
      <w:marLeft w:val="0"/>
      <w:marRight w:val="0"/>
      <w:marTop w:val="0"/>
      <w:marBottom w:val="0"/>
      <w:divBdr>
        <w:top w:val="none" w:sz="0" w:space="0" w:color="auto"/>
        <w:left w:val="none" w:sz="0" w:space="0" w:color="auto"/>
        <w:bottom w:val="none" w:sz="0" w:space="0" w:color="auto"/>
        <w:right w:val="none" w:sz="0" w:space="0" w:color="auto"/>
      </w:divBdr>
    </w:div>
    <w:div w:id="2072340728">
      <w:bodyDiv w:val="1"/>
      <w:marLeft w:val="0"/>
      <w:marRight w:val="0"/>
      <w:marTop w:val="0"/>
      <w:marBottom w:val="0"/>
      <w:divBdr>
        <w:top w:val="none" w:sz="0" w:space="0" w:color="auto"/>
        <w:left w:val="none" w:sz="0" w:space="0" w:color="auto"/>
        <w:bottom w:val="none" w:sz="0" w:space="0" w:color="auto"/>
        <w:right w:val="none" w:sz="0" w:space="0" w:color="auto"/>
      </w:divBdr>
    </w:div>
    <w:div w:id="2072538212">
      <w:bodyDiv w:val="1"/>
      <w:marLeft w:val="0"/>
      <w:marRight w:val="0"/>
      <w:marTop w:val="0"/>
      <w:marBottom w:val="0"/>
      <w:divBdr>
        <w:top w:val="none" w:sz="0" w:space="0" w:color="auto"/>
        <w:left w:val="none" w:sz="0" w:space="0" w:color="auto"/>
        <w:bottom w:val="none" w:sz="0" w:space="0" w:color="auto"/>
        <w:right w:val="none" w:sz="0" w:space="0" w:color="auto"/>
      </w:divBdr>
    </w:div>
    <w:div w:id="2074967617">
      <w:bodyDiv w:val="1"/>
      <w:marLeft w:val="0"/>
      <w:marRight w:val="0"/>
      <w:marTop w:val="0"/>
      <w:marBottom w:val="0"/>
      <w:divBdr>
        <w:top w:val="none" w:sz="0" w:space="0" w:color="auto"/>
        <w:left w:val="none" w:sz="0" w:space="0" w:color="auto"/>
        <w:bottom w:val="none" w:sz="0" w:space="0" w:color="auto"/>
        <w:right w:val="none" w:sz="0" w:space="0" w:color="auto"/>
      </w:divBdr>
    </w:div>
    <w:div w:id="2076052091">
      <w:bodyDiv w:val="1"/>
      <w:marLeft w:val="0"/>
      <w:marRight w:val="0"/>
      <w:marTop w:val="0"/>
      <w:marBottom w:val="0"/>
      <w:divBdr>
        <w:top w:val="none" w:sz="0" w:space="0" w:color="auto"/>
        <w:left w:val="none" w:sz="0" w:space="0" w:color="auto"/>
        <w:bottom w:val="none" w:sz="0" w:space="0" w:color="auto"/>
        <w:right w:val="none" w:sz="0" w:space="0" w:color="auto"/>
      </w:divBdr>
    </w:div>
    <w:div w:id="2076119892">
      <w:bodyDiv w:val="1"/>
      <w:marLeft w:val="0"/>
      <w:marRight w:val="0"/>
      <w:marTop w:val="0"/>
      <w:marBottom w:val="0"/>
      <w:divBdr>
        <w:top w:val="none" w:sz="0" w:space="0" w:color="auto"/>
        <w:left w:val="none" w:sz="0" w:space="0" w:color="auto"/>
        <w:bottom w:val="none" w:sz="0" w:space="0" w:color="auto"/>
        <w:right w:val="none" w:sz="0" w:space="0" w:color="auto"/>
      </w:divBdr>
    </w:div>
    <w:div w:id="2077312737">
      <w:bodyDiv w:val="1"/>
      <w:marLeft w:val="0"/>
      <w:marRight w:val="0"/>
      <w:marTop w:val="0"/>
      <w:marBottom w:val="0"/>
      <w:divBdr>
        <w:top w:val="none" w:sz="0" w:space="0" w:color="auto"/>
        <w:left w:val="none" w:sz="0" w:space="0" w:color="auto"/>
        <w:bottom w:val="none" w:sz="0" w:space="0" w:color="auto"/>
        <w:right w:val="none" w:sz="0" w:space="0" w:color="auto"/>
      </w:divBdr>
    </w:div>
    <w:div w:id="2077967389">
      <w:bodyDiv w:val="1"/>
      <w:marLeft w:val="0"/>
      <w:marRight w:val="0"/>
      <w:marTop w:val="0"/>
      <w:marBottom w:val="0"/>
      <w:divBdr>
        <w:top w:val="none" w:sz="0" w:space="0" w:color="auto"/>
        <w:left w:val="none" w:sz="0" w:space="0" w:color="auto"/>
        <w:bottom w:val="none" w:sz="0" w:space="0" w:color="auto"/>
        <w:right w:val="none" w:sz="0" w:space="0" w:color="auto"/>
      </w:divBdr>
    </w:div>
    <w:div w:id="2078353296">
      <w:bodyDiv w:val="1"/>
      <w:marLeft w:val="0"/>
      <w:marRight w:val="0"/>
      <w:marTop w:val="0"/>
      <w:marBottom w:val="0"/>
      <w:divBdr>
        <w:top w:val="none" w:sz="0" w:space="0" w:color="auto"/>
        <w:left w:val="none" w:sz="0" w:space="0" w:color="auto"/>
        <w:bottom w:val="none" w:sz="0" w:space="0" w:color="auto"/>
        <w:right w:val="none" w:sz="0" w:space="0" w:color="auto"/>
      </w:divBdr>
    </w:div>
    <w:div w:id="2081245883">
      <w:bodyDiv w:val="1"/>
      <w:marLeft w:val="0"/>
      <w:marRight w:val="0"/>
      <w:marTop w:val="0"/>
      <w:marBottom w:val="0"/>
      <w:divBdr>
        <w:top w:val="none" w:sz="0" w:space="0" w:color="auto"/>
        <w:left w:val="none" w:sz="0" w:space="0" w:color="auto"/>
        <w:bottom w:val="none" w:sz="0" w:space="0" w:color="auto"/>
        <w:right w:val="none" w:sz="0" w:space="0" w:color="auto"/>
      </w:divBdr>
    </w:div>
    <w:div w:id="2083019051">
      <w:bodyDiv w:val="1"/>
      <w:marLeft w:val="0"/>
      <w:marRight w:val="0"/>
      <w:marTop w:val="0"/>
      <w:marBottom w:val="0"/>
      <w:divBdr>
        <w:top w:val="none" w:sz="0" w:space="0" w:color="auto"/>
        <w:left w:val="none" w:sz="0" w:space="0" w:color="auto"/>
        <w:bottom w:val="none" w:sz="0" w:space="0" w:color="auto"/>
        <w:right w:val="none" w:sz="0" w:space="0" w:color="auto"/>
      </w:divBdr>
    </w:div>
    <w:div w:id="2084059547">
      <w:bodyDiv w:val="1"/>
      <w:marLeft w:val="0"/>
      <w:marRight w:val="0"/>
      <w:marTop w:val="0"/>
      <w:marBottom w:val="0"/>
      <w:divBdr>
        <w:top w:val="none" w:sz="0" w:space="0" w:color="auto"/>
        <w:left w:val="none" w:sz="0" w:space="0" w:color="auto"/>
        <w:bottom w:val="none" w:sz="0" w:space="0" w:color="auto"/>
        <w:right w:val="none" w:sz="0" w:space="0" w:color="auto"/>
      </w:divBdr>
    </w:div>
    <w:div w:id="2084596538">
      <w:bodyDiv w:val="1"/>
      <w:marLeft w:val="0"/>
      <w:marRight w:val="0"/>
      <w:marTop w:val="0"/>
      <w:marBottom w:val="0"/>
      <w:divBdr>
        <w:top w:val="none" w:sz="0" w:space="0" w:color="auto"/>
        <w:left w:val="none" w:sz="0" w:space="0" w:color="auto"/>
        <w:bottom w:val="none" w:sz="0" w:space="0" w:color="auto"/>
        <w:right w:val="none" w:sz="0" w:space="0" w:color="auto"/>
      </w:divBdr>
    </w:div>
    <w:div w:id="2085030354">
      <w:bodyDiv w:val="1"/>
      <w:marLeft w:val="0"/>
      <w:marRight w:val="0"/>
      <w:marTop w:val="0"/>
      <w:marBottom w:val="0"/>
      <w:divBdr>
        <w:top w:val="none" w:sz="0" w:space="0" w:color="auto"/>
        <w:left w:val="none" w:sz="0" w:space="0" w:color="auto"/>
        <w:bottom w:val="none" w:sz="0" w:space="0" w:color="auto"/>
        <w:right w:val="none" w:sz="0" w:space="0" w:color="auto"/>
      </w:divBdr>
    </w:div>
    <w:div w:id="2086413295">
      <w:bodyDiv w:val="1"/>
      <w:marLeft w:val="0"/>
      <w:marRight w:val="0"/>
      <w:marTop w:val="0"/>
      <w:marBottom w:val="0"/>
      <w:divBdr>
        <w:top w:val="none" w:sz="0" w:space="0" w:color="auto"/>
        <w:left w:val="none" w:sz="0" w:space="0" w:color="auto"/>
        <w:bottom w:val="none" w:sz="0" w:space="0" w:color="auto"/>
        <w:right w:val="none" w:sz="0" w:space="0" w:color="auto"/>
      </w:divBdr>
    </w:div>
    <w:div w:id="2088260780">
      <w:bodyDiv w:val="1"/>
      <w:marLeft w:val="0"/>
      <w:marRight w:val="0"/>
      <w:marTop w:val="0"/>
      <w:marBottom w:val="0"/>
      <w:divBdr>
        <w:top w:val="none" w:sz="0" w:space="0" w:color="auto"/>
        <w:left w:val="none" w:sz="0" w:space="0" w:color="auto"/>
        <w:bottom w:val="none" w:sz="0" w:space="0" w:color="auto"/>
        <w:right w:val="none" w:sz="0" w:space="0" w:color="auto"/>
      </w:divBdr>
    </w:div>
    <w:div w:id="2090154375">
      <w:bodyDiv w:val="1"/>
      <w:marLeft w:val="0"/>
      <w:marRight w:val="0"/>
      <w:marTop w:val="0"/>
      <w:marBottom w:val="0"/>
      <w:divBdr>
        <w:top w:val="none" w:sz="0" w:space="0" w:color="auto"/>
        <w:left w:val="none" w:sz="0" w:space="0" w:color="auto"/>
        <w:bottom w:val="none" w:sz="0" w:space="0" w:color="auto"/>
        <w:right w:val="none" w:sz="0" w:space="0" w:color="auto"/>
      </w:divBdr>
    </w:div>
    <w:div w:id="2090761120">
      <w:bodyDiv w:val="1"/>
      <w:marLeft w:val="0"/>
      <w:marRight w:val="0"/>
      <w:marTop w:val="0"/>
      <w:marBottom w:val="0"/>
      <w:divBdr>
        <w:top w:val="none" w:sz="0" w:space="0" w:color="auto"/>
        <w:left w:val="none" w:sz="0" w:space="0" w:color="auto"/>
        <w:bottom w:val="none" w:sz="0" w:space="0" w:color="auto"/>
        <w:right w:val="none" w:sz="0" w:space="0" w:color="auto"/>
      </w:divBdr>
    </w:div>
    <w:div w:id="2092383720">
      <w:bodyDiv w:val="1"/>
      <w:marLeft w:val="0"/>
      <w:marRight w:val="0"/>
      <w:marTop w:val="0"/>
      <w:marBottom w:val="0"/>
      <w:divBdr>
        <w:top w:val="none" w:sz="0" w:space="0" w:color="auto"/>
        <w:left w:val="none" w:sz="0" w:space="0" w:color="auto"/>
        <w:bottom w:val="none" w:sz="0" w:space="0" w:color="auto"/>
        <w:right w:val="none" w:sz="0" w:space="0" w:color="auto"/>
      </w:divBdr>
    </w:div>
    <w:div w:id="2093312918">
      <w:bodyDiv w:val="1"/>
      <w:marLeft w:val="0"/>
      <w:marRight w:val="0"/>
      <w:marTop w:val="0"/>
      <w:marBottom w:val="0"/>
      <w:divBdr>
        <w:top w:val="none" w:sz="0" w:space="0" w:color="auto"/>
        <w:left w:val="none" w:sz="0" w:space="0" w:color="auto"/>
        <w:bottom w:val="none" w:sz="0" w:space="0" w:color="auto"/>
        <w:right w:val="none" w:sz="0" w:space="0" w:color="auto"/>
      </w:divBdr>
    </w:div>
    <w:div w:id="2095280578">
      <w:bodyDiv w:val="1"/>
      <w:marLeft w:val="0"/>
      <w:marRight w:val="0"/>
      <w:marTop w:val="0"/>
      <w:marBottom w:val="0"/>
      <w:divBdr>
        <w:top w:val="none" w:sz="0" w:space="0" w:color="auto"/>
        <w:left w:val="none" w:sz="0" w:space="0" w:color="auto"/>
        <w:bottom w:val="none" w:sz="0" w:space="0" w:color="auto"/>
        <w:right w:val="none" w:sz="0" w:space="0" w:color="auto"/>
      </w:divBdr>
    </w:div>
    <w:div w:id="2095782461">
      <w:bodyDiv w:val="1"/>
      <w:marLeft w:val="0"/>
      <w:marRight w:val="0"/>
      <w:marTop w:val="0"/>
      <w:marBottom w:val="0"/>
      <w:divBdr>
        <w:top w:val="none" w:sz="0" w:space="0" w:color="auto"/>
        <w:left w:val="none" w:sz="0" w:space="0" w:color="auto"/>
        <w:bottom w:val="none" w:sz="0" w:space="0" w:color="auto"/>
        <w:right w:val="none" w:sz="0" w:space="0" w:color="auto"/>
      </w:divBdr>
    </w:div>
    <w:div w:id="2095976092">
      <w:bodyDiv w:val="1"/>
      <w:marLeft w:val="0"/>
      <w:marRight w:val="0"/>
      <w:marTop w:val="0"/>
      <w:marBottom w:val="0"/>
      <w:divBdr>
        <w:top w:val="none" w:sz="0" w:space="0" w:color="auto"/>
        <w:left w:val="none" w:sz="0" w:space="0" w:color="auto"/>
        <w:bottom w:val="none" w:sz="0" w:space="0" w:color="auto"/>
        <w:right w:val="none" w:sz="0" w:space="0" w:color="auto"/>
      </w:divBdr>
    </w:div>
    <w:div w:id="2096396379">
      <w:bodyDiv w:val="1"/>
      <w:marLeft w:val="0"/>
      <w:marRight w:val="0"/>
      <w:marTop w:val="0"/>
      <w:marBottom w:val="0"/>
      <w:divBdr>
        <w:top w:val="none" w:sz="0" w:space="0" w:color="auto"/>
        <w:left w:val="none" w:sz="0" w:space="0" w:color="auto"/>
        <w:bottom w:val="none" w:sz="0" w:space="0" w:color="auto"/>
        <w:right w:val="none" w:sz="0" w:space="0" w:color="auto"/>
      </w:divBdr>
    </w:div>
    <w:div w:id="2097091907">
      <w:bodyDiv w:val="1"/>
      <w:marLeft w:val="0"/>
      <w:marRight w:val="0"/>
      <w:marTop w:val="0"/>
      <w:marBottom w:val="0"/>
      <w:divBdr>
        <w:top w:val="none" w:sz="0" w:space="0" w:color="auto"/>
        <w:left w:val="none" w:sz="0" w:space="0" w:color="auto"/>
        <w:bottom w:val="none" w:sz="0" w:space="0" w:color="auto"/>
        <w:right w:val="none" w:sz="0" w:space="0" w:color="auto"/>
      </w:divBdr>
    </w:div>
    <w:div w:id="2097634303">
      <w:bodyDiv w:val="1"/>
      <w:marLeft w:val="0"/>
      <w:marRight w:val="0"/>
      <w:marTop w:val="0"/>
      <w:marBottom w:val="0"/>
      <w:divBdr>
        <w:top w:val="none" w:sz="0" w:space="0" w:color="auto"/>
        <w:left w:val="none" w:sz="0" w:space="0" w:color="auto"/>
        <w:bottom w:val="none" w:sz="0" w:space="0" w:color="auto"/>
        <w:right w:val="none" w:sz="0" w:space="0" w:color="auto"/>
      </w:divBdr>
    </w:div>
    <w:div w:id="2098013889">
      <w:bodyDiv w:val="1"/>
      <w:marLeft w:val="0"/>
      <w:marRight w:val="0"/>
      <w:marTop w:val="0"/>
      <w:marBottom w:val="0"/>
      <w:divBdr>
        <w:top w:val="none" w:sz="0" w:space="0" w:color="auto"/>
        <w:left w:val="none" w:sz="0" w:space="0" w:color="auto"/>
        <w:bottom w:val="none" w:sz="0" w:space="0" w:color="auto"/>
        <w:right w:val="none" w:sz="0" w:space="0" w:color="auto"/>
      </w:divBdr>
    </w:div>
    <w:div w:id="2098401600">
      <w:bodyDiv w:val="1"/>
      <w:marLeft w:val="0"/>
      <w:marRight w:val="0"/>
      <w:marTop w:val="0"/>
      <w:marBottom w:val="0"/>
      <w:divBdr>
        <w:top w:val="none" w:sz="0" w:space="0" w:color="auto"/>
        <w:left w:val="none" w:sz="0" w:space="0" w:color="auto"/>
        <w:bottom w:val="none" w:sz="0" w:space="0" w:color="auto"/>
        <w:right w:val="none" w:sz="0" w:space="0" w:color="auto"/>
      </w:divBdr>
    </w:div>
    <w:div w:id="2099591439">
      <w:bodyDiv w:val="1"/>
      <w:marLeft w:val="0"/>
      <w:marRight w:val="0"/>
      <w:marTop w:val="0"/>
      <w:marBottom w:val="0"/>
      <w:divBdr>
        <w:top w:val="none" w:sz="0" w:space="0" w:color="auto"/>
        <w:left w:val="none" w:sz="0" w:space="0" w:color="auto"/>
        <w:bottom w:val="none" w:sz="0" w:space="0" w:color="auto"/>
        <w:right w:val="none" w:sz="0" w:space="0" w:color="auto"/>
      </w:divBdr>
    </w:div>
    <w:div w:id="2102489403">
      <w:bodyDiv w:val="1"/>
      <w:marLeft w:val="0"/>
      <w:marRight w:val="0"/>
      <w:marTop w:val="0"/>
      <w:marBottom w:val="0"/>
      <w:divBdr>
        <w:top w:val="none" w:sz="0" w:space="0" w:color="auto"/>
        <w:left w:val="none" w:sz="0" w:space="0" w:color="auto"/>
        <w:bottom w:val="none" w:sz="0" w:space="0" w:color="auto"/>
        <w:right w:val="none" w:sz="0" w:space="0" w:color="auto"/>
      </w:divBdr>
    </w:div>
    <w:div w:id="2102675417">
      <w:bodyDiv w:val="1"/>
      <w:marLeft w:val="0"/>
      <w:marRight w:val="0"/>
      <w:marTop w:val="0"/>
      <w:marBottom w:val="0"/>
      <w:divBdr>
        <w:top w:val="none" w:sz="0" w:space="0" w:color="auto"/>
        <w:left w:val="none" w:sz="0" w:space="0" w:color="auto"/>
        <w:bottom w:val="none" w:sz="0" w:space="0" w:color="auto"/>
        <w:right w:val="none" w:sz="0" w:space="0" w:color="auto"/>
      </w:divBdr>
    </w:div>
    <w:div w:id="2103991151">
      <w:bodyDiv w:val="1"/>
      <w:marLeft w:val="0"/>
      <w:marRight w:val="0"/>
      <w:marTop w:val="0"/>
      <w:marBottom w:val="0"/>
      <w:divBdr>
        <w:top w:val="none" w:sz="0" w:space="0" w:color="auto"/>
        <w:left w:val="none" w:sz="0" w:space="0" w:color="auto"/>
        <w:bottom w:val="none" w:sz="0" w:space="0" w:color="auto"/>
        <w:right w:val="none" w:sz="0" w:space="0" w:color="auto"/>
      </w:divBdr>
    </w:div>
    <w:div w:id="2107267744">
      <w:bodyDiv w:val="1"/>
      <w:marLeft w:val="0"/>
      <w:marRight w:val="0"/>
      <w:marTop w:val="0"/>
      <w:marBottom w:val="0"/>
      <w:divBdr>
        <w:top w:val="none" w:sz="0" w:space="0" w:color="auto"/>
        <w:left w:val="none" w:sz="0" w:space="0" w:color="auto"/>
        <w:bottom w:val="none" w:sz="0" w:space="0" w:color="auto"/>
        <w:right w:val="none" w:sz="0" w:space="0" w:color="auto"/>
      </w:divBdr>
    </w:div>
    <w:div w:id="2108891524">
      <w:bodyDiv w:val="1"/>
      <w:marLeft w:val="0"/>
      <w:marRight w:val="0"/>
      <w:marTop w:val="0"/>
      <w:marBottom w:val="0"/>
      <w:divBdr>
        <w:top w:val="none" w:sz="0" w:space="0" w:color="auto"/>
        <w:left w:val="none" w:sz="0" w:space="0" w:color="auto"/>
        <w:bottom w:val="none" w:sz="0" w:space="0" w:color="auto"/>
        <w:right w:val="none" w:sz="0" w:space="0" w:color="auto"/>
      </w:divBdr>
    </w:div>
    <w:div w:id="2108967260">
      <w:bodyDiv w:val="1"/>
      <w:marLeft w:val="0"/>
      <w:marRight w:val="0"/>
      <w:marTop w:val="0"/>
      <w:marBottom w:val="0"/>
      <w:divBdr>
        <w:top w:val="none" w:sz="0" w:space="0" w:color="auto"/>
        <w:left w:val="none" w:sz="0" w:space="0" w:color="auto"/>
        <w:bottom w:val="none" w:sz="0" w:space="0" w:color="auto"/>
        <w:right w:val="none" w:sz="0" w:space="0" w:color="auto"/>
      </w:divBdr>
    </w:div>
    <w:div w:id="2111512028">
      <w:bodyDiv w:val="1"/>
      <w:marLeft w:val="0"/>
      <w:marRight w:val="0"/>
      <w:marTop w:val="0"/>
      <w:marBottom w:val="0"/>
      <w:divBdr>
        <w:top w:val="none" w:sz="0" w:space="0" w:color="auto"/>
        <w:left w:val="none" w:sz="0" w:space="0" w:color="auto"/>
        <w:bottom w:val="none" w:sz="0" w:space="0" w:color="auto"/>
        <w:right w:val="none" w:sz="0" w:space="0" w:color="auto"/>
      </w:divBdr>
    </w:div>
    <w:div w:id="2112815278">
      <w:bodyDiv w:val="1"/>
      <w:marLeft w:val="0"/>
      <w:marRight w:val="0"/>
      <w:marTop w:val="0"/>
      <w:marBottom w:val="0"/>
      <w:divBdr>
        <w:top w:val="none" w:sz="0" w:space="0" w:color="auto"/>
        <w:left w:val="none" w:sz="0" w:space="0" w:color="auto"/>
        <w:bottom w:val="none" w:sz="0" w:space="0" w:color="auto"/>
        <w:right w:val="none" w:sz="0" w:space="0" w:color="auto"/>
      </w:divBdr>
    </w:div>
    <w:div w:id="2118061874">
      <w:bodyDiv w:val="1"/>
      <w:marLeft w:val="0"/>
      <w:marRight w:val="0"/>
      <w:marTop w:val="0"/>
      <w:marBottom w:val="0"/>
      <w:divBdr>
        <w:top w:val="none" w:sz="0" w:space="0" w:color="auto"/>
        <w:left w:val="none" w:sz="0" w:space="0" w:color="auto"/>
        <w:bottom w:val="none" w:sz="0" w:space="0" w:color="auto"/>
        <w:right w:val="none" w:sz="0" w:space="0" w:color="auto"/>
      </w:divBdr>
    </w:div>
    <w:div w:id="2120484273">
      <w:bodyDiv w:val="1"/>
      <w:marLeft w:val="0"/>
      <w:marRight w:val="0"/>
      <w:marTop w:val="0"/>
      <w:marBottom w:val="0"/>
      <w:divBdr>
        <w:top w:val="none" w:sz="0" w:space="0" w:color="auto"/>
        <w:left w:val="none" w:sz="0" w:space="0" w:color="auto"/>
        <w:bottom w:val="none" w:sz="0" w:space="0" w:color="auto"/>
        <w:right w:val="none" w:sz="0" w:space="0" w:color="auto"/>
      </w:divBdr>
    </w:div>
    <w:div w:id="2121295883">
      <w:bodyDiv w:val="1"/>
      <w:marLeft w:val="0"/>
      <w:marRight w:val="0"/>
      <w:marTop w:val="0"/>
      <w:marBottom w:val="0"/>
      <w:divBdr>
        <w:top w:val="none" w:sz="0" w:space="0" w:color="auto"/>
        <w:left w:val="none" w:sz="0" w:space="0" w:color="auto"/>
        <w:bottom w:val="none" w:sz="0" w:space="0" w:color="auto"/>
        <w:right w:val="none" w:sz="0" w:space="0" w:color="auto"/>
      </w:divBdr>
    </w:div>
    <w:div w:id="2121796607">
      <w:bodyDiv w:val="1"/>
      <w:marLeft w:val="0"/>
      <w:marRight w:val="0"/>
      <w:marTop w:val="0"/>
      <w:marBottom w:val="0"/>
      <w:divBdr>
        <w:top w:val="none" w:sz="0" w:space="0" w:color="auto"/>
        <w:left w:val="none" w:sz="0" w:space="0" w:color="auto"/>
        <w:bottom w:val="none" w:sz="0" w:space="0" w:color="auto"/>
        <w:right w:val="none" w:sz="0" w:space="0" w:color="auto"/>
      </w:divBdr>
    </w:div>
    <w:div w:id="2123332042">
      <w:bodyDiv w:val="1"/>
      <w:marLeft w:val="0"/>
      <w:marRight w:val="0"/>
      <w:marTop w:val="0"/>
      <w:marBottom w:val="0"/>
      <w:divBdr>
        <w:top w:val="none" w:sz="0" w:space="0" w:color="auto"/>
        <w:left w:val="none" w:sz="0" w:space="0" w:color="auto"/>
        <w:bottom w:val="none" w:sz="0" w:space="0" w:color="auto"/>
        <w:right w:val="none" w:sz="0" w:space="0" w:color="auto"/>
      </w:divBdr>
    </w:div>
    <w:div w:id="2124566349">
      <w:bodyDiv w:val="1"/>
      <w:marLeft w:val="0"/>
      <w:marRight w:val="0"/>
      <w:marTop w:val="0"/>
      <w:marBottom w:val="0"/>
      <w:divBdr>
        <w:top w:val="none" w:sz="0" w:space="0" w:color="auto"/>
        <w:left w:val="none" w:sz="0" w:space="0" w:color="auto"/>
        <w:bottom w:val="none" w:sz="0" w:space="0" w:color="auto"/>
        <w:right w:val="none" w:sz="0" w:space="0" w:color="auto"/>
      </w:divBdr>
    </w:div>
    <w:div w:id="2124572000">
      <w:bodyDiv w:val="1"/>
      <w:marLeft w:val="0"/>
      <w:marRight w:val="0"/>
      <w:marTop w:val="0"/>
      <w:marBottom w:val="0"/>
      <w:divBdr>
        <w:top w:val="none" w:sz="0" w:space="0" w:color="auto"/>
        <w:left w:val="none" w:sz="0" w:space="0" w:color="auto"/>
        <w:bottom w:val="none" w:sz="0" w:space="0" w:color="auto"/>
        <w:right w:val="none" w:sz="0" w:space="0" w:color="auto"/>
      </w:divBdr>
    </w:div>
    <w:div w:id="2125995884">
      <w:bodyDiv w:val="1"/>
      <w:marLeft w:val="0"/>
      <w:marRight w:val="0"/>
      <w:marTop w:val="0"/>
      <w:marBottom w:val="0"/>
      <w:divBdr>
        <w:top w:val="none" w:sz="0" w:space="0" w:color="auto"/>
        <w:left w:val="none" w:sz="0" w:space="0" w:color="auto"/>
        <w:bottom w:val="none" w:sz="0" w:space="0" w:color="auto"/>
        <w:right w:val="none" w:sz="0" w:space="0" w:color="auto"/>
      </w:divBdr>
    </w:div>
    <w:div w:id="2128238624">
      <w:bodyDiv w:val="1"/>
      <w:marLeft w:val="0"/>
      <w:marRight w:val="0"/>
      <w:marTop w:val="0"/>
      <w:marBottom w:val="0"/>
      <w:divBdr>
        <w:top w:val="none" w:sz="0" w:space="0" w:color="auto"/>
        <w:left w:val="none" w:sz="0" w:space="0" w:color="auto"/>
        <w:bottom w:val="none" w:sz="0" w:space="0" w:color="auto"/>
        <w:right w:val="none" w:sz="0" w:space="0" w:color="auto"/>
      </w:divBdr>
    </w:div>
    <w:div w:id="2129666826">
      <w:bodyDiv w:val="1"/>
      <w:marLeft w:val="0"/>
      <w:marRight w:val="0"/>
      <w:marTop w:val="0"/>
      <w:marBottom w:val="0"/>
      <w:divBdr>
        <w:top w:val="none" w:sz="0" w:space="0" w:color="auto"/>
        <w:left w:val="none" w:sz="0" w:space="0" w:color="auto"/>
        <w:bottom w:val="none" w:sz="0" w:space="0" w:color="auto"/>
        <w:right w:val="none" w:sz="0" w:space="0" w:color="auto"/>
      </w:divBdr>
    </w:div>
    <w:div w:id="2130277884">
      <w:bodyDiv w:val="1"/>
      <w:marLeft w:val="0"/>
      <w:marRight w:val="0"/>
      <w:marTop w:val="0"/>
      <w:marBottom w:val="0"/>
      <w:divBdr>
        <w:top w:val="none" w:sz="0" w:space="0" w:color="auto"/>
        <w:left w:val="none" w:sz="0" w:space="0" w:color="auto"/>
        <w:bottom w:val="none" w:sz="0" w:space="0" w:color="auto"/>
        <w:right w:val="none" w:sz="0" w:space="0" w:color="auto"/>
      </w:divBdr>
    </w:div>
    <w:div w:id="2130540220">
      <w:bodyDiv w:val="1"/>
      <w:marLeft w:val="0"/>
      <w:marRight w:val="0"/>
      <w:marTop w:val="0"/>
      <w:marBottom w:val="0"/>
      <w:divBdr>
        <w:top w:val="none" w:sz="0" w:space="0" w:color="auto"/>
        <w:left w:val="none" w:sz="0" w:space="0" w:color="auto"/>
        <w:bottom w:val="none" w:sz="0" w:space="0" w:color="auto"/>
        <w:right w:val="none" w:sz="0" w:space="0" w:color="auto"/>
      </w:divBdr>
    </w:div>
    <w:div w:id="2130733896">
      <w:bodyDiv w:val="1"/>
      <w:marLeft w:val="0"/>
      <w:marRight w:val="0"/>
      <w:marTop w:val="0"/>
      <w:marBottom w:val="0"/>
      <w:divBdr>
        <w:top w:val="none" w:sz="0" w:space="0" w:color="auto"/>
        <w:left w:val="none" w:sz="0" w:space="0" w:color="auto"/>
        <w:bottom w:val="none" w:sz="0" w:space="0" w:color="auto"/>
        <w:right w:val="none" w:sz="0" w:space="0" w:color="auto"/>
      </w:divBdr>
    </w:div>
    <w:div w:id="2130852535">
      <w:bodyDiv w:val="1"/>
      <w:marLeft w:val="0"/>
      <w:marRight w:val="0"/>
      <w:marTop w:val="0"/>
      <w:marBottom w:val="0"/>
      <w:divBdr>
        <w:top w:val="none" w:sz="0" w:space="0" w:color="auto"/>
        <w:left w:val="none" w:sz="0" w:space="0" w:color="auto"/>
        <w:bottom w:val="none" w:sz="0" w:space="0" w:color="auto"/>
        <w:right w:val="none" w:sz="0" w:space="0" w:color="auto"/>
      </w:divBdr>
    </w:div>
    <w:div w:id="2132749909">
      <w:bodyDiv w:val="1"/>
      <w:marLeft w:val="0"/>
      <w:marRight w:val="0"/>
      <w:marTop w:val="0"/>
      <w:marBottom w:val="0"/>
      <w:divBdr>
        <w:top w:val="none" w:sz="0" w:space="0" w:color="auto"/>
        <w:left w:val="none" w:sz="0" w:space="0" w:color="auto"/>
        <w:bottom w:val="none" w:sz="0" w:space="0" w:color="auto"/>
        <w:right w:val="none" w:sz="0" w:space="0" w:color="auto"/>
      </w:divBdr>
    </w:div>
    <w:div w:id="2134277230">
      <w:bodyDiv w:val="1"/>
      <w:marLeft w:val="0"/>
      <w:marRight w:val="0"/>
      <w:marTop w:val="0"/>
      <w:marBottom w:val="0"/>
      <w:divBdr>
        <w:top w:val="none" w:sz="0" w:space="0" w:color="auto"/>
        <w:left w:val="none" w:sz="0" w:space="0" w:color="auto"/>
        <w:bottom w:val="none" w:sz="0" w:space="0" w:color="auto"/>
        <w:right w:val="none" w:sz="0" w:space="0" w:color="auto"/>
      </w:divBdr>
    </w:div>
    <w:div w:id="2134278044">
      <w:bodyDiv w:val="1"/>
      <w:marLeft w:val="0"/>
      <w:marRight w:val="0"/>
      <w:marTop w:val="0"/>
      <w:marBottom w:val="0"/>
      <w:divBdr>
        <w:top w:val="none" w:sz="0" w:space="0" w:color="auto"/>
        <w:left w:val="none" w:sz="0" w:space="0" w:color="auto"/>
        <w:bottom w:val="none" w:sz="0" w:space="0" w:color="auto"/>
        <w:right w:val="none" w:sz="0" w:space="0" w:color="auto"/>
      </w:divBdr>
    </w:div>
    <w:div w:id="2134639567">
      <w:bodyDiv w:val="1"/>
      <w:marLeft w:val="0"/>
      <w:marRight w:val="0"/>
      <w:marTop w:val="0"/>
      <w:marBottom w:val="0"/>
      <w:divBdr>
        <w:top w:val="none" w:sz="0" w:space="0" w:color="auto"/>
        <w:left w:val="none" w:sz="0" w:space="0" w:color="auto"/>
        <w:bottom w:val="none" w:sz="0" w:space="0" w:color="auto"/>
        <w:right w:val="none" w:sz="0" w:space="0" w:color="auto"/>
      </w:divBdr>
    </w:div>
    <w:div w:id="2134710557">
      <w:bodyDiv w:val="1"/>
      <w:marLeft w:val="0"/>
      <w:marRight w:val="0"/>
      <w:marTop w:val="0"/>
      <w:marBottom w:val="0"/>
      <w:divBdr>
        <w:top w:val="none" w:sz="0" w:space="0" w:color="auto"/>
        <w:left w:val="none" w:sz="0" w:space="0" w:color="auto"/>
        <w:bottom w:val="none" w:sz="0" w:space="0" w:color="auto"/>
        <w:right w:val="none" w:sz="0" w:space="0" w:color="auto"/>
      </w:divBdr>
    </w:div>
    <w:div w:id="2138908769">
      <w:bodyDiv w:val="1"/>
      <w:marLeft w:val="0"/>
      <w:marRight w:val="0"/>
      <w:marTop w:val="0"/>
      <w:marBottom w:val="0"/>
      <w:divBdr>
        <w:top w:val="none" w:sz="0" w:space="0" w:color="auto"/>
        <w:left w:val="none" w:sz="0" w:space="0" w:color="auto"/>
        <w:bottom w:val="none" w:sz="0" w:space="0" w:color="auto"/>
        <w:right w:val="none" w:sz="0" w:space="0" w:color="auto"/>
      </w:divBdr>
    </w:div>
    <w:div w:id="2138915939">
      <w:bodyDiv w:val="1"/>
      <w:marLeft w:val="0"/>
      <w:marRight w:val="0"/>
      <w:marTop w:val="0"/>
      <w:marBottom w:val="0"/>
      <w:divBdr>
        <w:top w:val="none" w:sz="0" w:space="0" w:color="auto"/>
        <w:left w:val="none" w:sz="0" w:space="0" w:color="auto"/>
        <w:bottom w:val="none" w:sz="0" w:space="0" w:color="auto"/>
        <w:right w:val="none" w:sz="0" w:space="0" w:color="auto"/>
      </w:divBdr>
    </w:div>
    <w:div w:id="2140144217">
      <w:bodyDiv w:val="1"/>
      <w:marLeft w:val="0"/>
      <w:marRight w:val="0"/>
      <w:marTop w:val="0"/>
      <w:marBottom w:val="0"/>
      <w:divBdr>
        <w:top w:val="none" w:sz="0" w:space="0" w:color="auto"/>
        <w:left w:val="none" w:sz="0" w:space="0" w:color="auto"/>
        <w:bottom w:val="none" w:sz="0" w:space="0" w:color="auto"/>
        <w:right w:val="none" w:sz="0" w:space="0" w:color="auto"/>
      </w:divBdr>
    </w:div>
    <w:div w:id="2140489167">
      <w:bodyDiv w:val="1"/>
      <w:marLeft w:val="0"/>
      <w:marRight w:val="0"/>
      <w:marTop w:val="0"/>
      <w:marBottom w:val="0"/>
      <w:divBdr>
        <w:top w:val="none" w:sz="0" w:space="0" w:color="auto"/>
        <w:left w:val="none" w:sz="0" w:space="0" w:color="auto"/>
        <w:bottom w:val="none" w:sz="0" w:space="0" w:color="auto"/>
        <w:right w:val="none" w:sz="0" w:space="0" w:color="auto"/>
      </w:divBdr>
    </w:div>
    <w:div w:id="2142307354">
      <w:bodyDiv w:val="1"/>
      <w:marLeft w:val="0"/>
      <w:marRight w:val="0"/>
      <w:marTop w:val="0"/>
      <w:marBottom w:val="0"/>
      <w:divBdr>
        <w:top w:val="none" w:sz="0" w:space="0" w:color="auto"/>
        <w:left w:val="none" w:sz="0" w:space="0" w:color="auto"/>
        <w:bottom w:val="none" w:sz="0" w:space="0" w:color="auto"/>
        <w:right w:val="none" w:sz="0" w:space="0" w:color="auto"/>
      </w:divBdr>
    </w:div>
    <w:div w:id="2142797106">
      <w:bodyDiv w:val="1"/>
      <w:marLeft w:val="0"/>
      <w:marRight w:val="0"/>
      <w:marTop w:val="0"/>
      <w:marBottom w:val="0"/>
      <w:divBdr>
        <w:top w:val="none" w:sz="0" w:space="0" w:color="auto"/>
        <w:left w:val="none" w:sz="0" w:space="0" w:color="auto"/>
        <w:bottom w:val="none" w:sz="0" w:space="0" w:color="auto"/>
        <w:right w:val="none" w:sz="0" w:space="0" w:color="auto"/>
      </w:divBdr>
    </w:div>
    <w:div w:id="2144690848">
      <w:bodyDiv w:val="1"/>
      <w:marLeft w:val="0"/>
      <w:marRight w:val="0"/>
      <w:marTop w:val="0"/>
      <w:marBottom w:val="0"/>
      <w:divBdr>
        <w:top w:val="none" w:sz="0" w:space="0" w:color="auto"/>
        <w:left w:val="none" w:sz="0" w:space="0" w:color="auto"/>
        <w:bottom w:val="none" w:sz="0" w:space="0" w:color="auto"/>
        <w:right w:val="none" w:sz="0" w:space="0" w:color="auto"/>
      </w:divBdr>
    </w:div>
    <w:div w:id="2144762130">
      <w:bodyDiv w:val="1"/>
      <w:marLeft w:val="0"/>
      <w:marRight w:val="0"/>
      <w:marTop w:val="0"/>
      <w:marBottom w:val="0"/>
      <w:divBdr>
        <w:top w:val="none" w:sz="0" w:space="0" w:color="auto"/>
        <w:left w:val="none" w:sz="0" w:space="0" w:color="auto"/>
        <w:bottom w:val="none" w:sz="0" w:space="0" w:color="auto"/>
        <w:right w:val="none" w:sz="0" w:space="0" w:color="auto"/>
      </w:divBdr>
    </w:div>
    <w:div w:id="2146118149">
      <w:bodyDiv w:val="1"/>
      <w:marLeft w:val="0"/>
      <w:marRight w:val="0"/>
      <w:marTop w:val="0"/>
      <w:marBottom w:val="0"/>
      <w:divBdr>
        <w:top w:val="none" w:sz="0" w:space="0" w:color="auto"/>
        <w:left w:val="none" w:sz="0" w:space="0" w:color="auto"/>
        <w:bottom w:val="none" w:sz="0" w:space="0" w:color="auto"/>
        <w:right w:val="none" w:sz="0" w:space="0" w:color="auto"/>
      </w:divBdr>
    </w:div>
    <w:div w:id="2146462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footnotes" Target="foot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footer" Target="footer1.xml"/><Relationship Id="rId23" Type="http://schemas.microsoft.com/office/2011/relationships/people" Target="people.xml"/><Relationship Id="rId10" Type="http://schemas.openxmlformats.org/officeDocument/2006/relationships/settings" Target="settings.xml"/><Relationship Id="rId4" Type="http://schemas.openxmlformats.org/officeDocument/2006/relationships/customXml" Target="../customXml/item4.xml"/><Relationship Id="rId9" Type="http://schemas.microsoft.com/office/2007/relationships/stylesWithEffects" Target="stylesWithEffects.xml"/><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rjstacey\Application%20Data\Microsoft\Templates\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802.11">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73E1DB365A6BC4B9BD82CCA668C813B" ma:contentTypeVersion="7" ma:contentTypeDescription="Create a new document." ma:contentTypeScope="" ma:versionID="eaab4a50df53b26694ad571a8959c430">
  <xsd:schema xmlns:xsd="http://www.w3.org/2001/XMLSchema" xmlns:xs="http://www.w3.org/2001/XMLSchema" xmlns:p="http://schemas.microsoft.com/office/2006/metadata/properties" xmlns:ns1="http://schemas.microsoft.com/sharepoint/v3" xmlns:ns2="b2d329f4-2eee-4d90-a2ae-71a25bab89f4" targetNamespace="http://schemas.microsoft.com/office/2006/metadata/properties" ma:root="true" ma:fieldsID="19761145cfe097a96d7d933be84209f9" ns1:_="" ns2:_="">
    <xsd:import namespace="http://schemas.microsoft.com/sharepoint/v3"/>
    <xsd:import namespace="b2d329f4-2eee-4d90-a2ae-71a25bab89f4"/>
    <xsd:element name="properties">
      <xsd:complexType>
        <xsd:sequence>
          <xsd:element name="documentManagement">
            <xsd:complexType>
              <xsd:all>
                <xsd:element ref="ns2:_dlc_DocId" minOccurs="0"/>
                <xsd:element ref="ns2:_dlc_DocIdUrl" minOccurs="0"/>
                <xsd:element ref="ns2:_dlc_DocIdPersistId" minOccurs="0"/>
                <xsd:element ref="ns1:_dlc_Exempt" minOccurs="0"/>
                <xsd:element ref="ns2:QBU"/>
                <xsd:element ref="ns2:QDEPT"/>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11"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2d329f4-2eee-4d90-a2ae-71a25bab89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QBU" ma:index="12" ma:displayName="Qualcomm Business Unit" ma:default="Corporate" ma:internalName="QBU" ma:readOnly="true">
      <xsd:simpleType>
        <xsd:restriction base="dms:Text"/>
      </xsd:simpleType>
    </xsd:element>
    <xsd:element name="QDEPT" ma:index="13" ma:displayName="Qualcomm Department" ma:default="Corporate-RD" ma:internalName="QDEPT"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p:Policy xmlns:p="office.server.policy" id="" local="true">
  <p:Name>Document</p:Name>
  <p:Description/>
  <p:Statement/>
  <p:PolicyItems>
    <p:PolicyItem featureId="QualcommTagPolicy" staticId="0x010100273E1DB365A6BC4B9BD82CCA668C813B" UniqueId="e8451490-9786-4052-b774-60d96d05ec98">
      <p:Name>Qualcomm Tagging Policy</p:Name>
      <p:Description>Qualcomm Custom Policy for Tagging</p:Description>
      <p:CustomData/>
    </p:PolicyItem>
  </p:PolicyItems>
</p:Policy>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_dlc_DocId xmlns="b2d329f4-2eee-4d90-a2ae-71a25bab89f4">VVZTZ3NUC4PZ-4-1168</_dlc_DocId>
    <_dlc_DocIdUrl xmlns="b2d329f4-2eee-4d90-a2ae-71a25bab89f4">
      <Url>https://projects.qualcomm.com/sites/SyZyGy/_layouts/15/DocIdRedir.aspx?ID=VVZTZ3NUC4PZ-4-1168</Url>
      <Description>VVZTZ3NUC4PZ-4-1168</Description>
    </_dlc_DocIdUrl>
  </documentManagement>
</p:properties>
</file>

<file path=customXml/item6.xml><?xml version="1.0" encoding="utf-8"?>
<b:Sources xmlns:b="http://schemas.openxmlformats.org/officeDocument/2006/bibliography" xmlns="http://schemas.openxmlformats.org/officeDocument/2006/bibliography" SelectedStyle="\IEEE2006OfficeOnline.xsl" StyleName="IEEE" Version="2006">
  <b:Source>
    <b:Tag>15_0867r1</b:Tag>
    <b:SourceType>ConferenceProceedings</b:SourceType>
    <b:Guid>{F99AED5F-0A47-4386-A932-6CA1A4CCEBE1}</b:Guid>
    <b:Author>
      <b:Author>
        <b:Corporate>Po-Kai Huang (Intel)</b:Corporate>
      </b:Author>
    </b:Author>
    <b:Title>15/0867r1 MU-RTS/CTS for DL MU</b:Title>
    <b:RefOrder>74</b:RefOrder>
  </b:Source>
  <b:Source>
    <b:Tag>Chi</b:Tag>
    <b:SourceType>ConferenceProceedings</b:SourceType>
    <b:Guid>{D1320672-4F7C-4908-AFBA-D9695A334290}</b:Guid>
    <b:Author>
      <b:Author>
        <b:Corporate>Chittabrata Ghosh (Intel)</b:Corporate>
      </b:Author>
    </b:Author>
    <b:Title>15/0875r1 Random Access with Trigger Frames using OFDMA</b:Title>
    <b:RefOrder>76</b:RefOrder>
  </b:Source>
  <b:Source>
    <b:Tag>15_0818r</b:Tag>
    <b:SourceType>ConferenceProceedings</b:SourceType>
    <b:Guid>{FF4DA058-1348-4FAD-BAB2-827DE4C73351}</b:Guid>
    <b:Author>
      <b:Author>
        <b:Corporate>Kome Oteri (InterDigital)</b:Corporate>
      </b:Author>
    </b:Author>
    <b:Title>15/0818r1 Further Analysis of Feedback and Frequency Selective Scheduling (FSS) for TGax OFDMA</b:Title>
    <b:RefOrder>82</b:RefOrder>
  </b:Source>
  <b:Source>
    <b:Tag>15_0829r3</b:Tag>
    <b:SourceType>ConferenceProceedings</b:SourceType>
    <b:Guid>{DCEE951D-1833-4C43-AE7B-EBC62C901D18}</b:Guid>
    <b:Author>
      <b:Author>
        <b:Corporate>Reza Hedayat (Newracom)</b:Corporate>
      </b:Author>
    </b:Author>
    <b:Title>15/0829r3 Uplink ACK and BA Multiplexing</b:Title>
    <b:RefOrder>54</b:RefOrder>
  </b:Source>
  <b:Source>
    <b:Tag>Liw</b:Tag>
    <b:SourceType>ConferenceProceedings</b:SourceType>
    <b:Guid>{769FBB33-C8C0-4104-AFFD-2DF9729E2997}</b:Guid>
    <b:Author>
      <b:Author>
        <b:Corporate>Liwen Chu (Marvell)</b:Corporate>
      </b:Author>
    </b:Author>
    <b:Title>15/0615r3 UL OFDMA Bandwidth</b:Title>
    <b:RefOrder>65</b:RefOrder>
  </b:Source>
  <b:Source>
    <b:Tag>15_0841r0</b:Tag>
    <b:SourceType>ConferenceProceedings</b:SourceType>
    <b:Guid>{01D3AC1A-1F69-4090-B0FD-4E6457435A38}</b:Guid>
    <b:Author>
      <b:Author>
        <b:Corporate>David Xun Yang (Huawei)</b:Corporate>
      </b:Author>
    </b:Author>
    <b:Title>15/0841r0 Cascading Structure</b:Title>
    <b:RefOrder>47</b:RefOrder>
  </b:Source>
  <b:Source>
    <b:Tag>Sim</b:Tag>
    <b:SourceType>ConferenceProceedings</b:SourceType>
    <b:Guid>{0CD7ADB7-4D19-4D21-8BE9-0051C5DB00D0}</b:Guid>
    <b:Author>
      <b:Author>
        <b:Corporate>Simone Merlin (Qualcomm)</b:Corporate>
      </b:Author>
    </b:Author>
    <b:Title>15/0877r0 Trigger Frame Format</b:Title>
    <b:RefOrder>104</b:RefOrder>
  </b:Source>
  <b:Source>
    <b:Tag>15_0831r2</b:Tag>
    <b:SourceType>ConferenceProceedings</b:SourceType>
    <b:Guid>{75FB6EF0-36AA-48DD-9C75-416BDA546087}</b:Guid>
    <b:Author>
      <b:Author>
        <b:Corporate>Liwen Chu (Marvell)</b:Corporate>
      </b:Author>
    </b:Author>
    <b:Title>15/0831r2 Broadcast and Unicast in DL MU</b:Title>
    <b:RefOrder>55</b:RefOrder>
  </b:Source>
  <b:Source>
    <b:Tag>Gui</b:Tag>
    <b:SourceType>ConferenceProceedings</b:SourceType>
    <b:Guid>{794C1E3B-D4EC-4105-B4EC-A20B5C6190CF}</b:Guid>
    <b:Author>
      <b:Author>
        <b:Corporate>Guido R. Hiertz (Ericsson)</b:Corporate>
      </b:Author>
    </b:Author>
    <b:Title>15/0874r0 Minimal data rates management frame transmissions in 2.4 GHz</b:Title>
    <b:RefOrder>94</b:RefOrder>
  </b:Source>
  <b:Source>
    <b:Tag>15_0876r1</b:Tag>
    <b:SourceType>ConferenceProceedings</b:SourceType>
    <b:Guid>{E81C58C2-A871-4245-A85D-92CA79F702BC}</b:Guid>
    <b:Author>
      <b:Author>
        <b:Corporate>Simone Merlin (Qualcomm)</b:Corporate>
      </b:Author>
    </b:Author>
    <b:Title>15/0876r1 Duration and MAC Padding for MU PPDUs</b:Title>
    <b:RefOrder>48</b:RefOrder>
  </b:Source>
  <b:Source>
    <b:Tag>15_0880r2</b:Tag>
    <b:SourceType>ConferenceProceedings</b:SourceType>
    <b:Guid>{65320606-7FB0-4627-9E2B-83BC90D164A5}</b:Guid>
    <b:Author>
      <b:Author>
        <b:Corporate>Alfred Asterjadhi (Qualcomm Inc.)</b:Corporate>
      </b:Author>
    </b:Author>
    <b:Title>15/0880r2 Scheduled Trigger frames</b:Title>
    <b:RefOrder>98</b:RefOrder>
  </b:Source>
  <b:Source>
    <b:Tag>14_1453r2</b:Tag>
    <b:SourceType>ConferenceProceedings</b:SourceType>
    <b:Guid>{6E51624D-C3EE-44CD-B543-2DCB5D466CDB}</b:Guid>
    <b:Title>14/1453r2 Spec Framework Proposal</b:Title>
    <b:Author>
      <b:Author>
        <b:Corporate>Robert Stacey (Intel)</b:Corporate>
      </b:Author>
    </b:Author>
    <b:RefOrder>1</b:RefOrder>
  </b:Source>
  <b:Source>
    <b:Tag>15_0059r1</b:Tag>
    <b:SourceType>ConferenceProceedings</b:SourceType>
    <b:Guid>{35EBCCA5-4FB4-449F-AF9E-2E568A068B1F}</b:Guid>
    <b:Title>15/0059r1 Uplink RTS/CTS Control</b:Title>
    <b:Author>
      <b:Author>
        <b:Corporate>Sigurd Schelstraete (Quantenna)</b:Corporate>
      </b:Author>
    </b:Author>
    <b:RefOrder>93</b:RefOrder>
  </b:Source>
  <b:Source>
    <b:Tag>15_0064r1</b:Tag>
    <b:SourceType>ConferenceProceedings</b:SourceType>
    <b:Guid>{1DCAFFB9-EE29-4571-A7A7-54E3153CCCDB}</b:Guid>
    <b:Title>15/0064r1 Consideration on UL-MU overheads</b:Title>
    <b:Author>
      <b:Author>
        <b:Corporate>Tomoko Adachi (Toshiba)</b:Corporate>
      </b:Author>
    </b:Author>
    <b:RefOrder>66</b:RefOrder>
  </b:Source>
  <b:Source>
    <b:Tag>15_0099r4</b:Tag>
    <b:SourceType>ConferenceProceedings</b:SourceType>
    <b:Guid>{FDE6EF87-1D78-454F-A2CB-BD4B2D42A8B8}</b:Guid>
    <b:Title>15/0099r4 Payload Symbol Size for 11ax</b:Title>
    <b:Author>
      <b:Author>
        <b:Corporate>Sriram Venkateswaran (Broadcom)</b:Corporate>
      </b:Author>
    </b:Author>
    <b:RefOrder>38</b:RefOrder>
  </b:Source>
  <b:Source>
    <b:Tag>15_0101r1</b:Tag>
    <b:SourceType>ConferenceProceedings</b:SourceType>
    <b:Guid>{D8F2EF9C-25CF-4BF6-867A-814B1E070E13}</b:Guid>
    <b:Title>15/0101r1 Preamble structure for 11ax system</b:Title>
    <b:Author>
      <b:Author>
        <b:Corporate>Jiayin Zhang (Huawei)</b:Corporate>
      </b:Author>
    </b:Author>
    <b:RefOrder>2</b:RefOrder>
  </b:Source>
  <b:Source>
    <b:Tag>15_0330r5</b:Tag>
    <b:SourceType>ConferenceProceedings</b:SourceType>
    <b:Guid>{BF99C0D3-79E3-4F60-9403-E4505ED8E2AC}</b:Guid>
    <b:Title>15/0330r5 OFDMA Numerology and Structure</b:Title>
    <b:Author>
      <b:Author>
        <b:Corporate>Shahrnaz Azizi (Intel)</b:Corporate>
      </b:Author>
    </b:Author>
    <b:RefOrder>40</b:RefOrder>
  </b:Source>
  <b:Source>
    <b:Tag>15_0366r2</b:Tag>
    <b:SourceType>ConferenceProceedings</b:SourceType>
    <b:Guid>{1047A485-2B40-4D67-B5EB-ACDDCA0EE8FF}</b:Guid>
    <b:Title>15/0366r2 Multi-STA BA</b:Title>
    <b:Author>
      <b:Author>
        <b:Corporate>Simone Merlin (Qualcomm)</b:Corporate>
      </b:Author>
    </b:Author>
    <b:RefOrder>108</b:RefOrder>
  </b:Source>
  <b:Source>
    <b:Tag>15_0344r2</b:Tag>
    <b:SourceType>ConferenceProceedings</b:SourceType>
    <b:Guid>{515F7AFC-D269-44DE-BE42-EA99E80F18A9}</b:Guid>
    <b:Title>15/0344r2 SIG Field Design Principle for 11ax</b:Title>
    <b:Author>
      <b:Author>
        <b:Corporate>Young Hoon Kwon (Newracom)</b:Corporate>
      </b:Author>
    </b:Author>
    <b:RefOrder>22</b:RefOrder>
  </b:Source>
  <b:Source>
    <b:Tag>15_0349r2</b:Tag>
    <b:SourceType>ConferenceProceedings</b:SourceType>
    <b:Guid>{3F336F28-38A1-4D42-BC8A-0D03A6389B7F}</b:Guid>
    <b:Title>15/0349r2 HE-LTF Proposal</b:Title>
    <b:Author>
      <b:Author>
        <b:Corporate>Hongyuan Zhang (Marvell)</b:Corporate>
      </b:Author>
    </b:Author>
    <b:RefOrder>34</b:RefOrder>
  </b:Source>
  <b:Source>
    <b:Tag>15_0379r1</b:Tag>
    <b:SourceType>ConferenceProceedings</b:SourceType>
    <b:Guid>{4E2F305C-DB82-4CE1-A66B-AA8DDC2A7CC4}</b:Guid>
    <b:Title>15/0379r1 DL OFDMA Performance and ACK Multiplexing</b:Title>
    <b:Author>
      <b:Author>
        <b:Corporate>Reza Hedayat (Newracom)</b:Corporate>
      </b:Author>
    </b:Author>
    <b:RefOrder>53</b:RefOrder>
  </b:Source>
  <b:Source>
    <b:Tag>15_0381r1</b:Tag>
    <b:SourceType>ConferenceProceedings</b:SourceType>
    <b:Guid>{BC506AF0-11A2-42B3-9C77-15FC5590CBDE}</b:Guid>
    <b:Title>15/0381r1 HE-STF Proposal</b:Title>
    <b:Author>
      <b:Author>
        <b:Corporate>Yakun Sun (Marvell)</b:Corporate>
      </b:Author>
    </b:Author>
    <b:RefOrder>32</b:RefOrder>
  </b:Source>
  <b:Source>
    <b:Tag>15021</b:Tag>
    <b:SourceType>ConferenceProceedings</b:SourceType>
    <b:Guid>{D6AB01D9-E2DB-473D-8A99-EF3C33417224}</b:Guid>
    <b:Title>15/0580r1 11ax coding discussion</b:Title>
    <b:Author>
      <b:Author>
        <b:Corporate>Hongyuan Zhang (Marvell)</b:Corporate>
      </b:Author>
    </b:Author>
    <b:RefOrder>42</b:RefOrder>
  </b:Source>
  <b:Source>
    <b:Tag>15011</b:Tag>
    <b:SourceType>ConferenceProceedings</b:SourceType>
    <b:Guid>{FC1D793B-D645-4F2F-8AE9-44C6DB50CA18}</b:Guid>
    <b:Title>15/0615r2 UL OFDMA Bandwidth</b:Title>
    <b:Author>
      <b:Author>
        <b:Corporate>Liwen Chu (Marvell)</b:Corporate>
      </b:Author>
    </b:Author>
    <b:RefOrder>67</b:RefOrder>
  </b:Source>
  <b:Source>
    <b:Tag>15_0626r1</b:Tag>
    <b:SourceType>ConferenceProceedings</b:SourceType>
    <b:Guid>{9641CD19-A435-4693-B710-229A5D2E3081}</b:Guid>
    <b:Title>15/0626r1 Further consideration on Multi-STA Block ACK</b:Title>
    <b:Author>
      <b:Author>
        <b:Corporate>Jeongki Kim (LG Electronics)</b:Corporate>
      </b:Author>
    </b:Author>
    <b:RefOrder>109</b:RefOrder>
  </b:Source>
  <b:Source>
    <b:Tag>15_0812r1</b:Tag>
    <b:SourceType>ConferenceProceedings</b:SourceType>
    <b:Guid>{6218F639-0120-49E5-B2A4-7DEA39998BB3}</b:Guid>
    <b:Title>15/0812r1 Pilot Design for Data Section</b:Title>
    <b:Author>
      <b:Author>
        <b:Corporate>Sameer Vermani (Qualcomm)</b:Corporate>
      </b:Author>
    </b:Author>
    <b:RefOrder>39</b:RefOrder>
  </b:Source>
  <b:Source>
    <b:Tag>15_0817r0</b:Tag>
    <b:SourceType>ConferenceProceedings</b:SourceType>
    <b:Guid>{82E5E8A8-7669-4013-83ED-54B1B5801F4C}</b:Guid>
    <b:Title>15/0817r0 P Matrix for HE-LTF</b:Title>
    <b:Author>
      <b:Author>
        <b:Corporate>Yakun Sun (Marvell)</b:Corporate>
      </b:Author>
    </b:Author>
    <b:RefOrder>35</b:RefOrder>
  </b:Source>
  <b:Source>
    <b:Tag>15_0821r2</b:Tag>
    <b:SourceType>ConferenceProceedings</b:SourceType>
    <b:Guid>{B07DED17-5D03-4B33-969B-12F7FEA4A958}</b:Guid>
    <b:Title>15/0821r2 HE SIG-B Structure</b:Title>
    <b:Author>
      <b:Author>
        <b:Corporate>Joonsuk Kim (Apple)</b:Corporate>
      </b:Author>
    </b:Author>
    <b:RefOrder>24</b:RefOrder>
  </b:Source>
  <b:Source>
    <b:Tag>15_0819r1</b:Tag>
    <b:SourceType>ConferenceProceedings</b:SourceType>
    <b:Guid>{F1ABD5EA-4118-4017-962D-C4F93E1F558E}</b:Guid>
    <b:Title>15/0819r1 11ax OFDMA Tone Plan Leftover Tones and Pilot Structure</b:Title>
    <b:Author>
      <b:Author>
        <b:Corporate>Bin Tian (Qualcomm)</b:Corporate>
      </b:Author>
    </b:Author>
    <b:RefOrder>36</b:RefOrder>
  </b:Source>
  <b:Source>
    <b:Tag>15_0822r2</b:Tag>
    <b:SourceType>ConferenceProceedings</b:SourceType>
    <b:Guid>{08630542-E5BA-41A3-8797-E732A88F9967}</b:Guid>
    <b:Title>15/0822r2 SIG-A Structure in 11ax Preamble</b:Title>
    <b:Author>
      <b:Author>
        <b:Corporate>Jianhan Liu (Mediatek Inc.)</b:Corporate>
      </b:Author>
    </b:Author>
    <b:RefOrder>13</b:RefOrder>
  </b:Source>
  <b:Source>
    <b:Tag>15_0827r2</b:Tag>
    <b:SourceType>ConferenceProceedings</b:SourceType>
    <b:Guid>{A67E964F-2732-4478-AB8D-3420C125A961}</b:Guid>
    <b:Title>15/0827r2 Considerations on HE-SIG-A and B</b:Title>
    <b:Author>
      <b:Author>
        <b:Corporate>Katsuo Yunoki (KDDI R&amp;D Laboratories)</b:Corporate>
      </b:Author>
    </b:Author>
    <b:RefOrder>25</b:RefOrder>
  </b:Source>
  <b:Source>
    <b:Tag>15_0832r1</b:Tag>
    <b:SourceType>ConferenceProceedings</b:SourceType>
    <b:Guid>{0E8396EC-A4A0-483A-9D60-B3F3259FC0B0}</b:Guid>
    <b:Title>15/0832r1 Performance evaluation of SU/MU MIMO in OFDMA</b:Title>
    <b:Author>
      <b:Author>
        <b:Corporate>Jiayin Zhang (Huawei)</b:Corporate>
      </b:Author>
    </b:Author>
    <b:RefOrder>4</b:RefOrder>
  </b:Source>
  <b:Source>
    <b:Tag>15_0873r0</b:Tag>
    <b:SourceType>ConferenceProceedings</b:SourceType>
    <b:Guid>{6435A5F8-1116-458B-B193-E7B67A9C3F5A}</b:Guid>
    <b:Title>15/0873r0 SIG-B Encoding Structure</b:Title>
    <b:Author>
      <b:Author>
        <b:Corporate>Ron Porat</b:Corporate>
      </b:Author>
    </b:Author>
    <b:RefOrder>23</b:RefOrder>
  </b:Source>
  <b:Source>
    <b:Tag>15_0813r0</b:Tag>
    <b:SourceType>ConferenceProceedings</b:SourceType>
    <b:Guid>{489553CD-5731-4568-9312-CD3662EA6730}</b:Guid>
    <b:Title>15/0813r0 CP Indication for UL MU Transmission</b:Title>
    <b:Author>
      <b:Author>
        <b:Corporate>Zhigang Rong (Huawei)</b:Corporate>
      </b:Author>
    </b:Author>
    <b:RefOrder>63</b:RefOrder>
  </b:Source>
  <b:Source>
    <b:Tag>Eun</b:Tag>
    <b:SourceType>ConferenceProceedings</b:SourceType>
    <b:Guid>{0B752D18-64D9-443C-9214-A59FE3A01F05}</b:Guid>
    <b:Author>
      <b:Author>
        <b:Corporate>Eunsung Park (LG Electronics)</b:Corporate>
      </b:Author>
    </b:Author>
    <b:Title>15/1070r3 1024 QAM Proposal</b:Title>
    <b:RefOrder>44</b:RefOrder>
  </b:Source>
  <b:Source>
    <b:Tag>Kau</b:Tag>
    <b:SourceType>ConferenceProceedings</b:SourceType>
    <b:Guid>{EED45D52-7AD3-428E-B26D-92B2409D41B1}</b:Guid>
    <b:Author>
      <b:Author>
        <b:Corporate>Kaushik Josiam (Samsung)</b:Corporate>
      </b:Author>
    </b:Author>
    <b:Title>15/1066r0 HE-SIG-B Contents</b:Title>
    <b:RefOrder>28</b:RefOrder>
  </b:Source>
  <b:Source>
    <b:Tag>You</b:Tag>
    <b:SourceType>ConferenceProceedings</b:SourceType>
    <b:Guid>{8B4335AF-567A-4E8D-8E1D-65B78917A272}</b:Guid>
    <b:Author>
      <b:Author>
        <b:Corporate>Young Hoon Kwon (Newracom)</b:Corporate>
      </b:Author>
    </b:Author>
    <b:Title>15/1051r1 HE NDP frame for sounding</b:Title>
    <b:RefOrder>7</b:RefOrder>
  </b:Source>
  <b:Source>
    <b:Tag>Hon</b:Tag>
    <b:SourceType>ConferenceProceedings</b:SourceType>
    <b:Guid>{44CB79AE-5B10-4B44-B95C-E7F6B71F5711}</b:Guid>
    <b:Author>
      <b:Author>
        <b:Corporate>Hongyuan Zhang (Marvell)</b:Corporate>
      </b:Author>
    </b:Author>
    <b:Title>15/0580r2 11ax coding discussion</b:Title>
    <b:RefOrder>43</b:RefOrder>
  </b:Source>
  <b:Source>
    <b:Tag>Ron</b:Tag>
    <b:SourceType>ConferenceProceedings</b:SourceType>
    <b:Guid>{7D1F9A1A-AE0A-4490-9283-7A90B7FF5F2D}</b:Guid>
    <b:Author>
      <b:Author>
        <b:Corporate>Ron Porat (Broadcom)</b:Corporate>
      </b:Author>
    </b:Author>
    <b:Title>15/1059r1 SIG-B Encoding Structure Part II</b:Title>
    <b:RefOrder>26</b:RefOrder>
  </b:Source>
  <b:Source>
    <b:Tag>Sam</b:Tag>
    <b:SourceType>ConferenceProceedings</b:SourceType>
    <b:Guid>{B85B41BF-0421-463D-9C18-49A2D844FC79}</b:Guid>
    <b:Author>
      <b:Author>
        <b:Corporate>Sameer Vermani (Qualcomm)</b:Corporate>
      </b:Author>
    </b:Author>
    <b:Title>15/1071r2 Tone Grouping Factors and NDP format for 802.11ax</b:Title>
    <b:RefOrder>111</b:RefOrder>
  </b:Source>
  <b:Source>
    <b:Tag>Jia</b:Tag>
    <b:SourceType>ConferenceProceedings</b:SourceType>
    <b:Guid>{9F28695B-5E41-431A-A215-285EF02E165F}</b:Guid>
    <b:Author>
      <b:Author>
        <b:Corporate>Jiayin Zhang (Huawei)</b:Corporate>
      </b:Author>
    </b:Author>
    <b:Title>15/1077r0 HE-SIG-A Content</b:Title>
    <b:RefOrder>14</b:RefOrder>
  </b:Source>
  <b:Source>
    <b:Tag>Alf</b:Tag>
    <b:SourceType>ConferenceProceedings</b:SourceType>
    <b:Guid>{43D60353-68E0-4D1C-AC1A-1D1B4DDA0004}</b:Guid>
    <b:Author>
      <b:Author>
        <b:Corporate>Alfred Asterjadhi (Qualcomm Inc.)</b:Corporate>
      </b:Author>
    </b:Author>
    <b:Title>15/1122r0 Identifiers in HE PPDUs for power saving</b:Title>
    <b:RefOrder>16</b:RefOrder>
  </b:Source>
  <b:Source>
    <b:Tag>15_0579r3</b:Tag>
    <b:SourceType>ConferenceProceedings</b:SourceType>
    <b:Guid>{02676D8C-3434-423D-95BE-7E88E42759EE}</b:Guid>
    <b:Title>15/0579r3 Preamble Design and Autodetection</b:Title>
    <b:Author>
      <b:Author>
        <b:Corporate>Hongyuan Zhang (Marvell)</b:Corporate>
      </b:Author>
    </b:Author>
    <b:RefOrder>3</b:RefOrder>
  </b:Source>
  <b:Source>
    <b:Tag>Hon1</b:Tag>
    <b:SourceType>ConferenceProceedings</b:SourceType>
    <b:Guid>{DEB56535-0C1F-4E4B-9A73-AF5847628AD0}</b:Guid>
    <b:Author>
      <b:Author>
        <b:Corporate>Hongyuan Zhang (Marvell)</b:Corporate>
      </b:Author>
    </b:Author>
    <b:Title>15/0579r4 Preamble Design and Autodetection</b:Title>
    <b:RefOrder>12</b:RefOrder>
  </b:Source>
  <b:Source>
    <b:Tag>Jia1</b:Tag>
    <b:SourceType>ConferenceProceedings</b:SourceType>
    <b:Guid>{B910EC17-3892-4BAB-8D37-95414CCF0490}</b:Guid>
    <b:Author>
      <b:Author>
        <b:Corporate>Jianhan Liu (Mediatek)</b:Corporate>
      </b:Author>
    </b:Author>
    <b:Title>15/1068r1 Reliable Transmission Schemes for HE-SIG-B and Data</b:Title>
    <b:RefOrder>17</b:RefOrder>
  </b:Source>
  <b:Source>
    <b:Tag>Jia2</b:Tag>
    <b:SourceType>ConferenceProceedings</b:SourceType>
    <b:Guid>{8CBA838F-FF0A-45B0-8C45-BEB9C3264F20}</b:Guid>
    <b:Author>
      <b:Author>
        <b:Corporate>Jiayin Zhang (Huawei)</b:Corporate>
      </b:Author>
    </b:Author>
    <b:Title>15/0826r3 HE-SIG-A transmission for range extension</b:Title>
    <b:RefOrder>21</b:RefOrder>
  </b:Source>
  <b:Source>
    <b:Tag>Xia</b:Tag>
    <b:SourceType>ConferenceProceedings</b:SourceType>
    <b:Guid>{784FF5CB-EBC4-4F11-9C28-F9A003847C4D}</b:Guid>
    <b:Author>
      <b:Author>
        <b:Corporate>Xiaogang Chen (Intel)</b:Corporate>
      </b:Author>
    </b:Author>
    <b:Title>15/0602r6 HE-LTF squence for UL MU-MIMO</b:Title>
    <b:RefOrder>37</b:RefOrder>
  </b:Source>
  <b:Source>
    <b:Tag>Hon2</b:Tag>
    <b:SourceType>ConferenceProceedings</b:SourceType>
    <b:Guid>{B71CB828-0379-4287-948F-EB046EEFCED9}</b:Guid>
    <b:Author>
      <b:Author>
        <b:Corporate>Hongyuan Zhang (Marvell)</b:Corporate>
      </b:Author>
    </b:Author>
    <b:Title>15/0810r1 HE PHY Padding and Packet Extension</b:Title>
    <b:RefOrder>45</b:RefOrder>
  </b:Source>
  <b:Source>
    <b:Tag>Gui1</b:Tag>
    <b:SourceType>ConferenceProceedings</b:SourceType>
    <b:Guid>{C8BB61F3-9F80-429D-9FF0-EB90B809EC4C}</b:Guid>
    <b:Author>
      <b:Author>
        <b:Corporate>Guido R. Hiertz (Ericsson)</b:Corporate>
      </b:Author>
    </b:Author>
    <b:Title>15/1014r0 Multiple BSSID element</b:Title>
    <b:RefOrder>95</b:RefOrder>
  </b:Source>
  <b:Source>
    <b:Tag>Yon</b:Tag>
    <b:SourceType>ConferenceProceedings</b:SourceType>
    <b:Guid>{41E10658-DC09-425A-B7CD-C3FA6CEA25F0}</b:Guid>
    <b:Author>
      <b:Author>
        <b:Corporate>Yongho Seok (NEWRACOM)</b:Corporate>
      </b:Author>
    </b:Author>
    <b:Title>15/1034r0 Notification of Operating Mode Changes</b:Title>
    <b:RefOrder>99</b:RefOrder>
  </b:Source>
  <b:Source>
    <b:Tag>Eri</b:Tag>
    <b:SourceType>ConferenceProceedings</b:SourceType>
    <b:Guid>{F16D1620-6863-4829-8BFC-CBD93EC4A358}</b:Guid>
    <b:Author>
      <b:Author>
        <b:Corporate>Eric Wong (Apple)</b:Corporate>
      </b:Author>
    </b:Author>
    <b:Title>15/1060r0 Receive Operating Mode Indication for Power Save</b:Title>
    <b:RefOrder>100</b:RefOrder>
  </b:Source>
  <b:Source>
    <b:Tag>Jeo</b:Tag>
    <b:SourceType>ConferenceProceedings</b:SourceType>
    <b:Guid>{28546987-984F-4190-AE0A-209EB4B9CA9C}</b:Guid>
    <b:Author>
      <b:Author>
        <b:Corporate>Jeongki Kim (LG Electronics)</b:Corporate>
      </b:Author>
    </b:Author>
    <b:Title>15/1067r0 MU TXOP truncation</b:Title>
    <b:RefOrder>96</b:RefOrder>
  </b:Source>
  <b:Source>
    <b:Tag>Cha</b:Tag>
    <b:SourceType>ConferenceProceedings</b:SourceType>
    <b:Guid>{26375FF8-E903-4C95-A21D-13458663ECAF}</b:Guid>
    <b:Author>
      <b:Author>
        <b:Corporate>Chao-Chun Wang (MediaTek)</b:Corporate>
      </b:Author>
    </b:Author>
    <b:Title>15/1063r1 11ax Channel access procedure</b:Title>
    <b:RefOrder>87</b:RefOrder>
  </b:Source>
  <b:Source>
    <b:Tag>Jin</b:Tag>
    <b:SourceType>ConferenceProceedings</b:SourceType>
    <b:Guid>{12F152DA-C531-49CD-B029-28200AFE7328}</b:Guid>
    <b:Author>
      <b:Author>
        <b:Corporate>Jinsoo Ahn (Yonsei Univ.)</b:Corporate>
      </b:Author>
    </b:Author>
    <b:Title>15/1116r1 Trigger Frame Channel Access</b:Title>
    <b:RefOrder>49</b:RefOrder>
  </b:Source>
  <b:Source>
    <b:Tag>Alf1</b:Tag>
    <b:SourceType>ConferenceProceedings</b:SourceType>
    <b:Guid>{08818763-EA0D-47F5-AE89-A65DE06FCA4E}</b:Guid>
    <b:Author>
      <b:Author>
        <b:Corporate>Alfred Asterjadhi (Qualcomm Inc.)</b:Corporate>
      </b:Author>
    </b:Author>
    <b:Title>15/1120r0 Buffer Status Report</b:Title>
    <b:RefOrder>69</b:RefOrder>
  </b:Source>
  <b:Source>
    <b:Tag>Alf2</b:Tag>
    <b:SourceType>ConferenceProceedings</b:SourceType>
    <b:Guid>{BB68EC4A-94EB-468B-9829-6EDABC750D0F}</b:Guid>
    <b:Author>
      <b:Author>
        <b:Corporate>Alfred Asterjadhi (Qualcomm Inc.)</b:Corporate>
      </b:Author>
    </b:Author>
    <b:Title>15/1121r0 HE A-Control field</b:Title>
    <b:RefOrder>102</b:RefOrder>
  </b:Source>
  <b:Source>
    <b:Tag>You1</b:Tag>
    <b:SourceType>ConferenceProceedings</b:SourceType>
    <b:Guid>{34C5F6E5-53FD-41FC-BF07-E8C6BC9D2359}</b:Guid>
    <b:Author>
      <b:Author>
        <b:Corporate>Young Hoon Kwon (Newracom)</b:Corporate>
      </b:Author>
    </b:Author>
    <b:Title>15/1052r0 Bandwidth for UL MU transmission</b:Title>
    <b:RefOrder>68</b:RefOrder>
  </b:Source>
  <b:Source>
    <b:Tag>Rus</b:Tag>
    <b:SourceType>ConferenceProceedings</b:SourceType>
    <b:Guid>{DCC1C9C9-4C32-49E8-9B02-C7AC99610490}</b:Guid>
    <b:Author>
      <b:Author>
        <b:Corporate>Russell Huang (MediaTek)</b:Corporate>
      </b:Author>
    </b:Author>
    <b:Title>15/1137r1 Triggered OFDMA Random Access Observations</b:Title>
    <b:RefOrder>77</b:RefOrder>
  </b:Source>
  <b:Source>
    <b:Tag>Kaz</b:Tag>
    <b:SourceType>ConferenceProceedings</b:SourceType>
    <b:Guid>{4BF507CB-42FC-45BB-8392-34B2DDBD6AAE}</b:Guid>
    <b:Author>
      <b:Author>
        <b:Corporate>Kazuyuki Sakoda (Sony Electronics)</b:Corporate>
      </b:Author>
    </b:Author>
    <b:Title>15/1043r1 Overall Protocol of UL MU BA for Multicast Transmission</b:Title>
    <b:RefOrder>86</b:RefOrder>
  </b:Source>
  <b:Source>
    <b:Tag>Guo</b:Tag>
    <b:SourceType>ConferenceProceedings</b:SourceType>
    <b:Guid>{2C8FF7EC-76F4-47BC-B012-B5F61702E5C0}</b:Guid>
    <b:Author>
      <b:Author>
        <b:Corporate>Guoqing Li (Apple)</b:Corporate>
      </b:Author>
    </b:Author>
    <b:Title>15/1053r1 Multiuser Block ACK Request (MU-BAR)</b:Title>
    <b:RefOrder>110</b:RefOrder>
  </b:Source>
  <b:Source>
    <b:Tag>Kis</b:Tag>
    <b:SourceType>ConferenceProceedings</b:SourceType>
    <b:Guid>{EA637F7A-FF6E-42D6-BE16-2CB325E073AD}</b:Guid>
    <b:Author>
      <b:Author>
        <b:Corporate>Kiseon Ryu (LG Electronics)</b:Corporate>
      </b:Author>
    </b:Author>
    <b:Title>15/1058r0 CCA consideration for UL MU transmission</b:Title>
    <b:RefOrder>50</b:RefOrder>
  </b:Source>
  <b:Source>
    <b:Tag>PoK</b:Tag>
    <b:SourceType>ConferenceProceedings</b:SourceType>
    <b:Guid>{9A8D0E31-B2A3-4934-AAA0-40C0975E2F7C}</b:Guid>
    <b:Author>
      <b:Author>
        <b:Corporate>Po-Kai Huang (Intel)</b:Corporate>
      </b:Author>
    </b:Author>
    <b:Title>15/1062r1 NAV Consideration for UL MU Response to Trigger frame</b:Title>
    <b:RefOrder>70</b:RefOrder>
  </b:Source>
  <b:Source>
    <b:Tag>Cha1</b:Tag>
    <b:SourceType>ConferenceProceedings</b:SourceType>
    <b:Guid>{64CDAF8F-7AD3-49E8-9E83-44894D7FB9B3}</b:Guid>
    <b:Author>
      <b:Author>
        <b:Corporate>Chao-Chun Wang (Mediatek)</b:Corporate>
      </b:Author>
    </b:Author>
    <b:Title>15/1065r1 11ax uplink Multi-TID aggregation</b:Title>
    <b:RefOrder>51</b:RefOrder>
  </b:Source>
  <b:Source>
    <b:Tag>Nar</b:Tag>
    <b:SourceType>ConferenceProceedings</b:SourceType>
    <b:Guid>{104D8C2D-7141-4418-A477-5947BED308A5}</b:Guid>
    <b:Author>
      <b:Author>
        <b:Corporate>Narendar Madhavan (Toshiba)</b:Corporate>
      </b:Author>
    </b:Author>
    <b:Title>15/1097r1 Reducing Channel Sounding Protocol Overhead for 11ax</b:Title>
    <b:RefOrder>83</b:RefOrder>
  </b:Source>
  <b:Source>
    <b:Tag>Chi1</b:Tag>
    <b:SourceType>ConferenceProceedings</b:SourceType>
    <b:Guid>{30E5E441-586F-41CF-95D9-D8FE7EF0215D}</b:Guid>
    <b:Author>
      <b:Author>
        <b:Corporate>Chittabrata Ghosh (Intel)</b:Corporate>
      </b:Author>
    </b:Author>
    <b:Title>15/1102r0 Fragmentation with MU Operation</b:Title>
    <b:RefOrder>52</b:RefOrder>
  </b:Source>
  <b:Source>
    <b:Tag>Chi2</b:Tag>
    <b:SourceType>ConferenceProceedings</b:SourceType>
    <b:Guid>{05E2F97F-A6C0-45AC-9393-C40BE4944AFB}</b:Guid>
    <b:Author>
      <b:Author>
        <b:Corporate>Chittabrata Ghosh (Intel)</b:Corporate>
      </b:Author>
    </b:Author>
    <b:Title>15/1103r0 DL Sounding Sequence with UL MU Feedback</b:Title>
    <b:RefOrder>84</b:RefOrder>
  </b:Source>
  <b:Source>
    <b:Tag>Chi3</b:Tag>
    <b:SourceType>ConferenceProceedings</b:SourceType>
    <b:Guid>{E181C73C-2E88-4536-BBD2-72B18D41ADE7}</b:Guid>
    <b:Author>
      <b:Author>
        <b:Corporate>Chittabrata Ghosh (Intel)</b:Corporate>
      </b:Author>
    </b:Author>
    <b:Title>15/1105r0 UL OFDMA-based Random Access Procedure</b:Title>
    <b:RefOrder>78</b:RefOrder>
  </b:Source>
  <b:Source>
    <b:Tag>Chi4</b:Tag>
    <b:SourceType>ConferenceProceedings</b:SourceType>
    <b:Guid>{35D7F1FE-90A0-44D8-B1C3-479C493B901F}</b:Guid>
    <b:Author>
      <b:Author>
        <b:Corporate>Chittabrata Ghosh (Intel)</b:Corporate>
      </b:Author>
    </b:Author>
    <b:Title>15/1107r0 Power Save with Random Access</b:Title>
    <b:RefOrder>79</b:RefOrder>
  </b:Source>
  <b:Source>
    <b:Tag>Liw1</b:Tag>
    <b:SourceType>ConferenceProceedings</b:SourceType>
    <b:Guid>{10214746-7D00-4050-8756-AF659C66888C}</b:Guid>
    <b:Author>
      <b:Author>
        <b:Corporate>Liwen Chu (Marvell)</b:Corporate>
      </b:Author>
    </b:Author>
    <b:Title>15/1123r1 acknowledgement to DL MU</b:Title>
    <b:RefOrder>56</b:RefOrder>
  </b:Source>
  <b:Source>
    <b:Tag>Fil</b:Tag>
    <b:SourceType>ConferenceProceedings</b:SourceType>
    <b:Guid>{047FA866-EA5A-4903-82F3-0BCAFB62F229}</b:Guid>
    <b:Author>
      <b:Author>
        <b:Corporate>Filippo Tosato (Toshiba)</b:Corporate>
      </b:Author>
    </b:Author>
    <b:Title>15/1129r1 Feedback overhead in DL-MU-MIMO</b:Title>
    <b:RefOrder>85</b:RefOrder>
  </b:Source>
  <b:Source>
    <b:Tag>Ros</b:Tag>
    <b:SourceType>ConferenceProceedings</b:SourceType>
    <b:Guid>{46D9C60D-B01C-468F-A649-1B608B60CF14}</b:Guid>
    <b:Author>
      <b:Author>
        <b:Corporate>Rossi Jun Luo(Huawei)</b:Corporate>
      </b:Author>
    </b:Author>
    <b:Title>15/1109r1 OBSS NAV and PD Threshold Rule for Spatial Reuse</b:Title>
    <b:RefOrder>88</b:RefOrder>
  </b:Source>
  <b:Source>
    <b:Tag>Fil1</b:Tag>
    <b:SourceType>ConferenceProceedings</b:SourceType>
    <b:Guid>{8AEF65F2-F07B-4DC6-A968-3D735646A54D}</b:Guid>
    <b:Author>
      <b:Author>
        <b:Corporate>Filip Mestanov (Ericsson)</b:Corporate>
      </b:Author>
    </b:Author>
    <b:Title>15/1138r1 To DSC or not to DSC</b:Title>
    <b:RefOrder>89</b:RefOrder>
  </b:Source>
  <b:Source>
    <b:Tag>Rez</b:Tag>
    <b:SourceType>ConferenceProceedings</b:SourceType>
    <b:Guid>{E1C26CF5-B84F-49B9-97FE-5702D7E47B45}</b:Guid>
    <b:Author>
      <b:Author>
        <b:Corporate>Reza Hedayat (Newracom)</b:Corporate>
      </b:Author>
    </b:Author>
    <b:Title>15/1104r3 TXOP Considerations for Spatial Reuse</b:Title>
    <b:RefOrder>90</b:RefOrder>
  </b:Source>
  <b:Source>
    <b:Tag>Jam</b:Tag>
    <b:SourceType>ConferenceProceedings</b:SourceType>
    <b:Guid>{ED8FA102-1206-43EC-887E-5B59F2B8D6F1}</b:Guid>
    <b:Author>
      <b:Author>
        <b:Corporate>James Wang (Mediatek)</b:Corporate>
      </b:Author>
    </b:Author>
    <b:Title>15/1069r3 Adaptive CCA and TPC</b:Title>
    <b:RefOrder>91</b:RefOrder>
  </b:Source>
  <b:Source>
    <b:Tag>Sam1</b:Tag>
    <b:SourceType>ConferenceProceedings</b:SourceType>
    <b:Guid>{7191642B-F091-4449-A051-C04A1DCDEA3D}</b:Guid>
    <b:Author>
      <b:Author>
        <b:Corporate>Sameer Vermani (Qualcomm)</b:Corporate>
      </b:Author>
    </b:Author>
    <b:Title>15/1309r1 Extended Range Support for 11ax</b:Title>
    <b:RefOrder>11</b:RefOrder>
  </b:Source>
  <b:Source>
    <b:Tag>Ron1</b:Tag>
    <b:SourceType>ConferenceProceedings</b:SourceType>
    <b:Guid>{7FC2A86D-121B-485D-871E-641A9ACA7D87}</b:Guid>
    <b:Author>
      <b:Author>
        <b:Corporate>Ron Porat (Broadcom)</b:Corporate>
      </b:Author>
    </b:Author>
    <b:Title>15/1353r1 Preamble Formats</b:Title>
    <b:RefOrder>6</b:RefOrder>
  </b:Source>
  <b:Source>
    <b:Tag>Xia1</b:Tag>
    <b:SourceType>ConferenceProceedings</b:SourceType>
    <b:Guid>{BFC59E4C-9E66-4F57-B3F8-D61B65C0797F}</b:Guid>
    <b:Author>
      <b:Author>
        <b:Corporate>Xiaogang Chen (Intel)</b:Corporate>
      </b:Author>
    </b:Author>
    <b:Title>15/1357r1 Extra tones in the preamble</b:Title>
    <b:RefOrder>9</b:RefOrder>
  </b:Source>
  <b:Source>
    <b:Tag>Bin</b:Tag>
    <b:SourceType>ConferenceProceedings</b:SourceType>
    <b:Guid>{F53EABE8-BF6F-49E6-9756-60D2AF5E7D8F}</b:Guid>
    <b:Author>
      <b:Author>
        <b:Corporate>Bin Tian (Qualcomm)</b:Corporate>
      </b:Author>
    </b:Author>
    <b:Title>15/1310r0 11ax LDPC Tone Mapper for 160MHz</b:Title>
    <b:RefOrder>41</b:RefOrder>
  </b:Source>
  <b:Source>
    <b:Tag>Hon3</b:Tag>
    <b:SourceType>ConferenceProceedings</b:SourceType>
    <b:Guid>{E7E0DF50-4B14-4E15-8917-7314B17922DC}</b:Guid>
    <b:Author>
      <b:Author>
        <b:Corporate>Hongyuan Zhang (Marvell)</b:Corporate>
      </b:Author>
    </b:Author>
    <b:Title>15/1305 STBC and Padding Discussions</b:Title>
    <b:RefOrder>10</b:RefOrder>
  </b:Source>
  <b:Source>
    <b:Tag>Bin1</b:Tag>
    <b:SourceType>ConferenceProceedings</b:SourceType>
    <b:Guid>{291C09A4-1F07-4B5F-9735-554C3738AB0C}</b:Guid>
    <b:Author>
      <b:Author>
        <b:Corporate>Bin Tian (Qualcomm)</b:Corporate>
      </b:Author>
    </b:Author>
    <b:Title>15/1311r0 11ax Sppectral Masks</b:Title>
    <b:RefOrder>46</b:RefOrder>
  </b:Source>
  <b:Source>
    <b:Tag>Yuj</b:Tag>
    <b:SourceType>ConferenceProceedings</b:SourceType>
    <b:Guid>{0C6BF56A-C30F-4824-A7B9-A20E03EDBC9F}</b:Guid>
    <b:Author>
      <b:Author>
        <b:Corporate>Yujin Noh (Newracom)</b:Corporate>
      </b:Author>
    </b:Author>
    <b:Title>15/1329r1 Link Adaptation for HE WLAN</b:Title>
    <b:RefOrder>103</b:RefOrder>
  </b:Source>
  <b:Source>
    <b:Tag>Eun1</b:Tag>
    <b:SourceType>ConferenceProceedings</b:SourceType>
    <b:Guid>{34C08293-9253-438A-92DC-8C2437A20FA7}</b:Guid>
    <b:Author>
      <b:Author>
        <b:Corporate>Eunsung Park (LG Electronics)</b:Corporate>
      </b:Author>
    </b:Author>
    <b:Title>15/1323r1 HE-STF Sequences</b:Title>
    <b:RefOrder>33</b:RefOrder>
  </b:Source>
  <b:Source>
    <b:Tag>LeL</b:Tag>
    <b:SourceType>ConferenceProceedings</b:SourceType>
    <b:Guid>{390B80B1-A326-4C18-A58F-69C8F00F58E6}</b:Guid>
    <b:Author>
      <b:Author>
        <b:Corporate>Le Liu (Huawei)</b:Corporate>
      </b:Author>
    </b:Author>
    <b:Title>15/1334r1 HE-LTF Sequence Design</b:Title>
    <b:RefOrder>31</b:RefOrder>
  </b:Source>
  <b:Source>
    <b:Tag>Jia3</b:Tag>
    <b:SourceType>ConferenceProceedings</b:SourceType>
    <b:Guid>{C0730491-A1B7-48BF-958D-8BC7450EA2F0}</b:Guid>
    <b:Author>
      <b:Author>
        <b:Corporate>Jianhan Liu (Mediatek Inc.), Yakun Sun (Marvell)</b:Corporate>
      </b:Author>
    </b:Author>
    <b:Title>15/1322r0 Channel Estimation Enhancement and Transmission Efficiency Improvement Using Beam-Change Indication and 1x HE-LTF</b:Title>
    <b:RefOrder>8</b:RefOrder>
  </b:Source>
  <b:Source>
    <b:Tag>Kau1</b:Tag>
    <b:SourceType>ConferenceProceedings</b:SourceType>
    <b:Guid>{921CB9BD-099A-42B7-95CB-DCAE03046DF8}</b:Guid>
    <b:Author>
      <b:Author>
        <b:Corporate>Kaushik Josiam (Samsung)</b:Corporate>
      </b:Author>
    </b:Author>
    <b:Title>15/1315r1 HE-SIG-B Mapping and Compression</b:Title>
    <b:RefOrder>20</b:RefOrder>
  </b:Source>
  <b:Source>
    <b:Tag>Don</b:Tag>
    <b:SourceType>ConferenceProceedings</b:SourceType>
    <b:Guid>{017C6655-A0F9-455B-A823-9F2C660BF9A8}</b:Guid>
    <b:Author>
      <b:Author>
        <b:Corporate>Dongguk Lim (LG)</b:Corporate>
      </b:Author>
    </b:Author>
    <b:Title>15/1324r0 MCS for HE-SIG-B</b:Title>
    <b:RefOrder>15</b:RefOrder>
  </b:Source>
  <b:Source>
    <b:Tag>LeL1</b:Tag>
    <b:SourceType>ConferenceProceedings</b:SourceType>
    <b:Guid>{FA969233-4276-43CC-A3BE-18FF8F0E8908}</b:Guid>
    <b:Author>
      <b:Author>
        <b:Corporate>Le Liu (Huawei)</b:Corporate>
      </b:Author>
    </b:Author>
    <b:Title>15/1335r2 HE-SIG-B Contents</b:Title>
    <b:RefOrder>29</b:RefOrder>
  </b:Source>
  <b:Source>
    <b:Tag>Yak</b:Tag>
    <b:SourceType>ConferenceProceedings</b:SourceType>
    <b:Guid>{FF1EAAC5-737A-4C63-9264-D36BCC0AB491}</b:Guid>
    <b:Author>
      <b:Author>
        <b:Corporate>Yakun Sun (Marvell)</b:Corporate>
      </b:Author>
    </b:Author>
    <b:Title>15/1350r1 Spatial Configuration And Signaling </b:Title>
    <b:RefOrder>5</b:RefOrder>
  </b:Source>
  <b:Source>
    <b:Tag>Ron2</b:Tag>
    <b:SourceType>ConferenceProceedings</b:SourceType>
    <b:Guid>{A6EE59D4-24C4-4990-8BA8-058CB573C5FC}</b:Guid>
    <b:Author>
      <b:Author>
        <b:Corporate>Ron Porat (Broadcom)</b:Corporate>
      </b:Author>
    </b:Author>
    <b:Title>15/1059r2 SIG-B Encoding Structure Part II</b:Title>
    <b:RefOrder>27</b:RefOrder>
  </b:Source>
  <b:Source>
    <b:Tag>Ron3</b:Tag>
    <b:SourceType>ConferenceProceedings</b:SourceType>
    <b:Guid>{87FEB1A5-BA0A-4778-85DC-030D7EEA76FB}</b:Guid>
    <b:Author>
      <b:Author>
        <b:Corporate>Ron Porat (Broadcom)</b:Corporate>
      </b:Author>
    </b:Author>
    <b:Title>15/1354r1 SIGA fields and Bitwidths</b:Title>
    <b:RefOrder>19</b:RefOrder>
  </b:Source>
  <b:Source>
    <b:Tag>Yon1</b:Tag>
    <b:SourceType>ConferenceProceedings</b:SourceType>
    <b:Guid>{E27BA0E9-B81B-4C4C-B918-C23A07757395}</b:Guid>
    <b:Author>
      <b:Author>
        <b:Corporate>Yongho Seok (NEWRACOM)</b:Corporate>
      </b:Author>
    </b:Author>
    <b:Title>15/1278r1 HE MU Acknowledgment Procedure</b:Title>
    <b:RefOrder>60</b:RefOrder>
  </b:Source>
  <b:Source>
    <b:Tag>Kis2</b:Tag>
    <b:SourceType>ConferenceProceedings</b:SourceType>
    <b:Guid>{FADA770B-97D3-4685-92C9-0606A1A38E80}</b:Guid>
    <b:Author>
      <b:Author>
        <b:Corporate>Kiseon Ryu (LG Electronics)</b:Corporate>
      </b:Author>
    </b:Author>
    <b:Title>15/1346r2 Ack Policy for UL MU Ack transmission</b:Title>
    <b:RefOrder>61</b:RefOrder>
  </b:Source>
  <b:Source>
    <b:Tag>Jeo1</b:Tag>
    <b:SourceType>ConferenceProceedings</b:SourceType>
    <b:Guid>{871743BD-EDE3-4AD6-A073-D6C6D0E8868F}</b:Guid>
    <b:Author>
      <b:Author>
        <b:Corporate>Jeongki Kim (LG Electronics)</b:Corporate>
      </b:Author>
    </b:Author>
    <b:Title>15/1330r0 A method of transmitting Multi-STA Block frame</b:Title>
    <b:RefOrder>72</b:RefOrder>
  </b:Source>
  <b:Source>
    <b:Tag>Liw2</b:Tag>
    <b:SourceType>ConferenceProceedings</b:SourceType>
    <b:Guid>{EF2F8C20-FB0F-44BA-BB75-B9F2D8C8E93C}</b:Guid>
    <b:Author>
      <b:Author>
        <b:Corporate>Liwen Chu (Marvell)</b:Corporate>
      </b:Author>
    </b:Author>
    <b:Title>15/1351r0 Rate MCS Selection Rules for M-BA and DL OFDMA BA</b:Title>
    <b:RefOrder>73</b:RefOrder>
  </b:Source>
  <b:Source>
    <b:Tag>You2</b:Tag>
    <b:SourceType>ConferenceProceedings</b:SourceType>
    <b:Guid>{B4641F14-CECA-4774-A90A-13030C98248E}</b:Guid>
    <b:Author>
      <b:Author>
        <b:Corporate>Young Hoon Kwon (Newracom)</b:Corporate>
      </b:Author>
    </b:Author>
    <b:Title>15/1300r0 DL MU transmission sequence</b:Title>
    <b:RefOrder>62</b:RefOrder>
  </b:Source>
  <b:Source>
    <b:Tag>Alf3</b:Tag>
    <b:SourceType>ConferenceProceedings</b:SourceType>
    <b:Guid>{BB0DD14E-A539-469E-85FF-7F4FA0771989}</b:Guid>
    <b:Author>
      <b:Author>
        <b:Corporate>Alfred Asterjadhi (Qualcomm Inc.)</b:Corporate>
      </b:Author>
    </b:Author>
    <b:Title>15/1318r0 Fragmentation for MU frames-Follow up</b:Title>
    <b:RefOrder>101</b:RefOrder>
  </b:Source>
  <b:Source>
    <b:Tag>Alf4</b:Tag>
    <b:SourceType>ConferenceProceedings</b:SourceType>
    <b:Guid>{E980182F-A894-460B-ACFC-CDDD57EA5174}</b:Guid>
    <b:Author>
      <b:Author>
        <b:Corporate>Alfred Asterjadhi (Qualcomm Inc.)</b:Corporate>
      </b:Author>
    </b:Author>
    <b:Title>15/1319r0 Scheduled Trigger frames-Follow up</b:Title>
    <b:RefOrder>80</b:RefOrder>
  </b:Source>
  <b:Source>
    <b:Tag>Sim1</b:Tag>
    <b:SourceType>ConferenceProceedings</b:SourceType>
    <b:Guid>{41AD53B0-05AC-406F-9319-4BFD854943ED}</b:Guid>
    <b:Author>
      <b:Author>
        <b:Corporate>Simone Merlin (Qualcomm)</b:Corporate>
      </b:Author>
    </b:Author>
    <b:Title>15/1344r1 Trigger Frame Content</b:Title>
    <b:RefOrder>105</b:RefOrder>
  </b:Source>
  <b:Source>
    <b:Tag>Kis3</b:Tag>
    <b:SourceType>ConferenceProceedings</b:SourceType>
    <b:Guid>{CA1267F6-1AE1-49F2-80D6-5059E54C2061}</b:Guid>
    <b:Author>
      <b:Author>
        <b:Corporate>Kiseon Ryu (LG Electronics)</b:Corporate>
      </b:Author>
    </b:Author>
    <b:Title>15/1345r1 Trigger type specific information</b:Title>
    <b:RefOrder>106</b:RefOrder>
  </b:Source>
  <b:Source>
    <b:Tag>Kai</b:Tag>
    <b:SourceType>ConferenceProceedings</b:SourceType>
    <b:Guid>{230AD2D7-6472-4325-8367-DBD0EC6750E8}</b:Guid>
    <b:Author>
      <b:Author>
        <b:Corporate>Kaiying Lv (ZTE Corp.)</b:Corporate>
      </b:Author>
    </b:Author>
    <b:Title>15/1389r0 TA Address Field in Trigger Frame</b:Title>
    <b:RefOrder>64</b:RefOrder>
  </b:Source>
  <b:Source>
    <b:Tag>Liw3</b:Tag>
    <b:SourceType>ConferenceProceedings</b:SourceType>
    <b:Guid>{59CEED6B-49D4-4280-9259-441D7E283308}</b:Guid>
    <b:Author>
      <b:Author>
        <b:Corporate>Liwen Chu (Marvell)</b:Corporate>
      </b:Author>
    </b:Author>
    <b:Title>15/1352r0 broadcast STAID in HE SIG B</b:Title>
    <b:RefOrder>30</b:RefOrder>
  </b:Source>
  <b:Source>
    <b:Tag>Yin</b:Tag>
    <b:SourceType>ConferenceProceedings</b:SourceType>
    <b:Guid>{F80B9756-DB02-4EF8-AF0D-5060393F23E9}</b:Guid>
    <b:Author>
      <b:Author>
        <b:Corporate>Yingpei Lin (Huawei)</b:Corporate>
      </b:Author>
    </b:Author>
    <b:Title>15/1355r0 Considerations for TDLS transmission in 11ax</b:Title>
    <b:RefOrder>18</b:RefOrder>
  </b:Source>
  <b:Source>
    <b:Tag>Yin1</b:Tag>
    <b:SourceType>ConferenceProceedings</b:SourceType>
    <b:Guid>{91C0B695-87C2-4482-9879-6EEFFC42D9E4}</b:Guid>
    <b:Author>
      <b:Author>
        <b:Corporate>Yingpei Lin (Huawei)</b:Corporate>
      </b:Author>
    </b:Author>
    <b:Title>15/1301r1 NAV Rule for UL MU Response</b:Title>
    <b:RefOrder>71</b:RefOrder>
  </b:Source>
  <b:Source>
    <b:Tag>Yuj1</b:Tag>
    <b:SourceType>ConferenceProceedings</b:SourceType>
    <b:Guid>{964D60B9-E8E7-4BFB-B76A-EAD361475CCD}</b:Guid>
    <b:Author>
      <b:Author>
        <b:Corporate>Yujin Noh (Newracom)</b:Corporate>
      </b:Author>
    </b:Author>
    <b:Title>15/1328r1 Scheduling information for UL OFDMA Acknowledgement</b:Title>
    <b:RefOrder>58</b:RefOrder>
  </b:Source>
  <b:Source>
    <b:Tag>Rez1</b:Tag>
    <b:SourceType>ConferenceProceedings</b:SourceType>
    <b:Guid>{166AE7B1-FE29-4858-A0E7-F2FC4FDC49EF}</b:Guid>
    <b:Author>
      <b:Author>
        <b:Corporate>Reza Hedayat (Newracom)</b:Corporate>
      </b:Author>
    </b:Author>
    <b:Title>15/1312r2 MU BAR Frame Format</b:Title>
    <b:RefOrder>107</b:RefOrder>
  </b:Source>
  <b:Source>
    <b:Tag>PoK1</b:Tag>
    <b:SourceType>ConferenceProceedings</b:SourceType>
    <b:Guid>{22D8AC18-75F2-4D47-800F-49E9F9488BD7}</b:Guid>
    <b:Author>
      <b:Author>
        <b:Corporate>Po-Kai Huang (Intel)</b:Corporate>
      </b:Author>
    </b:Author>
    <b:Title>15/1325r0 MU-RTS/CTS Follow Up</b:Title>
    <b:RefOrder>75</b:RefOrder>
  </b:Source>
  <b:Source>
    <b:Tag>PoK2</b:Tag>
    <b:SourceType>ConferenceProceedings</b:SourceType>
    <b:Guid>{14D4D37F-2102-4A48-9FA0-2A64E84B6163}</b:Guid>
    <b:Author>
      <b:Author>
        <b:Corporate>Po-Kai Huang (Intel)</b:Corporate>
      </b:Author>
    </b:Author>
    <b:Title>15/1326r2 NAV Consideration for UL MU Response Follow Up</b:Title>
    <b:RefOrder>97</b:RefOrder>
  </b:Source>
  <b:Source>
    <b:Tag>Nar1</b:Tag>
    <b:SourceType>ConferenceProceedings</b:SourceType>
    <b:Guid>{93512A3A-7F28-4F1E-AB3F-AAF01A6D91E5}</b:Guid>
    <b:Author>
      <b:Author>
        <b:Corporate>Narendar Madhavan (Toshiba)</b:Corporate>
      </b:Author>
    </b:Author>
    <b:Title>15/1340r2 NDP Announcement for HE Sequence</b:Title>
    <b:RefOrder>112</b:RefOrder>
  </b:Source>
  <b:Source>
    <b:Tag>Chi5</b:Tag>
    <b:SourceType>ConferenceProceedings</b:SourceType>
    <b:Guid>{FCAE062C-A21B-4B58-84C7-91D13EDA908A}</b:Guid>
    <b:Author>
      <b:Author>
        <b:Corporate>Chittabrata Ghosh (Intel)</b:Corporate>
      </b:Author>
    </b:Author>
    <b:Title>15/1364r0 Signaling Trigger Information for STAs in 11ax</b:Title>
    <b:RefOrder>59</b:RefOrder>
  </b:Source>
  <b:Source>
    <b:Tag>Woo</b:Tag>
    <b:SourceType>ConferenceProceedings</b:SourceType>
    <b:Guid>{695CADAA-C70C-496D-97CE-DA30AE017120}</b:Guid>
    <b:Author>
      <b:Author>
        <b:Corporate>Woojin Ahn (Yonsei Univ.)</b:Corporate>
      </b:Author>
    </b:Author>
    <b:Title>15/1369r1 Random access based buffer status report</b:Title>
    <b:RefOrder>81</b:RefOrder>
  </b:Source>
  <b:Source>
    <b:Tag>Sig</b:Tag>
    <b:SourceType>ConferenceProceedings</b:SourceType>
    <b:Guid>{933896EA-9CA0-45B2-A87C-68DE850AC16F}</b:Guid>
    <b:Author>
      <b:Author>
        <b:Corporate>Sigurd Schelstraete (Quantenna)</b:Corporate>
      </b:Author>
    </b:Author>
    <b:Title>15/1348r0 Multiple NAVs for Spatial Reuse</b:Title>
    <b:RefOrder>92</b:RefOrder>
  </b:Source>
  <b:Source>
    <b:Tag>Yon2</b:Tag>
    <b:SourceType>ConferenceProceedings</b:SourceType>
    <b:Guid>{EDCE92EB-6C04-4E7F-B89A-7A0EF9773504}</b:Guid>
    <b:Author>
      <b:Author>
        <b:Corporate>Yongho Seok (NEWRACOM)</b:Corporate>
      </b:Author>
    </b:Author>
    <b:Title>15/1033r0 Data field in HE PPDU</b:Title>
    <b:RefOrder>57</b:RefOrder>
  </b:Source>
</b:Sources>
</file>

<file path=customXml/itemProps1.xml><?xml version="1.0" encoding="utf-8"?>
<ds:datastoreItem xmlns:ds="http://schemas.openxmlformats.org/officeDocument/2006/customXml" ds:itemID="{40699F99-F0F3-4712-B3C0-879A832428A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2d329f4-2eee-4d90-a2ae-71a25bab89f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F89E167-784E-4DD2-B986-8F03ED785041}">
  <ds:schemaRefs>
    <ds:schemaRef ds:uri="office.server.policy"/>
  </ds:schemaRefs>
</ds:datastoreItem>
</file>

<file path=customXml/itemProps3.xml><?xml version="1.0" encoding="utf-8"?>
<ds:datastoreItem xmlns:ds="http://schemas.openxmlformats.org/officeDocument/2006/customXml" ds:itemID="{63726DF7-47B5-4D76-AE3D-99F960D0449E}">
  <ds:schemaRefs>
    <ds:schemaRef ds:uri="http://schemas.microsoft.com/sharepoint/events"/>
  </ds:schemaRefs>
</ds:datastoreItem>
</file>

<file path=customXml/itemProps4.xml><?xml version="1.0" encoding="utf-8"?>
<ds:datastoreItem xmlns:ds="http://schemas.openxmlformats.org/officeDocument/2006/customXml" ds:itemID="{C8B96709-7FD8-4B84-B941-FEC8C8A1E1E8}">
  <ds:schemaRefs>
    <ds:schemaRef ds:uri="http://schemas.microsoft.com/sharepoint/v3/contenttype/forms"/>
  </ds:schemaRefs>
</ds:datastoreItem>
</file>

<file path=customXml/itemProps5.xml><?xml version="1.0" encoding="utf-8"?>
<ds:datastoreItem xmlns:ds="http://schemas.openxmlformats.org/officeDocument/2006/customXml" ds:itemID="{0FF3E7FA-5329-4F66-8612-8971D384439E}">
  <ds:schemaRefs>
    <ds:schemaRef ds:uri="http://schemas.microsoft.com/office/2006/metadata/properties"/>
    <ds:schemaRef ds:uri="http://schemas.microsoft.com/office/infopath/2007/PartnerControls"/>
    <ds:schemaRef ds:uri="b2d329f4-2eee-4d90-a2ae-71a25bab89f4"/>
  </ds:schemaRefs>
</ds:datastoreItem>
</file>

<file path=customXml/itemProps6.xml><?xml version="1.0" encoding="utf-8"?>
<ds:datastoreItem xmlns:ds="http://schemas.openxmlformats.org/officeDocument/2006/customXml" ds:itemID="{BE473BB1-62EB-4277-A2F9-AC1FE9DA24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1</TotalTime>
  <Pages>20</Pages>
  <Words>4352</Words>
  <Characters>24808</Characters>
  <Application>Microsoft Office Word</Application>
  <DocSecurity>0</DocSecurity>
  <Lines>206</Lines>
  <Paragraphs>58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doc.: IEEE 802.11-16/0864r2</vt:lpstr>
      <vt:lpstr>doc.: IEEE 802.11-16/0024r1</vt:lpstr>
    </vt:vector>
  </TitlesOfParts>
  <Company>NTT</Company>
  <LinksUpToDate>false</LinksUpToDate>
  <CharactersWithSpaces>29102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802.11-16/0864r2</dc:title>
  <dc:creator>Yasuhiko Inoue</dc:creator>
  <cp:keywords>July 2016</cp:keywords>
  <cp:lastModifiedBy>inoue</cp:lastModifiedBy>
  <cp:revision>2</cp:revision>
  <cp:lastPrinted>2016-01-08T21:12:00Z</cp:lastPrinted>
  <dcterms:created xsi:type="dcterms:W3CDTF">2016-07-27T21:03:00Z</dcterms:created>
  <dcterms:modified xsi:type="dcterms:W3CDTF">2016-07-27T21:03:00Z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d09abd69-5dfd-416c-abad-df9fda8b61e5</vt:lpwstr>
  </property>
  <property fmtid="{D5CDD505-2E9C-101B-9397-08002B2CF9AE}" pid="3" name="CTP_TimeStamp">
    <vt:lpwstr>2016-03-03 04:53:43Z</vt:lpwstr>
  </property>
  <property fmtid="{D5CDD505-2E9C-101B-9397-08002B2CF9AE}" pid="4" name="CTP_BU">
    <vt:lpwstr>NA</vt:lpwstr>
  </property>
  <property fmtid="{D5CDD505-2E9C-101B-9397-08002B2CF9AE}" pid="5" name="CTP_IDSID">
    <vt:lpwstr>NA</vt:lpwstr>
  </property>
  <property fmtid="{D5CDD505-2E9C-101B-9397-08002B2CF9AE}" pid="6" name="CTP_WWID">
    <vt:lpwstr>NA</vt:lpwstr>
  </property>
  <property fmtid="{D5CDD505-2E9C-101B-9397-08002B2CF9AE}" pid="7" name="MTWinEqns">
    <vt:bool>true</vt:bool>
  </property>
  <property fmtid="{D5CDD505-2E9C-101B-9397-08002B2CF9AE}" pid="8" name="CTPClassification">
    <vt:lpwstr>CTP_PUBLIC</vt:lpwstr>
  </property>
  <property fmtid="{D5CDD505-2E9C-101B-9397-08002B2CF9AE}" pid="9" name="ContentTypeId">
    <vt:lpwstr>0x010100273E1DB365A6BC4B9BD82CCA668C813B</vt:lpwstr>
  </property>
  <property fmtid="{D5CDD505-2E9C-101B-9397-08002B2CF9AE}" pid="10" name="_dlc_DocIdItemGuid">
    <vt:lpwstr>f9523f2c-a6dd-46c1-8e8f-cb9c9bd607f2</vt:lpwstr>
  </property>
</Properties>
</file>