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C8E1E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bookmarkStart w:id="0" w:name="_GoBack"/>
      <w:bookmarkEnd w:id="0"/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BD6FB0" w:rsidRPr="00BD6FB0" w14:paraId="17628CD7" w14:textId="77777777" w:rsidTr="00BD6FB0">
        <w:trPr>
          <w:trHeight w:val="750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EE7E2" w14:textId="1D78CD5B" w:rsidR="00BD6FB0" w:rsidRPr="00BD6FB0" w:rsidRDefault="005E7FCE" w:rsidP="00A64D7D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CIDs for: Section 9.3.1.9</w:t>
            </w:r>
            <w:r w:rsidR="00AC32D5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EB6A4F" w:rsidRPr="00EB6A4F">
              <w:rPr>
                <w:b/>
                <w:bCs/>
                <w:color w:val="000000"/>
                <w:sz w:val="28"/>
                <w:szCs w:val="28"/>
                <w:lang w:val="en-US"/>
              </w:rPr>
              <w:t>BlockAck</w:t>
            </w:r>
            <w:proofErr w:type="spellEnd"/>
            <w:r w:rsidR="00EB6A4F" w:rsidRPr="00EB6A4F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 frame format</w:t>
            </w:r>
          </w:p>
        </w:tc>
      </w:tr>
      <w:tr w:rsidR="00BD6FB0" w:rsidRPr="00BD6FB0" w14:paraId="383D635A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1CF60" w14:textId="29BC3310" w:rsidR="00BD6FB0" w:rsidRPr="00EC7CC4" w:rsidRDefault="00BD6FB0" w:rsidP="0089552F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lang w:val="en-US" w:eastAsia="ja-JP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Pr="002836D0">
              <w:t xml:space="preserve">  201</w:t>
            </w:r>
            <w:r w:rsidR="00361A7D">
              <w:t>6-0</w:t>
            </w:r>
            <w:r w:rsidR="0089552F">
              <w:rPr>
                <w:rFonts w:eastAsiaTheme="minorEastAsia" w:hint="eastAsia"/>
                <w:lang w:eastAsia="ja-JP"/>
              </w:rPr>
              <w:t>7</w:t>
            </w:r>
            <w:r w:rsidR="00361A7D">
              <w:t>-</w:t>
            </w:r>
            <w:r w:rsidR="00EC7CC4">
              <w:rPr>
                <w:rFonts w:eastAsiaTheme="minorEastAsia" w:hint="eastAsia"/>
                <w:lang w:eastAsia="ja-JP"/>
              </w:rPr>
              <w:t>0</w:t>
            </w:r>
            <w:r w:rsidR="0089552F">
              <w:rPr>
                <w:rFonts w:eastAsiaTheme="minorEastAsia" w:hint="eastAsia"/>
                <w:lang w:eastAsia="ja-JP"/>
              </w:rPr>
              <w:t>6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32"/>
        <w:gridCol w:w="1261"/>
        <w:gridCol w:w="2439"/>
        <w:gridCol w:w="1176"/>
        <w:gridCol w:w="2742"/>
      </w:tblGrid>
      <w:tr w:rsidR="0068272D" w:rsidRPr="0019516D" w14:paraId="65D6378A" w14:textId="77777777" w:rsidTr="004C3D5C">
        <w:trPr>
          <w:trHeight w:val="144"/>
        </w:trPr>
        <w:tc>
          <w:tcPr>
            <w:tcW w:w="173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16EBB" w14:textId="080EDD2E" w:rsidR="0068272D" w:rsidRPr="00241D8A" w:rsidRDefault="00241D8A" w:rsidP="003D66D1">
            <w:pPr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Tomoko Adachi</w:t>
            </w:r>
          </w:p>
        </w:tc>
        <w:tc>
          <w:tcPr>
            <w:tcW w:w="1261" w:type="dxa"/>
            <w:shd w:val="clear" w:color="auto" w:fill="FFFFFF"/>
            <w:vAlign w:val="center"/>
            <w:hideMark/>
          </w:tcPr>
          <w:p w14:paraId="7261EF65" w14:textId="3D47D547" w:rsidR="0068272D" w:rsidRPr="00241D8A" w:rsidRDefault="00241D8A" w:rsidP="003D66D1">
            <w:pPr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Toshiba</w:t>
            </w:r>
          </w:p>
        </w:tc>
        <w:tc>
          <w:tcPr>
            <w:tcW w:w="243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9F260" w14:textId="33CCD4ED" w:rsidR="0068272D" w:rsidRPr="00241D8A" w:rsidRDefault="00241D8A" w:rsidP="003D66D1">
            <w:pPr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 xml:space="preserve">1, </w:t>
            </w:r>
            <w:proofErr w:type="spellStart"/>
            <w:r>
              <w:rPr>
                <w:rFonts w:eastAsiaTheme="minorEastAsia" w:hint="eastAsia"/>
                <w:lang w:eastAsia="ja-JP"/>
              </w:rPr>
              <w:t>Komukai</w:t>
            </w:r>
            <w:proofErr w:type="spellEnd"/>
            <w:r>
              <w:rPr>
                <w:rFonts w:eastAsiaTheme="minorEastAsia" w:hint="eastAsia"/>
                <w:lang w:eastAsia="ja-JP"/>
              </w:rPr>
              <w:t xml:space="preserve"> Toshiba-</w:t>
            </w:r>
            <w:proofErr w:type="spellStart"/>
            <w:r>
              <w:rPr>
                <w:rFonts w:eastAsiaTheme="minorEastAsia" w:hint="eastAsia"/>
                <w:lang w:eastAsia="ja-JP"/>
              </w:rPr>
              <w:t>cho</w:t>
            </w:r>
            <w:proofErr w:type="spellEnd"/>
            <w:r>
              <w:rPr>
                <w:rFonts w:eastAsiaTheme="minorEastAsia" w:hint="eastAsia"/>
                <w:lang w:eastAsia="ja-JP"/>
              </w:rPr>
              <w:t>, Saiwai-</w:t>
            </w:r>
            <w:proofErr w:type="spellStart"/>
            <w:r>
              <w:rPr>
                <w:rFonts w:eastAsiaTheme="minorEastAsia" w:hint="eastAsia"/>
                <w:lang w:eastAsia="ja-JP"/>
              </w:rPr>
              <w:t>ku</w:t>
            </w:r>
            <w:proofErr w:type="spellEnd"/>
            <w:r>
              <w:rPr>
                <w:rFonts w:eastAsiaTheme="minorEastAsia" w:hint="eastAsia"/>
                <w:lang w:eastAsia="ja-JP"/>
              </w:rPr>
              <w:t>, Kawasaki, Japan</w:t>
            </w:r>
          </w:p>
        </w:tc>
        <w:tc>
          <w:tcPr>
            <w:tcW w:w="117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409F2" w14:textId="77688C96" w:rsidR="0068272D" w:rsidRPr="001E4B4D" w:rsidRDefault="0068272D" w:rsidP="003D66D1">
            <w:pPr>
              <w:rPr>
                <w:rFonts w:eastAsiaTheme="minorEastAsia"/>
                <w:sz w:val="16"/>
                <w:szCs w:val="16"/>
                <w:lang w:eastAsia="ja-JP"/>
              </w:rPr>
            </w:pPr>
            <w:r w:rsidRPr="00855146">
              <w:rPr>
                <w:sz w:val="16"/>
                <w:szCs w:val="16"/>
              </w:rPr>
              <w:t> </w:t>
            </w:r>
            <w:r w:rsidR="001E4B4D">
              <w:rPr>
                <w:rFonts w:eastAsiaTheme="minorEastAsia" w:hint="eastAsia"/>
                <w:sz w:val="16"/>
                <w:szCs w:val="16"/>
                <w:lang w:eastAsia="ja-JP"/>
              </w:rPr>
              <w:t>+81 44 549 2283</w:t>
            </w:r>
          </w:p>
        </w:tc>
        <w:tc>
          <w:tcPr>
            <w:tcW w:w="274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E3DD0" w14:textId="4718FB1E" w:rsidR="0068272D" w:rsidRPr="00241D8A" w:rsidRDefault="00241D8A" w:rsidP="003D66D1">
            <w:pPr>
              <w:rPr>
                <w:rFonts w:eastAsiaTheme="minorEastAsia"/>
                <w:sz w:val="18"/>
                <w:lang w:eastAsia="ja-JP"/>
              </w:rPr>
            </w:pPr>
            <w:r w:rsidRPr="00241D8A">
              <w:rPr>
                <w:rFonts w:eastAsiaTheme="minorEastAsia" w:hint="eastAsia"/>
                <w:sz w:val="18"/>
                <w:lang w:eastAsia="ja-JP"/>
              </w:rPr>
              <w:t>tomo.adachi@toshiba.co.jp</w:t>
            </w:r>
          </w:p>
        </w:tc>
      </w:tr>
      <w:tr w:rsidR="00AC32D5" w:rsidRPr="00945E34" w14:paraId="08393AE1" w14:textId="77777777" w:rsidTr="004C3D5C">
        <w:trPr>
          <w:trHeight w:val="144"/>
        </w:trPr>
        <w:tc>
          <w:tcPr>
            <w:tcW w:w="173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CAC274" w14:textId="447CAD49" w:rsidR="00945E34" w:rsidRPr="00241D8A" w:rsidRDefault="00241D8A" w:rsidP="00241D8A">
            <w:pPr>
              <w:rPr>
                <w:rFonts w:eastAsiaTheme="minorEastAsia"/>
                <w:highlight w:val="yellow"/>
                <w:lang w:eastAsia="ja-JP"/>
              </w:rPr>
            </w:pPr>
            <w:r w:rsidRPr="0019516D">
              <w:t xml:space="preserve">George </w:t>
            </w:r>
            <w:proofErr w:type="spellStart"/>
            <w:r w:rsidRPr="0019516D">
              <w:t>Cherian</w:t>
            </w:r>
            <w:proofErr w:type="spellEnd"/>
          </w:p>
        </w:tc>
        <w:tc>
          <w:tcPr>
            <w:tcW w:w="1261" w:type="dxa"/>
            <w:shd w:val="clear" w:color="auto" w:fill="FFFFFF"/>
            <w:vAlign w:val="center"/>
          </w:tcPr>
          <w:p w14:paraId="2992AAE4" w14:textId="0BBAA834" w:rsidR="00AC32D5" w:rsidRPr="00241D8A" w:rsidRDefault="00241D8A" w:rsidP="003D66D1">
            <w:pPr>
              <w:jc w:val="center"/>
              <w:rPr>
                <w:rFonts w:eastAsiaTheme="minorEastAsia"/>
                <w:highlight w:val="yellow"/>
                <w:lang w:eastAsia="ja-JP"/>
              </w:rPr>
            </w:pPr>
            <w:r w:rsidRPr="00241D8A">
              <w:rPr>
                <w:rFonts w:eastAsiaTheme="minorEastAsia" w:hint="eastAsia"/>
                <w:lang w:eastAsia="ja-JP"/>
              </w:rPr>
              <w:t>Qualcomm</w:t>
            </w:r>
          </w:p>
        </w:tc>
        <w:tc>
          <w:tcPr>
            <w:tcW w:w="243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B2C2FE" w14:textId="77777777" w:rsidR="00AC32D5" w:rsidRPr="00241D8A" w:rsidRDefault="00AC32D5" w:rsidP="003D66D1"/>
        </w:tc>
        <w:tc>
          <w:tcPr>
            <w:tcW w:w="117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6EF8621" w14:textId="77777777" w:rsidR="00AC32D5" w:rsidRPr="00241D8A" w:rsidRDefault="00AC32D5" w:rsidP="003D66D1">
            <w:pPr>
              <w:rPr>
                <w:sz w:val="16"/>
                <w:szCs w:val="16"/>
              </w:rPr>
            </w:pPr>
          </w:p>
        </w:tc>
        <w:tc>
          <w:tcPr>
            <w:tcW w:w="274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DF98392" w14:textId="77777777" w:rsidR="00AC32D5" w:rsidRPr="00241D8A" w:rsidRDefault="00AC32D5" w:rsidP="003D66D1">
            <w:pPr>
              <w:rPr>
                <w:sz w:val="18"/>
              </w:rPr>
            </w:pPr>
          </w:p>
        </w:tc>
      </w:tr>
      <w:tr w:rsidR="00241D8A" w:rsidRPr="00945E34" w14:paraId="6CC7D50C" w14:textId="77777777" w:rsidTr="004C3D5C">
        <w:trPr>
          <w:trHeight w:val="144"/>
        </w:trPr>
        <w:tc>
          <w:tcPr>
            <w:tcW w:w="173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0768AD" w14:textId="360DA31C" w:rsidR="00241D8A" w:rsidRPr="009B1966" w:rsidRDefault="00241D8A" w:rsidP="00241D8A">
            <w:pPr>
              <w:rPr>
                <w:rFonts w:eastAsiaTheme="minorEastAsia"/>
                <w:sz w:val="20"/>
                <w:lang w:eastAsia="ja-JP"/>
              </w:rPr>
            </w:pPr>
            <w:proofErr w:type="spellStart"/>
            <w:r w:rsidRPr="009B1966">
              <w:rPr>
                <w:sz w:val="20"/>
              </w:rPr>
              <w:t>Kaiying</w:t>
            </w:r>
            <w:proofErr w:type="spellEnd"/>
            <w:r w:rsidRPr="009B1966">
              <w:rPr>
                <w:rFonts w:eastAsiaTheme="minorEastAsia"/>
                <w:sz w:val="20"/>
                <w:lang w:eastAsia="ja-JP"/>
              </w:rPr>
              <w:t xml:space="preserve"> </w:t>
            </w:r>
            <w:proofErr w:type="spellStart"/>
            <w:r w:rsidRPr="009B1966">
              <w:rPr>
                <w:rFonts w:eastAsiaTheme="minorEastAsia"/>
                <w:sz w:val="20"/>
                <w:lang w:eastAsia="ja-JP"/>
              </w:rPr>
              <w:t>Lv</w:t>
            </w:r>
            <w:proofErr w:type="spellEnd"/>
          </w:p>
        </w:tc>
        <w:tc>
          <w:tcPr>
            <w:tcW w:w="1261" w:type="dxa"/>
            <w:shd w:val="clear" w:color="auto" w:fill="FFFFFF"/>
            <w:vAlign w:val="center"/>
          </w:tcPr>
          <w:p w14:paraId="184788EC" w14:textId="244749EC" w:rsidR="00241D8A" w:rsidRPr="009B1966" w:rsidRDefault="00241D8A" w:rsidP="003D66D1">
            <w:pPr>
              <w:jc w:val="center"/>
              <w:rPr>
                <w:rFonts w:eastAsiaTheme="minorEastAsia"/>
                <w:lang w:eastAsia="ja-JP"/>
              </w:rPr>
            </w:pPr>
            <w:r w:rsidRPr="009B1966">
              <w:rPr>
                <w:rFonts w:eastAsiaTheme="minorEastAsia"/>
                <w:lang w:eastAsia="ja-JP"/>
              </w:rPr>
              <w:t>ZTE</w:t>
            </w:r>
          </w:p>
        </w:tc>
        <w:tc>
          <w:tcPr>
            <w:tcW w:w="243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B5C7192" w14:textId="77777777" w:rsidR="00241D8A" w:rsidRPr="009B1966" w:rsidRDefault="00241D8A" w:rsidP="003D66D1"/>
        </w:tc>
        <w:tc>
          <w:tcPr>
            <w:tcW w:w="117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47DAB7A" w14:textId="77777777" w:rsidR="00241D8A" w:rsidRPr="009B1966" w:rsidRDefault="00241D8A" w:rsidP="003D66D1">
            <w:pPr>
              <w:rPr>
                <w:sz w:val="16"/>
                <w:szCs w:val="16"/>
              </w:rPr>
            </w:pPr>
          </w:p>
        </w:tc>
        <w:tc>
          <w:tcPr>
            <w:tcW w:w="274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28656D" w14:textId="77777777" w:rsidR="00241D8A" w:rsidRPr="009B1966" w:rsidRDefault="00241D8A" w:rsidP="003D66D1">
            <w:pPr>
              <w:rPr>
                <w:sz w:val="18"/>
              </w:rPr>
            </w:pPr>
          </w:p>
        </w:tc>
      </w:tr>
      <w:tr w:rsidR="00EE5027" w:rsidRPr="00945E34" w14:paraId="292103DE" w14:textId="77777777" w:rsidTr="004C3D5C">
        <w:trPr>
          <w:trHeight w:val="144"/>
        </w:trPr>
        <w:tc>
          <w:tcPr>
            <w:tcW w:w="173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E5CB77" w14:textId="0E26914D" w:rsidR="00EE5027" w:rsidRPr="00EE5027" w:rsidRDefault="00EE5027" w:rsidP="00EE5027">
            <w:pPr>
              <w:rPr>
                <w:rFonts w:eastAsiaTheme="minorEastAsia"/>
                <w:sz w:val="20"/>
                <w:lang w:eastAsia="ja-JP"/>
              </w:rPr>
            </w:pPr>
            <w:proofErr w:type="spellStart"/>
            <w:r>
              <w:rPr>
                <w:rFonts w:eastAsiaTheme="minorEastAsia" w:hint="eastAsia"/>
                <w:sz w:val="20"/>
                <w:lang w:eastAsia="ja-JP"/>
              </w:rPr>
              <w:t>Dengyu</w:t>
            </w:r>
            <w:proofErr w:type="spellEnd"/>
            <w:r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proofErr w:type="spellStart"/>
            <w:r>
              <w:rPr>
                <w:rFonts w:eastAsiaTheme="minorEastAsia" w:hint="eastAsia"/>
                <w:sz w:val="20"/>
                <w:lang w:eastAsia="ja-JP"/>
              </w:rPr>
              <w:t>Qiao</w:t>
            </w:r>
            <w:proofErr w:type="spellEnd"/>
          </w:p>
        </w:tc>
        <w:tc>
          <w:tcPr>
            <w:tcW w:w="1261" w:type="dxa"/>
            <w:shd w:val="clear" w:color="auto" w:fill="FFFFFF"/>
            <w:vAlign w:val="center"/>
          </w:tcPr>
          <w:p w14:paraId="23BB83A7" w14:textId="78A0E8B9" w:rsidR="00EE5027" w:rsidRPr="009B1966" w:rsidRDefault="00EE5027" w:rsidP="003D66D1">
            <w:pPr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Huawei</w:t>
            </w:r>
          </w:p>
        </w:tc>
        <w:tc>
          <w:tcPr>
            <w:tcW w:w="243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BB6550A" w14:textId="77777777" w:rsidR="00EE5027" w:rsidRPr="009B1966" w:rsidRDefault="00EE5027" w:rsidP="003D66D1"/>
        </w:tc>
        <w:tc>
          <w:tcPr>
            <w:tcW w:w="117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CE94363" w14:textId="77777777" w:rsidR="00EE5027" w:rsidRPr="009B1966" w:rsidRDefault="00EE5027" w:rsidP="003D66D1">
            <w:pPr>
              <w:rPr>
                <w:sz w:val="16"/>
                <w:szCs w:val="16"/>
              </w:rPr>
            </w:pPr>
          </w:p>
        </w:tc>
        <w:tc>
          <w:tcPr>
            <w:tcW w:w="274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CB163E" w14:textId="77777777" w:rsidR="00EE5027" w:rsidRPr="009B1966" w:rsidRDefault="00EE5027" w:rsidP="003D66D1">
            <w:pPr>
              <w:rPr>
                <w:sz w:val="18"/>
              </w:rPr>
            </w:pPr>
          </w:p>
        </w:tc>
      </w:tr>
      <w:tr w:rsidR="00241D8A" w:rsidRPr="00945E34" w14:paraId="394880B4" w14:textId="77777777" w:rsidTr="004C3D5C">
        <w:trPr>
          <w:trHeight w:val="144"/>
        </w:trPr>
        <w:tc>
          <w:tcPr>
            <w:tcW w:w="173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19911D7" w14:textId="18EC93AB" w:rsidR="00241D8A" w:rsidRPr="009B1966" w:rsidRDefault="00241D8A" w:rsidP="00241D8A">
            <w:pPr>
              <w:rPr>
                <w:rFonts w:eastAsiaTheme="minorEastAsia"/>
                <w:sz w:val="20"/>
                <w:highlight w:val="yellow"/>
                <w:lang w:eastAsia="ja-JP"/>
              </w:rPr>
            </w:pPr>
            <w:r w:rsidRPr="009B1966">
              <w:rPr>
                <w:sz w:val="20"/>
              </w:rPr>
              <w:t>Xiaofei</w:t>
            </w:r>
            <w:r w:rsidRPr="009B1966">
              <w:rPr>
                <w:rFonts w:eastAsiaTheme="minorEastAsia"/>
                <w:sz w:val="20"/>
                <w:lang w:eastAsia="ja-JP"/>
              </w:rPr>
              <w:t xml:space="preserve"> Wang</w:t>
            </w:r>
          </w:p>
        </w:tc>
        <w:tc>
          <w:tcPr>
            <w:tcW w:w="1261" w:type="dxa"/>
            <w:shd w:val="clear" w:color="auto" w:fill="FFFFFF"/>
            <w:vAlign w:val="center"/>
          </w:tcPr>
          <w:p w14:paraId="384E253F" w14:textId="4BC07678" w:rsidR="00241D8A" w:rsidRPr="009B1966" w:rsidRDefault="00241D8A" w:rsidP="003D66D1">
            <w:pPr>
              <w:jc w:val="center"/>
              <w:rPr>
                <w:rFonts w:eastAsiaTheme="minorEastAsia"/>
                <w:highlight w:val="yellow"/>
                <w:lang w:eastAsia="ja-JP"/>
              </w:rPr>
            </w:pPr>
            <w:proofErr w:type="spellStart"/>
            <w:r w:rsidRPr="009B1966">
              <w:rPr>
                <w:rFonts w:eastAsiaTheme="minorEastAsia"/>
                <w:lang w:eastAsia="ja-JP"/>
              </w:rPr>
              <w:t>InterDigital</w:t>
            </w:r>
            <w:proofErr w:type="spellEnd"/>
          </w:p>
        </w:tc>
        <w:tc>
          <w:tcPr>
            <w:tcW w:w="243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F7A7F2" w14:textId="77777777" w:rsidR="00241D8A" w:rsidRPr="009B1966" w:rsidRDefault="00241D8A" w:rsidP="003D66D1"/>
        </w:tc>
        <w:tc>
          <w:tcPr>
            <w:tcW w:w="117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F2C262" w14:textId="77777777" w:rsidR="00241D8A" w:rsidRPr="009B1966" w:rsidRDefault="00241D8A" w:rsidP="003D66D1">
            <w:pPr>
              <w:rPr>
                <w:sz w:val="16"/>
                <w:szCs w:val="16"/>
              </w:rPr>
            </w:pPr>
          </w:p>
        </w:tc>
        <w:tc>
          <w:tcPr>
            <w:tcW w:w="274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F1810C7" w14:textId="77777777" w:rsidR="00241D8A" w:rsidRPr="009B1966" w:rsidRDefault="00241D8A" w:rsidP="003D66D1">
            <w:pPr>
              <w:rPr>
                <w:sz w:val="18"/>
              </w:rPr>
            </w:pPr>
          </w:p>
        </w:tc>
      </w:tr>
    </w:tbl>
    <w:p w14:paraId="44F59F48" w14:textId="77777777" w:rsidR="007C67E6" w:rsidRDefault="007C67E6">
      <w:pPr>
        <w:pStyle w:val="T1"/>
        <w:spacing w:after="120"/>
        <w:rPr>
          <w:sz w:val="22"/>
        </w:rPr>
      </w:pPr>
    </w:p>
    <w:p w14:paraId="1DEC5B02" w14:textId="77777777" w:rsidR="00F44D0F" w:rsidRDefault="00F44D0F">
      <w:pPr>
        <w:pStyle w:val="T1"/>
        <w:spacing w:after="120"/>
        <w:rPr>
          <w:sz w:val="22"/>
        </w:rPr>
      </w:pPr>
    </w:p>
    <w:p w14:paraId="744C2CF6" w14:textId="77777777" w:rsidR="00A64D7D" w:rsidRDefault="00A64D7D">
      <w:pPr>
        <w:pStyle w:val="T1"/>
        <w:spacing w:after="120"/>
        <w:rPr>
          <w:sz w:val="22"/>
        </w:rPr>
      </w:pPr>
    </w:p>
    <w:p w14:paraId="693B1D81" w14:textId="77777777" w:rsidR="00A64D7D" w:rsidRDefault="00A64D7D">
      <w:pPr>
        <w:pStyle w:val="T1"/>
        <w:spacing w:after="120"/>
        <w:rPr>
          <w:sz w:val="22"/>
        </w:rPr>
      </w:pPr>
    </w:p>
    <w:p w14:paraId="6DEDD8C8" w14:textId="77777777" w:rsidR="00A64D7D" w:rsidRDefault="00A64D7D">
      <w:pPr>
        <w:pStyle w:val="T1"/>
        <w:spacing w:after="120"/>
        <w:rPr>
          <w:sz w:val="22"/>
        </w:rPr>
      </w:pPr>
    </w:p>
    <w:p w14:paraId="4E9E62D7" w14:textId="77777777" w:rsidR="00CA09B2" w:rsidRDefault="00721E00">
      <w:pPr>
        <w:pStyle w:val="T1"/>
        <w:spacing w:after="120"/>
        <w:rPr>
          <w:sz w:val="22"/>
        </w:rPr>
      </w:pPr>
      <w:r>
        <w:rPr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8C47BB3" wp14:editId="64CA59B1">
                <wp:simplePos x="0" y="0"/>
                <wp:positionH relativeFrom="column">
                  <wp:posOffset>-66675</wp:posOffset>
                </wp:positionH>
                <wp:positionV relativeFrom="paragraph">
                  <wp:posOffset>208281</wp:posOffset>
                </wp:positionV>
                <wp:extent cx="5943600" cy="1828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56C3C9" w14:textId="77777777" w:rsidR="00F61C24" w:rsidRDefault="00F61C24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75FE86FE" w14:textId="093E60CE" w:rsidR="00F61C24" w:rsidRDefault="00F61C24" w:rsidP="00AC32D5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rFonts w:hint="eastAsia"/>
                                <w:lang w:eastAsia="ko-KR"/>
                              </w:rPr>
                              <w:t>This submission propos</w:t>
                            </w:r>
                            <w:r>
                              <w:rPr>
                                <w:lang w:eastAsia="ko-KR"/>
                              </w:rPr>
                              <w:t>es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lang w:eastAsia="ko-KR"/>
                              </w:rPr>
                              <w:t>resolution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s</w:t>
                            </w:r>
                            <w:r>
                              <w:rPr>
                                <w:lang w:eastAsia="ko-KR"/>
                              </w:rPr>
                              <w:t xml:space="preserve"> for multiple comments related to </w:t>
                            </w:r>
                            <w:proofErr w:type="spellStart"/>
                            <w:r>
                              <w:rPr>
                                <w:lang w:eastAsia="ko-KR"/>
                              </w:rPr>
                              <w:t>TGax</w:t>
                            </w:r>
                            <w:proofErr w:type="spellEnd"/>
                            <w:r>
                              <w:rPr>
                                <w:lang w:eastAsia="ko-KR"/>
                              </w:rPr>
                              <w:t xml:space="preserve"> D0.1 with the following CIDs (</w:t>
                            </w:r>
                            <w:r w:rsidR="005735BF">
                              <w:rPr>
                                <w:rFonts w:eastAsiaTheme="minorEastAsia" w:hint="eastAsia"/>
                                <w:b/>
                                <w:lang w:eastAsia="ja-JP"/>
                              </w:rPr>
                              <w:t>9</w:t>
                            </w:r>
                            <w:r w:rsidRPr="00126539">
                              <w:rPr>
                                <w:b/>
                                <w:lang w:eastAsia="ko-KR"/>
                              </w:rPr>
                              <w:t xml:space="preserve"> CIDs</w:t>
                            </w:r>
                            <w:r>
                              <w:rPr>
                                <w:lang w:eastAsia="ko-KR"/>
                              </w:rPr>
                              <w:t>):</w:t>
                            </w:r>
                          </w:p>
                          <w:p w14:paraId="408DB197" w14:textId="3EF05F3F" w:rsidR="00F61C24" w:rsidRDefault="00F61C24" w:rsidP="005E7FCE">
                            <w:pPr>
                              <w:pStyle w:val="af"/>
                              <w:numPr>
                                <w:ilvl w:val="0"/>
                                <w:numId w:val="95"/>
                              </w:numPr>
                              <w:contextualSpacing w:val="0"/>
                              <w:jc w:val="both"/>
                              <w:rPr>
                                <w:lang w:eastAsia="ko-KR"/>
                              </w:rPr>
                            </w:pPr>
                            <w:r w:rsidRPr="005E7FCE">
                              <w:rPr>
                                <w:lang w:eastAsia="ko-KR"/>
                              </w:rPr>
                              <w:t>961, 1137, 804, 212, 2212</w:t>
                            </w:r>
                            <w:r w:rsidR="005735BF">
                              <w:rPr>
                                <w:rFonts w:eastAsiaTheme="minorEastAsia" w:hint="eastAsia"/>
                                <w:lang w:eastAsia="ja-JP"/>
                              </w:rPr>
                              <w:t>, 2412, 2413, 1136, 1493</w:t>
                            </w:r>
                          </w:p>
                          <w:p w14:paraId="2FECDC69" w14:textId="77777777" w:rsidR="00F61C24" w:rsidRDefault="00F61C24" w:rsidP="00A8394A">
                            <w:pPr>
                              <w:jc w:val="both"/>
                            </w:pPr>
                          </w:p>
                          <w:p w14:paraId="2CD06B82" w14:textId="77777777" w:rsidR="00F61C24" w:rsidRDefault="00F61C24" w:rsidP="00A8394A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4pt;width:468pt;height:2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f7R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" o:allowincell="f" stroked="f">
                <v:textbox>
                  <w:txbxContent>
                    <w:p w14:paraId="4156C3C9" w14:textId="77777777" w:rsidR="00F61C24" w:rsidRDefault="00F61C24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75FE86FE" w14:textId="093E60CE" w:rsidR="00F61C24" w:rsidRDefault="00F61C24" w:rsidP="00AC32D5">
                      <w:pPr>
                        <w:jc w:val="both"/>
                        <w:rPr>
                          <w:lang w:eastAsia="ko-KR"/>
                        </w:rPr>
                      </w:pPr>
                      <w:r>
                        <w:rPr>
                          <w:rFonts w:hint="eastAsia"/>
                          <w:lang w:eastAsia="ko-KR"/>
                        </w:rPr>
                        <w:t>This submission propos</w:t>
                      </w:r>
                      <w:r>
                        <w:rPr>
                          <w:lang w:eastAsia="ko-KR"/>
                        </w:rPr>
                        <w:t>es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lang w:eastAsia="ko-KR"/>
                        </w:rPr>
                        <w:t>resolution</w:t>
                      </w:r>
                      <w:r>
                        <w:rPr>
                          <w:rFonts w:hint="eastAsia"/>
                          <w:lang w:eastAsia="ko-KR"/>
                        </w:rPr>
                        <w:t>s</w:t>
                      </w:r>
                      <w:r>
                        <w:rPr>
                          <w:lang w:eastAsia="ko-KR"/>
                        </w:rPr>
                        <w:t xml:space="preserve"> for multiple comments related to </w:t>
                      </w:r>
                      <w:proofErr w:type="spellStart"/>
                      <w:r>
                        <w:rPr>
                          <w:lang w:eastAsia="ko-KR"/>
                        </w:rPr>
                        <w:t>TGax</w:t>
                      </w:r>
                      <w:proofErr w:type="spellEnd"/>
                      <w:r>
                        <w:rPr>
                          <w:lang w:eastAsia="ko-KR"/>
                        </w:rPr>
                        <w:t xml:space="preserve"> D0.1 with the following CIDs (</w:t>
                      </w:r>
                      <w:r w:rsidR="005735BF">
                        <w:rPr>
                          <w:rFonts w:eastAsiaTheme="minorEastAsia" w:hint="eastAsia"/>
                          <w:b/>
                          <w:lang w:eastAsia="ja-JP"/>
                        </w:rPr>
                        <w:t>9</w:t>
                      </w:r>
                      <w:r w:rsidRPr="00126539">
                        <w:rPr>
                          <w:b/>
                          <w:lang w:eastAsia="ko-KR"/>
                        </w:rPr>
                        <w:t xml:space="preserve"> CIDs</w:t>
                      </w:r>
                      <w:r>
                        <w:rPr>
                          <w:lang w:eastAsia="ko-KR"/>
                        </w:rPr>
                        <w:t>):</w:t>
                      </w:r>
                    </w:p>
                    <w:p w14:paraId="408DB197" w14:textId="3EF05F3F" w:rsidR="00F61C24" w:rsidRDefault="00F61C24" w:rsidP="005E7FCE">
                      <w:pPr>
                        <w:pStyle w:val="af"/>
                        <w:numPr>
                          <w:ilvl w:val="0"/>
                          <w:numId w:val="95"/>
                        </w:numPr>
                        <w:contextualSpacing w:val="0"/>
                        <w:jc w:val="both"/>
                        <w:rPr>
                          <w:lang w:eastAsia="ko-KR"/>
                        </w:rPr>
                      </w:pPr>
                      <w:r w:rsidRPr="005E7FCE">
                        <w:rPr>
                          <w:lang w:eastAsia="ko-KR"/>
                        </w:rPr>
                        <w:t>961, 1137, 804, 212, 2212</w:t>
                      </w:r>
                      <w:r w:rsidR="005735BF">
                        <w:rPr>
                          <w:rFonts w:eastAsiaTheme="minorEastAsia" w:hint="eastAsia"/>
                          <w:lang w:eastAsia="ja-JP"/>
                        </w:rPr>
                        <w:t>, 2412, 2413, 1136, 1493</w:t>
                      </w:r>
                    </w:p>
                    <w:p w14:paraId="2FECDC69" w14:textId="77777777" w:rsidR="00F61C24" w:rsidRDefault="00F61C24" w:rsidP="00A8394A">
                      <w:pPr>
                        <w:jc w:val="both"/>
                      </w:pPr>
                    </w:p>
                    <w:p w14:paraId="2CD06B82" w14:textId="77777777" w:rsidR="00F61C24" w:rsidRDefault="00F61C24" w:rsidP="00A8394A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31FF625F" w14:textId="200E0215" w:rsidR="001D4CD9" w:rsidRDefault="00CA09B2" w:rsidP="005A3964">
      <w:pPr>
        <w:pStyle w:val="1"/>
      </w:pPr>
      <w:r w:rsidRPr="00924879">
        <w:br w:type="page"/>
      </w:r>
    </w:p>
    <w:p w14:paraId="5478A779" w14:textId="77777777" w:rsidR="0047110F" w:rsidRPr="004F3AF6" w:rsidRDefault="0047110F" w:rsidP="0047110F">
      <w:r w:rsidRPr="004F3AF6">
        <w:lastRenderedPageBreak/>
        <w:t>Interpretation of a Motion to Adopt</w:t>
      </w:r>
    </w:p>
    <w:p w14:paraId="33BDB69B" w14:textId="77777777" w:rsidR="0047110F" w:rsidRPr="004C0F0A" w:rsidRDefault="0047110F" w:rsidP="0047110F">
      <w:pPr>
        <w:rPr>
          <w:lang w:eastAsia="ko-KR"/>
        </w:rPr>
      </w:pPr>
    </w:p>
    <w:p w14:paraId="1013367F" w14:textId="77777777" w:rsidR="0047110F" w:rsidRPr="004F3AF6" w:rsidRDefault="0047110F" w:rsidP="0047110F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 xml:space="preserve">nged or added material are </w:t>
      </w:r>
      <w:proofErr w:type="spellStart"/>
      <w:r>
        <w:rPr>
          <w:lang w:eastAsia="ko-KR"/>
        </w:rPr>
        <w:t>a</w:t>
      </w:r>
      <w:r w:rsidRPr="004F3AF6">
        <w:rPr>
          <w:lang w:eastAsia="ko-KR"/>
        </w:rPr>
        <w:t>ctioned</w:t>
      </w:r>
      <w:proofErr w:type="spellEnd"/>
      <w:r w:rsidRPr="004F3AF6">
        <w:rPr>
          <w:lang w:eastAsia="ko-KR"/>
        </w:rPr>
        <w:t xml:space="preserve"> in the </w:t>
      </w:r>
      <w:proofErr w:type="spellStart"/>
      <w:r w:rsidRPr="004F3AF6">
        <w:rPr>
          <w:lang w:eastAsia="ko-KR"/>
        </w:rPr>
        <w:t>TGa</w:t>
      </w:r>
      <w:r>
        <w:rPr>
          <w:lang w:eastAsia="ko-KR"/>
        </w:rPr>
        <w:t>x</w:t>
      </w:r>
      <w:proofErr w:type="spellEnd"/>
      <w:r w:rsidRPr="004F3AF6">
        <w:rPr>
          <w:lang w:eastAsia="ko-KR"/>
        </w:rPr>
        <w:t xml:space="preserve"> Draft.  This introduction is not part of the adopted material.</w:t>
      </w:r>
    </w:p>
    <w:p w14:paraId="4C1E65FA" w14:textId="77777777" w:rsidR="0047110F" w:rsidRPr="004F3AF6" w:rsidRDefault="0047110F" w:rsidP="0047110F">
      <w:pPr>
        <w:rPr>
          <w:lang w:eastAsia="ko-KR"/>
        </w:rPr>
      </w:pPr>
    </w:p>
    <w:p w14:paraId="453AF85E" w14:textId="77777777" w:rsidR="0047110F" w:rsidRPr="004F3AF6" w:rsidRDefault="0047110F" w:rsidP="0047110F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TGa</w:t>
      </w:r>
      <w:r>
        <w:rPr>
          <w:b/>
          <w:bCs/>
          <w:i/>
          <w:iCs/>
          <w:lang w:eastAsia="ko-KR"/>
        </w:rPr>
        <w:t>x</w:t>
      </w:r>
      <w:proofErr w:type="spellEnd"/>
      <w:r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0257121B" w14:textId="77777777" w:rsidR="0047110F" w:rsidRPr="004F3AF6" w:rsidRDefault="0047110F" w:rsidP="0047110F">
      <w:pPr>
        <w:rPr>
          <w:lang w:eastAsia="ko-KR"/>
        </w:rPr>
      </w:pPr>
    </w:p>
    <w:p w14:paraId="615E551F" w14:textId="77777777" w:rsidR="0047110F" w:rsidRDefault="0047110F" w:rsidP="0047110F">
      <w:pPr>
        <w:rPr>
          <w:b/>
          <w:bCs/>
          <w:i/>
          <w:iCs/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TGa</w:t>
      </w:r>
      <w:r>
        <w:rPr>
          <w:b/>
          <w:bCs/>
          <w:i/>
          <w:iCs/>
          <w:lang w:eastAsia="ko-KR"/>
        </w:rPr>
        <w:t>x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TGa</w:t>
      </w:r>
      <w:r>
        <w:rPr>
          <w:b/>
          <w:bCs/>
          <w:i/>
          <w:iCs/>
          <w:lang w:eastAsia="ko-KR"/>
        </w:rPr>
        <w:t>x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TGa</w:t>
      </w:r>
      <w:r>
        <w:rPr>
          <w:b/>
          <w:bCs/>
          <w:i/>
          <w:iCs/>
          <w:lang w:eastAsia="ko-KR"/>
        </w:rPr>
        <w:t>x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TGa</w:t>
      </w:r>
      <w:r>
        <w:rPr>
          <w:b/>
          <w:bCs/>
          <w:i/>
          <w:iCs/>
          <w:lang w:eastAsia="ko-KR"/>
        </w:rPr>
        <w:t>x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TGa</w:t>
      </w:r>
      <w:r>
        <w:rPr>
          <w:b/>
          <w:bCs/>
          <w:i/>
          <w:iCs/>
          <w:lang w:eastAsia="ko-KR"/>
        </w:rPr>
        <w:t>x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TGa</w:t>
      </w:r>
      <w:r>
        <w:rPr>
          <w:rFonts w:hint="eastAsia"/>
          <w:b/>
          <w:bCs/>
          <w:i/>
          <w:iCs/>
          <w:lang w:eastAsia="ko-KR"/>
        </w:rPr>
        <w:t>x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0674F990" w14:textId="77777777" w:rsidR="00AA1C47" w:rsidRDefault="00AA1C47" w:rsidP="0047110F"/>
    <w:p w14:paraId="039B1F73" w14:textId="77777777" w:rsidR="002E5287" w:rsidRDefault="002E5287" w:rsidP="0047110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661"/>
        <w:gridCol w:w="71"/>
        <w:gridCol w:w="1273"/>
        <w:gridCol w:w="55"/>
        <w:gridCol w:w="783"/>
        <w:gridCol w:w="26"/>
        <w:gridCol w:w="2287"/>
        <w:gridCol w:w="67"/>
        <w:gridCol w:w="2266"/>
        <w:gridCol w:w="2087"/>
      </w:tblGrid>
      <w:tr w:rsidR="00FE0F3F" w14:paraId="39815F89" w14:textId="77777777" w:rsidTr="009355DF">
        <w:trPr>
          <w:trHeight w:val="386"/>
        </w:trPr>
        <w:tc>
          <w:tcPr>
            <w:tcW w:w="355" w:type="pct"/>
            <w:gridSpan w:val="2"/>
            <w:shd w:val="clear" w:color="auto" w:fill="FFFFFF" w:themeFill="background1"/>
            <w:hideMark/>
          </w:tcPr>
          <w:p w14:paraId="362B0149" w14:textId="77777777" w:rsidR="00C541EC" w:rsidRDefault="00C541EC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673" w:type="pct"/>
            <w:gridSpan w:val="2"/>
            <w:shd w:val="clear" w:color="auto" w:fill="FFFFFF" w:themeFill="background1"/>
            <w:hideMark/>
          </w:tcPr>
          <w:p w14:paraId="2ADD1A2C" w14:textId="77777777" w:rsidR="00C541EC" w:rsidRDefault="00C541EC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Commenter</w:t>
            </w:r>
          </w:p>
        </w:tc>
        <w:tc>
          <w:tcPr>
            <w:tcW w:w="374" w:type="pct"/>
            <w:shd w:val="clear" w:color="auto" w:fill="FFFFFF" w:themeFill="background1"/>
            <w:hideMark/>
          </w:tcPr>
          <w:p w14:paraId="7F41DCDA" w14:textId="686AD5FD" w:rsidR="00C541EC" w:rsidRDefault="00C541EC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1282" w:type="pct"/>
            <w:gridSpan w:val="3"/>
            <w:shd w:val="clear" w:color="auto" w:fill="FFFFFF" w:themeFill="background1"/>
            <w:hideMark/>
          </w:tcPr>
          <w:p w14:paraId="1CC2935B" w14:textId="77777777" w:rsidR="00C541EC" w:rsidRDefault="00C541EC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1210" w:type="pct"/>
            <w:shd w:val="clear" w:color="auto" w:fill="FFFFFF" w:themeFill="background1"/>
            <w:hideMark/>
          </w:tcPr>
          <w:p w14:paraId="6F9BBCC8" w14:textId="77777777" w:rsidR="00C541EC" w:rsidRDefault="00C541EC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1107" w:type="pct"/>
            <w:shd w:val="clear" w:color="auto" w:fill="FFFFFF" w:themeFill="background1"/>
            <w:hideMark/>
          </w:tcPr>
          <w:p w14:paraId="44A643BC" w14:textId="77777777" w:rsidR="00C541EC" w:rsidRDefault="00C541EC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2C446A" w14:paraId="784958B8" w14:textId="77777777" w:rsidTr="009355DF">
        <w:trPr>
          <w:trHeight w:val="2295"/>
        </w:trPr>
        <w:tc>
          <w:tcPr>
            <w:tcW w:w="355" w:type="pct"/>
            <w:gridSpan w:val="2"/>
            <w:shd w:val="clear" w:color="auto" w:fill="FFFFFF" w:themeFill="background1"/>
            <w:hideMark/>
          </w:tcPr>
          <w:p w14:paraId="45A8E3EE" w14:textId="77777777" w:rsidR="002C446A" w:rsidRDefault="002C446A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961</w:t>
            </w:r>
          </w:p>
        </w:tc>
        <w:tc>
          <w:tcPr>
            <w:tcW w:w="673" w:type="pct"/>
            <w:gridSpan w:val="2"/>
            <w:shd w:val="clear" w:color="auto" w:fill="FFFFFF" w:themeFill="background1"/>
            <w:hideMark/>
          </w:tcPr>
          <w:p w14:paraId="7B3CF96C" w14:textId="77777777" w:rsidR="002C446A" w:rsidRDefault="002C446A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kaiying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Lv</w:t>
            </w:r>
            <w:proofErr w:type="spellEnd"/>
          </w:p>
        </w:tc>
        <w:tc>
          <w:tcPr>
            <w:tcW w:w="374" w:type="pct"/>
            <w:shd w:val="clear" w:color="auto" w:fill="FFFFFF" w:themeFill="background1"/>
            <w:hideMark/>
          </w:tcPr>
          <w:p w14:paraId="6D39ADE0" w14:textId="77777777" w:rsidR="002C446A" w:rsidRDefault="002C446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17.00</w:t>
            </w:r>
          </w:p>
        </w:tc>
        <w:tc>
          <w:tcPr>
            <w:tcW w:w="1282" w:type="pct"/>
            <w:gridSpan w:val="3"/>
            <w:shd w:val="clear" w:color="auto" w:fill="FFFFFF" w:themeFill="background1"/>
            <w:hideMark/>
          </w:tcPr>
          <w:p w14:paraId="58D05E23" w14:textId="77777777" w:rsidR="002C446A" w:rsidRDefault="002C446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 table 9-24, the condition " Multi-TID </w:t>
            </w:r>
            <w:proofErr w:type="gramStart"/>
            <w:r>
              <w:rPr>
                <w:rFonts w:ascii="Arial" w:hAnsi="Arial" w:cs="Arial"/>
                <w:sz w:val="20"/>
              </w:rPr>
              <w:t>subfield  value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=0,Compressed Bitmap subfield value=1,GCR subfield value=0,and Multi-STA subfield value =1" is missing. Can Multi-STA </w:t>
            </w:r>
            <w:proofErr w:type="spellStart"/>
            <w:r>
              <w:rPr>
                <w:rFonts w:ascii="Arial" w:hAnsi="Arial" w:cs="Arial"/>
                <w:sz w:val="20"/>
              </w:rPr>
              <w:t>BlockAck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be used under this condition?</w:t>
            </w:r>
          </w:p>
        </w:tc>
        <w:tc>
          <w:tcPr>
            <w:tcW w:w="1210" w:type="pct"/>
            <w:shd w:val="clear" w:color="auto" w:fill="FFFFFF" w:themeFill="background1"/>
            <w:hideMark/>
          </w:tcPr>
          <w:p w14:paraId="4CB856FB" w14:textId="77777777" w:rsidR="002C446A" w:rsidRDefault="002C446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Please clarify it</w:t>
            </w:r>
          </w:p>
        </w:tc>
        <w:tc>
          <w:tcPr>
            <w:tcW w:w="1107" w:type="pct"/>
            <w:shd w:val="clear" w:color="auto" w:fill="FFFFFF" w:themeFill="background1"/>
            <w:hideMark/>
          </w:tcPr>
          <w:p w14:paraId="26A4F646" w14:textId="30E43485" w:rsidR="002C446A" w:rsidRDefault="00713A05">
            <w:pPr>
              <w:rPr>
                <w:rFonts w:ascii="Arial" w:eastAsiaTheme="minorEastAsia" w:hAnsi="Arial" w:cs="Arial"/>
                <w:sz w:val="20"/>
                <w:lang w:eastAsia="ja-JP"/>
              </w:rPr>
            </w:pPr>
            <w:r>
              <w:rPr>
                <w:rFonts w:ascii="Arial" w:eastAsiaTheme="minorEastAsia" w:hAnsi="Arial" w:cs="Arial" w:hint="eastAsia"/>
                <w:sz w:val="20"/>
                <w:lang w:eastAsia="ja-JP"/>
              </w:rPr>
              <w:t>REVISED</w:t>
            </w:r>
          </w:p>
          <w:p w14:paraId="5435B4C1" w14:textId="409E19CA" w:rsidR="00B1543F" w:rsidRDefault="00B1543F" w:rsidP="00713A05">
            <w:pPr>
              <w:rPr>
                <w:rFonts w:ascii="Arial" w:eastAsiaTheme="minorEastAsia" w:hAnsi="Arial" w:cs="Arial"/>
                <w:sz w:val="20"/>
                <w:lang w:eastAsia="ja-JP"/>
              </w:rPr>
            </w:pPr>
            <w:r>
              <w:rPr>
                <w:rFonts w:ascii="Arial" w:eastAsiaTheme="minorEastAsia" w:hAnsi="Arial" w:cs="Arial" w:hint="eastAsia"/>
                <w:sz w:val="20"/>
                <w:lang w:eastAsia="ja-JP"/>
              </w:rPr>
              <w:t xml:space="preserve">The missing combination that the commenter pointed out was used for </w:t>
            </w:r>
            <w:r w:rsidRPr="00B1543F">
              <w:rPr>
                <w:rFonts w:ascii="Arial" w:eastAsiaTheme="minorEastAsia" w:hAnsi="Arial" w:cs="Arial"/>
                <w:sz w:val="20"/>
                <w:lang w:eastAsia="ja-JP"/>
              </w:rPr>
              <w:t xml:space="preserve">GLK-GCR </w:t>
            </w:r>
            <w:proofErr w:type="spellStart"/>
            <w:r w:rsidRPr="00B1543F">
              <w:rPr>
                <w:rFonts w:ascii="Arial" w:eastAsiaTheme="minorEastAsia" w:hAnsi="Arial" w:cs="Arial"/>
                <w:sz w:val="20"/>
                <w:lang w:eastAsia="ja-JP"/>
              </w:rPr>
              <w:t>BlockAck</w:t>
            </w:r>
            <w:proofErr w:type="spellEnd"/>
            <w:r w:rsidRPr="00B1543F">
              <w:rPr>
                <w:rFonts w:ascii="Arial" w:eastAsiaTheme="minorEastAsia" w:hAnsi="Arial" w:cs="Arial" w:hint="eastAsia"/>
                <w:sz w:val="20"/>
                <w:lang w:eastAsia="ja-JP"/>
              </w:rPr>
              <w:t xml:space="preserve"> </w:t>
            </w:r>
            <w:r>
              <w:rPr>
                <w:rFonts w:ascii="Arial" w:eastAsiaTheme="minorEastAsia" w:hAnsi="Arial" w:cs="Arial" w:hint="eastAsia"/>
                <w:sz w:val="20"/>
                <w:lang w:eastAsia="ja-JP"/>
              </w:rPr>
              <w:t>in 11ak and was added in Table 9-24.</w:t>
            </w:r>
          </w:p>
          <w:p w14:paraId="56EDB519" w14:textId="6C3CDB43" w:rsidR="00713A05" w:rsidRPr="00713A05" w:rsidRDefault="00713A05" w:rsidP="008850C6">
            <w:pPr>
              <w:rPr>
                <w:rFonts w:ascii="Arial" w:eastAsiaTheme="minorEastAsia" w:hAnsi="Arial" w:cs="Arial"/>
                <w:sz w:val="20"/>
                <w:lang w:eastAsia="ja-JP"/>
              </w:rPr>
            </w:pPr>
            <w:r>
              <w:rPr>
                <w:rFonts w:ascii="Arial" w:eastAsiaTheme="minorEastAsia" w:hAnsi="Arial" w:cs="Arial" w:hint="eastAsia"/>
                <w:sz w:val="20"/>
                <w:lang w:eastAsia="ja-JP"/>
              </w:rPr>
              <w:t xml:space="preserve">The combination of the variant and the encoding is kept to be one-to-one correspondence. </w:t>
            </w:r>
          </w:p>
        </w:tc>
      </w:tr>
      <w:tr w:rsidR="002C446A" w14:paraId="75B0DE70" w14:textId="77777777" w:rsidTr="009355DF">
        <w:trPr>
          <w:trHeight w:val="1530"/>
        </w:trPr>
        <w:tc>
          <w:tcPr>
            <w:tcW w:w="355" w:type="pct"/>
            <w:gridSpan w:val="2"/>
            <w:shd w:val="clear" w:color="auto" w:fill="FFFFFF" w:themeFill="background1"/>
            <w:hideMark/>
          </w:tcPr>
          <w:p w14:paraId="7C2FA8D4" w14:textId="2188B293" w:rsidR="002C446A" w:rsidRDefault="002C446A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1137</w:t>
            </w:r>
          </w:p>
        </w:tc>
        <w:tc>
          <w:tcPr>
            <w:tcW w:w="673" w:type="pct"/>
            <w:gridSpan w:val="2"/>
            <w:shd w:val="clear" w:color="auto" w:fill="FFFFFF" w:themeFill="background1"/>
            <w:hideMark/>
          </w:tcPr>
          <w:p w14:paraId="4B6CB611" w14:textId="77777777" w:rsidR="002C446A" w:rsidRDefault="002C446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Kwok Shum Au</w:t>
            </w:r>
          </w:p>
        </w:tc>
        <w:tc>
          <w:tcPr>
            <w:tcW w:w="374" w:type="pct"/>
            <w:shd w:val="clear" w:color="auto" w:fill="FFFFFF" w:themeFill="background1"/>
            <w:hideMark/>
          </w:tcPr>
          <w:p w14:paraId="24917721" w14:textId="77777777" w:rsidR="002C446A" w:rsidRDefault="002C446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17.14</w:t>
            </w:r>
          </w:p>
        </w:tc>
        <w:tc>
          <w:tcPr>
            <w:tcW w:w="1282" w:type="pct"/>
            <w:gridSpan w:val="3"/>
            <w:shd w:val="clear" w:color="auto" w:fill="FFFFFF" w:themeFill="background1"/>
            <w:hideMark/>
          </w:tcPr>
          <w:p w14:paraId="7B93F55E" w14:textId="77777777" w:rsidR="002C446A" w:rsidRDefault="002C446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 Table 9-24, one combination is missing.</w:t>
            </w:r>
          </w:p>
        </w:tc>
        <w:tc>
          <w:tcPr>
            <w:tcW w:w="1210" w:type="pct"/>
            <w:shd w:val="clear" w:color="auto" w:fill="FFFFFF" w:themeFill="background1"/>
            <w:hideMark/>
          </w:tcPr>
          <w:p w14:paraId="763902D1" w14:textId="77777777" w:rsidR="002C446A" w:rsidRDefault="002C446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 Table 9-24, please define the </w:t>
            </w:r>
            <w:proofErr w:type="spellStart"/>
            <w:r>
              <w:rPr>
                <w:rFonts w:ascii="Arial" w:hAnsi="Arial" w:cs="Arial"/>
                <w:sz w:val="20"/>
              </w:rPr>
              <w:t>BlockAck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frame variant when Multi-TID subfield is 0, Compressed Bitmap subfield is 1, GCR subfield is 0, and Multi-STA subfield is 1.</w:t>
            </w:r>
          </w:p>
        </w:tc>
        <w:tc>
          <w:tcPr>
            <w:tcW w:w="1107" w:type="pct"/>
            <w:shd w:val="clear" w:color="auto" w:fill="FFFFFF" w:themeFill="background1"/>
            <w:hideMark/>
          </w:tcPr>
          <w:p w14:paraId="6910AED8" w14:textId="03D8C2D0" w:rsidR="002C446A" w:rsidRDefault="00F12574">
            <w:pPr>
              <w:rPr>
                <w:rFonts w:ascii="Arial" w:eastAsiaTheme="minorEastAsia" w:hAnsi="Arial" w:cs="Arial"/>
                <w:sz w:val="20"/>
                <w:lang w:eastAsia="ja-JP"/>
              </w:rPr>
            </w:pPr>
            <w:r>
              <w:rPr>
                <w:rFonts w:ascii="Arial" w:eastAsiaTheme="minorEastAsia" w:hAnsi="Arial" w:cs="Arial" w:hint="eastAsia"/>
                <w:sz w:val="20"/>
                <w:lang w:eastAsia="ja-JP"/>
              </w:rPr>
              <w:t>REVISED</w:t>
            </w:r>
          </w:p>
          <w:p w14:paraId="042E0CE2" w14:textId="6ECB87A6" w:rsidR="00713A05" w:rsidRPr="00713A05" w:rsidRDefault="00B1543F" w:rsidP="00F12574">
            <w:pPr>
              <w:rPr>
                <w:rFonts w:ascii="Arial" w:eastAsiaTheme="minorEastAsia" w:hAnsi="Arial" w:cs="Arial"/>
                <w:sz w:val="20"/>
                <w:lang w:eastAsia="ja-JP"/>
              </w:rPr>
            </w:pPr>
            <w:r>
              <w:rPr>
                <w:rFonts w:ascii="Arial" w:eastAsiaTheme="minorEastAsia" w:hAnsi="Arial" w:cs="Arial" w:hint="eastAsia"/>
                <w:sz w:val="20"/>
                <w:lang w:eastAsia="ja-JP"/>
              </w:rPr>
              <w:t xml:space="preserve">The missing combination that the commenter pointed out was used for </w:t>
            </w:r>
            <w:r w:rsidRPr="00B1543F">
              <w:rPr>
                <w:rFonts w:ascii="Arial" w:eastAsiaTheme="minorEastAsia" w:hAnsi="Arial" w:cs="Arial"/>
                <w:sz w:val="20"/>
                <w:lang w:eastAsia="ja-JP"/>
              </w:rPr>
              <w:t xml:space="preserve">GLK-GCR </w:t>
            </w:r>
            <w:proofErr w:type="spellStart"/>
            <w:r w:rsidRPr="00B1543F">
              <w:rPr>
                <w:rFonts w:ascii="Arial" w:eastAsiaTheme="minorEastAsia" w:hAnsi="Arial" w:cs="Arial"/>
                <w:sz w:val="20"/>
                <w:lang w:eastAsia="ja-JP"/>
              </w:rPr>
              <w:t>BlockAck</w:t>
            </w:r>
            <w:proofErr w:type="spellEnd"/>
            <w:r w:rsidRPr="00B1543F">
              <w:rPr>
                <w:rFonts w:ascii="Arial" w:eastAsiaTheme="minorEastAsia" w:hAnsi="Arial" w:cs="Arial" w:hint="eastAsia"/>
                <w:sz w:val="20"/>
                <w:lang w:eastAsia="ja-JP"/>
              </w:rPr>
              <w:t xml:space="preserve"> </w:t>
            </w:r>
            <w:r>
              <w:rPr>
                <w:rFonts w:ascii="Arial" w:eastAsiaTheme="minorEastAsia" w:hAnsi="Arial" w:cs="Arial" w:hint="eastAsia"/>
                <w:sz w:val="20"/>
                <w:lang w:eastAsia="ja-JP"/>
              </w:rPr>
              <w:t>in 11ak and was added in Table 9-24.</w:t>
            </w:r>
          </w:p>
        </w:tc>
      </w:tr>
      <w:tr w:rsidR="002C446A" w14:paraId="2616DA6D" w14:textId="77777777" w:rsidTr="009355DF">
        <w:trPr>
          <w:trHeight w:val="3315"/>
        </w:trPr>
        <w:tc>
          <w:tcPr>
            <w:tcW w:w="301" w:type="pct"/>
            <w:shd w:val="clear" w:color="auto" w:fill="FFFFFF" w:themeFill="background1"/>
            <w:hideMark/>
          </w:tcPr>
          <w:p w14:paraId="5492DA5E" w14:textId="40108802" w:rsidR="002C446A" w:rsidRDefault="002C446A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804</w:t>
            </w:r>
          </w:p>
        </w:tc>
        <w:tc>
          <w:tcPr>
            <w:tcW w:w="699" w:type="pct"/>
            <w:gridSpan w:val="2"/>
            <w:shd w:val="clear" w:color="auto" w:fill="FFFFFF" w:themeFill="background1"/>
            <w:hideMark/>
          </w:tcPr>
          <w:p w14:paraId="20D025A9" w14:textId="77777777" w:rsidR="002C446A" w:rsidRDefault="002C446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Jinjing Jiang</w:t>
            </w:r>
          </w:p>
        </w:tc>
        <w:tc>
          <w:tcPr>
            <w:tcW w:w="418" w:type="pct"/>
            <w:gridSpan w:val="3"/>
            <w:shd w:val="clear" w:color="auto" w:fill="FFFFFF" w:themeFill="background1"/>
            <w:hideMark/>
          </w:tcPr>
          <w:p w14:paraId="6C41923E" w14:textId="77777777" w:rsidR="002C446A" w:rsidRDefault="002C446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15.18</w:t>
            </w:r>
          </w:p>
        </w:tc>
        <w:tc>
          <w:tcPr>
            <w:tcW w:w="1225" w:type="pct"/>
            <w:shd w:val="clear" w:color="auto" w:fill="FFFFFF" w:themeFill="background1"/>
            <w:hideMark/>
          </w:tcPr>
          <w:p w14:paraId="2A944A2A" w14:textId="77777777" w:rsidR="002C446A" w:rsidRDefault="002C446A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the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added bit of the multi-STA subfield to indicate the Multi-STA BA variant</w:t>
            </w:r>
            <w:r>
              <w:rPr>
                <w:rFonts w:ascii="Arial" w:hAnsi="Arial" w:cs="Arial"/>
                <w:sz w:val="20"/>
              </w:rPr>
              <w:br/>
              <w:t>for 11ax seems not to be efficient use of the reserved bits. Even this bit is added, there</w:t>
            </w:r>
            <w:r>
              <w:rPr>
                <w:rFonts w:ascii="Arial" w:hAnsi="Arial" w:cs="Arial"/>
                <w:sz w:val="20"/>
              </w:rPr>
              <w:br/>
              <w:t>are multiple reserved options that do not have valid meaning. In the future, if new variant is</w:t>
            </w:r>
            <w:r>
              <w:rPr>
                <w:rFonts w:ascii="Arial" w:hAnsi="Arial" w:cs="Arial"/>
                <w:sz w:val="20"/>
              </w:rPr>
              <w:br/>
              <w:t>added, one more bit needs to be used.</w:t>
            </w:r>
          </w:p>
        </w:tc>
        <w:tc>
          <w:tcPr>
            <w:tcW w:w="1250" w:type="pct"/>
            <w:gridSpan w:val="2"/>
            <w:shd w:val="clear" w:color="auto" w:fill="FFFFFF" w:themeFill="background1"/>
            <w:hideMark/>
          </w:tcPr>
          <w:p w14:paraId="15EDE7A1" w14:textId="77777777" w:rsidR="002C446A" w:rsidRDefault="002C446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 "Multi-STA subfield" to be "BA variant subfield", or change the whole</w:t>
            </w:r>
            <w:r>
              <w:rPr>
                <w:rFonts w:ascii="Arial" w:hAnsi="Arial" w:cs="Arial"/>
                <w:sz w:val="20"/>
              </w:rPr>
              <w:br/>
              <w:t>B1-B4 to be the "BA variant subfield".</w:t>
            </w:r>
          </w:p>
        </w:tc>
        <w:tc>
          <w:tcPr>
            <w:tcW w:w="1107" w:type="pct"/>
            <w:shd w:val="clear" w:color="auto" w:fill="FFFFFF" w:themeFill="background1"/>
            <w:hideMark/>
          </w:tcPr>
          <w:p w14:paraId="0F17DA98" w14:textId="7C33D819" w:rsidR="002C446A" w:rsidRDefault="00A5427E">
            <w:pPr>
              <w:rPr>
                <w:rFonts w:ascii="Arial" w:eastAsiaTheme="minorEastAsia" w:hAnsi="Arial" w:cs="Arial"/>
                <w:sz w:val="20"/>
                <w:lang w:eastAsia="ja-JP"/>
              </w:rPr>
            </w:pPr>
            <w:r w:rsidRPr="001E4B4D">
              <w:rPr>
                <w:rFonts w:ascii="Arial" w:eastAsiaTheme="minorEastAsia" w:hAnsi="Arial" w:cs="Arial" w:hint="eastAsia"/>
                <w:sz w:val="20"/>
                <w:lang w:eastAsia="ja-JP"/>
              </w:rPr>
              <w:t>REVISED</w:t>
            </w:r>
          </w:p>
          <w:p w14:paraId="3AF8932B" w14:textId="3C142129" w:rsidR="00B1543F" w:rsidRPr="001E4B4D" w:rsidRDefault="00B1543F">
            <w:pPr>
              <w:rPr>
                <w:rFonts w:ascii="Arial" w:eastAsiaTheme="minorEastAsia" w:hAnsi="Arial" w:cs="Arial"/>
                <w:sz w:val="20"/>
                <w:lang w:eastAsia="ja-JP"/>
              </w:rPr>
            </w:pPr>
            <w:r>
              <w:rPr>
                <w:rFonts w:ascii="Arial" w:eastAsiaTheme="minorEastAsia" w:hAnsi="Arial" w:cs="Arial" w:hint="eastAsia"/>
                <w:sz w:val="20"/>
                <w:lang w:eastAsia="ja-JP"/>
              </w:rPr>
              <w:t>Make changes in doc. 16/</w:t>
            </w:r>
            <w:r w:rsidR="006A220F">
              <w:rPr>
                <w:rFonts w:ascii="Arial" w:eastAsiaTheme="minorEastAsia" w:hAnsi="Arial" w:cs="Arial" w:hint="eastAsia"/>
                <w:sz w:val="20"/>
                <w:lang w:eastAsia="ja-JP"/>
              </w:rPr>
              <w:t>0819</w:t>
            </w:r>
            <w:r>
              <w:rPr>
                <w:rFonts w:ascii="Arial" w:eastAsiaTheme="minorEastAsia" w:hAnsi="Arial" w:cs="Arial" w:hint="eastAsia"/>
                <w:sz w:val="20"/>
                <w:lang w:eastAsia="ja-JP"/>
              </w:rPr>
              <w:t xml:space="preserve">. </w:t>
            </w:r>
          </w:p>
          <w:p w14:paraId="3878FE5A" w14:textId="6716916C" w:rsidR="00A5427E" w:rsidRDefault="00A5427E" w:rsidP="0068432C">
            <w:pPr>
              <w:rPr>
                <w:rFonts w:ascii="Arial" w:eastAsiaTheme="minorEastAsia" w:hAnsi="Arial" w:cs="Arial"/>
                <w:sz w:val="20"/>
                <w:lang w:eastAsia="ja-JP"/>
              </w:rPr>
            </w:pPr>
            <w:r w:rsidRPr="001E4B4D">
              <w:rPr>
                <w:rFonts w:ascii="Arial" w:eastAsiaTheme="minorEastAsia" w:hAnsi="Arial" w:cs="Arial" w:hint="eastAsia"/>
                <w:sz w:val="20"/>
                <w:lang w:eastAsia="ja-JP"/>
              </w:rPr>
              <w:t xml:space="preserve">Agree in principal. </w:t>
            </w:r>
            <w:r w:rsidR="00DC41B9" w:rsidRPr="001E4B4D">
              <w:rPr>
                <w:rFonts w:ascii="Arial" w:eastAsiaTheme="minorEastAsia" w:hAnsi="Arial" w:cs="Arial" w:hint="eastAsia"/>
                <w:sz w:val="20"/>
                <w:lang w:eastAsia="ja-JP"/>
              </w:rPr>
              <w:t xml:space="preserve">There are </w:t>
            </w:r>
            <w:r w:rsidR="0068432C">
              <w:rPr>
                <w:rFonts w:ascii="Arial" w:eastAsiaTheme="minorEastAsia" w:hAnsi="Arial" w:cs="Arial" w:hint="eastAsia"/>
                <w:sz w:val="20"/>
                <w:lang w:eastAsia="ja-JP"/>
              </w:rPr>
              <w:t>many</w:t>
            </w:r>
            <w:r w:rsidR="00DC41B9" w:rsidRPr="001E4B4D">
              <w:rPr>
                <w:rFonts w:ascii="Arial" w:eastAsiaTheme="minorEastAsia" w:hAnsi="Arial" w:cs="Arial" w:hint="eastAsia"/>
                <w:sz w:val="20"/>
                <w:lang w:eastAsia="ja-JP"/>
              </w:rPr>
              <w:t xml:space="preserve"> combinations </w:t>
            </w:r>
            <w:r w:rsidR="0068432C">
              <w:rPr>
                <w:rFonts w:ascii="Arial" w:eastAsiaTheme="minorEastAsia" w:hAnsi="Arial" w:cs="Arial" w:hint="eastAsia"/>
                <w:sz w:val="20"/>
                <w:lang w:eastAsia="ja-JP"/>
              </w:rPr>
              <w:t xml:space="preserve">that are </w:t>
            </w:r>
            <w:r w:rsidR="00DC41B9" w:rsidRPr="001E4B4D">
              <w:rPr>
                <w:rFonts w:ascii="Arial" w:eastAsiaTheme="minorEastAsia" w:hAnsi="Arial" w:cs="Arial" w:hint="eastAsia"/>
                <w:sz w:val="20"/>
                <w:lang w:eastAsia="ja-JP"/>
              </w:rPr>
              <w:t xml:space="preserve">reserved and they should be used efficiently in the future. </w:t>
            </w:r>
            <w:r w:rsidR="00F12574">
              <w:rPr>
                <w:rFonts w:ascii="Arial" w:eastAsiaTheme="minorEastAsia" w:hAnsi="Arial" w:cs="Arial" w:hint="eastAsia"/>
                <w:sz w:val="20"/>
                <w:lang w:eastAsia="ja-JP"/>
              </w:rPr>
              <w:t>The</w:t>
            </w:r>
            <w:r w:rsidR="00DC41B9" w:rsidRPr="001E4B4D">
              <w:rPr>
                <w:rFonts w:ascii="Arial" w:eastAsiaTheme="minorEastAsia" w:hAnsi="Arial" w:cs="Arial" w:hint="eastAsia"/>
                <w:sz w:val="20"/>
                <w:lang w:eastAsia="ja-JP"/>
              </w:rPr>
              <w:t xml:space="preserve"> </w:t>
            </w:r>
            <w:r w:rsidR="00B1543F">
              <w:rPr>
                <w:rFonts w:ascii="Arial" w:eastAsiaTheme="minorEastAsia" w:hAnsi="Arial" w:cs="Arial" w:hint="eastAsia"/>
                <w:sz w:val="20"/>
                <w:lang w:eastAsia="ja-JP"/>
              </w:rPr>
              <w:t xml:space="preserve">B1-B4 of the BA control field is changed to BA Type </w:t>
            </w:r>
            <w:proofErr w:type="spellStart"/>
            <w:r w:rsidR="00B1543F">
              <w:rPr>
                <w:rFonts w:ascii="Arial" w:eastAsiaTheme="minorEastAsia" w:hAnsi="Arial" w:cs="Arial" w:hint="eastAsia"/>
                <w:sz w:val="20"/>
                <w:lang w:eastAsia="ja-JP"/>
              </w:rPr>
              <w:t>subield</w:t>
            </w:r>
            <w:proofErr w:type="spellEnd"/>
            <w:r w:rsidR="00DC41B9" w:rsidRPr="001E4B4D">
              <w:rPr>
                <w:rFonts w:ascii="Arial" w:eastAsiaTheme="minorEastAsia" w:hAnsi="Arial" w:cs="Arial" w:hint="eastAsia"/>
                <w:sz w:val="20"/>
                <w:lang w:eastAsia="ja-JP"/>
              </w:rPr>
              <w:t>.</w:t>
            </w:r>
            <w:r w:rsidR="00DC41B9">
              <w:rPr>
                <w:rFonts w:ascii="Arial" w:eastAsiaTheme="minorEastAsia" w:hAnsi="Arial" w:cs="Arial" w:hint="eastAsia"/>
                <w:sz w:val="20"/>
                <w:lang w:eastAsia="ja-JP"/>
              </w:rPr>
              <w:t xml:space="preserve"> </w:t>
            </w:r>
          </w:p>
          <w:p w14:paraId="62DBD212" w14:textId="63967E48" w:rsidR="0068432C" w:rsidRPr="00A5427E" w:rsidRDefault="00B1543F" w:rsidP="00B1543F">
            <w:pPr>
              <w:rPr>
                <w:rFonts w:ascii="Arial" w:eastAsiaTheme="minorEastAsia" w:hAnsi="Arial" w:cs="Arial"/>
                <w:sz w:val="20"/>
                <w:lang w:eastAsia="ja-JP"/>
              </w:rPr>
            </w:pPr>
            <w:r>
              <w:rPr>
                <w:rFonts w:ascii="Arial" w:eastAsiaTheme="minorEastAsia" w:hAnsi="Arial" w:cs="Arial" w:hint="eastAsia"/>
                <w:sz w:val="20"/>
                <w:lang w:eastAsia="ja-JP"/>
              </w:rPr>
              <w:t xml:space="preserve">Similar problem existing in BAR control field </w:t>
            </w:r>
            <w:r w:rsidR="0068432C">
              <w:rPr>
                <w:rFonts w:ascii="Arial" w:eastAsiaTheme="minorEastAsia" w:hAnsi="Arial" w:cs="Arial" w:hint="eastAsia"/>
                <w:sz w:val="20"/>
                <w:lang w:eastAsia="ja-JP"/>
              </w:rPr>
              <w:t xml:space="preserve">may be solved in </w:t>
            </w:r>
            <w:proofErr w:type="spellStart"/>
            <w:r w:rsidR="0068432C">
              <w:rPr>
                <w:rFonts w:ascii="Arial" w:eastAsiaTheme="minorEastAsia" w:hAnsi="Arial" w:cs="Arial" w:hint="eastAsia"/>
                <w:sz w:val="20"/>
                <w:lang w:eastAsia="ja-JP"/>
              </w:rPr>
              <w:t>REVmc</w:t>
            </w:r>
            <w:proofErr w:type="spellEnd"/>
            <w:r w:rsidR="0068432C">
              <w:rPr>
                <w:rFonts w:ascii="Arial" w:eastAsiaTheme="minorEastAsia" w:hAnsi="Arial" w:cs="Arial" w:hint="eastAsia"/>
                <w:sz w:val="20"/>
                <w:lang w:eastAsia="ja-JP"/>
              </w:rPr>
              <w:t xml:space="preserve">. </w:t>
            </w:r>
          </w:p>
        </w:tc>
      </w:tr>
      <w:tr w:rsidR="002C446A" w14:paraId="50592CA3" w14:textId="77777777" w:rsidTr="009355DF">
        <w:trPr>
          <w:trHeight w:val="1530"/>
        </w:trPr>
        <w:tc>
          <w:tcPr>
            <w:tcW w:w="301" w:type="pct"/>
            <w:shd w:val="clear" w:color="auto" w:fill="FFFFFF" w:themeFill="background1"/>
            <w:hideMark/>
          </w:tcPr>
          <w:p w14:paraId="41848C9C" w14:textId="2129C19A" w:rsidR="002C446A" w:rsidRDefault="002C446A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lastRenderedPageBreak/>
              <w:t>212</w:t>
            </w:r>
          </w:p>
        </w:tc>
        <w:tc>
          <w:tcPr>
            <w:tcW w:w="699" w:type="pct"/>
            <w:gridSpan w:val="2"/>
            <w:shd w:val="clear" w:color="auto" w:fill="FFFFFF" w:themeFill="background1"/>
            <w:hideMark/>
          </w:tcPr>
          <w:p w14:paraId="15130235" w14:textId="77777777" w:rsidR="002C446A" w:rsidRDefault="002C446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Alfred </w:t>
            </w:r>
            <w:proofErr w:type="spellStart"/>
            <w:r>
              <w:rPr>
                <w:rFonts w:ascii="Arial" w:hAnsi="Arial" w:cs="Arial"/>
                <w:sz w:val="20"/>
              </w:rPr>
              <w:t>Asterjadhi</w:t>
            </w:r>
            <w:proofErr w:type="spellEnd"/>
          </w:p>
        </w:tc>
        <w:tc>
          <w:tcPr>
            <w:tcW w:w="418" w:type="pct"/>
            <w:gridSpan w:val="3"/>
            <w:shd w:val="clear" w:color="auto" w:fill="FFFFFF" w:themeFill="background1"/>
            <w:hideMark/>
          </w:tcPr>
          <w:p w14:paraId="15487450" w14:textId="77777777" w:rsidR="002C446A" w:rsidRDefault="002C446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17.16</w:t>
            </w:r>
          </w:p>
        </w:tc>
        <w:tc>
          <w:tcPr>
            <w:tcW w:w="1225" w:type="pct"/>
            <w:shd w:val="clear" w:color="auto" w:fill="FFFFFF" w:themeFill="background1"/>
            <w:hideMark/>
          </w:tcPr>
          <w:p w14:paraId="17A2D85D" w14:textId="77777777" w:rsidR="002C446A" w:rsidRDefault="002C446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Table 9-24: </w:t>
            </w:r>
            <w:proofErr w:type="spellStart"/>
            <w:r>
              <w:rPr>
                <w:rFonts w:ascii="Arial" w:hAnsi="Arial" w:cs="Arial"/>
                <w:sz w:val="20"/>
              </w:rPr>
              <w:t>Blockack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frame variant encoding:</w:t>
            </w:r>
            <w:r>
              <w:rPr>
                <w:rFonts w:ascii="Arial" w:hAnsi="Arial" w:cs="Arial"/>
                <w:sz w:val="20"/>
              </w:rPr>
              <w:br/>
              <w:t>0-1-0-1 should also be added to the table (as reserved</w:t>
            </w:r>
          </w:p>
        </w:tc>
        <w:tc>
          <w:tcPr>
            <w:tcW w:w="1250" w:type="pct"/>
            <w:gridSpan w:val="2"/>
            <w:shd w:val="clear" w:color="auto" w:fill="FFFFFF" w:themeFill="background1"/>
            <w:hideMark/>
          </w:tcPr>
          <w:p w14:paraId="5D531D35" w14:textId="77777777" w:rsidR="002C446A" w:rsidRDefault="002C446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in comment</w:t>
            </w:r>
          </w:p>
        </w:tc>
        <w:tc>
          <w:tcPr>
            <w:tcW w:w="1107" w:type="pct"/>
            <w:shd w:val="clear" w:color="auto" w:fill="FFFFFF" w:themeFill="background1"/>
            <w:hideMark/>
          </w:tcPr>
          <w:p w14:paraId="553AA5A6" w14:textId="61E68BA1" w:rsidR="00F12574" w:rsidRDefault="00F12574" w:rsidP="00F12574">
            <w:pPr>
              <w:rPr>
                <w:rFonts w:ascii="Arial" w:eastAsiaTheme="minorEastAsia" w:hAnsi="Arial" w:cs="Arial"/>
                <w:sz w:val="20"/>
                <w:lang w:eastAsia="ja-JP"/>
              </w:rPr>
            </w:pPr>
            <w:r>
              <w:rPr>
                <w:rFonts w:ascii="Arial" w:eastAsiaTheme="minorEastAsia" w:hAnsi="Arial" w:cs="Arial" w:hint="eastAsia"/>
                <w:sz w:val="20"/>
                <w:lang w:eastAsia="ja-JP"/>
              </w:rPr>
              <w:t>REVISED</w:t>
            </w:r>
          </w:p>
          <w:p w14:paraId="589467A6" w14:textId="0966C554" w:rsidR="008850C6" w:rsidRPr="008850C6" w:rsidRDefault="00F12574" w:rsidP="00B1543F">
            <w:pPr>
              <w:rPr>
                <w:rFonts w:ascii="Arial" w:eastAsiaTheme="minorEastAsia" w:hAnsi="Arial" w:cs="Arial"/>
                <w:sz w:val="20"/>
                <w:lang w:eastAsia="ja-JP"/>
              </w:rPr>
            </w:pPr>
            <w:r>
              <w:rPr>
                <w:rFonts w:ascii="Arial" w:eastAsiaTheme="minorEastAsia" w:hAnsi="Arial" w:cs="Arial" w:hint="eastAsia"/>
                <w:sz w:val="20"/>
                <w:lang w:eastAsia="ja-JP"/>
              </w:rPr>
              <w:t xml:space="preserve">The missing combination that the commenter pointed out </w:t>
            </w:r>
            <w:r w:rsidR="00B1543F">
              <w:rPr>
                <w:rFonts w:ascii="Arial" w:eastAsiaTheme="minorEastAsia" w:hAnsi="Arial" w:cs="Arial" w:hint="eastAsia"/>
                <w:sz w:val="20"/>
                <w:lang w:eastAsia="ja-JP"/>
              </w:rPr>
              <w:t xml:space="preserve">was used for </w:t>
            </w:r>
            <w:r w:rsidR="00B1543F" w:rsidRPr="00B1543F">
              <w:rPr>
                <w:rFonts w:ascii="Arial" w:eastAsiaTheme="minorEastAsia" w:hAnsi="Arial" w:cs="Arial"/>
                <w:sz w:val="20"/>
                <w:lang w:eastAsia="ja-JP"/>
              </w:rPr>
              <w:t xml:space="preserve">GLK-GCR </w:t>
            </w:r>
            <w:proofErr w:type="spellStart"/>
            <w:r w:rsidR="00B1543F" w:rsidRPr="00B1543F">
              <w:rPr>
                <w:rFonts w:ascii="Arial" w:eastAsiaTheme="minorEastAsia" w:hAnsi="Arial" w:cs="Arial"/>
                <w:sz w:val="20"/>
                <w:lang w:eastAsia="ja-JP"/>
              </w:rPr>
              <w:t>BlockAck</w:t>
            </w:r>
            <w:proofErr w:type="spellEnd"/>
            <w:r w:rsidR="00B1543F" w:rsidRPr="00B1543F">
              <w:rPr>
                <w:rFonts w:ascii="Arial" w:eastAsiaTheme="minorEastAsia" w:hAnsi="Arial" w:cs="Arial" w:hint="eastAsia"/>
                <w:sz w:val="20"/>
                <w:lang w:eastAsia="ja-JP"/>
              </w:rPr>
              <w:t xml:space="preserve"> </w:t>
            </w:r>
            <w:r w:rsidR="00B1543F">
              <w:rPr>
                <w:rFonts w:ascii="Arial" w:eastAsiaTheme="minorEastAsia" w:hAnsi="Arial" w:cs="Arial" w:hint="eastAsia"/>
                <w:sz w:val="20"/>
                <w:lang w:eastAsia="ja-JP"/>
              </w:rPr>
              <w:t xml:space="preserve">in 11ak and was </w:t>
            </w:r>
            <w:r>
              <w:rPr>
                <w:rFonts w:ascii="Arial" w:eastAsiaTheme="minorEastAsia" w:hAnsi="Arial" w:cs="Arial" w:hint="eastAsia"/>
                <w:sz w:val="20"/>
                <w:lang w:eastAsia="ja-JP"/>
              </w:rPr>
              <w:t>added in</w:t>
            </w:r>
            <w:r w:rsidR="00B1543F">
              <w:rPr>
                <w:rFonts w:ascii="Arial" w:eastAsiaTheme="minorEastAsia" w:hAnsi="Arial" w:cs="Arial" w:hint="eastAsia"/>
                <w:sz w:val="20"/>
                <w:lang w:eastAsia="ja-JP"/>
              </w:rPr>
              <w:t xml:space="preserve"> Table 9-24</w:t>
            </w:r>
            <w:r>
              <w:rPr>
                <w:rFonts w:ascii="Arial" w:eastAsiaTheme="minorEastAsia" w:hAnsi="Arial" w:cs="Arial" w:hint="eastAsia"/>
                <w:sz w:val="20"/>
                <w:lang w:eastAsia="ja-JP"/>
              </w:rPr>
              <w:t>.</w:t>
            </w:r>
          </w:p>
        </w:tc>
      </w:tr>
      <w:tr w:rsidR="002C446A" w14:paraId="4E4DA089" w14:textId="77777777" w:rsidTr="009355DF">
        <w:trPr>
          <w:trHeight w:val="4845"/>
        </w:trPr>
        <w:tc>
          <w:tcPr>
            <w:tcW w:w="301" w:type="pct"/>
            <w:shd w:val="clear" w:color="auto" w:fill="FFFFFF" w:themeFill="background1"/>
            <w:hideMark/>
          </w:tcPr>
          <w:p w14:paraId="45C85362" w14:textId="41AC236E" w:rsidR="002C446A" w:rsidRDefault="002C446A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2212</w:t>
            </w:r>
          </w:p>
        </w:tc>
        <w:tc>
          <w:tcPr>
            <w:tcW w:w="699" w:type="pct"/>
            <w:gridSpan w:val="2"/>
            <w:shd w:val="clear" w:color="auto" w:fill="FFFFFF" w:themeFill="background1"/>
            <w:hideMark/>
          </w:tcPr>
          <w:p w14:paraId="3133BC95" w14:textId="77777777" w:rsidR="002C446A" w:rsidRDefault="002C446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Tomoko Adachi</w:t>
            </w:r>
          </w:p>
        </w:tc>
        <w:tc>
          <w:tcPr>
            <w:tcW w:w="418" w:type="pct"/>
            <w:gridSpan w:val="3"/>
            <w:shd w:val="clear" w:color="auto" w:fill="FFFFFF" w:themeFill="background1"/>
            <w:hideMark/>
          </w:tcPr>
          <w:p w14:paraId="28D65BC6" w14:textId="77777777" w:rsidR="002C446A" w:rsidRDefault="002C446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16.52</w:t>
            </w:r>
          </w:p>
        </w:tc>
        <w:tc>
          <w:tcPr>
            <w:tcW w:w="1225" w:type="pct"/>
            <w:shd w:val="clear" w:color="auto" w:fill="FFFFFF" w:themeFill="background1"/>
            <w:hideMark/>
          </w:tcPr>
          <w:p w14:paraId="428B84E2" w14:textId="77777777" w:rsidR="002C446A" w:rsidRDefault="002C446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How to set the RA field of the Multi-STA </w:t>
            </w:r>
            <w:proofErr w:type="spellStart"/>
            <w:r>
              <w:rPr>
                <w:rFonts w:ascii="Arial" w:hAnsi="Arial" w:cs="Arial"/>
                <w:sz w:val="20"/>
              </w:rPr>
              <w:t>BlockAck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should be explained in 9.3.1.9.1. Explain that the same legacy rule (setting to the address of the recipient STA that requested the Block </w:t>
            </w:r>
            <w:proofErr w:type="spellStart"/>
            <w:r>
              <w:rPr>
                <w:rFonts w:ascii="Arial" w:hAnsi="Arial" w:cs="Arial"/>
                <w:sz w:val="20"/>
              </w:rPr>
              <w:t>Ack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) shall be applied for the RA field for a Multi-STA </w:t>
            </w:r>
            <w:proofErr w:type="spellStart"/>
            <w:r>
              <w:rPr>
                <w:rFonts w:ascii="Arial" w:hAnsi="Arial" w:cs="Arial"/>
                <w:sz w:val="20"/>
              </w:rPr>
              <w:t>BlockAck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frame with BA Information for a single AID. Also add here that the RA field for a Multi-STA </w:t>
            </w:r>
            <w:proofErr w:type="spellStart"/>
            <w:r>
              <w:rPr>
                <w:rFonts w:ascii="Arial" w:hAnsi="Arial" w:cs="Arial"/>
                <w:sz w:val="20"/>
              </w:rPr>
              <w:t>BlockAck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frame with BA Information for multiple AIDs is set to the broadcast address. (The last sentence in the first </w:t>
            </w:r>
            <w:proofErr w:type="spellStart"/>
            <w:r>
              <w:rPr>
                <w:rFonts w:ascii="Arial" w:hAnsi="Arial" w:cs="Arial"/>
                <w:sz w:val="20"/>
              </w:rPr>
              <w:t>para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 25.4.1 may be removed.)</w:t>
            </w:r>
          </w:p>
        </w:tc>
        <w:tc>
          <w:tcPr>
            <w:tcW w:w="1250" w:type="pct"/>
            <w:gridSpan w:val="2"/>
            <w:shd w:val="clear" w:color="auto" w:fill="FFFFFF" w:themeFill="background1"/>
            <w:hideMark/>
          </w:tcPr>
          <w:p w14:paraId="7D75B6A7" w14:textId="77777777" w:rsidR="002C446A" w:rsidRPr="005A5BB0" w:rsidRDefault="002C446A">
            <w:pPr>
              <w:rPr>
                <w:rFonts w:ascii="Arial" w:eastAsiaTheme="minorEastAsia" w:hAnsi="Arial" w:cs="Arial"/>
                <w:sz w:val="20"/>
                <w:lang w:eastAsia="ja-JP"/>
              </w:rPr>
            </w:pPr>
            <w:r>
              <w:rPr>
                <w:rFonts w:ascii="Arial" w:hAnsi="Arial" w:cs="Arial"/>
                <w:sz w:val="20"/>
              </w:rPr>
              <w:t>As in comment.</w:t>
            </w:r>
          </w:p>
        </w:tc>
        <w:tc>
          <w:tcPr>
            <w:tcW w:w="1107" w:type="pct"/>
            <w:shd w:val="clear" w:color="auto" w:fill="FFFFFF" w:themeFill="background1"/>
            <w:hideMark/>
          </w:tcPr>
          <w:p w14:paraId="59AE2A91" w14:textId="64879B0B" w:rsidR="002C446A" w:rsidRDefault="001D224D">
            <w:pPr>
              <w:rPr>
                <w:rFonts w:ascii="Arial" w:eastAsiaTheme="minorEastAsia" w:hAnsi="Arial" w:cs="Arial"/>
                <w:sz w:val="20"/>
                <w:lang w:eastAsia="ja-JP"/>
              </w:rPr>
            </w:pPr>
            <w:r>
              <w:rPr>
                <w:rFonts w:ascii="Arial" w:eastAsiaTheme="minorEastAsia" w:hAnsi="Arial" w:cs="Arial" w:hint="eastAsia"/>
                <w:sz w:val="20"/>
                <w:lang w:eastAsia="ja-JP"/>
              </w:rPr>
              <w:t>REVISED</w:t>
            </w:r>
          </w:p>
          <w:p w14:paraId="27ED1BBB" w14:textId="6B6C3642" w:rsidR="001D224D" w:rsidRPr="001D224D" w:rsidRDefault="001D224D" w:rsidP="006A220F">
            <w:pPr>
              <w:rPr>
                <w:rFonts w:ascii="Arial" w:eastAsiaTheme="minorEastAsia" w:hAnsi="Arial" w:cs="Arial"/>
                <w:sz w:val="20"/>
                <w:lang w:eastAsia="ja-JP"/>
              </w:rPr>
            </w:pPr>
            <w:r>
              <w:rPr>
                <w:rFonts w:ascii="Arial" w:eastAsiaTheme="minorEastAsia" w:hAnsi="Arial" w:cs="Arial" w:hint="eastAsia"/>
                <w:sz w:val="20"/>
                <w:lang w:eastAsia="ja-JP"/>
              </w:rPr>
              <w:t>Make changes in doc. 16/</w:t>
            </w:r>
            <w:r w:rsidR="006A220F">
              <w:rPr>
                <w:rFonts w:ascii="Arial" w:eastAsiaTheme="minorEastAsia" w:hAnsi="Arial" w:cs="Arial" w:hint="eastAsia"/>
                <w:sz w:val="20"/>
                <w:lang w:eastAsia="ja-JP"/>
              </w:rPr>
              <w:t>0819</w:t>
            </w:r>
            <w:r>
              <w:rPr>
                <w:rFonts w:ascii="Arial" w:eastAsiaTheme="minorEastAsia" w:hAnsi="Arial" w:cs="Arial" w:hint="eastAsia"/>
                <w:sz w:val="20"/>
                <w:lang w:eastAsia="ja-JP"/>
              </w:rPr>
              <w:t xml:space="preserve">. </w:t>
            </w:r>
          </w:p>
        </w:tc>
      </w:tr>
      <w:tr w:rsidR="00660961" w14:paraId="34472872" w14:textId="77777777" w:rsidTr="00660961">
        <w:trPr>
          <w:trHeight w:val="1972"/>
        </w:trPr>
        <w:tc>
          <w:tcPr>
            <w:tcW w:w="301" w:type="pct"/>
            <w:shd w:val="clear" w:color="auto" w:fill="FFFFFF" w:themeFill="background1"/>
          </w:tcPr>
          <w:p w14:paraId="5D86BFE9" w14:textId="28E77BAD" w:rsidR="00660961" w:rsidRPr="00660961" w:rsidRDefault="00660961">
            <w:pPr>
              <w:jc w:val="right"/>
              <w:rPr>
                <w:rFonts w:ascii="Arial" w:eastAsiaTheme="minorEastAsia" w:hAnsi="Arial" w:cs="Arial"/>
                <w:sz w:val="20"/>
                <w:lang w:eastAsia="ja-JP"/>
              </w:rPr>
            </w:pPr>
            <w:r>
              <w:rPr>
                <w:rFonts w:ascii="Arial" w:eastAsiaTheme="minorEastAsia" w:hAnsi="Arial" w:cs="Arial" w:hint="eastAsia"/>
                <w:sz w:val="20"/>
                <w:lang w:eastAsia="ja-JP"/>
              </w:rPr>
              <w:t>2412</w:t>
            </w:r>
          </w:p>
        </w:tc>
        <w:tc>
          <w:tcPr>
            <w:tcW w:w="699" w:type="pct"/>
            <w:gridSpan w:val="2"/>
            <w:shd w:val="clear" w:color="auto" w:fill="FFFFFF" w:themeFill="background1"/>
          </w:tcPr>
          <w:p w14:paraId="157D3BF1" w14:textId="6CE1499D" w:rsidR="00660961" w:rsidRDefault="00660961">
            <w:pPr>
              <w:rPr>
                <w:rFonts w:ascii="Arial" w:hAnsi="Arial" w:cs="Arial"/>
                <w:sz w:val="20"/>
              </w:rPr>
            </w:pPr>
            <w:proofErr w:type="spellStart"/>
            <w:r w:rsidRPr="00660961">
              <w:rPr>
                <w:rFonts w:ascii="Arial" w:hAnsi="Arial" w:cs="Arial"/>
                <w:sz w:val="20"/>
              </w:rPr>
              <w:t>Yongho</w:t>
            </w:r>
            <w:proofErr w:type="spellEnd"/>
            <w:r w:rsidRPr="00660961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60961">
              <w:rPr>
                <w:rFonts w:ascii="Arial" w:hAnsi="Arial" w:cs="Arial"/>
                <w:sz w:val="20"/>
              </w:rPr>
              <w:t>Seok</w:t>
            </w:r>
            <w:proofErr w:type="spellEnd"/>
          </w:p>
        </w:tc>
        <w:tc>
          <w:tcPr>
            <w:tcW w:w="418" w:type="pct"/>
            <w:gridSpan w:val="3"/>
            <w:shd w:val="clear" w:color="auto" w:fill="FFFFFF" w:themeFill="background1"/>
          </w:tcPr>
          <w:p w14:paraId="00714E6B" w14:textId="609D5C67" w:rsidR="00660961" w:rsidRPr="00660961" w:rsidRDefault="00660961">
            <w:pPr>
              <w:jc w:val="right"/>
              <w:rPr>
                <w:rFonts w:ascii="Arial" w:eastAsiaTheme="minorEastAsia" w:hAnsi="Arial" w:cs="Arial"/>
                <w:sz w:val="20"/>
                <w:lang w:eastAsia="ja-JP"/>
              </w:rPr>
            </w:pPr>
            <w:r>
              <w:rPr>
                <w:rFonts w:ascii="Arial" w:eastAsiaTheme="minorEastAsia" w:hAnsi="Arial" w:cs="Arial" w:hint="eastAsia"/>
                <w:sz w:val="20"/>
                <w:lang w:eastAsia="ja-JP"/>
              </w:rPr>
              <w:t>16.64</w:t>
            </w:r>
          </w:p>
        </w:tc>
        <w:tc>
          <w:tcPr>
            <w:tcW w:w="1225" w:type="pct"/>
            <w:shd w:val="clear" w:color="auto" w:fill="FFFFFF" w:themeFill="background1"/>
          </w:tcPr>
          <w:p w14:paraId="16DA97D8" w14:textId="77777777" w:rsidR="00660961" w:rsidRPr="00660961" w:rsidRDefault="00660961" w:rsidP="00660961">
            <w:pPr>
              <w:rPr>
                <w:rFonts w:ascii="Arial" w:hAnsi="Arial" w:cs="Arial"/>
                <w:sz w:val="20"/>
              </w:rPr>
            </w:pPr>
            <w:r w:rsidRPr="00660961">
              <w:rPr>
                <w:rFonts w:ascii="Arial" w:hAnsi="Arial" w:cs="Arial"/>
                <w:sz w:val="20"/>
              </w:rPr>
              <w:t>B4 of BA Control field is already used by 802.11ak (GCR mode).</w:t>
            </w:r>
          </w:p>
          <w:p w14:paraId="15DA0563" w14:textId="5AFFF124" w:rsidR="00660961" w:rsidRDefault="00660961" w:rsidP="00660961">
            <w:pPr>
              <w:rPr>
                <w:rFonts w:ascii="Arial" w:hAnsi="Arial" w:cs="Arial"/>
                <w:sz w:val="20"/>
              </w:rPr>
            </w:pPr>
            <w:r w:rsidRPr="00660961">
              <w:rPr>
                <w:rFonts w:ascii="Arial" w:hAnsi="Arial" w:cs="Arial"/>
                <w:sz w:val="20"/>
              </w:rPr>
              <w:t>Use B5 for Multi STA subfield.</w:t>
            </w:r>
          </w:p>
        </w:tc>
        <w:tc>
          <w:tcPr>
            <w:tcW w:w="1250" w:type="pct"/>
            <w:gridSpan w:val="2"/>
            <w:shd w:val="clear" w:color="auto" w:fill="FFFFFF" w:themeFill="background1"/>
          </w:tcPr>
          <w:p w14:paraId="680D6860" w14:textId="1B5F3D4D" w:rsidR="00660961" w:rsidRDefault="00660961">
            <w:pPr>
              <w:rPr>
                <w:rFonts w:ascii="Arial" w:hAnsi="Arial" w:cs="Arial"/>
                <w:sz w:val="20"/>
              </w:rPr>
            </w:pPr>
            <w:r w:rsidRPr="00660961">
              <w:rPr>
                <w:rFonts w:ascii="Arial" w:hAnsi="Arial" w:cs="Arial"/>
                <w:sz w:val="20"/>
              </w:rPr>
              <w:t>As per comment</w:t>
            </w:r>
          </w:p>
        </w:tc>
        <w:tc>
          <w:tcPr>
            <w:tcW w:w="1107" w:type="pct"/>
            <w:shd w:val="clear" w:color="auto" w:fill="FFFFFF" w:themeFill="background1"/>
          </w:tcPr>
          <w:p w14:paraId="02EA8A23" w14:textId="77777777" w:rsidR="00FA2ACE" w:rsidDel="00FA2ACE" w:rsidRDefault="00FA2ACE" w:rsidP="00FA2ACE">
            <w:pPr>
              <w:rPr>
                <w:ins w:id="1" w:author="adachi1" w:date="2016-07-06T16:57:00Z"/>
                <w:rFonts w:ascii="Arial" w:eastAsiaTheme="minorEastAsia" w:hAnsi="Arial" w:cs="Arial"/>
                <w:sz w:val="20"/>
                <w:lang w:eastAsia="ja-JP"/>
              </w:rPr>
            </w:pPr>
            <w:del w:id="2" w:author="adachi1" w:date="2016-07-06T16:57:00Z">
              <w:r w:rsidDel="00FA2ACE">
                <w:rPr>
                  <w:rFonts w:ascii="Arial" w:eastAsiaTheme="minorEastAsia" w:hAnsi="Arial" w:cs="Arial" w:hint="eastAsia"/>
                  <w:sz w:val="20"/>
                  <w:lang w:eastAsia="ja-JP"/>
                </w:rPr>
                <w:delText>ACCEPTED (EDITOR: 2016-04-28 16:23:03Z)</w:delText>
              </w:r>
            </w:del>
          </w:p>
          <w:p w14:paraId="7AC215E0" w14:textId="303DB7E3" w:rsidR="00FA2ACE" w:rsidRDefault="00FA2ACE" w:rsidP="00FA2ACE">
            <w:pPr>
              <w:rPr>
                <w:ins w:id="3" w:author="adachi1" w:date="2016-07-06T16:57:00Z"/>
                <w:rFonts w:ascii="Arial" w:eastAsiaTheme="minorEastAsia" w:hAnsi="Arial" w:cs="Arial"/>
                <w:sz w:val="20"/>
                <w:lang w:eastAsia="ja-JP"/>
              </w:rPr>
            </w:pPr>
            <w:ins w:id="4" w:author="adachi1" w:date="2016-07-06T16:57:00Z">
              <w:r>
                <w:rPr>
                  <w:rFonts w:ascii="Arial" w:eastAsiaTheme="minorEastAsia" w:hAnsi="Arial" w:cs="Arial" w:hint="eastAsia"/>
                  <w:sz w:val="20"/>
                  <w:lang w:eastAsia="ja-JP"/>
                </w:rPr>
                <w:t>REVISED</w:t>
              </w:r>
            </w:ins>
          </w:p>
          <w:p w14:paraId="656A262B" w14:textId="66168473" w:rsidR="00660961" w:rsidRPr="00660961" w:rsidRDefault="00FA2ACE" w:rsidP="004F3DCC">
            <w:pPr>
              <w:rPr>
                <w:rFonts w:ascii="Arial" w:eastAsiaTheme="minorEastAsia" w:hAnsi="Arial" w:cs="Arial"/>
                <w:sz w:val="20"/>
                <w:lang w:eastAsia="ja-JP"/>
              </w:rPr>
            </w:pPr>
            <w:ins w:id="5" w:author="adachi1" w:date="2016-07-06T16:57:00Z">
              <w:r>
                <w:rPr>
                  <w:rFonts w:ascii="Arial" w:eastAsiaTheme="minorEastAsia" w:hAnsi="Arial" w:cs="Arial" w:hint="eastAsia"/>
                  <w:sz w:val="20"/>
                  <w:lang w:eastAsia="ja-JP"/>
                </w:rPr>
                <w:t>Make changes in 16/</w:t>
              </w:r>
            </w:ins>
            <w:ins w:id="6" w:author="adachi1" w:date="2016-07-07T11:54:00Z">
              <w:r w:rsidR="004F3DCC">
                <w:rPr>
                  <w:rFonts w:ascii="Arial" w:eastAsiaTheme="minorEastAsia" w:hAnsi="Arial" w:cs="Arial" w:hint="eastAsia"/>
                  <w:sz w:val="20"/>
                  <w:lang w:eastAsia="ja-JP"/>
                </w:rPr>
                <w:t>0819</w:t>
              </w:r>
            </w:ins>
            <w:ins w:id="7" w:author="adachi1" w:date="2016-07-06T16:57:00Z">
              <w:r>
                <w:rPr>
                  <w:rFonts w:ascii="Arial" w:eastAsiaTheme="minorEastAsia" w:hAnsi="Arial" w:cs="Arial" w:hint="eastAsia"/>
                  <w:sz w:val="20"/>
                  <w:lang w:eastAsia="ja-JP"/>
                </w:rPr>
                <w:t>.</w:t>
              </w:r>
            </w:ins>
          </w:p>
        </w:tc>
      </w:tr>
      <w:tr w:rsidR="00660961" w14:paraId="71C50862" w14:textId="77777777" w:rsidTr="00660961">
        <w:trPr>
          <w:trHeight w:val="1972"/>
        </w:trPr>
        <w:tc>
          <w:tcPr>
            <w:tcW w:w="301" w:type="pct"/>
            <w:shd w:val="clear" w:color="auto" w:fill="FFFFFF" w:themeFill="background1"/>
          </w:tcPr>
          <w:p w14:paraId="2E26ECAC" w14:textId="2EDF9243" w:rsidR="00660961" w:rsidRDefault="00660961">
            <w:pPr>
              <w:jc w:val="right"/>
              <w:rPr>
                <w:rFonts w:ascii="Arial" w:eastAsiaTheme="minorEastAsia" w:hAnsi="Arial" w:cs="Arial"/>
                <w:sz w:val="20"/>
                <w:lang w:eastAsia="ja-JP"/>
              </w:rPr>
            </w:pPr>
            <w:r>
              <w:rPr>
                <w:rFonts w:ascii="Arial" w:eastAsiaTheme="minorEastAsia" w:hAnsi="Arial" w:cs="Arial" w:hint="eastAsia"/>
                <w:sz w:val="20"/>
                <w:lang w:eastAsia="ja-JP"/>
              </w:rPr>
              <w:t>2413</w:t>
            </w:r>
          </w:p>
        </w:tc>
        <w:tc>
          <w:tcPr>
            <w:tcW w:w="699" w:type="pct"/>
            <w:gridSpan w:val="2"/>
            <w:shd w:val="clear" w:color="auto" w:fill="FFFFFF" w:themeFill="background1"/>
          </w:tcPr>
          <w:p w14:paraId="265247DF" w14:textId="1ED01794" w:rsidR="00660961" w:rsidRPr="00660961" w:rsidRDefault="00660961">
            <w:pPr>
              <w:rPr>
                <w:rFonts w:ascii="Arial" w:hAnsi="Arial" w:cs="Arial"/>
                <w:sz w:val="20"/>
              </w:rPr>
            </w:pPr>
            <w:proofErr w:type="spellStart"/>
            <w:r w:rsidRPr="00660961">
              <w:rPr>
                <w:rFonts w:ascii="Arial" w:hAnsi="Arial" w:cs="Arial"/>
                <w:sz w:val="20"/>
              </w:rPr>
              <w:t>Yongho</w:t>
            </w:r>
            <w:proofErr w:type="spellEnd"/>
            <w:r w:rsidRPr="00660961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60961">
              <w:rPr>
                <w:rFonts w:ascii="Arial" w:hAnsi="Arial" w:cs="Arial"/>
                <w:sz w:val="20"/>
              </w:rPr>
              <w:t>Seok</w:t>
            </w:r>
            <w:proofErr w:type="spellEnd"/>
          </w:p>
        </w:tc>
        <w:tc>
          <w:tcPr>
            <w:tcW w:w="418" w:type="pct"/>
            <w:gridSpan w:val="3"/>
            <w:shd w:val="clear" w:color="auto" w:fill="FFFFFF" w:themeFill="background1"/>
          </w:tcPr>
          <w:p w14:paraId="3D9BF121" w14:textId="30255D83" w:rsidR="00660961" w:rsidRDefault="00660961">
            <w:pPr>
              <w:jc w:val="right"/>
              <w:rPr>
                <w:rFonts w:ascii="Arial" w:eastAsiaTheme="minorEastAsia" w:hAnsi="Arial" w:cs="Arial"/>
                <w:sz w:val="20"/>
                <w:lang w:eastAsia="ja-JP"/>
              </w:rPr>
            </w:pPr>
            <w:r>
              <w:rPr>
                <w:rFonts w:ascii="Arial" w:eastAsiaTheme="minorEastAsia" w:hAnsi="Arial" w:cs="Arial" w:hint="eastAsia"/>
                <w:sz w:val="20"/>
                <w:lang w:eastAsia="ja-JP"/>
              </w:rPr>
              <w:t>17.14</w:t>
            </w:r>
          </w:p>
        </w:tc>
        <w:tc>
          <w:tcPr>
            <w:tcW w:w="1225" w:type="pct"/>
            <w:shd w:val="clear" w:color="auto" w:fill="FFFFFF" w:themeFill="background1"/>
          </w:tcPr>
          <w:p w14:paraId="227E64E5" w14:textId="54F685A7" w:rsidR="00660961" w:rsidRPr="00660961" w:rsidRDefault="00660961" w:rsidP="00660961">
            <w:pPr>
              <w:rPr>
                <w:rFonts w:ascii="Arial" w:hAnsi="Arial" w:cs="Arial"/>
                <w:sz w:val="20"/>
              </w:rPr>
            </w:pPr>
            <w:r w:rsidRPr="00660961">
              <w:rPr>
                <w:rFonts w:ascii="Arial" w:hAnsi="Arial" w:cs="Arial"/>
                <w:sz w:val="20"/>
              </w:rPr>
              <w:t>Table 9-24 should be updated based on the changes from 802.11ak Draft 2.0.</w:t>
            </w:r>
          </w:p>
        </w:tc>
        <w:tc>
          <w:tcPr>
            <w:tcW w:w="1250" w:type="pct"/>
            <w:gridSpan w:val="2"/>
            <w:shd w:val="clear" w:color="auto" w:fill="FFFFFF" w:themeFill="background1"/>
          </w:tcPr>
          <w:p w14:paraId="65F159DD" w14:textId="11031589" w:rsidR="00660961" w:rsidRPr="00660961" w:rsidRDefault="00660961">
            <w:pPr>
              <w:rPr>
                <w:rFonts w:ascii="Arial" w:hAnsi="Arial" w:cs="Arial"/>
                <w:sz w:val="20"/>
              </w:rPr>
            </w:pPr>
            <w:r w:rsidRPr="00660961">
              <w:rPr>
                <w:rFonts w:ascii="Arial" w:hAnsi="Arial" w:cs="Arial"/>
                <w:sz w:val="20"/>
              </w:rPr>
              <w:t>As per comment</w:t>
            </w:r>
          </w:p>
        </w:tc>
        <w:tc>
          <w:tcPr>
            <w:tcW w:w="1107" w:type="pct"/>
            <w:shd w:val="clear" w:color="auto" w:fill="FFFFFF" w:themeFill="background1"/>
          </w:tcPr>
          <w:p w14:paraId="771167B8" w14:textId="0DE5927D" w:rsidR="00660961" w:rsidRPr="00554038" w:rsidDel="00660961" w:rsidRDefault="00FA2ACE" w:rsidP="004F3DCC">
            <w:pPr>
              <w:rPr>
                <w:rFonts w:ascii="Arial" w:eastAsiaTheme="minorEastAsia" w:hAnsi="Arial" w:cs="Arial"/>
                <w:sz w:val="20"/>
                <w:lang w:eastAsia="ja-JP"/>
              </w:rPr>
            </w:pPr>
            <w:r w:rsidRPr="00660961">
              <w:rPr>
                <w:rFonts w:ascii="Arial" w:hAnsi="Arial" w:cs="Arial"/>
                <w:sz w:val="20"/>
              </w:rPr>
              <w:t>REVISED</w:t>
            </w:r>
            <w:del w:id="8" w:author="adachi1" w:date="2016-07-06T16:56:00Z">
              <w:r w:rsidRPr="00660961" w:rsidDel="00FA2ACE">
                <w:rPr>
                  <w:rFonts w:ascii="Arial" w:hAnsi="Arial" w:cs="Arial"/>
                  <w:sz w:val="20"/>
                </w:rPr>
                <w:delText xml:space="preserve"> (EDITOR: 2016-05-14 22:42:02Z)</w:delText>
              </w:r>
            </w:del>
            <w:r w:rsidRPr="00660961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–</w:t>
            </w:r>
            <w:del w:id="9" w:author="adachi1" w:date="2016-07-06T16:55:00Z">
              <w:r w:rsidRPr="00660961" w:rsidDel="00FA2ACE">
                <w:rPr>
                  <w:rFonts w:ascii="Arial" w:hAnsi="Arial" w:cs="Arial"/>
                  <w:sz w:val="20"/>
                </w:rPr>
                <w:delText xml:space="preserve"> </w:delText>
              </w:r>
              <w:r w:rsidDel="00FA2ACE">
                <w:rPr>
                  <w:rFonts w:ascii="Arial" w:eastAsiaTheme="minorEastAsia" w:hAnsi="Arial" w:cs="Arial" w:hint="eastAsia"/>
                  <w:sz w:val="20"/>
                  <w:lang w:eastAsia="ja-JP"/>
                </w:rPr>
                <w:delText>Incorporate 11ak changes and add a row for Multi-STA BlockAck with GCR subfield 00 (instead of 9).</w:delText>
              </w:r>
            </w:del>
            <w:r>
              <w:rPr>
                <w:rFonts w:ascii="Arial" w:eastAsiaTheme="minorEastAsia" w:hAnsi="Arial" w:cs="Arial" w:hint="eastAsia"/>
                <w:sz w:val="20"/>
                <w:lang w:eastAsia="ja-JP"/>
              </w:rPr>
              <w:t xml:space="preserve"> </w:t>
            </w:r>
            <w:ins w:id="10" w:author="adachi1" w:date="2016-07-06T16:55:00Z">
              <w:r>
                <w:rPr>
                  <w:rFonts w:ascii="Arial" w:eastAsiaTheme="minorEastAsia" w:hAnsi="Arial" w:cs="Arial" w:hint="eastAsia"/>
                  <w:sz w:val="20"/>
                  <w:lang w:eastAsia="ja-JP"/>
                </w:rPr>
                <w:t>Make changes in 16/</w:t>
              </w:r>
            </w:ins>
            <w:ins w:id="11" w:author="adachi1" w:date="2016-07-07T11:55:00Z">
              <w:r w:rsidR="004F3DCC">
                <w:rPr>
                  <w:rFonts w:ascii="Arial" w:eastAsiaTheme="minorEastAsia" w:hAnsi="Arial" w:cs="Arial" w:hint="eastAsia"/>
                  <w:sz w:val="20"/>
                  <w:lang w:eastAsia="ja-JP"/>
                </w:rPr>
                <w:t>0819</w:t>
              </w:r>
            </w:ins>
            <w:ins w:id="12" w:author="adachi1" w:date="2016-07-06T16:55:00Z">
              <w:r>
                <w:rPr>
                  <w:rFonts w:ascii="Arial" w:eastAsiaTheme="minorEastAsia" w:hAnsi="Arial" w:cs="Arial" w:hint="eastAsia"/>
                  <w:sz w:val="20"/>
                  <w:lang w:eastAsia="ja-JP"/>
                </w:rPr>
                <w:t>.</w:t>
              </w:r>
            </w:ins>
          </w:p>
        </w:tc>
      </w:tr>
      <w:tr w:rsidR="005A5BB0" w14:paraId="35D98CA4" w14:textId="77777777" w:rsidTr="00660961">
        <w:trPr>
          <w:trHeight w:val="1688"/>
        </w:trPr>
        <w:tc>
          <w:tcPr>
            <w:tcW w:w="301" w:type="pct"/>
            <w:shd w:val="clear" w:color="auto" w:fill="FFFFFF" w:themeFill="background1"/>
          </w:tcPr>
          <w:p w14:paraId="37944196" w14:textId="487B16D2" w:rsidR="005A5BB0" w:rsidRPr="005A5BB0" w:rsidRDefault="005A5BB0">
            <w:pPr>
              <w:jc w:val="right"/>
              <w:rPr>
                <w:rFonts w:ascii="Arial" w:eastAsiaTheme="minorEastAsia" w:hAnsi="Arial" w:cs="Arial"/>
                <w:sz w:val="20"/>
                <w:lang w:eastAsia="ja-JP"/>
              </w:rPr>
            </w:pPr>
            <w:r>
              <w:rPr>
                <w:rFonts w:ascii="Arial" w:eastAsiaTheme="minorEastAsia" w:hAnsi="Arial" w:cs="Arial" w:hint="eastAsia"/>
                <w:sz w:val="20"/>
                <w:lang w:eastAsia="ja-JP"/>
              </w:rPr>
              <w:t>1136</w:t>
            </w:r>
          </w:p>
        </w:tc>
        <w:tc>
          <w:tcPr>
            <w:tcW w:w="699" w:type="pct"/>
            <w:gridSpan w:val="2"/>
            <w:shd w:val="clear" w:color="auto" w:fill="FFFFFF" w:themeFill="background1"/>
          </w:tcPr>
          <w:p w14:paraId="4DA4F2FB" w14:textId="0083A350" w:rsidR="005A5BB0" w:rsidRDefault="005A5BB0">
            <w:pPr>
              <w:rPr>
                <w:rFonts w:ascii="Arial" w:hAnsi="Arial" w:cs="Arial"/>
                <w:sz w:val="20"/>
              </w:rPr>
            </w:pPr>
            <w:r w:rsidRPr="005A5BB0">
              <w:rPr>
                <w:rFonts w:ascii="Arial" w:hAnsi="Arial" w:cs="Arial"/>
                <w:sz w:val="20"/>
              </w:rPr>
              <w:t>Kwok Shum Au</w:t>
            </w:r>
          </w:p>
        </w:tc>
        <w:tc>
          <w:tcPr>
            <w:tcW w:w="418" w:type="pct"/>
            <w:gridSpan w:val="3"/>
            <w:shd w:val="clear" w:color="auto" w:fill="FFFFFF" w:themeFill="background1"/>
          </w:tcPr>
          <w:p w14:paraId="4C0A58B5" w14:textId="551CDCBF" w:rsidR="005A5BB0" w:rsidRPr="005A5BB0" w:rsidRDefault="005A5BB0">
            <w:pPr>
              <w:jc w:val="right"/>
              <w:rPr>
                <w:rFonts w:ascii="Arial" w:eastAsiaTheme="minorEastAsia" w:hAnsi="Arial" w:cs="Arial"/>
                <w:sz w:val="20"/>
                <w:lang w:eastAsia="ja-JP"/>
              </w:rPr>
            </w:pPr>
            <w:r>
              <w:rPr>
                <w:rFonts w:ascii="Arial" w:eastAsiaTheme="minorEastAsia" w:hAnsi="Arial" w:cs="Arial" w:hint="eastAsia"/>
                <w:sz w:val="20"/>
                <w:lang w:eastAsia="ja-JP"/>
              </w:rPr>
              <w:t>16.60</w:t>
            </w:r>
          </w:p>
        </w:tc>
        <w:tc>
          <w:tcPr>
            <w:tcW w:w="1225" w:type="pct"/>
            <w:shd w:val="clear" w:color="auto" w:fill="FFFFFF" w:themeFill="background1"/>
          </w:tcPr>
          <w:p w14:paraId="43F9E335" w14:textId="6F553E53" w:rsidR="005A5BB0" w:rsidRDefault="005A5BB0">
            <w:pPr>
              <w:rPr>
                <w:rFonts w:ascii="Arial" w:hAnsi="Arial" w:cs="Arial"/>
                <w:sz w:val="20"/>
              </w:rPr>
            </w:pPr>
            <w:r w:rsidRPr="005A5BB0">
              <w:rPr>
                <w:rFonts w:ascii="Arial" w:hAnsi="Arial" w:cs="Arial"/>
                <w:sz w:val="20"/>
              </w:rPr>
              <w:t>Replace "Multi STA" with "Multi-STA" in Figure 9-32.</w:t>
            </w:r>
          </w:p>
        </w:tc>
        <w:tc>
          <w:tcPr>
            <w:tcW w:w="1250" w:type="pct"/>
            <w:gridSpan w:val="2"/>
            <w:shd w:val="clear" w:color="auto" w:fill="FFFFFF" w:themeFill="background1"/>
          </w:tcPr>
          <w:p w14:paraId="648E3EB8" w14:textId="0911E727" w:rsidR="005A5BB0" w:rsidRDefault="005A5BB0">
            <w:pPr>
              <w:rPr>
                <w:rFonts w:ascii="Arial" w:hAnsi="Arial" w:cs="Arial"/>
                <w:sz w:val="20"/>
              </w:rPr>
            </w:pPr>
            <w:r w:rsidRPr="005A5BB0">
              <w:rPr>
                <w:rFonts w:ascii="Arial" w:hAnsi="Arial" w:cs="Arial"/>
                <w:sz w:val="20"/>
              </w:rPr>
              <w:t>Replace "Multi STA" with "Multi-STA" in Figure 9-32.</w:t>
            </w:r>
          </w:p>
        </w:tc>
        <w:tc>
          <w:tcPr>
            <w:tcW w:w="1107" w:type="pct"/>
            <w:shd w:val="clear" w:color="auto" w:fill="FFFFFF" w:themeFill="background1"/>
          </w:tcPr>
          <w:p w14:paraId="3AC90D21" w14:textId="77777777" w:rsidR="00562F05" w:rsidDel="00562F05" w:rsidRDefault="00562F05" w:rsidP="00562F05">
            <w:pPr>
              <w:rPr>
                <w:ins w:id="13" w:author="adachi1" w:date="2016-07-06T16:59:00Z"/>
                <w:rFonts w:ascii="Arial" w:eastAsiaTheme="minorEastAsia" w:hAnsi="Arial" w:cs="Arial"/>
                <w:sz w:val="20"/>
                <w:lang w:eastAsia="ja-JP"/>
              </w:rPr>
            </w:pPr>
            <w:del w:id="14" w:author="adachi1" w:date="2016-07-06T16:59:00Z">
              <w:r w:rsidDel="00562F05">
                <w:rPr>
                  <w:rFonts w:ascii="Arial" w:eastAsiaTheme="minorEastAsia" w:hAnsi="Arial" w:cs="Arial" w:hint="eastAsia"/>
                  <w:sz w:val="20"/>
                  <w:lang w:eastAsia="ja-JP"/>
                </w:rPr>
                <w:delText>ACCEPTED (EDITOR: 2016-04-28 16:17:03Z)</w:delText>
              </w:r>
            </w:del>
          </w:p>
          <w:p w14:paraId="4E096D60" w14:textId="7C7250AD" w:rsidR="00562F05" w:rsidRDefault="00562F05" w:rsidP="00562F05">
            <w:pPr>
              <w:rPr>
                <w:ins w:id="15" w:author="adachi1" w:date="2016-07-06T16:59:00Z"/>
                <w:rFonts w:ascii="Arial" w:eastAsiaTheme="minorEastAsia" w:hAnsi="Arial" w:cs="Arial"/>
                <w:sz w:val="20"/>
                <w:lang w:eastAsia="ja-JP"/>
              </w:rPr>
            </w:pPr>
            <w:ins w:id="16" w:author="adachi1" w:date="2016-07-06T16:59:00Z">
              <w:r>
                <w:rPr>
                  <w:rFonts w:ascii="Arial" w:eastAsiaTheme="minorEastAsia" w:hAnsi="Arial" w:cs="Arial" w:hint="eastAsia"/>
                  <w:sz w:val="20"/>
                  <w:lang w:eastAsia="ja-JP"/>
                </w:rPr>
                <w:t>REVISED</w:t>
              </w:r>
            </w:ins>
          </w:p>
          <w:p w14:paraId="40090A36" w14:textId="5AB5D32A" w:rsidR="005A5BB0" w:rsidRPr="00660961" w:rsidRDefault="00562F05" w:rsidP="00562F05">
            <w:pPr>
              <w:rPr>
                <w:rFonts w:ascii="Arial" w:eastAsiaTheme="minorEastAsia" w:hAnsi="Arial" w:cs="Arial"/>
                <w:sz w:val="20"/>
                <w:lang w:eastAsia="ja-JP"/>
              </w:rPr>
            </w:pPr>
            <w:ins w:id="17" w:author="adachi1" w:date="2016-07-06T16:59:00Z">
              <w:r>
                <w:rPr>
                  <w:rFonts w:ascii="Arial" w:eastAsiaTheme="minorEastAsia" w:hAnsi="Arial" w:cs="Arial" w:hint="eastAsia"/>
                  <w:sz w:val="20"/>
                  <w:lang w:eastAsia="ja-JP"/>
                </w:rPr>
                <w:t>This subfield was renamed based on CID 804.</w:t>
              </w:r>
            </w:ins>
          </w:p>
        </w:tc>
      </w:tr>
      <w:tr w:rsidR="005735BF" w14:paraId="27119863" w14:textId="77777777" w:rsidTr="00660961">
        <w:trPr>
          <w:trHeight w:val="1688"/>
        </w:trPr>
        <w:tc>
          <w:tcPr>
            <w:tcW w:w="301" w:type="pct"/>
            <w:shd w:val="clear" w:color="auto" w:fill="FFFFFF" w:themeFill="background1"/>
          </w:tcPr>
          <w:p w14:paraId="0F3C0544" w14:textId="690FE5B4" w:rsidR="005735BF" w:rsidRDefault="005735BF">
            <w:pPr>
              <w:jc w:val="right"/>
              <w:rPr>
                <w:rFonts w:ascii="Arial" w:eastAsiaTheme="minorEastAsia" w:hAnsi="Arial" w:cs="Arial"/>
                <w:sz w:val="20"/>
                <w:lang w:eastAsia="ja-JP"/>
              </w:rPr>
            </w:pPr>
            <w:r>
              <w:rPr>
                <w:rFonts w:ascii="Arial" w:eastAsiaTheme="minorEastAsia" w:hAnsi="Arial" w:cs="Arial" w:hint="eastAsia"/>
                <w:sz w:val="20"/>
                <w:lang w:eastAsia="ja-JP"/>
              </w:rPr>
              <w:lastRenderedPageBreak/>
              <w:t>1493</w:t>
            </w:r>
          </w:p>
        </w:tc>
        <w:tc>
          <w:tcPr>
            <w:tcW w:w="699" w:type="pct"/>
            <w:gridSpan w:val="2"/>
            <w:shd w:val="clear" w:color="auto" w:fill="FFFFFF" w:themeFill="background1"/>
          </w:tcPr>
          <w:p w14:paraId="0CA2BAF4" w14:textId="27E42C29" w:rsidR="005735BF" w:rsidRPr="005A5BB0" w:rsidRDefault="005735BF">
            <w:pPr>
              <w:rPr>
                <w:rFonts w:ascii="Arial" w:hAnsi="Arial" w:cs="Arial"/>
                <w:sz w:val="20"/>
              </w:rPr>
            </w:pPr>
            <w:r w:rsidRPr="005735BF">
              <w:rPr>
                <w:rFonts w:ascii="Arial" w:hAnsi="Arial" w:cs="Arial"/>
                <w:sz w:val="20"/>
              </w:rPr>
              <w:t>Mark RISON</w:t>
            </w:r>
          </w:p>
        </w:tc>
        <w:tc>
          <w:tcPr>
            <w:tcW w:w="418" w:type="pct"/>
            <w:gridSpan w:val="3"/>
            <w:shd w:val="clear" w:color="auto" w:fill="FFFFFF" w:themeFill="background1"/>
          </w:tcPr>
          <w:p w14:paraId="59EACD6C" w14:textId="777ED93D" w:rsidR="005735BF" w:rsidRDefault="005735BF">
            <w:pPr>
              <w:jc w:val="right"/>
              <w:rPr>
                <w:rFonts w:ascii="Arial" w:eastAsiaTheme="minorEastAsia" w:hAnsi="Arial" w:cs="Arial"/>
                <w:sz w:val="20"/>
                <w:lang w:eastAsia="ja-JP"/>
              </w:rPr>
            </w:pPr>
            <w:r>
              <w:rPr>
                <w:rFonts w:ascii="Arial" w:eastAsiaTheme="minorEastAsia" w:hAnsi="Arial" w:cs="Arial" w:hint="eastAsia"/>
                <w:sz w:val="20"/>
                <w:lang w:eastAsia="ja-JP"/>
              </w:rPr>
              <w:t>55.52</w:t>
            </w:r>
          </w:p>
        </w:tc>
        <w:tc>
          <w:tcPr>
            <w:tcW w:w="1225" w:type="pct"/>
            <w:shd w:val="clear" w:color="auto" w:fill="FFFFFF" w:themeFill="background1"/>
          </w:tcPr>
          <w:p w14:paraId="1FD79D93" w14:textId="18B3750F" w:rsidR="005735BF" w:rsidRPr="005A5BB0" w:rsidRDefault="005735BF">
            <w:pPr>
              <w:rPr>
                <w:rFonts w:ascii="Arial" w:hAnsi="Arial" w:cs="Arial"/>
                <w:sz w:val="20"/>
              </w:rPr>
            </w:pPr>
            <w:r w:rsidRPr="005735BF">
              <w:rPr>
                <w:rFonts w:ascii="Arial" w:hAnsi="Arial" w:cs="Arial"/>
                <w:sz w:val="20"/>
              </w:rPr>
              <w:t>It says "with BA Information for multiple AIDs"</w:t>
            </w:r>
          </w:p>
        </w:tc>
        <w:tc>
          <w:tcPr>
            <w:tcW w:w="1250" w:type="pct"/>
            <w:gridSpan w:val="2"/>
            <w:shd w:val="clear" w:color="auto" w:fill="FFFFFF" w:themeFill="background1"/>
          </w:tcPr>
          <w:p w14:paraId="2DC4D51D" w14:textId="6AA37413" w:rsidR="005735BF" w:rsidRPr="005A5BB0" w:rsidRDefault="005735BF">
            <w:pPr>
              <w:rPr>
                <w:rFonts w:ascii="Arial" w:hAnsi="Arial" w:cs="Arial"/>
                <w:sz w:val="20"/>
              </w:rPr>
            </w:pPr>
            <w:r w:rsidRPr="005735BF">
              <w:rPr>
                <w:rFonts w:ascii="Arial" w:hAnsi="Arial" w:cs="Arial"/>
                <w:sz w:val="20"/>
              </w:rPr>
              <w:t>Change to "with one or more BA Information fields with more than one AID"</w:t>
            </w:r>
          </w:p>
        </w:tc>
        <w:tc>
          <w:tcPr>
            <w:tcW w:w="1107" w:type="pct"/>
            <w:shd w:val="clear" w:color="auto" w:fill="FFFFFF" w:themeFill="background1"/>
          </w:tcPr>
          <w:p w14:paraId="733082AA" w14:textId="0C0E6A9C" w:rsidR="002E1E56" w:rsidRPr="00941CFA" w:rsidDel="005A5BB0" w:rsidRDefault="005735BF" w:rsidP="00BF3ECA">
            <w:pPr>
              <w:rPr>
                <w:rFonts w:ascii="Arial" w:eastAsiaTheme="minorEastAsia" w:hAnsi="Arial" w:cs="Arial"/>
                <w:sz w:val="20"/>
                <w:lang w:eastAsia="ja-JP"/>
              </w:rPr>
            </w:pPr>
            <w:r w:rsidRPr="005735BF">
              <w:rPr>
                <w:rFonts w:ascii="Arial" w:hAnsi="Arial" w:cs="Arial"/>
                <w:sz w:val="20"/>
              </w:rPr>
              <w:t>REVISED</w:t>
            </w:r>
            <w:del w:id="18" w:author="adachi1" w:date="2016-07-07T11:58:00Z">
              <w:r w:rsidRPr="005735BF" w:rsidDel="00BF3ECA">
                <w:rPr>
                  <w:rFonts w:ascii="Arial" w:hAnsi="Arial" w:cs="Arial"/>
                  <w:sz w:val="20"/>
                </w:rPr>
                <w:delText xml:space="preserve"> (EDITOR: 2016-05-03 17:31:29Z)</w:delText>
              </w:r>
            </w:del>
            <w:r w:rsidRPr="005735BF">
              <w:rPr>
                <w:rFonts w:ascii="Arial" w:hAnsi="Arial" w:cs="Arial"/>
                <w:sz w:val="20"/>
              </w:rPr>
              <w:t xml:space="preserve"> - </w:t>
            </w:r>
            <w:del w:id="19" w:author="adachi1" w:date="2016-07-06T17:00:00Z">
              <w:r w:rsidR="00562F05" w:rsidDel="00562F05">
                <w:rPr>
                  <w:rFonts w:ascii="Arial" w:eastAsiaTheme="minorEastAsia" w:hAnsi="Arial" w:cs="Arial" w:hint="eastAsia"/>
                  <w:sz w:val="20"/>
                  <w:lang w:eastAsia="ja-JP"/>
                </w:rPr>
                <w:delText>Change</w:delText>
              </w:r>
            </w:del>
            <w:ins w:id="20" w:author="adachi1" w:date="2016-07-06T17:00:00Z">
              <w:r w:rsidR="00562F05">
                <w:rPr>
                  <w:rFonts w:ascii="Arial" w:eastAsiaTheme="minorEastAsia" w:hAnsi="Arial" w:cs="Arial" w:hint="eastAsia"/>
                  <w:sz w:val="20"/>
                  <w:lang w:eastAsia="ja-JP"/>
                </w:rPr>
                <w:t>Move</w:t>
              </w:r>
            </w:ins>
            <w:r w:rsidR="00941CFA" w:rsidRPr="005735BF">
              <w:rPr>
                <w:rFonts w:ascii="Arial" w:hAnsi="Arial" w:cs="Arial"/>
                <w:sz w:val="20"/>
              </w:rPr>
              <w:t xml:space="preserve"> </w:t>
            </w:r>
            <w:r w:rsidRPr="005735BF">
              <w:rPr>
                <w:rFonts w:ascii="Arial" w:hAnsi="Arial" w:cs="Arial"/>
                <w:sz w:val="20"/>
              </w:rPr>
              <w:t xml:space="preserve">"A Multi-STA </w:t>
            </w:r>
            <w:proofErr w:type="spellStart"/>
            <w:r w:rsidRPr="005735BF">
              <w:rPr>
                <w:rFonts w:ascii="Arial" w:hAnsi="Arial" w:cs="Arial"/>
                <w:sz w:val="20"/>
              </w:rPr>
              <w:t>BlockAck</w:t>
            </w:r>
            <w:proofErr w:type="spellEnd"/>
            <w:r w:rsidRPr="005735BF">
              <w:rPr>
                <w:rFonts w:ascii="Arial" w:hAnsi="Arial" w:cs="Arial"/>
                <w:sz w:val="20"/>
              </w:rPr>
              <w:t xml:space="preserve"> frame with BA Information for multiple AIDs shall have RA field set to the broadcast address" to </w:t>
            </w:r>
            <w:ins w:id="21" w:author="adachi1" w:date="2016-07-06T17:01:00Z">
              <w:r w:rsidR="00562F05">
                <w:rPr>
                  <w:rFonts w:ascii="Arial" w:eastAsiaTheme="minorEastAsia" w:hAnsi="Arial" w:cs="Arial" w:hint="eastAsia"/>
                  <w:sz w:val="20"/>
                  <w:lang w:eastAsia="ja-JP"/>
                </w:rPr>
                <w:t xml:space="preserve">9.3.9.1 and change to </w:t>
              </w:r>
            </w:ins>
            <w:r w:rsidRPr="005735BF">
              <w:rPr>
                <w:rFonts w:ascii="Arial" w:hAnsi="Arial" w:cs="Arial"/>
                <w:sz w:val="20"/>
              </w:rPr>
              <w:t xml:space="preserve">"An HE </w:t>
            </w:r>
            <w:del w:id="22" w:author="adachi1" w:date="2016-07-06T16:11:00Z">
              <w:r w:rsidRPr="005735BF" w:rsidDel="00480AC9">
                <w:rPr>
                  <w:rFonts w:ascii="Arial" w:hAnsi="Arial" w:cs="Arial"/>
                  <w:sz w:val="20"/>
                </w:rPr>
                <w:delText xml:space="preserve">STA </w:delText>
              </w:r>
            </w:del>
            <w:ins w:id="23" w:author="adachi1" w:date="2016-07-06T16:11:00Z">
              <w:r w:rsidR="00480AC9">
                <w:rPr>
                  <w:rFonts w:ascii="Arial" w:eastAsiaTheme="minorEastAsia" w:hAnsi="Arial" w:cs="Arial" w:hint="eastAsia"/>
                  <w:sz w:val="20"/>
                  <w:lang w:eastAsia="ja-JP"/>
                </w:rPr>
                <w:t>AP</w:t>
              </w:r>
              <w:r w:rsidR="00480AC9" w:rsidRPr="005735BF">
                <w:rPr>
                  <w:rFonts w:ascii="Arial" w:hAnsi="Arial" w:cs="Arial"/>
                  <w:sz w:val="20"/>
                </w:rPr>
                <w:t xml:space="preserve"> </w:t>
              </w:r>
            </w:ins>
            <w:r w:rsidRPr="005735BF">
              <w:rPr>
                <w:rFonts w:ascii="Arial" w:hAnsi="Arial" w:cs="Arial"/>
                <w:sz w:val="20"/>
              </w:rPr>
              <w:t xml:space="preserve">that transmits a Multi-STA </w:t>
            </w:r>
            <w:proofErr w:type="spellStart"/>
            <w:r w:rsidRPr="005735BF">
              <w:rPr>
                <w:rFonts w:ascii="Arial" w:hAnsi="Arial" w:cs="Arial"/>
                <w:sz w:val="20"/>
              </w:rPr>
              <w:t>BlockAck</w:t>
            </w:r>
            <w:proofErr w:type="spellEnd"/>
            <w:r w:rsidRPr="005735BF">
              <w:rPr>
                <w:rFonts w:ascii="Arial" w:hAnsi="Arial" w:cs="Arial"/>
                <w:sz w:val="20"/>
              </w:rPr>
              <w:t xml:space="preserve"> frame with </w:t>
            </w:r>
            <w:del w:id="24" w:author="adachi1" w:date="2016-07-06T16:13:00Z">
              <w:r w:rsidRPr="005735BF" w:rsidDel="00480AC9">
                <w:rPr>
                  <w:rFonts w:ascii="Arial" w:hAnsi="Arial" w:cs="Arial"/>
                  <w:sz w:val="20"/>
                </w:rPr>
                <w:delText xml:space="preserve">more than one BA Information field and at least two </w:delText>
              </w:r>
            </w:del>
            <w:r w:rsidRPr="005735BF">
              <w:rPr>
                <w:rFonts w:ascii="Arial" w:hAnsi="Arial" w:cs="Arial"/>
                <w:sz w:val="20"/>
              </w:rPr>
              <w:t xml:space="preserve">different </w:t>
            </w:r>
            <w:ins w:id="25" w:author="adachi1" w:date="2016-07-06T16:13:00Z">
              <w:r w:rsidR="00480AC9">
                <w:rPr>
                  <w:rFonts w:ascii="Arial" w:eastAsiaTheme="minorEastAsia" w:hAnsi="Arial" w:cs="Arial" w:hint="eastAsia"/>
                  <w:sz w:val="20"/>
                  <w:lang w:eastAsia="ja-JP"/>
                </w:rPr>
                <w:t xml:space="preserve">values of the </w:t>
              </w:r>
            </w:ins>
            <w:r w:rsidRPr="005735BF">
              <w:rPr>
                <w:rFonts w:ascii="Arial" w:hAnsi="Arial" w:cs="Arial"/>
                <w:sz w:val="20"/>
              </w:rPr>
              <w:t>AID</w:t>
            </w:r>
            <w:del w:id="26" w:author="adachi1" w:date="2016-07-06T16:13:00Z">
              <w:r w:rsidRPr="005735BF" w:rsidDel="00480AC9">
                <w:rPr>
                  <w:rFonts w:ascii="Arial" w:hAnsi="Arial" w:cs="Arial"/>
                  <w:sz w:val="20"/>
                </w:rPr>
                <w:delText>s</w:delText>
              </w:r>
            </w:del>
            <w:r w:rsidRPr="005735BF">
              <w:rPr>
                <w:rFonts w:ascii="Arial" w:hAnsi="Arial" w:cs="Arial"/>
                <w:sz w:val="20"/>
              </w:rPr>
              <w:t xml:space="preserve"> </w:t>
            </w:r>
            <w:ins w:id="27" w:author="adachi1" w:date="2016-07-06T16:13:00Z">
              <w:r w:rsidR="00480AC9">
                <w:rPr>
                  <w:rFonts w:ascii="Arial" w:eastAsiaTheme="minorEastAsia" w:hAnsi="Arial" w:cs="Arial" w:hint="eastAsia"/>
                  <w:sz w:val="20"/>
                  <w:lang w:eastAsia="ja-JP"/>
                </w:rPr>
                <w:t xml:space="preserve">subfield in Per STA Info subfields </w:t>
              </w:r>
            </w:ins>
            <w:del w:id="28" w:author="adachi1" w:date="2016-06-13T09:08:00Z">
              <w:r w:rsidRPr="005735BF" w:rsidDel="00B1543F">
                <w:rPr>
                  <w:rFonts w:ascii="Arial" w:hAnsi="Arial" w:cs="Arial"/>
                  <w:sz w:val="20"/>
                </w:rPr>
                <w:delText xml:space="preserve">shall </w:delText>
              </w:r>
            </w:del>
            <w:r w:rsidRPr="005735BF">
              <w:rPr>
                <w:rFonts w:ascii="Arial" w:hAnsi="Arial" w:cs="Arial"/>
                <w:sz w:val="20"/>
              </w:rPr>
              <w:t>set</w:t>
            </w:r>
            <w:ins w:id="29" w:author="adachi1" w:date="2016-06-13T09:08:00Z">
              <w:r w:rsidR="00B1543F">
                <w:rPr>
                  <w:rFonts w:ascii="Arial" w:eastAsiaTheme="minorEastAsia" w:hAnsi="Arial" w:cs="Arial" w:hint="eastAsia"/>
                  <w:sz w:val="20"/>
                  <w:lang w:eastAsia="ja-JP"/>
                </w:rPr>
                <w:t>s</w:t>
              </w:r>
            </w:ins>
            <w:r w:rsidRPr="005735BF">
              <w:rPr>
                <w:rFonts w:ascii="Arial" w:hAnsi="Arial" w:cs="Arial"/>
                <w:sz w:val="20"/>
              </w:rPr>
              <w:t xml:space="preserve"> the RA field to the broadcast address"</w:t>
            </w:r>
          </w:p>
        </w:tc>
      </w:tr>
    </w:tbl>
    <w:p w14:paraId="2CE909E7" w14:textId="59CF7845" w:rsidR="005E7FCE" w:rsidRPr="0056750B" w:rsidRDefault="005E7FCE" w:rsidP="005E7FCE">
      <w:pPr>
        <w:pStyle w:val="4"/>
        <w:pageBreakBefore/>
        <w:numPr>
          <w:ilvl w:val="0"/>
          <w:numId w:val="0"/>
        </w:numPr>
        <w:ind w:left="360" w:hanging="360"/>
        <w:rPr>
          <w:lang w:val="en-US"/>
        </w:rPr>
      </w:pPr>
      <w:r>
        <w:rPr>
          <w:lang w:val="en-US"/>
        </w:rPr>
        <w:lastRenderedPageBreak/>
        <w:t xml:space="preserve">9.3.1.9 </w:t>
      </w:r>
      <w:proofErr w:type="spellStart"/>
      <w:r w:rsidRPr="0056750B">
        <w:rPr>
          <w:lang w:val="en-US"/>
        </w:rPr>
        <w:t>BlockAck</w:t>
      </w:r>
      <w:proofErr w:type="spellEnd"/>
      <w:r w:rsidRPr="0056750B">
        <w:rPr>
          <w:lang w:val="en-US"/>
        </w:rPr>
        <w:t xml:space="preserve"> frame format</w:t>
      </w:r>
    </w:p>
    <w:p w14:paraId="032DAF33" w14:textId="6AC6EB48" w:rsidR="005E7FCE" w:rsidRDefault="005E7FCE" w:rsidP="005E7FCE">
      <w:pPr>
        <w:pStyle w:val="EditingInstruction"/>
      </w:pPr>
      <w:r>
        <w:t xml:space="preserve">Change Figure 9-32 </w:t>
      </w:r>
      <w:r w:rsidR="0068432C">
        <w:rPr>
          <w:rFonts w:eastAsiaTheme="minorEastAsia" w:hint="eastAsia"/>
          <w:lang w:eastAsia="ja-JP"/>
        </w:rPr>
        <w:t xml:space="preserve">in </w:t>
      </w:r>
      <w:proofErr w:type="spellStart"/>
      <w:r w:rsidR="0068432C">
        <w:rPr>
          <w:rFonts w:eastAsiaTheme="minorEastAsia" w:hint="eastAsia"/>
          <w:lang w:eastAsia="ja-JP"/>
        </w:rPr>
        <w:t>TGax</w:t>
      </w:r>
      <w:proofErr w:type="spellEnd"/>
      <w:r w:rsidR="0068432C">
        <w:rPr>
          <w:rFonts w:eastAsiaTheme="minorEastAsia" w:hint="eastAsia"/>
          <w:lang w:eastAsia="ja-JP"/>
        </w:rPr>
        <w:t xml:space="preserve"> D0.2 </w:t>
      </w:r>
      <w:r>
        <w:t>as follows: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4"/>
        <w:gridCol w:w="1051"/>
        <w:gridCol w:w="1044"/>
        <w:gridCol w:w="1159"/>
        <w:gridCol w:w="1077"/>
        <w:gridCol w:w="1737"/>
        <w:gridCol w:w="1159"/>
        <w:gridCol w:w="1119"/>
      </w:tblGrid>
      <w:tr w:rsidR="005E7FCE" w:rsidRPr="001D4CD9" w14:paraId="3EEF7308" w14:textId="77777777" w:rsidTr="009746F6">
        <w:tc>
          <w:tcPr>
            <w:tcW w:w="1014" w:type="dxa"/>
            <w:vAlign w:val="center"/>
          </w:tcPr>
          <w:p w14:paraId="0AA6E78F" w14:textId="77777777" w:rsidR="005E7FCE" w:rsidRPr="001D4CD9" w:rsidRDefault="005E7FCE" w:rsidP="009355DF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400E1CFD" w14:textId="77777777" w:rsidR="005E7FCE" w:rsidRPr="001D4CD9" w:rsidRDefault="005E7FCE" w:rsidP="009355DF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1D4CD9">
              <w:rPr>
                <w:rFonts w:ascii="Arial" w:hAnsi="Arial"/>
                <w:sz w:val="16"/>
                <w:szCs w:val="16"/>
              </w:rPr>
              <w:t>B0</w:t>
            </w:r>
          </w:p>
        </w:tc>
        <w:tc>
          <w:tcPr>
            <w:tcW w:w="1044" w:type="dxa"/>
            <w:tcBorders>
              <w:bottom w:val="single" w:sz="4" w:space="0" w:color="auto"/>
            </w:tcBorders>
            <w:vAlign w:val="center"/>
          </w:tcPr>
          <w:p w14:paraId="787ADDAE" w14:textId="77777777" w:rsidR="005E7FCE" w:rsidRPr="001D4CD9" w:rsidRDefault="005E7FCE" w:rsidP="009355DF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1D4CD9">
              <w:rPr>
                <w:rFonts w:ascii="Arial" w:hAnsi="Arial"/>
                <w:sz w:val="16"/>
                <w:szCs w:val="16"/>
              </w:rPr>
              <w:t>B1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14:paraId="1C974D94" w14:textId="5154777F" w:rsidR="005E7FCE" w:rsidRPr="001D4CD9" w:rsidRDefault="005E7FCE" w:rsidP="009355DF">
            <w:pPr>
              <w:jc w:val="center"/>
              <w:rPr>
                <w:rFonts w:ascii="Arial" w:hAnsi="Arial"/>
                <w:sz w:val="16"/>
                <w:szCs w:val="16"/>
              </w:rPr>
            </w:pPr>
            <w:del w:id="30" w:author="adachi1" w:date="2016-07-06T16:24:00Z">
              <w:r w:rsidRPr="001D4CD9" w:rsidDel="00FF24EE">
                <w:rPr>
                  <w:rFonts w:ascii="Arial" w:hAnsi="Arial"/>
                  <w:sz w:val="16"/>
                  <w:szCs w:val="16"/>
                </w:rPr>
                <w:delText>B2</w:delText>
              </w:r>
            </w:del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7387F9DC" w14:textId="5D07FE80" w:rsidR="005E7FCE" w:rsidRPr="0068432C" w:rsidRDefault="005E7FCE" w:rsidP="009355DF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ja-JP"/>
              </w:rPr>
            </w:pPr>
            <w:del w:id="31" w:author="adachi1" w:date="2016-07-06T16:24:00Z">
              <w:r w:rsidRPr="001D4CD9" w:rsidDel="00FF24EE">
                <w:rPr>
                  <w:rFonts w:ascii="Arial" w:hAnsi="Arial"/>
                  <w:sz w:val="16"/>
                  <w:szCs w:val="16"/>
                </w:rPr>
                <w:delText>B3</w:delText>
              </w:r>
            </w:del>
            <w:r w:rsidR="0068432C">
              <w:rPr>
                <w:rFonts w:ascii="Arial" w:eastAsiaTheme="minorEastAsia" w:hAnsi="Arial" w:hint="eastAsia"/>
                <w:sz w:val="16"/>
                <w:szCs w:val="16"/>
                <w:lang w:eastAsia="ja-JP"/>
              </w:rPr>
              <w:t xml:space="preserve">      B4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vAlign w:val="center"/>
          </w:tcPr>
          <w:p w14:paraId="4289579F" w14:textId="26C92E0B" w:rsidR="005E7FCE" w:rsidRPr="0068432C" w:rsidRDefault="005E7FCE" w:rsidP="0068432C">
            <w:pPr>
              <w:jc w:val="center"/>
              <w:rPr>
                <w:rFonts w:ascii="Arial" w:eastAsiaTheme="minorEastAsia" w:hAnsi="Arial"/>
                <w:sz w:val="16"/>
                <w:szCs w:val="16"/>
                <w:u w:val="single"/>
                <w:lang w:eastAsia="ja-JP"/>
              </w:rPr>
            </w:pPr>
            <w:r w:rsidRPr="0003647B">
              <w:rPr>
                <w:rFonts w:ascii="Arial" w:hAnsi="Arial"/>
                <w:sz w:val="16"/>
                <w:szCs w:val="16"/>
                <w:u w:val="single"/>
              </w:rPr>
              <w:t>B</w:t>
            </w:r>
            <w:r w:rsidR="0068432C">
              <w:rPr>
                <w:rFonts w:ascii="Arial" w:eastAsiaTheme="minorEastAsia" w:hAnsi="Arial" w:hint="eastAsia"/>
                <w:sz w:val="16"/>
                <w:szCs w:val="16"/>
                <w:u w:val="single"/>
                <w:lang w:eastAsia="ja-JP"/>
              </w:rPr>
              <w:t>5</w:t>
            </w:r>
            <w:r w:rsidR="0068432C" w:rsidRPr="0068432C">
              <w:rPr>
                <w:rFonts w:ascii="Arial" w:eastAsiaTheme="minorEastAsia" w:hAnsi="Arial" w:hint="eastAsia"/>
                <w:color w:val="385623" w:themeColor="accent6" w:themeShade="80"/>
                <w:sz w:val="16"/>
                <w:szCs w:val="16"/>
                <w:u w:val="single"/>
                <w:lang w:eastAsia="ja-JP"/>
              </w:rPr>
              <w:t>(#2412)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14:paraId="29F33B6A" w14:textId="442DD1CF" w:rsidR="005E7FCE" w:rsidRPr="001D4CD9" w:rsidRDefault="005E7FCE" w:rsidP="00D37FCA">
            <w:pPr>
              <w:jc w:val="center"/>
              <w:rPr>
                <w:rFonts w:ascii="Arial" w:hAnsi="Arial"/>
                <w:sz w:val="16"/>
                <w:szCs w:val="16"/>
              </w:rPr>
            </w:pPr>
            <w:del w:id="32" w:author="adachi1" w:date="2016-07-06T16:21:00Z">
              <w:r w:rsidRPr="0003647B" w:rsidDel="00D37FCA">
                <w:rPr>
                  <w:rFonts w:ascii="Arial" w:hAnsi="Arial"/>
                  <w:strike/>
                  <w:sz w:val="16"/>
                  <w:szCs w:val="16"/>
                </w:rPr>
                <w:delText>B</w:delText>
              </w:r>
              <w:r w:rsidR="00D37FCA" w:rsidDel="00D37FCA">
                <w:rPr>
                  <w:rFonts w:ascii="Arial" w:eastAsiaTheme="minorEastAsia" w:hAnsi="Arial" w:hint="eastAsia"/>
                  <w:strike/>
                  <w:sz w:val="16"/>
                  <w:szCs w:val="16"/>
                  <w:lang w:eastAsia="ja-JP"/>
                </w:rPr>
                <w:delText>5</w:delText>
              </w:r>
              <w:r w:rsidRPr="0003647B" w:rsidDel="00D37FCA">
                <w:rPr>
                  <w:rFonts w:ascii="Arial" w:hAnsi="Arial"/>
                  <w:sz w:val="16"/>
                  <w:szCs w:val="16"/>
                  <w:u w:val="single"/>
                </w:rPr>
                <w:delText>B</w:delText>
              </w:r>
              <w:r w:rsidR="005A5BB0" w:rsidDel="00D37FCA">
                <w:rPr>
                  <w:rFonts w:ascii="Arial" w:eastAsiaTheme="minorEastAsia" w:hAnsi="Arial" w:hint="eastAsia"/>
                  <w:sz w:val="16"/>
                  <w:szCs w:val="16"/>
                  <w:u w:val="single"/>
                  <w:lang w:eastAsia="ja-JP"/>
                </w:rPr>
                <w:delText>6</w:delText>
              </w:r>
            </w:del>
            <w:r w:rsidRPr="001D4CD9">
              <w:rPr>
                <w:rFonts w:ascii="Arial" w:hAnsi="Arial"/>
                <w:sz w:val="16"/>
                <w:szCs w:val="16"/>
              </w:rPr>
              <w:t xml:space="preserve">  B11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14:paraId="733B2460" w14:textId="77777777" w:rsidR="005E7FCE" w:rsidRPr="001D4CD9" w:rsidRDefault="005E7FCE" w:rsidP="009355DF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1D4CD9">
              <w:rPr>
                <w:rFonts w:ascii="Arial" w:hAnsi="Arial"/>
                <w:sz w:val="16"/>
                <w:szCs w:val="16"/>
              </w:rPr>
              <w:t>B12   B15</w:t>
            </w:r>
          </w:p>
        </w:tc>
      </w:tr>
      <w:tr w:rsidR="009746F6" w:rsidRPr="001D4CD9" w14:paraId="0E551817" w14:textId="77777777" w:rsidTr="00616D20">
        <w:tc>
          <w:tcPr>
            <w:tcW w:w="1014" w:type="dxa"/>
            <w:tcBorders>
              <w:right w:val="single" w:sz="4" w:space="0" w:color="auto"/>
            </w:tcBorders>
            <w:vAlign w:val="center"/>
          </w:tcPr>
          <w:p w14:paraId="031CD300" w14:textId="77777777" w:rsidR="009746F6" w:rsidRPr="001D4CD9" w:rsidRDefault="009746F6" w:rsidP="009355DF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595B" w14:textId="77777777" w:rsidR="009746F6" w:rsidRPr="001D4CD9" w:rsidRDefault="009746F6" w:rsidP="009355DF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1D4CD9">
              <w:rPr>
                <w:rFonts w:ascii="Arial" w:hAnsi="Arial"/>
                <w:sz w:val="16"/>
                <w:szCs w:val="16"/>
              </w:rPr>
              <w:t xml:space="preserve">BA </w:t>
            </w:r>
            <w:proofErr w:type="spellStart"/>
            <w:r w:rsidRPr="001D4CD9">
              <w:rPr>
                <w:rFonts w:ascii="Arial" w:hAnsi="Arial"/>
                <w:sz w:val="16"/>
                <w:szCs w:val="16"/>
              </w:rPr>
              <w:t>Ack</w:t>
            </w:r>
            <w:proofErr w:type="spellEnd"/>
            <w:r w:rsidRPr="001D4CD9">
              <w:rPr>
                <w:rFonts w:ascii="Arial" w:hAnsi="Arial"/>
                <w:sz w:val="16"/>
                <w:szCs w:val="16"/>
              </w:rPr>
              <w:br/>
              <w:t>Policy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2F2B3" w14:textId="4BFB3824" w:rsidR="009746F6" w:rsidRPr="001D4CD9" w:rsidDel="00752BC2" w:rsidRDefault="009746F6" w:rsidP="009355DF">
            <w:pPr>
              <w:jc w:val="center"/>
              <w:rPr>
                <w:del w:id="33" w:author="adachi1" w:date="2016-07-06T16:17:00Z"/>
                <w:rFonts w:ascii="Arial" w:hAnsi="Arial"/>
                <w:sz w:val="16"/>
                <w:szCs w:val="16"/>
              </w:rPr>
            </w:pPr>
            <w:del w:id="34" w:author="adachi1" w:date="2016-07-06T16:17:00Z">
              <w:r w:rsidRPr="001D4CD9" w:rsidDel="00752BC2">
                <w:rPr>
                  <w:rFonts w:ascii="Arial" w:hAnsi="Arial"/>
                  <w:sz w:val="16"/>
                  <w:szCs w:val="16"/>
                </w:rPr>
                <w:delText>Multi-TID</w:delText>
              </w:r>
            </w:del>
          </w:p>
          <w:p w14:paraId="28D75483" w14:textId="0D6AD4C1" w:rsidR="009746F6" w:rsidRPr="001D4CD9" w:rsidDel="00752BC2" w:rsidRDefault="009746F6" w:rsidP="009355DF">
            <w:pPr>
              <w:jc w:val="center"/>
              <w:rPr>
                <w:del w:id="35" w:author="adachi1" w:date="2016-07-06T16:17:00Z"/>
                <w:rFonts w:ascii="Arial" w:hAnsi="Arial"/>
                <w:sz w:val="16"/>
                <w:szCs w:val="16"/>
              </w:rPr>
            </w:pPr>
            <w:del w:id="36" w:author="adachi1" w:date="2016-07-06T16:17:00Z">
              <w:r w:rsidRPr="001D4CD9" w:rsidDel="00752BC2">
                <w:rPr>
                  <w:rFonts w:ascii="Arial" w:hAnsi="Arial"/>
                  <w:sz w:val="16"/>
                  <w:szCs w:val="16"/>
                </w:rPr>
                <w:delText>Compressed Bitmap</w:delText>
              </w:r>
            </w:del>
          </w:p>
          <w:p w14:paraId="4498B94D" w14:textId="27E38974" w:rsidR="009746F6" w:rsidRPr="001D4CD9" w:rsidRDefault="009746F6" w:rsidP="00752BC2">
            <w:pPr>
              <w:jc w:val="center"/>
              <w:rPr>
                <w:rFonts w:ascii="Arial" w:hAnsi="Arial"/>
                <w:sz w:val="16"/>
                <w:szCs w:val="16"/>
              </w:rPr>
            </w:pPr>
            <w:del w:id="37" w:author="adachi1" w:date="2016-07-06T16:17:00Z">
              <w:r w:rsidRPr="001D4CD9" w:rsidDel="00752BC2">
                <w:rPr>
                  <w:rFonts w:ascii="Arial" w:hAnsi="Arial"/>
                  <w:sz w:val="16"/>
                  <w:szCs w:val="16"/>
                </w:rPr>
                <w:delText>GCR</w:delText>
              </w:r>
            </w:del>
            <w:del w:id="38" w:author="adachi1" w:date="2016-07-06T16:18:00Z">
              <w:r w:rsidR="00752BC2" w:rsidDel="00752BC2">
                <w:rPr>
                  <w:rFonts w:ascii="Arial" w:eastAsiaTheme="minorEastAsia" w:hAnsi="Arial" w:hint="eastAsia"/>
                  <w:sz w:val="16"/>
                  <w:szCs w:val="16"/>
                  <w:lang w:eastAsia="ja-JP"/>
                </w:rPr>
                <w:delText xml:space="preserve"> Mode</w:delText>
              </w:r>
            </w:del>
            <w:ins w:id="39" w:author="adachi1" w:date="2016-07-06T16:17:00Z">
              <w:r w:rsidR="00752BC2">
                <w:rPr>
                  <w:rFonts w:ascii="Arial" w:eastAsiaTheme="minorEastAsia" w:hAnsi="Arial" w:hint="eastAsia"/>
                  <w:sz w:val="16"/>
                  <w:szCs w:val="16"/>
                  <w:lang w:eastAsia="ja-JP"/>
                </w:rPr>
                <w:t>BA Type</w:t>
              </w:r>
            </w:ins>
            <w:ins w:id="40" w:author="adachi1" w:date="2016-07-06T16:29:00Z">
              <w:r w:rsidR="00C82470">
                <w:rPr>
                  <w:rFonts w:ascii="Arial" w:eastAsiaTheme="minorEastAsia" w:hAnsi="Arial" w:hint="eastAsia"/>
                  <w:sz w:val="16"/>
                  <w:szCs w:val="16"/>
                  <w:lang w:eastAsia="ja-JP"/>
                </w:rPr>
                <w:t>(#804,#2412)</w:t>
              </w:r>
            </w:ins>
          </w:p>
        </w:tc>
        <w:tc>
          <w:tcPr>
            <w:tcW w:w="2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49AC5" w14:textId="1EA365E6" w:rsidR="009746F6" w:rsidRPr="00660961" w:rsidDel="00D37FCA" w:rsidRDefault="009746F6" w:rsidP="009355DF">
            <w:pPr>
              <w:jc w:val="center"/>
              <w:rPr>
                <w:del w:id="41" w:author="adachi1" w:date="2016-07-06T16:22:00Z"/>
                <w:rFonts w:ascii="Arial" w:eastAsiaTheme="minorEastAsia" w:hAnsi="Arial"/>
                <w:sz w:val="16"/>
                <w:szCs w:val="16"/>
                <w:u w:val="single"/>
                <w:lang w:eastAsia="ja-JP"/>
              </w:rPr>
            </w:pPr>
            <w:del w:id="42" w:author="adachi1" w:date="2016-07-06T16:22:00Z">
              <w:r w:rsidRPr="0003647B" w:rsidDel="00D37FCA">
                <w:rPr>
                  <w:rFonts w:ascii="Arial" w:hAnsi="Arial"/>
                  <w:sz w:val="16"/>
                  <w:szCs w:val="16"/>
                  <w:u w:val="single"/>
                </w:rPr>
                <w:delText>Multi-STA</w:delText>
              </w:r>
              <w:r w:rsidRPr="005A5BB0" w:rsidDel="00D37FCA">
                <w:rPr>
                  <w:rFonts w:ascii="Arial" w:eastAsiaTheme="minorEastAsia" w:hAnsi="Arial" w:hint="eastAsia"/>
                  <w:color w:val="385623" w:themeColor="accent6" w:themeShade="80"/>
                  <w:sz w:val="16"/>
                  <w:szCs w:val="16"/>
                  <w:u w:val="single"/>
                  <w:lang w:eastAsia="ja-JP"/>
                </w:rPr>
                <w:delText>(#1136)</w:delText>
              </w:r>
            </w:del>
          </w:p>
          <w:p w14:paraId="36210AC3" w14:textId="374C2E2F" w:rsidR="009746F6" w:rsidRPr="001D4CD9" w:rsidRDefault="009746F6" w:rsidP="009355DF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1D4CD9">
              <w:rPr>
                <w:rFonts w:ascii="Arial" w:hAnsi="Arial"/>
                <w:sz w:val="16"/>
                <w:szCs w:val="16"/>
              </w:rPr>
              <w:t>Reserved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69955" w14:textId="77777777" w:rsidR="009746F6" w:rsidRPr="001D4CD9" w:rsidRDefault="009746F6" w:rsidP="009355DF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1D4CD9">
              <w:rPr>
                <w:rFonts w:ascii="Arial" w:hAnsi="Arial"/>
                <w:sz w:val="16"/>
                <w:szCs w:val="16"/>
              </w:rPr>
              <w:t>TID_INFO</w:t>
            </w:r>
          </w:p>
        </w:tc>
      </w:tr>
      <w:tr w:rsidR="00C82470" w:rsidRPr="001D4CD9" w14:paraId="1481EBA4" w14:textId="77777777" w:rsidTr="00475519">
        <w:tc>
          <w:tcPr>
            <w:tcW w:w="1014" w:type="dxa"/>
            <w:vAlign w:val="center"/>
          </w:tcPr>
          <w:p w14:paraId="7189E565" w14:textId="77777777" w:rsidR="00C82470" w:rsidRPr="001D4CD9" w:rsidRDefault="00C82470" w:rsidP="009355DF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1D4CD9">
              <w:rPr>
                <w:rFonts w:ascii="Arial" w:hAnsi="Arial"/>
                <w:sz w:val="16"/>
                <w:szCs w:val="16"/>
              </w:rPr>
              <w:t>Bits</w:t>
            </w:r>
          </w:p>
        </w:tc>
        <w:tc>
          <w:tcPr>
            <w:tcW w:w="1051" w:type="dxa"/>
            <w:tcBorders>
              <w:top w:val="single" w:sz="4" w:space="0" w:color="auto"/>
            </w:tcBorders>
            <w:vAlign w:val="center"/>
          </w:tcPr>
          <w:p w14:paraId="523258FD" w14:textId="77777777" w:rsidR="00C82470" w:rsidRPr="001D4CD9" w:rsidRDefault="00C82470" w:rsidP="009355DF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1D4CD9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</w:tcBorders>
            <w:vAlign w:val="center"/>
          </w:tcPr>
          <w:p w14:paraId="07847EDD" w14:textId="020D8042" w:rsidR="00C82470" w:rsidRPr="001D4CD9" w:rsidDel="00FA18F5" w:rsidRDefault="00C82470" w:rsidP="009355DF">
            <w:pPr>
              <w:jc w:val="center"/>
              <w:rPr>
                <w:del w:id="43" w:author="adachi1" w:date="2016-07-06T16:23:00Z"/>
                <w:rFonts w:ascii="Arial" w:hAnsi="Arial"/>
                <w:sz w:val="16"/>
                <w:szCs w:val="16"/>
              </w:rPr>
            </w:pPr>
            <w:del w:id="44" w:author="adachi1" w:date="2016-07-06T16:23:00Z">
              <w:r w:rsidRPr="001D4CD9" w:rsidDel="00FA18F5">
                <w:rPr>
                  <w:rFonts w:ascii="Arial" w:hAnsi="Arial"/>
                  <w:sz w:val="16"/>
                  <w:szCs w:val="16"/>
                </w:rPr>
                <w:delText>1</w:delText>
              </w:r>
            </w:del>
          </w:p>
          <w:p w14:paraId="7D72E7C8" w14:textId="61076C9D" w:rsidR="00C82470" w:rsidRPr="001D4CD9" w:rsidDel="00FA18F5" w:rsidRDefault="00C82470" w:rsidP="009355DF">
            <w:pPr>
              <w:jc w:val="center"/>
              <w:rPr>
                <w:del w:id="45" w:author="adachi1" w:date="2016-07-06T16:23:00Z"/>
                <w:rFonts w:ascii="Arial" w:hAnsi="Arial"/>
                <w:sz w:val="16"/>
                <w:szCs w:val="16"/>
              </w:rPr>
            </w:pPr>
            <w:del w:id="46" w:author="adachi1" w:date="2016-07-06T16:23:00Z">
              <w:r w:rsidRPr="001D4CD9" w:rsidDel="00FA18F5">
                <w:rPr>
                  <w:rFonts w:ascii="Arial" w:hAnsi="Arial"/>
                  <w:sz w:val="16"/>
                  <w:szCs w:val="16"/>
                </w:rPr>
                <w:delText>1</w:delText>
              </w:r>
            </w:del>
          </w:p>
          <w:p w14:paraId="72FE7EE6" w14:textId="69785FDC" w:rsidR="00C82470" w:rsidRPr="005A5BB0" w:rsidRDefault="00C82470" w:rsidP="00FA18F5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ja-JP"/>
              </w:rPr>
            </w:pPr>
            <w:del w:id="47" w:author="adachi1" w:date="2016-07-06T16:23:00Z">
              <w:r w:rsidDel="00FA18F5">
                <w:rPr>
                  <w:rFonts w:ascii="Arial" w:hAnsi="Arial"/>
                  <w:sz w:val="16"/>
                  <w:szCs w:val="16"/>
                </w:rPr>
                <w:delText>2</w:delText>
              </w:r>
              <w:r w:rsidRPr="005A5BB0" w:rsidDel="00FA18F5">
                <w:rPr>
                  <w:rFonts w:ascii="Arial" w:hAnsi="Arial"/>
                  <w:color w:val="385623" w:themeColor="accent6" w:themeShade="80"/>
                  <w:sz w:val="16"/>
                  <w:szCs w:val="16"/>
                </w:rPr>
                <w:delText>(11ak)</w:delText>
              </w:r>
            </w:del>
            <w:ins w:id="48" w:author="adachi1" w:date="2016-07-06T16:23:00Z">
              <w:r>
                <w:rPr>
                  <w:rFonts w:ascii="Arial" w:eastAsiaTheme="minorEastAsia" w:hAnsi="Arial" w:hint="eastAsia"/>
                  <w:color w:val="385623" w:themeColor="accent6" w:themeShade="80"/>
                  <w:sz w:val="16"/>
                  <w:szCs w:val="16"/>
                  <w:lang w:eastAsia="ja-JP"/>
                </w:rPr>
                <w:t>4</w:t>
              </w:r>
            </w:ins>
          </w:p>
        </w:tc>
        <w:tc>
          <w:tcPr>
            <w:tcW w:w="2896" w:type="dxa"/>
            <w:gridSpan w:val="2"/>
            <w:tcBorders>
              <w:top w:val="single" w:sz="4" w:space="0" w:color="auto"/>
            </w:tcBorders>
            <w:vAlign w:val="center"/>
          </w:tcPr>
          <w:p w14:paraId="734C4B01" w14:textId="62ED45CC" w:rsidR="00C82470" w:rsidRPr="0003647B" w:rsidDel="00C82470" w:rsidRDefault="00C82470" w:rsidP="009355DF">
            <w:pPr>
              <w:jc w:val="center"/>
              <w:rPr>
                <w:del w:id="49" w:author="adachi1" w:date="2016-07-06T16:28:00Z"/>
                <w:rFonts w:ascii="Arial" w:hAnsi="Arial"/>
                <w:sz w:val="16"/>
                <w:szCs w:val="16"/>
                <w:u w:val="single"/>
              </w:rPr>
            </w:pPr>
            <w:del w:id="50" w:author="adachi1" w:date="2016-07-06T16:28:00Z">
              <w:r w:rsidRPr="0003647B" w:rsidDel="00C82470">
                <w:rPr>
                  <w:rFonts w:ascii="Arial" w:hAnsi="Arial"/>
                  <w:sz w:val="16"/>
                  <w:szCs w:val="16"/>
                  <w:u w:val="single"/>
                </w:rPr>
                <w:delText>1</w:delText>
              </w:r>
            </w:del>
          </w:p>
          <w:p w14:paraId="348D3CF3" w14:textId="2C988C54" w:rsidR="00C82470" w:rsidRPr="005A5BB0" w:rsidRDefault="00C82470" w:rsidP="00EE2871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ja-JP"/>
              </w:rPr>
            </w:pPr>
            <w:r w:rsidRPr="0003647B">
              <w:rPr>
                <w:rFonts w:ascii="Arial" w:hAnsi="Arial"/>
                <w:sz w:val="16"/>
                <w:szCs w:val="16"/>
                <w:u w:val="single"/>
              </w:rPr>
              <w:t>7</w:t>
            </w:r>
          </w:p>
        </w:tc>
        <w:tc>
          <w:tcPr>
            <w:tcW w:w="1119" w:type="dxa"/>
            <w:tcBorders>
              <w:top w:val="single" w:sz="4" w:space="0" w:color="auto"/>
            </w:tcBorders>
            <w:vAlign w:val="center"/>
          </w:tcPr>
          <w:p w14:paraId="2967F72B" w14:textId="77777777" w:rsidR="00C82470" w:rsidRPr="001D4CD9" w:rsidRDefault="00C82470" w:rsidP="009355DF">
            <w:pPr>
              <w:keepNext/>
              <w:jc w:val="center"/>
              <w:rPr>
                <w:rFonts w:ascii="Arial" w:hAnsi="Arial"/>
                <w:sz w:val="16"/>
                <w:szCs w:val="16"/>
              </w:rPr>
            </w:pPr>
            <w:r w:rsidRPr="001D4CD9">
              <w:rPr>
                <w:rFonts w:ascii="Arial" w:hAnsi="Arial"/>
                <w:sz w:val="16"/>
                <w:szCs w:val="16"/>
              </w:rPr>
              <w:t>4</w:t>
            </w:r>
          </w:p>
        </w:tc>
      </w:tr>
    </w:tbl>
    <w:p w14:paraId="57399CD6" w14:textId="258C0ADF" w:rsidR="005E7FCE" w:rsidRDefault="005E7FCE" w:rsidP="005E7FCE">
      <w:pPr>
        <w:pStyle w:val="af0"/>
      </w:pPr>
      <w:r>
        <w:t xml:space="preserve">Figure </w:t>
      </w:r>
      <w:r w:rsidR="0068432C">
        <w:rPr>
          <w:rFonts w:eastAsiaTheme="minorEastAsia" w:hint="eastAsia"/>
          <w:lang w:eastAsia="ja-JP"/>
        </w:rPr>
        <w:t>9</w:t>
      </w:r>
      <w:r>
        <w:noBreakHyphen/>
        <w:t>32 - BA Control field</w:t>
      </w:r>
    </w:p>
    <w:p w14:paraId="5842A8AA" w14:textId="12F5ECBF" w:rsidR="005E7FCE" w:rsidRPr="00A16AA3" w:rsidRDefault="005E7FCE" w:rsidP="00A16AA3">
      <w:pPr>
        <w:pStyle w:val="EditingInstruction"/>
      </w:pPr>
      <w:r w:rsidRPr="00A16AA3">
        <w:t xml:space="preserve">Change the 6th paragraph of this </w:t>
      </w:r>
      <w:proofErr w:type="spellStart"/>
      <w:r w:rsidRPr="00A16AA3">
        <w:t>subclause</w:t>
      </w:r>
      <w:proofErr w:type="spellEnd"/>
      <w:r w:rsidRPr="00A16AA3">
        <w:t xml:space="preserve"> </w:t>
      </w:r>
      <w:r w:rsidR="006070A0">
        <w:rPr>
          <w:rFonts w:eastAsiaTheme="minorEastAsia" w:hint="eastAsia"/>
          <w:lang w:eastAsia="ja-JP"/>
        </w:rPr>
        <w:t xml:space="preserve">in </w:t>
      </w:r>
      <w:proofErr w:type="spellStart"/>
      <w:r w:rsidR="006070A0">
        <w:rPr>
          <w:rFonts w:eastAsiaTheme="minorEastAsia" w:hint="eastAsia"/>
          <w:lang w:eastAsia="ja-JP"/>
        </w:rPr>
        <w:t>TGax</w:t>
      </w:r>
      <w:proofErr w:type="spellEnd"/>
      <w:r w:rsidR="006070A0">
        <w:rPr>
          <w:rFonts w:eastAsiaTheme="minorEastAsia" w:hint="eastAsia"/>
          <w:lang w:eastAsia="ja-JP"/>
        </w:rPr>
        <w:t xml:space="preserve"> D0.2 </w:t>
      </w:r>
      <w:r w:rsidRPr="00A16AA3">
        <w:t>as follows:</w:t>
      </w:r>
    </w:p>
    <w:p w14:paraId="104D6351" w14:textId="6C0CD183" w:rsidR="005E7FCE" w:rsidRDefault="005E7FCE" w:rsidP="005E7FCE">
      <w:pPr>
        <w:pStyle w:val="BodyText"/>
        <w:rPr>
          <w:u w:val="single"/>
        </w:rPr>
      </w:pPr>
      <w:r w:rsidRPr="001D4CD9">
        <w:t xml:space="preserve">For </w:t>
      </w:r>
      <w:proofErr w:type="spellStart"/>
      <w:r w:rsidRPr="001D4CD9">
        <w:t>BlockAck</w:t>
      </w:r>
      <w:proofErr w:type="spellEnd"/>
      <w:r w:rsidRPr="001D4CD9">
        <w:t xml:space="preserve"> frames sent under Delayed and HT-delayed agreements, the BA </w:t>
      </w:r>
      <w:proofErr w:type="spellStart"/>
      <w:r w:rsidRPr="001D4CD9">
        <w:t>Ack</w:t>
      </w:r>
      <w:proofErr w:type="spellEnd"/>
      <w:r w:rsidRPr="001D4CD9">
        <w:t xml:space="preserve"> Policy subfield</w:t>
      </w:r>
      <w:r w:rsidR="005A5BB0">
        <w:rPr>
          <w:rFonts w:eastAsiaTheme="minorEastAsia" w:hint="eastAsia"/>
          <w:lang w:eastAsia="ja-JP"/>
        </w:rPr>
        <w:t xml:space="preserve"> </w:t>
      </w:r>
      <w:r w:rsidRPr="001D4CD9">
        <w:t xml:space="preserve">of the BA Control field has the meaning shown in Table </w:t>
      </w:r>
      <w:r>
        <w:t>9</w:t>
      </w:r>
      <w:r w:rsidRPr="001D4CD9">
        <w:t xml:space="preserve">-23 (BA </w:t>
      </w:r>
      <w:proofErr w:type="spellStart"/>
      <w:r w:rsidRPr="001D4CD9">
        <w:t>Ack</w:t>
      </w:r>
      <w:proofErr w:type="spellEnd"/>
      <w:r w:rsidRPr="001D4CD9">
        <w:t xml:space="preserve"> Policy subfield). For </w:t>
      </w:r>
      <w:proofErr w:type="spellStart"/>
      <w:r w:rsidRPr="001D4CD9">
        <w:t>BlockAck</w:t>
      </w:r>
      <w:proofErr w:type="spellEnd"/>
      <w:r w:rsidR="005A5BB0">
        <w:rPr>
          <w:rFonts w:eastAsiaTheme="minorEastAsia" w:hint="eastAsia"/>
          <w:lang w:eastAsia="ja-JP"/>
        </w:rPr>
        <w:t xml:space="preserve"> </w:t>
      </w:r>
      <w:r w:rsidRPr="001D4CD9">
        <w:t xml:space="preserve">frames sent under other types of agreement, the BA </w:t>
      </w:r>
      <w:proofErr w:type="spellStart"/>
      <w:r w:rsidRPr="001D4CD9">
        <w:t>Ack</w:t>
      </w:r>
      <w:proofErr w:type="spellEnd"/>
      <w:r w:rsidRPr="001D4CD9">
        <w:t xml:space="preserve"> Policy subfield is reserved.  </w:t>
      </w:r>
      <w:r w:rsidRPr="001D4CD9">
        <w:rPr>
          <w:u w:val="single"/>
        </w:rPr>
        <w:t>A</w:t>
      </w:r>
      <w:r w:rsidR="00647CA7" w:rsidRPr="001D4CD9">
        <w:rPr>
          <w:u w:val="single"/>
        </w:rPr>
        <w:t xml:space="preserve"> </w:t>
      </w:r>
      <w:ins w:id="51" w:author="adachi1" w:date="2016-07-06T16:32:00Z">
        <w:r w:rsidR="00647CA7">
          <w:rPr>
            <w:u w:val="single"/>
          </w:rPr>
          <w:t>Multi-STA</w:t>
        </w:r>
      </w:ins>
      <w:ins w:id="52" w:author="Cherian, George" w:date="2016-06-10T15:02:00Z">
        <w:r w:rsidR="00850F29">
          <w:rPr>
            <w:u w:val="single"/>
          </w:rPr>
          <w:t xml:space="preserve"> </w:t>
        </w:r>
      </w:ins>
      <w:proofErr w:type="spellStart"/>
      <w:r>
        <w:rPr>
          <w:u w:val="single"/>
        </w:rPr>
        <w:t>BlockAck</w:t>
      </w:r>
      <w:proofErr w:type="spellEnd"/>
      <w:r>
        <w:rPr>
          <w:u w:val="single"/>
        </w:rPr>
        <w:t xml:space="preserve"> frame </w:t>
      </w:r>
      <w:del w:id="53" w:author="adachi1" w:date="2016-07-06T16:34:00Z">
        <w:r w:rsidDel="00647CA7">
          <w:rPr>
            <w:u w:val="single"/>
          </w:rPr>
          <w:delText xml:space="preserve">with the </w:delText>
        </w:r>
        <w:r w:rsidRPr="001D4CD9" w:rsidDel="00647CA7">
          <w:rPr>
            <w:u w:val="single"/>
          </w:rPr>
          <w:delText xml:space="preserve">Multi-STA </w:delText>
        </w:r>
        <w:r w:rsidDel="00647CA7">
          <w:rPr>
            <w:u w:val="single"/>
          </w:rPr>
          <w:delText xml:space="preserve">subfield equal to 1 </w:delText>
        </w:r>
      </w:del>
      <w:r w:rsidRPr="001D4CD9">
        <w:rPr>
          <w:u w:val="single"/>
        </w:rPr>
        <w:t>is not sent under Delayed and HT-delayed agreements.</w:t>
      </w:r>
    </w:p>
    <w:p w14:paraId="03E7E0F0" w14:textId="30A0D020" w:rsidR="005E7FCE" w:rsidRPr="001D4CD9" w:rsidRDefault="005E7FCE" w:rsidP="005E7FCE">
      <w:pPr>
        <w:pStyle w:val="EditingInstruction"/>
      </w:pPr>
      <w:r>
        <w:t xml:space="preserve">Change Table 9-24 </w:t>
      </w:r>
      <w:r w:rsidR="00924E78">
        <w:rPr>
          <w:rFonts w:eastAsiaTheme="minorEastAsia" w:hint="eastAsia"/>
          <w:lang w:eastAsia="ja-JP"/>
        </w:rPr>
        <w:t xml:space="preserve">in </w:t>
      </w:r>
      <w:proofErr w:type="spellStart"/>
      <w:r w:rsidR="00924E78">
        <w:rPr>
          <w:rFonts w:eastAsiaTheme="minorEastAsia" w:hint="eastAsia"/>
          <w:lang w:eastAsia="ja-JP"/>
        </w:rPr>
        <w:t>TGax</w:t>
      </w:r>
      <w:proofErr w:type="spellEnd"/>
      <w:r w:rsidR="00924E78">
        <w:rPr>
          <w:rFonts w:eastAsiaTheme="minorEastAsia" w:hint="eastAsia"/>
          <w:lang w:eastAsia="ja-JP"/>
        </w:rPr>
        <w:t xml:space="preserve"> D0.2 </w:t>
      </w:r>
      <w:r>
        <w:t>as follows:</w:t>
      </w:r>
    </w:p>
    <w:p w14:paraId="71AD07BD" w14:textId="0AED124F" w:rsidR="005E7FCE" w:rsidRPr="00D044C3" w:rsidRDefault="005E7FCE" w:rsidP="005E7FCE">
      <w:pPr>
        <w:pStyle w:val="af0"/>
        <w:keepNext/>
        <w:rPr>
          <w:rFonts w:eastAsiaTheme="minorEastAsia"/>
          <w:lang w:eastAsia="ja-JP"/>
        </w:rPr>
      </w:pPr>
      <w:r>
        <w:t xml:space="preserve">Table </w:t>
      </w:r>
      <w:r w:rsidR="00660961">
        <w:rPr>
          <w:rFonts w:eastAsiaTheme="minorEastAsia" w:hint="eastAsia"/>
          <w:lang w:eastAsia="ja-JP"/>
        </w:rPr>
        <w:t>9</w:t>
      </w:r>
      <w:r>
        <w:noBreakHyphen/>
        <w:t xml:space="preserve">24 - Block </w:t>
      </w:r>
      <w:proofErr w:type="spellStart"/>
      <w:r>
        <w:t>Ack</w:t>
      </w:r>
      <w:proofErr w:type="spellEnd"/>
      <w:r>
        <w:t xml:space="preserve"> frame variant </w:t>
      </w:r>
      <w:proofErr w:type="gramStart"/>
      <w:r>
        <w:t>encoding</w:t>
      </w:r>
      <w:r w:rsidR="00D044C3" w:rsidRPr="00D044C3">
        <w:rPr>
          <w:rFonts w:eastAsiaTheme="minorEastAsia" w:hint="eastAsia"/>
          <w:color w:val="385623" w:themeColor="accent6" w:themeShade="80"/>
          <w:lang w:eastAsia="ja-JP"/>
        </w:rPr>
        <w:t>(</w:t>
      </w:r>
      <w:proofErr w:type="gramEnd"/>
      <w:r w:rsidR="00D044C3" w:rsidRPr="00D044C3">
        <w:rPr>
          <w:rFonts w:eastAsiaTheme="minorEastAsia" w:hint="eastAsia"/>
          <w:color w:val="385623" w:themeColor="accent6" w:themeShade="80"/>
          <w:lang w:eastAsia="ja-JP"/>
        </w:rPr>
        <w:t>11ak)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1125"/>
        <w:gridCol w:w="1213"/>
        <w:gridCol w:w="1111"/>
        <w:gridCol w:w="1054"/>
        <w:gridCol w:w="5073"/>
      </w:tblGrid>
      <w:tr w:rsidR="00900F17" w:rsidRPr="001D4CD9" w14:paraId="7D969D74" w14:textId="77777777" w:rsidTr="00900F17">
        <w:trPr>
          <w:jc w:val="center"/>
        </w:trPr>
        <w:tc>
          <w:tcPr>
            <w:tcW w:w="3449" w:type="dxa"/>
            <w:gridSpan w:val="3"/>
          </w:tcPr>
          <w:p w14:paraId="47C37318" w14:textId="4136B4C6" w:rsidR="00900F17" w:rsidRPr="00EE5892" w:rsidDel="00B2631D" w:rsidRDefault="00900F17" w:rsidP="00660961">
            <w:pPr>
              <w:pStyle w:val="CellText"/>
              <w:jc w:val="center"/>
              <w:rPr>
                <w:del w:id="54" w:author="adachi1" w:date="2016-07-06T16:34:00Z"/>
                <w:b/>
              </w:rPr>
            </w:pPr>
            <w:del w:id="55" w:author="adachi1" w:date="2016-07-06T16:34:00Z">
              <w:r w:rsidRPr="00EE5892" w:rsidDel="00B2631D">
                <w:rPr>
                  <w:b/>
                </w:rPr>
                <w:delText>Multi-TID</w:delText>
              </w:r>
              <w:r w:rsidDel="00B2631D">
                <w:rPr>
                  <w:rFonts w:eastAsiaTheme="minorEastAsia" w:hint="eastAsia"/>
                  <w:b/>
                  <w:lang w:eastAsia="ja-JP"/>
                </w:rPr>
                <w:delText xml:space="preserve"> </w:delText>
              </w:r>
              <w:r w:rsidRPr="00EE5892" w:rsidDel="00B2631D">
                <w:rPr>
                  <w:b/>
                </w:rPr>
                <w:delText>subfield value</w:delText>
              </w:r>
            </w:del>
          </w:p>
          <w:p w14:paraId="4980E8F3" w14:textId="2CD8F143" w:rsidR="00900F17" w:rsidRPr="00EE5892" w:rsidDel="00B2631D" w:rsidRDefault="00900F17" w:rsidP="00660961">
            <w:pPr>
              <w:pStyle w:val="CellText"/>
              <w:jc w:val="center"/>
              <w:rPr>
                <w:del w:id="56" w:author="adachi1" w:date="2016-07-06T16:34:00Z"/>
                <w:b/>
              </w:rPr>
            </w:pPr>
            <w:del w:id="57" w:author="adachi1" w:date="2016-07-06T16:34:00Z">
              <w:r w:rsidRPr="00EE5892" w:rsidDel="00B2631D">
                <w:rPr>
                  <w:b/>
                </w:rPr>
                <w:delText>Compressed Bitmap</w:delText>
              </w:r>
              <w:r w:rsidDel="00B2631D">
                <w:rPr>
                  <w:rFonts w:eastAsiaTheme="minorEastAsia" w:hint="eastAsia"/>
                  <w:b/>
                  <w:lang w:eastAsia="ja-JP"/>
                </w:rPr>
                <w:delText xml:space="preserve"> </w:delText>
              </w:r>
              <w:r w:rsidRPr="00EE5892" w:rsidDel="00B2631D">
                <w:rPr>
                  <w:b/>
                </w:rPr>
                <w:delText>subfield value</w:delText>
              </w:r>
            </w:del>
          </w:p>
          <w:p w14:paraId="0063E8E3" w14:textId="0F4BC356" w:rsidR="00900F17" w:rsidRPr="00EE5892" w:rsidRDefault="00900F17" w:rsidP="00B2631D">
            <w:pPr>
              <w:pStyle w:val="CellText"/>
              <w:jc w:val="center"/>
              <w:rPr>
                <w:b/>
              </w:rPr>
            </w:pPr>
            <w:del w:id="58" w:author="adachi1" w:date="2016-07-06T16:34:00Z">
              <w:r w:rsidRPr="00EE5892" w:rsidDel="00B2631D">
                <w:rPr>
                  <w:b/>
                </w:rPr>
                <w:delText>GCR</w:delText>
              </w:r>
              <w:r w:rsidDel="00B2631D">
                <w:rPr>
                  <w:rFonts w:eastAsiaTheme="minorEastAsia" w:hint="eastAsia"/>
                  <w:b/>
                  <w:lang w:eastAsia="ja-JP"/>
                </w:rPr>
                <w:delText xml:space="preserve"> </w:delText>
              </w:r>
              <w:r w:rsidRPr="00EE5892" w:rsidDel="00B2631D">
                <w:rPr>
                  <w:b/>
                </w:rPr>
                <w:delText>subfield value</w:delText>
              </w:r>
            </w:del>
            <w:ins w:id="59" w:author="adachi1" w:date="2016-07-06T16:34:00Z">
              <w:r w:rsidR="00B2631D">
                <w:rPr>
                  <w:rFonts w:eastAsiaTheme="minorEastAsia" w:hint="eastAsia"/>
                  <w:b/>
                  <w:lang w:eastAsia="ja-JP"/>
                </w:rPr>
                <w:t>BA Type (#804)</w:t>
              </w:r>
            </w:ins>
          </w:p>
        </w:tc>
        <w:tc>
          <w:tcPr>
            <w:tcW w:w="1054" w:type="dxa"/>
          </w:tcPr>
          <w:p w14:paraId="46F90A0F" w14:textId="03EA78B6" w:rsidR="00900F17" w:rsidRPr="00900F17" w:rsidDel="00900F17" w:rsidRDefault="00900F17" w:rsidP="00900F17">
            <w:pPr>
              <w:pStyle w:val="CellText"/>
              <w:jc w:val="center"/>
              <w:rPr>
                <w:del w:id="60" w:author="adachi1" w:date="2016-06-13T09:03:00Z"/>
                <w:rFonts w:eastAsiaTheme="minorEastAsia"/>
                <w:b/>
                <w:u w:val="single"/>
                <w:lang w:eastAsia="ja-JP"/>
              </w:rPr>
            </w:pPr>
            <w:del w:id="61" w:author="adachi1" w:date="2016-06-13T09:03:00Z">
              <w:r w:rsidRPr="00900F17" w:rsidDel="00900F17">
                <w:rPr>
                  <w:rFonts w:eastAsiaTheme="minorEastAsia"/>
                  <w:b/>
                  <w:u w:val="single"/>
                  <w:lang w:eastAsia="ja-JP"/>
                </w:rPr>
                <w:delText>Multi-STA</w:delText>
              </w:r>
            </w:del>
          </w:p>
          <w:p w14:paraId="5B03AC27" w14:textId="1D2CC772" w:rsidR="00900F17" w:rsidRPr="00900F17" w:rsidDel="00900F17" w:rsidRDefault="00900F17" w:rsidP="00900F17">
            <w:pPr>
              <w:pStyle w:val="CellText"/>
              <w:jc w:val="center"/>
              <w:rPr>
                <w:del w:id="62" w:author="adachi1" w:date="2016-06-13T09:03:00Z"/>
                <w:rFonts w:eastAsiaTheme="minorEastAsia"/>
                <w:b/>
                <w:u w:val="single"/>
                <w:lang w:eastAsia="ja-JP"/>
              </w:rPr>
            </w:pPr>
            <w:del w:id="63" w:author="adachi1" w:date="2016-06-13T09:03:00Z">
              <w:r w:rsidRPr="00900F17" w:rsidDel="00900F17">
                <w:rPr>
                  <w:rFonts w:eastAsiaTheme="minorEastAsia"/>
                  <w:b/>
                  <w:u w:val="single"/>
                  <w:lang w:eastAsia="ja-JP"/>
                </w:rPr>
                <w:delText>subfield</w:delText>
              </w:r>
            </w:del>
          </w:p>
          <w:p w14:paraId="7180F45F" w14:textId="59EC1E87" w:rsidR="00900F17" w:rsidRPr="00900F17" w:rsidRDefault="00900F17" w:rsidP="00900F17">
            <w:pPr>
              <w:pStyle w:val="CellText"/>
              <w:jc w:val="center"/>
              <w:rPr>
                <w:rFonts w:eastAsiaTheme="minorEastAsia"/>
                <w:b/>
                <w:lang w:eastAsia="ja-JP"/>
              </w:rPr>
            </w:pPr>
            <w:del w:id="64" w:author="adachi1" w:date="2016-06-13T09:03:00Z">
              <w:r w:rsidRPr="00900F17" w:rsidDel="00900F17">
                <w:rPr>
                  <w:rFonts w:eastAsiaTheme="minorEastAsia"/>
                  <w:b/>
                  <w:u w:val="single"/>
                  <w:lang w:eastAsia="ja-JP"/>
                </w:rPr>
                <w:delText>value</w:delText>
              </w:r>
            </w:del>
          </w:p>
        </w:tc>
        <w:tc>
          <w:tcPr>
            <w:tcW w:w="5073" w:type="dxa"/>
          </w:tcPr>
          <w:p w14:paraId="272CD290" w14:textId="3002ABAE" w:rsidR="00900F17" w:rsidRPr="00EE5892" w:rsidRDefault="00900F17" w:rsidP="009355DF">
            <w:pPr>
              <w:pStyle w:val="CellText"/>
              <w:jc w:val="center"/>
              <w:rPr>
                <w:b/>
              </w:rPr>
            </w:pPr>
            <w:proofErr w:type="spellStart"/>
            <w:r w:rsidRPr="00EE5892">
              <w:rPr>
                <w:b/>
              </w:rPr>
              <w:t>BlockAck</w:t>
            </w:r>
            <w:proofErr w:type="spellEnd"/>
            <w:r w:rsidRPr="00EE5892">
              <w:rPr>
                <w:b/>
              </w:rPr>
              <w:t xml:space="preserve"> frame variant</w:t>
            </w:r>
          </w:p>
        </w:tc>
      </w:tr>
      <w:tr w:rsidR="00900F17" w:rsidRPr="001D4CD9" w14:paraId="3687B520" w14:textId="77777777" w:rsidTr="00900F17">
        <w:trPr>
          <w:jc w:val="center"/>
        </w:trPr>
        <w:tc>
          <w:tcPr>
            <w:tcW w:w="1125" w:type="dxa"/>
            <w:vMerge w:val="restart"/>
          </w:tcPr>
          <w:p w14:paraId="162377EF" w14:textId="77777777" w:rsidR="00900F17" w:rsidRPr="001D4CD9" w:rsidRDefault="00900F17" w:rsidP="00D044C3">
            <w:pPr>
              <w:pStyle w:val="CellText"/>
              <w:jc w:val="center"/>
            </w:pPr>
            <w:r w:rsidRPr="001D4CD9">
              <w:t>0</w:t>
            </w:r>
          </w:p>
        </w:tc>
        <w:tc>
          <w:tcPr>
            <w:tcW w:w="1213" w:type="dxa"/>
            <w:vMerge w:val="restart"/>
          </w:tcPr>
          <w:p w14:paraId="69BCCAFD" w14:textId="77777777" w:rsidR="00900F17" w:rsidRPr="001D4CD9" w:rsidRDefault="00900F17" w:rsidP="00D044C3">
            <w:pPr>
              <w:pStyle w:val="CellText"/>
              <w:jc w:val="center"/>
            </w:pPr>
            <w:r w:rsidRPr="001D4CD9">
              <w:t>0</w:t>
            </w:r>
          </w:p>
        </w:tc>
        <w:tc>
          <w:tcPr>
            <w:tcW w:w="1111" w:type="dxa"/>
            <w:vAlign w:val="bottom"/>
          </w:tcPr>
          <w:p w14:paraId="0AC42A79" w14:textId="4E3AE63F" w:rsidR="00900F17" w:rsidRPr="00D044C3" w:rsidRDefault="00900F17" w:rsidP="009355DF">
            <w:pPr>
              <w:pStyle w:val="CellText"/>
              <w:jc w:val="center"/>
              <w:rPr>
                <w:rFonts w:eastAsiaTheme="minorEastAsia"/>
                <w:lang w:eastAsia="ja-JP"/>
              </w:rPr>
            </w:pPr>
            <w:r w:rsidRPr="001D4CD9">
              <w:t>0</w:t>
            </w:r>
            <w:r>
              <w:rPr>
                <w:rFonts w:eastAsiaTheme="minorEastAsia" w:hint="eastAsia"/>
                <w:lang w:eastAsia="ja-JP"/>
              </w:rPr>
              <w:t>0</w:t>
            </w:r>
          </w:p>
        </w:tc>
        <w:tc>
          <w:tcPr>
            <w:tcW w:w="1054" w:type="dxa"/>
          </w:tcPr>
          <w:p w14:paraId="59D4E6A1" w14:textId="525C1123" w:rsidR="00900F17" w:rsidRPr="00900F17" w:rsidRDefault="00900F17" w:rsidP="00900F17">
            <w:pPr>
              <w:pStyle w:val="CellText"/>
              <w:jc w:val="center"/>
              <w:rPr>
                <w:rFonts w:eastAsiaTheme="minorEastAsia"/>
                <w:u w:val="single"/>
                <w:lang w:eastAsia="ja-JP"/>
              </w:rPr>
            </w:pPr>
            <w:del w:id="65" w:author="adachi1" w:date="2016-06-13T09:03:00Z">
              <w:r w:rsidRPr="00900F17" w:rsidDel="00900F17">
                <w:rPr>
                  <w:rFonts w:eastAsiaTheme="minorEastAsia" w:hint="eastAsia"/>
                  <w:u w:val="single"/>
                  <w:lang w:eastAsia="ja-JP"/>
                </w:rPr>
                <w:delText>0</w:delText>
              </w:r>
            </w:del>
          </w:p>
        </w:tc>
        <w:tc>
          <w:tcPr>
            <w:tcW w:w="5073" w:type="dxa"/>
          </w:tcPr>
          <w:p w14:paraId="2748FFBD" w14:textId="7B2BC942" w:rsidR="00900F17" w:rsidRPr="001D4CD9" w:rsidRDefault="00900F17" w:rsidP="009355DF">
            <w:pPr>
              <w:pStyle w:val="CellText"/>
            </w:pPr>
            <w:r w:rsidRPr="001D4CD9">
              <w:t xml:space="preserve">Basic </w:t>
            </w:r>
            <w:proofErr w:type="spellStart"/>
            <w:r w:rsidRPr="001D4CD9">
              <w:t>BlockAck</w:t>
            </w:r>
            <w:proofErr w:type="spellEnd"/>
          </w:p>
        </w:tc>
      </w:tr>
      <w:tr w:rsidR="00900F17" w:rsidRPr="001D4CD9" w14:paraId="1C0FD06C" w14:textId="77777777" w:rsidTr="00900F17">
        <w:trPr>
          <w:jc w:val="center"/>
        </w:trPr>
        <w:tc>
          <w:tcPr>
            <w:tcW w:w="1125" w:type="dxa"/>
            <w:vMerge/>
            <w:vAlign w:val="bottom"/>
          </w:tcPr>
          <w:p w14:paraId="2258BF70" w14:textId="77777777" w:rsidR="00900F17" w:rsidRPr="001D4CD9" w:rsidRDefault="00900F17" w:rsidP="009355DF">
            <w:pPr>
              <w:pStyle w:val="CellText"/>
              <w:jc w:val="center"/>
            </w:pPr>
          </w:p>
        </w:tc>
        <w:tc>
          <w:tcPr>
            <w:tcW w:w="1213" w:type="dxa"/>
            <w:vMerge/>
            <w:vAlign w:val="bottom"/>
          </w:tcPr>
          <w:p w14:paraId="41B4EE13" w14:textId="77777777" w:rsidR="00900F17" w:rsidRPr="001D4CD9" w:rsidRDefault="00900F17" w:rsidP="009355DF">
            <w:pPr>
              <w:pStyle w:val="CellText"/>
              <w:jc w:val="center"/>
            </w:pPr>
          </w:p>
        </w:tc>
        <w:tc>
          <w:tcPr>
            <w:tcW w:w="1111" w:type="dxa"/>
            <w:vAlign w:val="bottom"/>
          </w:tcPr>
          <w:p w14:paraId="551E2631" w14:textId="0F7493BA" w:rsidR="00900F17" w:rsidRPr="00D044C3" w:rsidRDefault="00900F17" w:rsidP="009355DF">
            <w:pPr>
              <w:pStyle w:val="CellText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01</w:t>
            </w:r>
          </w:p>
        </w:tc>
        <w:tc>
          <w:tcPr>
            <w:tcW w:w="1054" w:type="dxa"/>
          </w:tcPr>
          <w:p w14:paraId="48216794" w14:textId="310A3B5D" w:rsidR="00900F17" w:rsidRPr="00900F17" w:rsidRDefault="00900F17" w:rsidP="00900F17">
            <w:pPr>
              <w:pStyle w:val="CellText"/>
              <w:jc w:val="center"/>
              <w:rPr>
                <w:rFonts w:eastAsiaTheme="minorEastAsia"/>
                <w:u w:val="single"/>
                <w:lang w:eastAsia="ja-JP"/>
              </w:rPr>
            </w:pPr>
            <w:del w:id="66" w:author="adachi1" w:date="2016-06-13T09:03:00Z">
              <w:r w:rsidRPr="00900F17" w:rsidDel="00900F17">
                <w:rPr>
                  <w:rFonts w:eastAsiaTheme="minorEastAsia" w:hint="eastAsia"/>
                  <w:u w:val="single"/>
                  <w:lang w:eastAsia="ja-JP"/>
                </w:rPr>
                <w:delText>0</w:delText>
              </w:r>
            </w:del>
          </w:p>
        </w:tc>
        <w:tc>
          <w:tcPr>
            <w:tcW w:w="5073" w:type="dxa"/>
          </w:tcPr>
          <w:p w14:paraId="64FEBFC5" w14:textId="57A09FDB" w:rsidR="00900F17" w:rsidRPr="00D044C3" w:rsidRDefault="00900F17" w:rsidP="009355DF">
            <w:pPr>
              <w:pStyle w:val="CellText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Reserved</w:t>
            </w:r>
          </w:p>
        </w:tc>
      </w:tr>
      <w:tr w:rsidR="00900F17" w:rsidRPr="001D4CD9" w14:paraId="7BD26F8D" w14:textId="77777777" w:rsidTr="00900F17">
        <w:trPr>
          <w:jc w:val="center"/>
        </w:trPr>
        <w:tc>
          <w:tcPr>
            <w:tcW w:w="1125" w:type="dxa"/>
            <w:vMerge/>
            <w:vAlign w:val="bottom"/>
          </w:tcPr>
          <w:p w14:paraId="712B77D5" w14:textId="77777777" w:rsidR="00900F17" w:rsidRPr="001D4CD9" w:rsidRDefault="00900F17" w:rsidP="009355DF">
            <w:pPr>
              <w:pStyle w:val="CellText"/>
              <w:jc w:val="center"/>
            </w:pPr>
          </w:p>
        </w:tc>
        <w:tc>
          <w:tcPr>
            <w:tcW w:w="1213" w:type="dxa"/>
            <w:vMerge/>
            <w:vAlign w:val="bottom"/>
          </w:tcPr>
          <w:p w14:paraId="2BA12A7B" w14:textId="77777777" w:rsidR="00900F17" w:rsidRPr="001D4CD9" w:rsidRDefault="00900F17" w:rsidP="009355DF">
            <w:pPr>
              <w:pStyle w:val="CellText"/>
              <w:jc w:val="center"/>
            </w:pPr>
          </w:p>
        </w:tc>
        <w:tc>
          <w:tcPr>
            <w:tcW w:w="1111" w:type="dxa"/>
            <w:vAlign w:val="bottom"/>
          </w:tcPr>
          <w:p w14:paraId="60E7788A" w14:textId="1F292A23" w:rsidR="00900F17" w:rsidRDefault="00900F17" w:rsidP="009355DF">
            <w:pPr>
              <w:pStyle w:val="CellText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10</w:t>
            </w:r>
          </w:p>
        </w:tc>
        <w:tc>
          <w:tcPr>
            <w:tcW w:w="1054" w:type="dxa"/>
          </w:tcPr>
          <w:p w14:paraId="4FA7E4E9" w14:textId="70943BD8" w:rsidR="00900F17" w:rsidRPr="00900F17" w:rsidRDefault="00900F17" w:rsidP="00900F17">
            <w:pPr>
              <w:pStyle w:val="CellText"/>
              <w:jc w:val="center"/>
              <w:rPr>
                <w:rFonts w:eastAsiaTheme="minorEastAsia"/>
                <w:u w:val="single"/>
                <w:lang w:eastAsia="ja-JP"/>
              </w:rPr>
            </w:pPr>
            <w:del w:id="67" w:author="adachi1" w:date="2016-06-13T09:03:00Z">
              <w:r w:rsidRPr="00900F17" w:rsidDel="00900F17">
                <w:rPr>
                  <w:rFonts w:eastAsiaTheme="minorEastAsia" w:hint="eastAsia"/>
                  <w:u w:val="single"/>
                  <w:lang w:eastAsia="ja-JP"/>
                </w:rPr>
                <w:delText>0</w:delText>
              </w:r>
            </w:del>
          </w:p>
        </w:tc>
        <w:tc>
          <w:tcPr>
            <w:tcW w:w="5073" w:type="dxa"/>
          </w:tcPr>
          <w:p w14:paraId="72DBF853" w14:textId="448F7C7F" w:rsidR="00900F17" w:rsidRDefault="00900F17" w:rsidP="009355DF">
            <w:pPr>
              <w:pStyle w:val="CellText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Reserved</w:t>
            </w:r>
          </w:p>
        </w:tc>
      </w:tr>
      <w:tr w:rsidR="00900F17" w:rsidRPr="001D4CD9" w14:paraId="14EB4B00" w14:textId="77777777" w:rsidTr="00900F17">
        <w:trPr>
          <w:jc w:val="center"/>
        </w:trPr>
        <w:tc>
          <w:tcPr>
            <w:tcW w:w="1125" w:type="dxa"/>
            <w:vMerge/>
            <w:vAlign w:val="bottom"/>
          </w:tcPr>
          <w:p w14:paraId="41997A8F" w14:textId="77777777" w:rsidR="00900F17" w:rsidRPr="001D4CD9" w:rsidRDefault="00900F17" w:rsidP="009355DF">
            <w:pPr>
              <w:pStyle w:val="CellText"/>
              <w:jc w:val="center"/>
            </w:pPr>
          </w:p>
        </w:tc>
        <w:tc>
          <w:tcPr>
            <w:tcW w:w="1213" w:type="dxa"/>
            <w:vMerge/>
            <w:vAlign w:val="bottom"/>
          </w:tcPr>
          <w:p w14:paraId="37FF94FE" w14:textId="77777777" w:rsidR="00900F17" w:rsidRPr="001D4CD9" w:rsidRDefault="00900F17" w:rsidP="009355DF">
            <w:pPr>
              <w:pStyle w:val="CellText"/>
              <w:jc w:val="center"/>
            </w:pPr>
          </w:p>
        </w:tc>
        <w:tc>
          <w:tcPr>
            <w:tcW w:w="1111" w:type="dxa"/>
            <w:vAlign w:val="bottom"/>
          </w:tcPr>
          <w:p w14:paraId="6303B454" w14:textId="697F2316" w:rsidR="00900F17" w:rsidRDefault="00900F17" w:rsidP="009355DF">
            <w:pPr>
              <w:pStyle w:val="CellText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11</w:t>
            </w:r>
          </w:p>
        </w:tc>
        <w:tc>
          <w:tcPr>
            <w:tcW w:w="1054" w:type="dxa"/>
          </w:tcPr>
          <w:p w14:paraId="2B9DEB65" w14:textId="01C8BE3D" w:rsidR="00900F17" w:rsidRPr="00900F17" w:rsidRDefault="00900F17" w:rsidP="00900F17">
            <w:pPr>
              <w:pStyle w:val="CellText"/>
              <w:jc w:val="center"/>
              <w:rPr>
                <w:rFonts w:eastAsiaTheme="minorEastAsia"/>
                <w:u w:val="single"/>
                <w:lang w:eastAsia="ja-JP"/>
              </w:rPr>
            </w:pPr>
            <w:del w:id="68" w:author="adachi1" w:date="2016-06-13T09:03:00Z">
              <w:r w:rsidRPr="00900F17" w:rsidDel="00900F17">
                <w:rPr>
                  <w:rFonts w:eastAsiaTheme="minorEastAsia" w:hint="eastAsia"/>
                  <w:u w:val="single"/>
                  <w:lang w:eastAsia="ja-JP"/>
                </w:rPr>
                <w:delText>0</w:delText>
              </w:r>
            </w:del>
          </w:p>
        </w:tc>
        <w:tc>
          <w:tcPr>
            <w:tcW w:w="5073" w:type="dxa"/>
          </w:tcPr>
          <w:p w14:paraId="04BAFF93" w14:textId="77059123" w:rsidR="00900F17" w:rsidRDefault="00900F17" w:rsidP="009355DF">
            <w:pPr>
              <w:pStyle w:val="CellText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Reserved</w:t>
            </w:r>
          </w:p>
        </w:tc>
      </w:tr>
      <w:tr w:rsidR="00900F17" w:rsidRPr="001D4CD9" w14:paraId="68A8F53F" w14:textId="77777777" w:rsidTr="00900F17">
        <w:trPr>
          <w:jc w:val="center"/>
        </w:trPr>
        <w:tc>
          <w:tcPr>
            <w:tcW w:w="1125" w:type="dxa"/>
            <w:vMerge w:val="restart"/>
          </w:tcPr>
          <w:p w14:paraId="0F3C60B3" w14:textId="77777777" w:rsidR="00900F17" w:rsidRPr="001D4CD9" w:rsidRDefault="00900F17" w:rsidP="00D044C3">
            <w:pPr>
              <w:pStyle w:val="CellText"/>
              <w:jc w:val="center"/>
            </w:pPr>
            <w:r w:rsidRPr="001D4CD9">
              <w:t>0</w:t>
            </w:r>
          </w:p>
        </w:tc>
        <w:tc>
          <w:tcPr>
            <w:tcW w:w="1213" w:type="dxa"/>
            <w:vMerge w:val="restart"/>
          </w:tcPr>
          <w:p w14:paraId="1A565EDD" w14:textId="77777777" w:rsidR="00900F17" w:rsidRPr="001D4CD9" w:rsidRDefault="00900F17" w:rsidP="00D044C3">
            <w:pPr>
              <w:pStyle w:val="CellText"/>
              <w:jc w:val="center"/>
            </w:pPr>
            <w:r w:rsidRPr="001D4CD9">
              <w:t>1</w:t>
            </w:r>
          </w:p>
        </w:tc>
        <w:tc>
          <w:tcPr>
            <w:tcW w:w="1111" w:type="dxa"/>
            <w:vAlign w:val="bottom"/>
          </w:tcPr>
          <w:p w14:paraId="7E8201B9" w14:textId="4949173E" w:rsidR="00900F17" w:rsidRPr="00D044C3" w:rsidRDefault="00900F17" w:rsidP="009355DF">
            <w:pPr>
              <w:pStyle w:val="CellText"/>
              <w:jc w:val="center"/>
              <w:rPr>
                <w:rFonts w:eastAsiaTheme="minorEastAsia"/>
                <w:lang w:eastAsia="ja-JP"/>
              </w:rPr>
            </w:pPr>
            <w:r w:rsidRPr="001D4CD9">
              <w:t>0</w:t>
            </w:r>
            <w:r>
              <w:rPr>
                <w:rFonts w:eastAsiaTheme="minorEastAsia" w:hint="eastAsia"/>
                <w:lang w:eastAsia="ja-JP"/>
              </w:rPr>
              <w:t>0</w:t>
            </w:r>
          </w:p>
        </w:tc>
        <w:tc>
          <w:tcPr>
            <w:tcW w:w="1054" w:type="dxa"/>
          </w:tcPr>
          <w:p w14:paraId="43676227" w14:textId="0D36EBE0" w:rsidR="00900F17" w:rsidRPr="00900F17" w:rsidRDefault="00900F17" w:rsidP="00900F17">
            <w:pPr>
              <w:pStyle w:val="CellText"/>
              <w:jc w:val="center"/>
              <w:rPr>
                <w:rFonts w:eastAsiaTheme="minorEastAsia"/>
                <w:u w:val="single"/>
                <w:lang w:eastAsia="ja-JP"/>
              </w:rPr>
            </w:pPr>
            <w:del w:id="69" w:author="adachi1" w:date="2016-06-13T09:03:00Z">
              <w:r w:rsidRPr="00900F17" w:rsidDel="00900F17">
                <w:rPr>
                  <w:rFonts w:eastAsiaTheme="minorEastAsia" w:hint="eastAsia"/>
                  <w:u w:val="single"/>
                  <w:lang w:eastAsia="ja-JP"/>
                </w:rPr>
                <w:delText>0</w:delText>
              </w:r>
            </w:del>
          </w:p>
        </w:tc>
        <w:tc>
          <w:tcPr>
            <w:tcW w:w="5073" w:type="dxa"/>
          </w:tcPr>
          <w:p w14:paraId="11DD0F84" w14:textId="645C48F2" w:rsidR="00900F17" w:rsidRPr="001D4CD9" w:rsidRDefault="00900F17" w:rsidP="009355DF">
            <w:pPr>
              <w:pStyle w:val="CellText"/>
            </w:pPr>
            <w:r w:rsidRPr="001D4CD9">
              <w:t xml:space="preserve">Compressed </w:t>
            </w:r>
            <w:proofErr w:type="spellStart"/>
            <w:r w:rsidRPr="001D4CD9">
              <w:t>BlockAck</w:t>
            </w:r>
            <w:proofErr w:type="spellEnd"/>
          </w:p>
        </w:tc>
      </w:tr>
      <w:tr w:rsidR="00900F17" w:rsidRPr="001D4CD9" w14:paraId="087EA95A" w14:textId="77777777" w:rsidTr="00900F17">
        <w:trPr>
          <w:jc w:val="center"/>
        </w:trPr>
        <w:tc>
          <w:tcPr>
            <w:tcW w:w="1125" w:type="dxa"/>
            <w:vMerge/>
            <w:vAlign w:val="bottom"/>
          </w:tcPr>
          <w:p w14:paraId="26C5714B" w14:textId="77777777" w:rsidR="00900F17" w:rsidRPr="001D4CD9" w:rsidRDefault="00900F17" w:rsidP="009355DF">
            <w:pPr>
              <w:pStyle w:val="CellText"/>
              <w:jc w:val="center"/>
            </w:pPr>
          </w:p>
        </w:tc>
        <w:tc>
          <w:tcPr>
            <w:tcW w:w="1213" w:type="dxa"/>
            <w:vMerge/>
            <w:vAlign w:val="bottom"/>
          </w:tcPr>
          <w:p w14:paraId="7F9802BD" w14:textId="77777777" w:rsidR="00900F17" w:rsidRPr="001D4CD9" w:rsidRDefault="00900F17" w:rsidP="009355DF">
            <w:pPr>
              <w:pStyle w:val="CellText"/>
              <w:jc w:val="center"/>
            </w:pPr>
          </w:p>
        </w:tc>
        <w:tc>
          <w:tcPr>
            <w:tcW w:w="1111" w:type="dxa"/>
            <w:vAlign w:val="bottom"/>
          </w:tcPr>
          <w:p w14:paraId="05AE0B38" w14:textId="0BC9E29C" w:rsidR="00900F17" w:rsidRPr="00D044C3" w:rsidRDefault="00900F17" w:rsidP="009355DF">
            <w:pPr>
              <w:pStyle w:val="CellText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01</w:t>
            </w:r>
          </w:p>
        </w:tc>
        <w:tc>
          <w:tcPr>
            <w:tcW w:w="1054" w:type="dxa"/>
          </w:tcPr>
          <w:p w14:paraId="12A792F9" w14:textId="0F03AF52" w:rsidR="00900F17" w:rsidRPr="00900F17" w:rsidRDefault="00900F17" w:rsidP="00900F17">
            <w:pPr>
              <w:pStyle w:val="CellText"/>
              <w:jc w:val="center"/>
              <w:rPr>
                <w:rFonts w:eastAsiaTheme="minorEastAsia"/>
                <w:u w:val="single"/>
                <w:lang w:eastAsia="ja-JP"/>
              </w:rPr>
            </w:pPr>
            <w:del w:id="70" w:author="adachi1" w:date="2016-06-13T09:03:00Z">
              <w:r w:rsidRPr="00900F17" w:rsidDel="00900F17">
                <w:rPr>
                  <w:rFonts w:eastAsiaTheme="minorEastAsia" w:hint="eastAsia"/>
                  <w:u w:val="single"/>
                  <w:lang w:eastAsia="ja-JP"/>
                </w:rPr>
                <w:delText>0</w:delText>
              </w:r>
            </w:del>
          </w:p>
        </w:tc>
        <w:tc>
          <w:tcPr>
            <w:tcW w:w="5073" w:type="dxa"/>
          </w:tcPr>
          <w:p w14:paraId="3AD495AC" w14:textId="079623D0" w:rsidR="00900F17" w:rsidRPr="00D044C3" w:rsidRDefault="00900F17" w:rsidP="009355DF">
            <w:pPr>
              <w:pStyle w:val="CellText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 xml:space="preserve">GLK-GCR </w:t>
            </w:r>
            <w:proofErr w:type="spellStart"/>
            <w:r>
              <w:rPr>
                <w:rFonts w:eastAsiaTheme="minorEastAsia" w:hint="eastAsia"/>
                <w:lang w:eastAsia="ja-JP"/>
              </w:rPr>
              <w:t>BlockAck</w:t>
            </w:r>
            <w:proofErr w:type="spellEnd"/>
            <w:ins w:id="71" w:author="adachi1" w:date="2016-07-07T11:50:00Z">
              <w:r w:rsidR="00DB5D26">
                <w:rPr>
                  <w:rFonts w:eastAsiaTheme="minorEastAsia" w:hint="eastAsia"/>
                  <w:lang w:eastAsia="ja-JP"/>
                </w:rPr>
                <w:t>(#961</w:t>
              </w:r>
            </w:ins>
            <w:ins w:id="72" w:author="adachi1" w:date="2016-07-07T11:51:00Z">
              <w:r w:rsidR="00257A08">
                <w:rPr>
                  <w:rFonts w:eastAsiaTheme="minorEastAsia" w:hint="eastAsia"/>
                  <w:lang w:eastAsia="ja-JP"/>
                </w:rPr>
                <w:t>,#1137</w:t>
              </w:r>
            </w:ins>
            <w:ins w:id="73" w:author="adachi1" w:date="2016-07-07T11:53:00Z">
              <w:r w:rsidR="00040FBA">
                <w:rPr>
                  <w:rFonts w:eastAsiaTheme="minorEastAsia" w:hint="eastAsia"/>
                  <w:lang w:eastAsia="ja-JP"/>
                </w:rPr>
                <w:t>.#212</w:t>
              </w:r>
            </w:ins>
            <w:ins w:id="74" w:author="adachi1" w:date="2016-07-07T11:50:00Z">
              <w:r w:rsidR="00DB5D26">
                <w:rPr>
                  <w:rFonts w:eastAsiaTheme="minorEastAsia" w:hint="eastAsia"/>
                  <w:lang w:eastAsia="ja-JP"/>
                </w:rPr>
                <w:t>)</w:t>
              </w:r>
            </w:ins>
          </w:p>
        </w:tc>
      </w:tr>
      <w:tr w:rsidR="00900F17" w:rsidRPr="001D4CD9" w14:paraId="1DF34C80" w14:textId="77777777" w:rsidTr="00900F17">
        <w:trPr>
          <w:jc w:val="center"/>
        </w:trPr>
        <w:tc>
          <w:tcPr>
            <w:tcW w:w="1125" w:type="dxa"/>
            <w:vMerge/>
            <w:vAlign w:val="bottom"/>
          </w:tcPr>
          <w:p w14:paraId="69946527" w14:textId="77777777" w:rsidR="00900F17" w:rsidRPr="001D4CD9" w:rsidRDefault="00900F17" w:rsidP="009355DF">
            <w:pPr>
              <w:pStyle w:val="CellText"/>
              <w:jc w:val="center"/>
            </w:pPr>
          </w:p>
        </w:tc>
        <w:tc>
          <w:tcPr>
            <w:tcW w:w="1213" w:type="dxa"/>
            <w:vMerge/>
            <w:vAlign w:val="bottom"/>
          </w:tcPr>
          <w:p w14:paraId="7CF9804D" w14:textId="77777777" w:rsidR="00900F17" w:rsidRPr="001D4CD9" w:rsidRDefault="00900F17" w:rsidP="009355DF">
            <w:pPr>
              <w:pStyle w:val="CellText"/>
              <w:jc w:val="center"/>
            </w:pPr>
          </w:p>
        </w:tc>
        <w:tc>
          <w:tcPr>
            <w:tcW w:w="1111" w:type="dxa"/>
            <w:vAlign w:val="bottom"/>
          </w:tcPr>
          <w:p w14:paraId="0ABC02D6" w14:textId="0BFBA735" w:rsidR="00900F17" w:rsidRDefault="00900F17" w:rsidP="009355DF">
            <w:pPr>
              <w:pStyle w:val="CellText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10</w:t>
            </w:r>
          </w:p>
        </w:tc>
        <w:tc>
          <w:tcPr>
            <w:tcW w:w="1054" w:type="dxa"/>
          </w:tcPr>
          <w:p w14:paraId="3573C11D" w14:textId="1B699714" w:rsidR="00900F17" w:rsidRPr="00900F17" w:rsidRDefault="00900F17" w:rsidP="00900F17">
            <w:pPr>
              <w:pStyle w:val="CellText"/>
              <w:jc w:val="center"/>
              <w:rPr>
                <w:rFonts w:eastAsiaTheme="minorEastAsia"/>
                <w:u w:val="single"/>
                <w:lang w:eastAsia="ja-JP"/>
              </w:rPr>
            </w:pPr>
            <w:del w:id="75" w:author="adachi1" w:date="2016-06-13T09:03:00Z">
              <w:r w:rsidRPr="00900F17" w:rsidDel="00900F17">
                <w:rPr>
                  <w:rFonts w:eastAsiaTheme="minorEastAsia" w:hint="eastAsia"/>
                  <w:u w:val="single"/>
                  <w:lang w:eastAsia="ja-JP"/>
                </w:rPr>
                <w:delText>1</w:delText>
              </w:r>
            </w:del>
          </w:p>
        </w:tc>
        <w:tc>
          <w:tcPr>
            <w:tcW w:w="5073" w:type="dxa"/>
          </w:tcPr>
          <w:p w14:paraId="589D19CA" w14:textId="41BE1D38" w:rsidR="00900F17" w:rsidRDefault="00900F17" w:rsidP="009355DF">
            <w:pPr>
              <w:pStyle w:val="CellText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 xml:space="preserve">GCR </w:t>
            </w:r>
            <w:proofErr w:type="spellStart"/>
            <w:r>
              <w:rPr>
                <w:rFonts w:eastAsiaTheme="minorEastAsia" w:hint="eastAsia"/>
                <w:lang w:eastAsia="ja-JP"/>
              </w:rPr>
              <w:t>BlockAck</w:t>
            </w:r>
            <w:proofErr w:type="spellEnd"/>
          </w:p>
        </w:tc>
      </w:tr>
      <w:tr w:rsidR="00900F17" w:rsidRPr="001D4CD9" w14:paraId="68BD5514" w14:textId="77777777" w:rsidTr="00900F17">
        <w:trPr>
          <w:jc w:val="center"/>
        </w:trPr>
        <w:tc>
          <w:tcPr>
            <w:tcW w:w="1125" w:type="dxa"/>
            <w:vMerge/>
            <w:vAlign w:val="bottom"/>
          </w:tcPr>
          <w:p w14:paraId="5DCA7734" w14:textId="77777777" w:rsidR="00900F17" w:rsidRPr="001D4CD9" w:rsidRDefault="00900F17" w:rsidP="009355DF">
            <w:pPr>
              <w:pStyle w:val="CellText"/>
              <w:jc w:val="center"/>
            </w:pPr>
          </w:p>
        </w:tc>
        <w:tc>
          <w:tcPr>
            <w:tcW w:w="1213" w:type="dxa"/>
            <w:vMerge/>
            <w:vAlign w:val="bottom"/>
          </w:tcPr>
          <w:p w14:paraId="3B4BF562" w14:textId="77777777" w:rsidR="00900F17" w:rsidRPr="001D4CD9" w:rsidRDefault="00900F17" w:rsidP="009355DF">
            <w:pPr>
              <w:pStyle w:val="CellText"/>
              <w:jc w:val="center"/>
            </w:pPr>
          </w:p>
        </w:tc>
        <w:tc>
          <w:tcPr>
            <w:tcW w:w="1111" w:type="dxa"/>
            <w:vAlign w:val="bottom"/>
          </w:tcPr>
          <w:p w14:paraId="6C11953A" w14:textId="31B2C3BA" w:rsidR="00900F17" w:rsidRDefault="00900F17" w:rsidP="009355DF">
            <w:pPr>
              <w:pStyle w:val="CellText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11</w:t>
            </w:r>
          </w:p>
        </w:tc>
        <w:tc>
          <w:tcPr>
            <w:tcW w:w="1054" w:type="dxa"/>
          </w:tcPr>
          <w:p w14:paraId="6A9322A1" w14:textId="3CD58AA2" w:rsidR="00900F17" w:rsidRPr="00900F17" w:rsidRDefault="00900F17" w:rsidP="00900F17">
            <w:pPr>
              <w:pStyle w:val="CellText"/>
              <w:jc w:val="center"/>
              <w:rPr>
                <w:rFonts w:eastAsiaTheme="minorEastAsia"/>
                <w:u w:val="single"/>
                <w:lang w:eastAsia="ja-JP"/>
              </w:rPr>
            </w:pPr>
            <w:del w:id="76" w:author="adachi1" w:date="2016-06-13T09:03:00Z">
              <w:r w:rsidRPr="00900F17" w:rsidDel="00900F17">
                <w:rPr>
                  <w:rFonts w:eastAsiaTheme="minorEastAsia" w:hint="eastAsia"/>
                  <w:u w:val="single"/>
                  <w:lang w:eastAsia="ja-JP"/>
                </w:rPr>
                <w:delText>1</w:delText>
              </w:r>
            </w:del>
          </w:p>
        </w:tc>
        <w:tc>
          <w:tcPr>
            <w:tcW w:w="5073" w:type="dxa"/>
          </w:tcPr>
          <w:p w14:paraId="29BA3CDB" w14:textId="34C45239" w:rsidR="00900F17" w:rsidRDefault="00900F17" w:rsidP="009355DF">
            <w:pPr>
              <w:pStyle w:val="CellText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Reserved</w:t>
            </w:r>
          </w:p>
        </w:tc>
      </w:tr>
      <w:tr w:rsidR="00900F17" w:rsidRPr="001D4CD9" w14:paraId="5BD868EF" w14:textId="77777777" w:rsidTr="00900F17">
        <w:trPr>
          <w:jc w:val="center"/>
        </w:trPr>
        <w:tc>
          <w:tcPr>
            <w:tcW w:w="1125" w:type="dxa"/>
            <w:vMerge w:val="restart"/>
          </w:tcPr>
          <w:p w14:paraId="34D557DD" w14:textId="77777777" w:rsidR="00900F17" w:rsidRPr="001D4CD9" w:rsidRDefault="00900F17" w:rsidP="00D044C3">
            <w:pPr>
              <w:pStyle w:val="CellText"/>
              <w:jc w:val="center"/>
            </w:pPr>
            <w:r w:rsidRPr="001D4CD9">
              <w:t>1</w:t>
            </w:r>
          </w:p>
        </w:tc>
        <w:tc>
          <w:tcPr>
            <w:tcW w:w="1213" w:type="dxa"/>
            <w:vMerge w:val="restart"/>
          </w:tcPr>
          <w:p w14:paraId="77989B4A" w14:textId="77777777" w:rsidR="00900F17" w:rsidRPr="001D4CD9" w:rsidRDefault="00900F17" w:rsidP="00D044C3">
            <w:pPr>
              <w:pStyle w:val="CellText"/>
              <w:jc w:val="center"/>
            </w:pPr>
            <w:r w:rsidRPr="001D4CD9">
              <w:t>0</w:t>
            </w:r>
          </w:p>
        </w:tc>
        <w:tc>
          <w:tcPr>
            <w:tcW w:w="1111" w:type="dxa"/>
            <w:vAlign w:val="bottom"/>
          </w:tcPr>
          <w:p w14:paraId="348A5634" w14:textId="5C4B6258" w:rsidR="00900F17" w:rsidRPr="00D044C3" w:rsidRDefault="00900F17" w:rsidP="009355DF">
            <w:pPr>
              <w:pStyle w:val="CellText"/>
              <w:jc w:val="center"/>
              <w:rPr>
                <w:rFonts w:eastAsiaTheme="minorEastAsia"/>
                <w:lang w:eastAsia="ja-JP"/>
              </w:rPr>
            </w:pPr>
            <w:r w:rsidRPr="001D4CD9">
              <w:t>0</w:t>
            </w:r>
            <w:r>
              <w:rPr>
                <w:rFonts w:eastAsiaTheme="minorEastAsia" w:hint="eastAsia"/>
                <w:lang w:eastAsia="ja-JP"/>
              </w:rPr>
              <w:t>0</w:t>
            </w:r>
          </w:p>
        </w:tc>
        <w:tc>
          <w:tcPr>
            <w:tcW w:w="1054" w:type="dxa"/>
          </w:tcPr>
          <w:p w14:paraId="2579B02F" w14:textId="6734390F" w:rsidR="00900F17" w:rsidRPr="00900F17" w:rsidRDefault="00900F17" w:rsidP="00900F17">
            <w:pPr>
              <w:pStyle w:val="CellText"/>
              <w:jc w:val="center"/>
              <w:rPr>
                <w:rFonts w:eastAsiaTheme="minorEastAsia"/>
                <w:u w:val="single"/>
                <w:lang w:eastAsia="ja-JP"/>
              </w:rPr>
            </w:pPr>
            <w:del w:id="77" w:author="adachi1" w:date="2016-06-13T09:03:00Z">
              <w:r w:rsidRPr="00900F17" w:rsidDel="00900F17">
                <w:rPr>
                  <w:rFonts w:eastAsiaTheme="minorEastAsia" w:hint="eastAsia"/>
                  <w:u w:val="single"/>
                  <w:lang w:eastAsia="ja-JP"/>
                </w:rPr>
                <w:delText>0</w:delText>
              </w:r>
            </w:del>
          </w:p>
        </w:tc>
        <w:tc>
          <w:tcPr>
            <w:tcW w:w="5073" w:type="dxa"/>
          </w:tcPr>
          <w:p w14:paraId="09FA2133" w14:textId="29A47719" w:rsidR="00900F17" w:rsidRPr="001D4CD9" w:rsidRDefault="00900F17" w:rsidP="00D044C3">
            <w:pPr>
              <w:pStyle w:val="CellText"/>
            </w:pPr>
            <w:r w:rsidRPr="001D4CD9">
              <w:t>Extended Compressed</w:t>
            </w:r>
            <w:r>
              <w:rPr>
                <w:rFonts w:eastAsiaTheme="minorEastAsia" w:hint="eastAsia"/>
                <w:lang w:eastAsia="ja-JP"/>
              </w:rPr>
              <w:t xml:space="preserve"> </w:t>
            </w:r>
            <w:proofErr w:type="spellStart"/>
            <w:r w:rsidRPr="001D4CD9">
              <w:t>BlockAck</w:t>
            </w:r>
            <w:proofErr w:type="spellEnd"/>
          </w:p>
        </w:tc>
      </w:tr>
      <w:tr w:rsidR="00900F17" w:rsidRPr="001D4CD9" w14:paraId="559F27C3" w14:textId="77777777" w:rsidTr="00900F17">
        <w:trPr>
          <w:jc w:val="center"/>
        </w:trPr>
        <w:tc>
          <w:tcPr>
            <w:tcW w:w="1125" w:type="dxa"/>
            <w:vMerge/>
            <w:vAlign w:val="bottom"/>
          </w:tcPr>
          <w:p w14:paraId="0A0CD619" w14:textId="77777777" w:rsidR="00900F17" w:rsidRPr="001D4CD9" w:rsidRDefault="00900F17" w:rsidP="009355DF">
            <w:pPr>
              <w:pStyle w:val="CellText"/>
              <w:jc w:val="center"/>
            </w:pPr>
          </w:p>
        </w:tc>
        <w:tc>
          <w:tcPr>
            <w:tcW w:w="1213" w:type="dxa"/>
            <w:vMerge/>
            <w:vAlign w:val="bottom"/>
          </w:tcPr>
          <w:p w14:paraId="297E3B93" w14:textId="77777777" w:rsidR="00900F17" w:rsidRPr="001D4CD9" w:rsidRDefault="00900F17" w:rsidP="009355DF">
            <w:pPr>
              <w:pStyle w:val="CellText"/>
              <w:jc w:val="center"/>
            </w:pPr>
          </w:p>
        </w:tc>
        <w:tc>
          <w:tcPr>
            <w:tcW w:w="1111" w:type="dxa"/>
            <w:vAlign w:val="bottom"/>
          </w:tcPr>
          <w:p w14:paraId="6AC03C9C" w14:textId="30F0E3CF" w:rsidR="00900F17" w:rsidRPr="00D044C3" w:rsidRDefault="00900F17" w:rsidP="009355DF">
            <w:pPr>
              <w:pStyle w:val="CellText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01</w:t>
            </w:r>
          </w:p>
        </w:tc>
        <w:tc>
          <w:tcPr>
            <w:tcW w:w="1054" w:type="dxa"/>
          </w:tcPr>
          <w:p w14:paraId="73D1DF52" w14:textId="597DF2A1" w:rsidR="00900F17" w:rsidRPr="00900F17" w:rsidRDefault="00900F17" w:rsidP="00900F17">
            <w:pPr>
              <w:pStyle w:val="CellText"/>
              <w:jc w:val="center"/>
              <w:rPr>
                <w:rFonts w:eastAsiaTheme="minorEastAsia"/>
                <w:u w:val="single"/>
                <w:lang w:eastAsia="ja-JP"/>
              </w:rPr>
            </w:pPr>
            <w:del w:id="78" w:author="adachi1" w:date="2016-06-13T09:03:00Z">
              <w:r w:rsidRPr="00900F17" w:rsidDel="00900F17">
                <w:rPr>
                  <w:rFonts w:eastAsiaTheme="minorEastAsia" w:hint="eastAsia"/>
                  <w:u w:val="single"/>
                  <w:lang w:eastAsia="ja-JP"/>
                </w:rPr>
                <w:delText>0</w:delText>
              </w:r>
            </w:del>
          </w:p>
        </w:tc>
        <w:tc>
          <w:tcPr>
            <w:tcW w:w="5073" w:type="dxa"/>
          </w:tcPr>
          <w:p w14:paraId="5A42F433" w14:textId="4868B418" w:rsidR="00900F17" w:rsidRPr="00D044C3" w:rsidRDefault="00900F17" w:rsidP="00D044C3">
            <w:pPr>
              <w:pStyle w:val="CellText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Reserved</w:t>
            </w:r>
          </w:p>
        </w:tc>
      </w:tr>
      <w:tr w:rsidR="00900F17" w:rsidRPr="001D4CD9" w14:paraId="2F09499B" w14:textId="77777777" w:rsidTr="00900F17">
        <w:trPr>
          <w:jc w:val="center"/>
        </w:trPr>
        <w:tc>
          <w:tcPr>
            <w:tcW w:w="1125" w:type="dxa"/>
            <w:vMerge/>
            <w:vAlign w:val="bottom"/>
          </w:tcPr>
          <w:p w14:paraId="43480D79" w14:textId="77777777" w:rsidR="00900F17" w:rsidRPr="001D4CD9" w:rsidRDefault="00900F17" w:rsidP="009355DF">
            <w:pPr>
              <w:pStyle w:val="CellText"/>
              <w:jc w:val="center"/>
            </w:pPr>
          </w:p>
        </w:tc>
        <w:tc>
          <w:tcPr>
            <w:tcW w:w="1213" w:type="dxa"/>
            <w:vMerge/>
            <w:vAlign w:val="bottom"/>
          </w:tcPr>
          <w:p w14:paraId="3E39A330" w14:textId="77777777" w:rsidR="00900F17" w:rsidRPr="001D4CD9" w:rsidRDefault="00900F17" w:rsidP="009355DF">
            <w:pPr>
              <w:pStyle w:val="CellText"/>
              <w:jc w:val="center"/>
            </w:pPr>
          </w:p>
        </w:tc>
        <w:tc>
          <w:tcPr>
            <w:tcW w:w="1111" w:type="dxa"/>
            <w:vAlign w:val="bottom"/>
          </w:tcPr>
          <w:p w14:paraId="4436462C" w14:textId="7C2D3179" w:rsidR="00900F17" w:rsidRPr="00D044C3" w:rsidRDefault="00900F17" w:rsidP="009355DF">
            <w:pPr>
              <w:pStyle w:val="CellText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10</w:t>
            </w:r>
          </w:p>
        </w:tc>
        <w:tc>
          <w:tcPr>
            <w:tcW w:w="1054" w:type="dxa"/>
          </w:tcPr>
          <w:p w14:paraId="76DCFB6E" w14:textId="4FD1DFD5" w:rsidR="00900F17" w:rsidRPr="00900F17" w:rsidRDefault="00900F17" w:rsidP="00900F17">
            <w:pPr>
              <w:pStyle w:val="CellText"/>
              <w:jc w:val="center"/>
              <w:rPr>
                <w:rFonts w:eastAsiaTheme="minorEastAsia"/>
                <w:u w:val="single"/>
                <w:lang w:eastAsia="ja-JP"/>
              </w:rPr>
            </w:pPr>
            <w:del w:id="79" w:author="adachi1" w:date="2016-06-13T09:03:00Z">
              <w:r w:rsidRPr="00900F17" w:rsidDel="00900F17">
                <w:rPr>
                  <w:rFonts w:eastAsiaTheme="minorEastAsia" w:hint="eastAsia"/>
                  <w:u w:val="single"/>
                  <w:lang w:eastAsia="ja-JP"/>
                </w:rPr>
                <w:delText>0</w:delText>
              </w:r>
            </w:del>
          </w:p>
        </w:tc>
        <w:tc>
          <w:tcPr>
            <w:tcW w:w="5073" w:type="dxa"/>
          </w:tcPr>
          <w:p w14:paraId="2FA383F0" w14:textId="55714E7D" w:rsidR="00900F17" w:rsidRPr="00D044C3" w:rsidRDefault="00900F17" w:rsidP="00D044C3">
            <w:pPr>
              <w:pStyle w:val="CellText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Reserved</w:t>
            </w:r>
          </w:p>
        </w:tc>
      </w:tr>
      <w:tr w:rsidR="00900F17" w:rsidRPr="001D4CD9" w14:paraId="09A454FC" w14:textId="77777777" w:rsidTr="00900F17">
        <w:trPr>
          <w:jc w:val="center"/>
        </w:trPr>
        <w:tc>
          <w:tcPr>
            <w:tcW w:w="1125" w:type="dxa"/>
            <w:vMerge/>
            <w:vAlign w:val="bottom"/>
          </w:tcPr>
          <w:p w14:paraId="5501022A" w14:textId="77777777" w:rsidR="00900F17" w:rsidRPr="001D4CD9" w:rsidRDefault="00900F17" w:rsidP="009355DF">
            <w:pPr>
              <w:pStyle w:val="CellText"/>
              <w:jc w:val="center"/>
            </w:pPr>
          </w:p>
        </w:tc>
        <w:tc>
          <w:tcPr>
            <w:tcW w:w="1213" w:type="dxa"/>
            <w:vMerge/>
            <w:vAlign w:val="bottom"/>
          </w:tcPr>
          <w:p w14:paraId="22BCEA0A" w14:textId="77777777" w:rsidR="00900F17" w:rsidRPr="001D4CD9" w:rsidRDefault="00900F17" w:rsidP="009355DF">
            <w:pPr>
              <w:pStyle w:val="CellText"/>
              <w:jc w:val="center"/>
            </w:pPr>
          </w:p>
        </w:tc>
        <w:tc>
          <w:tcPr>
            <w:tcW w:w="1111" w:type="dxa"/>
            <w:vAlign w:val="bottom"/>
          </w:tcPr>
          <w:p w14:paraId="446B40DF" w14:textId="48432ABB" w:rsidR="00900F17" w:rsidRPr="00D044C3" w:rsidRDefault="00900F17" w:rsidP="009355DF">
            <w:pPr>
              <w:pStyle w:val="CellText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11</w:t>
            </w:r>
          </w:p>
        </w:tc>
        <w:tc>
          <w:tcPr>
            <w:tcW w:w="1054" w:type="dxa"/>
          </w:tcPr>
          <w:p w14:paraId="1320DA83" w14:textId="4184C3F2" w:rsidR="00900F17" w:rsidRPr="00900F17" w:rsidRDefault="00900F17" w:rsidP="00900F17">
            <w:pPr>
              <w:pStyle w:val="CellText"/>
              <w:jc w:val="center"/>
              <w:rPr>
                <w:rFonts w:eastAsiaTheme="minorEastAsia"/>
                <w:u w:val="single"/>
                <w:lang w:eastAsia="ja-JP"/>
              </w:rPr>
            </w:pPr>
            <w:del w:id="80" w:author="adachi1" w:date="2016-06-13T09:03:00Z">
              <w:r w:rsidRPr="00900F17" w:rsidDel="00900F17">
                <w:rPr>
                  <w:rFonts w:eastAsiaTheme="minorEastAsia" w:hint="eastAsia"/>
                  <w:u w:val="single"/>
                  <w:lang w:eastAsia="ja-JP"/>
                </w:rPr>
                <w:delText>0</w:delText>
              </w:r>
            </w:del>
          </w:p>
        </w:tc>
        <w:tc>
          <w:tcPr>
            <w:tcW w:w="5073" w:type="dxa"/>
          </w:tcPr>
          <w:p w14:paraId="0149DCB2" w14:textId="16A6ABFE" w:rsidR="00900F17" w:rsidRPr="00D044C3" w:rsidRDefault="00900F17" w:rsidP="00D044C3">
            <w:pPr>
              <w:pStyle w:val="CellText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Reserved</w:t>
            </w:r>
          </w:p>
        </w:tc>
      </w:tr>
      <w:tr w:rsidR="00900F17" w:rsidRPr="001D4CD9" w14:paraId="4218CE6E" w14:textId="77777777" w:rsidTr="00900F17">
        <w:trPr>
          <w:jc w:val="center"/>
        </w:trPr>
        <w:tc>
          <w:tcPr>
            <w:tcW w:w="1125" w:type="dxa"/>
            <w:vMerge w:val="restart"/>
          </w:tcPr>
          <w:p w14:paraId="183E76A3" w14:textId="77777777" w:rsidR="00900F17" w:rsidRPr="001D4CD9" w:rsidRDefault="00900F17" w:rsidP="00D044C3">
            <w:pPr>
              <w:pStyle w:val="CellText"/>
              <w:jc w:val="center"/>
            </w:pPr>
            <w:r w:rsidRPr="001D4CD9">
              <w:t>1</w:t>
            </w:r>
          </w:p>
        </w:tc>
        <w:tc>
          <w:tcPr>
            <w:tcW w:w="1213" w:type="dxa"/>
            <w:vMerge w:val="restart"/>
          </w:tcPr>
          <w:p w14:paraId="2F5A0E94" w14:textId="77777777" w:rsidR="00900F17" w:rsidRPr="001D4CD9" w:rsidRDefault="00900F17" w:rsidP="00D044C3">
            <w:pPr>
              <w:pStyle w:val="CellText"/>
              <w:jc w:val="center"/>
            </w:pPr>
            <w:r w:rsidRPr="001D4CD9">
              <w:t>1</w:t>
            </w:r>
          </w:p>
        </w:tc>
        <w:tc>
          <w:tcPr>
            <w:tcW w:w="1111" w:type="dxa"/>
            <w:vAlign w:val="bottom"/>
          </w:tcPr>
          <w:p w14:paraId="2CEE028F" w14:textId="77C73FB8" w:rsidR="00900F17" w:rsidRPr="00D044C3" w:rsidRDefault="00900F17" w:rsidP="009355DF">
            <w:pPr>
              <w:pStyle w:val="CellText"/>
              <w:jc w:val="center"/>
              <w:rPr>
                <w:rFonts w:eastAsiaTheme="minorEastAsia"/>
                <w:lang w:eastAsia="ja-JP"/>
              </w:rPr>
            </w:pPr>
            <w:r w:rsidRPr="001D4CD9">
              <w:t>0</w:t>
            </w:r>
            <w:r>
              <w:rPr>
                <w:rFonts w:eastAsiaTheme="minorEastAsia" w:hint="eastAsia"/>
                <w:lang w:eastAsia="ja-JP"/>
              </w:rPr>
              <w:t>0</w:t>
            </w:r>
          </w:p>
        </w:tc>
        <w:tc>
          <w:tcPr>
            <w:tcW w:w="1054" w:type="dxa"/>
          </w:tcPr>
          <w:p w14:paraId="2D0CD5A7" w14:textId="1D5E0564" w:rsidR="00900F17" w:rsidRPr="00900F17" w:rsidRDefault="00900F17" w:rsidP="00900F17">
            <w:pPr>
              <w:pStyle w:val="CellText"/>
              <w:jc w:val="center"/>
              <w:rPr>
                <w:rFonts w:eastAsiaTheme="minorEastAsia"/>
                <w:u w:val="single"/>
                <w:lang w:eastAsia="ja-JP"/>
              </w:rPr>
            </w:pPr>
            <w:del w:id="81" w:author="adachi1" w:date="2016-06-13T09:03:00Z">
              <w:r w:rsidRPr="00900F17" w:rsidDel="00900F17">
                <w:rPr>
                  <w:rFonts w:eastAsiaTheme="minorEastAsia" w:hint="eastAsia"/>
                  <w:u w:val="single"/>
                  <w:lang w:eastAsia="ja-JP"/>
                </w:rPr>
                <w:delText>0</w:delText>
              </w:r>
            </w:del>
          </w:p>
        </w:tc>
        <w:tc>
          <w:tcPr>
            <w:tcW w:w="5073" w:type="dxa"/>
          </w:tcPr>
          <w:p w14:paraId="04FEE80C" w14:textId="6E6B7FA5" w:rsidR="00900F17" w:rsidRPr="001D4CD9" w:rsidRDefault="00900F17" w:rsidP="009355DF">
            <w:pPr>
              <w:pStyle w:val="CellText"/>
            </w:pPr>
            <w:r w:rsidRPr="001D4CD9">
              <w:t xml:space="preserve">Multi-TID </w:t>
            </w:r>
            <w:proofErr w:type="spellStart"/>
            <w:r w:rsidRPr="001D4CD9">
              <w:t>BlockAck</w:t>
            </w:r>
            <w:proofErr w:type="spellEnd"/>
          </w:p>
        </w:tc>
      </w:tr>
      <w:tr w:rsidR="00900F17" w:rsidRPr="001D4CD9" w14:paraId="762C2287" w14:textId="77777777" w:rsidTr="00900F17">
        <w:trPr>
          <w:jc w:val="center"/>
        </w:trPr>
        <w:tc>
          <w:tcPr>
            <w:tcW w:w="1125" w:type="dxa"/>
            <w:vMerge/>
            <w:vAlign w:val="bottom"/>
          </w:tcPr>
          <w:p w14:paraId="50836BBB" w14:textId="77777777" w:rsidR="00900F17" w:rsidRPr="001D4CD9" w:rsidRDefault="00900F17" w:rsidP="009355DF">
            <w:pPr>
              <w:pStyle w:val="CellText"/>
              <w:jc w:val="center"/>
            </w:pPr>
          </w:p>
        </w:tc>
        <w:tc>
          <w:tcPr>
            <w:tcW w:w="1213" w:type="dxa"/>
            <w:vMerge/>
            <w:vAlign w:val="bottom"/>
          </w:tcPr>
          <w:p w14:paraId="5CC8C8F6" w14:textId="77777777" w:rsidR="00900F17" w:rsidRPr="001D4CD9" w:rsidRDefault="00900F17" w:rsidP="009355DF">
            <w:pPr>
              <w:pStyle w:val="CellText"/>
              <w:jc w:val="center"/>
            </w:pPr>
          </w:p>
        </w:tc>
        <w:tc>
          <w:tcPr>
            <w:tcW w:w="1111" w:type="dxa"/>
            <w:vAlign w:val="bottom"/>
          </w:tcPr>
          <w:p w14:paraId="1DD27204" w14:textId="6C07F668" w:rsidR="00900F17" w:rsidRPr="00D044C3" w:rsidRDefault="00900F17" w:rsidP="009355DF">
            <w:pPr>
              <w:pStyle w:val="CellText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01</w:t>
            </w:r>
          </w:p>
        </w:tc>
        <w:tc>
          <w:tcPr>
            <w:tcW w:w="1054" w:type="dxa"/>
          </w:tcPr>
          <w:p w14:paraId="584F02BA" w14:textId="3B018513" w:rsidR="00900F17" w:rsidRPr="00900F17" w:rsidRDefault="00900F17" w:rsidP="00900F17">
            <w:pPr>
              <w:pStyle w:val="CellText"/>
              <w:jc w:val="center"/>
              <w:rPr>
                <w:rFonts w:eastAsiaTheme="minorEastAsia"/>
                <w:u w:val="single"/>
                <w:lang w:eastAsia="ja-JP"/>
              </w:rPr>
            </w:pPr>
            <w:del w:id="82" w:author="adachi1" w:date="2016-06-13T09:03:00Z">
              <w:r w:rsidRPr="00900F17" w:rsidDel="00900F17">
                <w:rPr>
                  <w:rFonts w:eastAsiaTheme="minorEastAsia" w:hint="eastAsia"/>
                  <w:u w:val="single"/>
                  <w:lang w:eastAsia="ja-JP"/>
                </w:rPr>
                <w:delText>0</w:delText>
              </w:r>
            </w:del>
          </w:p>
        </w:tc>
        <w:tc>
          <w:tcPr>
            <w:tcW w:w="5073" w:type="dxa"/>
          </w:tcPr>
          <w:p w14:paraId="40E0410B" w14:textId="148A388D" w:rsidR="00900F17" w:rsidRPr="00D044C3" w:rsidRDefault="00900F17" w:rsidP="009355DF">
            <w:pPr>
              <w:pStyle w:val="CellText"/>
              <w:rPr>
                <w:rFonts w:eastAsiaTheme="minorEastAsia"/>
                <w:lang w:eastAsia="ja-JP"/>
              </w:rPr>
            </w:pPr>
            <w:del w:id="83" w:author="adachi1" w:date="2016-07-06T16:39:00Z">
              <w:r w:rsidDel="00A34732">
                <w:rPr>
                  <w:rFonts w:eastAsiaTheme="minorEastAsia" w:hint="eastAsia"/>
                  <w:lang w:eastAsia="ja-JP"/>
                </w:rPr>
                <w:delText>Reserved</w:delText>
              </w:r>
            </w:del>
            <w:ins w:id="84" w:author="adachi1" w:date="2016-07-06T16:39:00Z">
              <w:r w:rsidR="00A34732">
                <w:rPr>
                  <w:rFonts w:eastAsiaTheme="minorEastAsia" w:hint="eastAsia"/>
                  <w:lang w:eastAsia="ja-JP"/>
                </w:rPr>
                <w:t xml:space="preserve">Multi-STA </w:t>
              </w:r>
              <w:proofErr w:type="spellStart"/>
              <w:r w:rsidR="00A34732">
                <w:rPr>
                  <w:rFonts w:eastAsiaTheme="minorEastAsia" w:hint="eastAsia"/>
                  <w:lang w:eastAsia="ja-JP"/>
                </w:rPr>
                <w:t>BlockAck</w:t>
              </w:r>
              <w:proofErr w:type="spellEnd"/>
              <w:r w:rsidR="00A34732" w:rsidRPr="00A34732">
                <w:rPr>
                  <w:rFonts w:eastAsiaTheme="minorEastAsia" w:hint="eastAsia"/>
                  <w:color w:val="385623" w:themeColor="accent6" w:themeShade="80"/>
                  <w:lang w:eastAsia="ja-JP"/>
                </w:rPr>
                <w:t>(#2413)</w:t>
              </w:r>
            </w:ins>
          </w:p>
        </w:tc>
      </w:tr>
      <w:tr w:rsidR="00900F17" w:rsidRPr="001D4CD9" w14:paraId="7AC4A464" w14:textId="77777777" w:rsidTr="00900F17">
        <w:trPr>
          <w:jc w:val="center"/>
        </w:trPr>
        <w:tc>
          <w:tcPr>
            <w:tcW w:w="1125" w:type="dxa"/>
            <w:vMerge/>
            <w:vAlign w:val="bottom"/>
          </w:tcPr>
          <w:p w14:paraId="1AE6C4E3" w14:textId="77777777" w:rsidR="00900F17" w:rsidRPr="001D4CD9" w:rsidRDefault="00900F17" w:rsidP="009355DF">
            <w:pPr>
              <w:pStyle w:val="CellText"/>
              <w:jc w:val="center"/>
            </w:pPr>
          </w:p>
        </w:tc>
        <w:tc>
          <w:tcPr>
            <w:tcW w:w="1213" w:type="dxa"/>
            <w:vMerge/>
            <w:vAlign w:val="bottom"/>
          </w:tcPr>
          <w:p w14:paraId="221BEB1E" w14:textId="77777777" w:rsidR="00900F17" w:rsidRPr="001D4CD9" w:rsidRDefault="00900F17" w:rsidP="009355DF">
            <w:pPr>
              <w:pStyle w:val="CellText"/>
              <w:jc w:val="center"/>
            </w:pPr>
          </w:p>
        </w:tc>
        <w:tc>
          <w:tcPr>
            <w:tcW w:w="1111" w:type="dxa"/>
            <w:vAlign w:val="bottom"/>
          </w:tcPr>
          <w:p w14:paraId="2417AFA6" w14:textId="089D93BC" w:rsidR="00900F17" w:rsidRPr="00D044C3" w:rsidRDefault="00900F17" w:rsidP="009355DF">
            <w:pPr>
              <w:pStyle w:val="CellText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10</w:t>
            </w:r>
          </w:p>
        </w:tc>
        <w:tc>
          <w:tcPr>
            <w:tcW w:w="1054" w:type="dxa"/>
          </w:tcPr>
          <w:p w14:paraId="3066EC36" w14:textId="445B0923" w:rsidR="00900F17" w:rsidRPr="00900F17" w:rsidRDefault="00900F17" w:rsidP="00900F17">
            <w:pPr>
              <w:pStyle w:val="CellText"/>
              <w:jc w:val="center"/>
              <w:rPr>
                <w:rFonts w:eastAsiaTheme="minorEastAsia"/>
                <w:u w:val="single"/>
                <w:lang w:eastAsia="ja-JP"/>
              </w:rPr>
            </w:pPr>
            <w:del w:id="85" w:author="adachi1" w:date="2016-06-13T09:03:00Z">
              <w:r w:rsidRPr="00900F17" w:rsidDel="00900F17">
                <w:rPr>
                  <w:rFonts w:eastAsiaTheme="minorEastAsia" w:hint="eastAsia"/>
                  <w:u w:val="single"/>
                  <w:lang w:eastAsia="ja-JP"/>
                </w:rPr>
                <w:delText>0</w:delText>
              </w:r>
            </w:del>
          </w:p>
        </w:tc>
        <w:tc>
          <w:tcPr>
            <w:tcW w:w="5073" w:type="dxa"/>
          </w:tcPr>
          <w:p w14:paraId="7068AD13" w14:textId="6A288AEF" w:rsidR="00900F17" w:rsidRPr="00D044C3" w:rsidRDefault="00900F17" w:rsidP="009355DF">
            <w:pPr>
              <w:pStyle w:val="CellText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Reserved</w:t>
            </w:r>
          </w:p>
        </w:tc>
      </w:tr>
      <w:tr w:rsidR="00900F17" w:rsidRPr="001D4CD9" w14:paraId="663DCDAB" w14:textId="77777777" w:rsidTr="00900F17">
        <w:trPr>
          <w:jc w:val="center"/>
        </w:trPr>
        <w:tc>
          <w:tcPr>
            <w:tcW w:w="1125" w:type="dxa"/>
            <w:vMerge/>
            <w:vAlign w:val="bottom"/>
          </w:tcPr>
          <w:p w14:paraId="1090D7FD" w14:textId="77777777" w:rsidR="00900F17" w:rsidRPr="001D4CD9" w:rsidRDefault="00900F17" w:rsidP="009355DF">
            <w:pPr>
              <w:pStyle w:val="CellText"/>
              <w:jc w:val="center"/>
            </w:pPr>
          </w:p>
        </w:tc>
        <w:tc>
          <w:tcPr>
            <w:tcW w:w="1213" w:type="dxa"/>
            <w:vMerge/>
            <w:vAlign w:val="bottom"/>
          </w:tcPr>
          <w:p w14:paraId="1FBAC49A" w14:textId="77777777" w:rsidR="00900F17" w:rsidRPr="001D4CD9" w:rsidRDefault="00900F17" w:rsidP="009355DF">
            <w:pPr>
              <w:pStyle w:val="CellText"/>
              <w:jc w:val="center"/>
            </w:pPr>
          </w:p>
        </w:tc>
        <w:tc>
          <w:tcPr>
            <w:tcW w:w="1111" w:type="dxa"/>
            <w:vAlign w:val="bottom"/>
          </w:tcPr>
          <w:p w14:paraId="5B150A8E" w14:textId="0D8A2961" w:rsidR="00900F17" w:rsidRPr="00D044C3" w:rsidRDefault="00900F17" w:rsidP="009355DF">
            <w:pPr>
              <w:pStyle w:val="CellText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11</w:t>
            </w:r>
          </w:p>
        </w:tc>
        <w:tc>
          <w:tcPr>
            <w:tcW w:w="1054" w:type="dxa"/>
          </w:tcPr>
          <w:p w14:paraId="1A46E452" w14:textId="737A5862" w:rsidR="00900F17" w:rsidRPr="00900F17" w:rsidRDefault="00900F17" w:rsidP="00900F17">
            <w:pPr>
              <w:pStyle w:val="CellText"/>
              <w:jc w:val="center"/>
              <w:rPr>
                <w:rFonts w:eastAsiaTheme="minorEastAsia"/>
                <w:u w:val="single"/>
                <w:lang w:eastAsia="ja-JP"/>
              </w:rPr>
            </w:pPr>
            <w:del w:id="86" w:author="adachi1" w:date="2016-06-13T09:03:00Z">
              <w:r w:rsidRPr="00900F17" w:rsidDel="00900F17">
                <w:rPr>
                  <w:rFonts w:eastAsiaTheme="minorEastAsia" w:hint="eastAsia"/>
                  <w:u w:val="single"/>
                  <w:lang w:eastAsia="ja-JP"/>
                </w:rPr>
                <w:delText>0</w:delText>
              </w:r>
            </w:del>
          </w:p>
        </w:tc>
        <w:tc>
          <w:tcPr>
            <w:tcW w:w="5073" w:type="dxa"/>
          </w:tcPr>
          <w:p w14:paraId="0C103E97" w14:textId="778090FB" w:rsidR="00900F17" w:rsidRPr="00D044C3" w:rsidRDefault="00900F17" w:rsidP="009355DF">
            <w:pPr>
              <w:pStyle w:val="CellText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Reserved</w:t>
            </w:r>
          </w:p>
        </w:tc>
      </w:tr>
      <w:tr w:rsidR="00A34732" w:rsidRPr="001D4CD9" w14:paraId="6718BC12" w14:textId="77777777" w:rsidTr="00900F17">
        <w:trPr>
          <w:jc w:val="center"/>
        </w:trPr>
        <w:tc>
          <w:tcPr>
            <w:tcW w:w="1125" w:type="dxa"/>
            <w:vAlign w:val="bottom"/>
          </w:tcPr>
          <w:p w14:paraId="41E2409E" w14:textId="79D663CA" w:rsidR="00A34732" w:rsidRPr="00A34732" w:rsidRDefault="00A34732" w:rsidP="009355DF">
            <w:pPr>
              <w:pStyle w:val="CellText"/>
              <w:jc w:val="center"/>
              <w:rPr>
                <w:rFonts w:eastAsiaTheme="minorEastAsia"/>
                <w:u w:val="single"/>
                <w:lang w:eastAsia="ja-JP"/>
              </w:rPr>
            </w:pPr>
            <w:del w:id="87" w:author="adachi1" w:date="2016-07-06T16:38:00Z">
              <w:r w:rsidRPr="00A34732" w:rsidDel="00A34732">
                <w:rPr>
                  <w:rFonts w:eastAsiaTheme="minorEastAsia" w:hint="eastAsia"/>
                  <w:u w:val="single"/>
                  <w:lang w:eastAsia="ja-JP"/>
                </w:rPr>
                <w:delText>1</w:delText>
              </w:r>
            </w:del>
          </w:p>
        </w:tc>
        <w:tc>
          <w:tcPr>
            <w:tcW w:w="1213" w:type="dxa"/>
            <w:vAlign w:val="bottom"/>
          </w:tcPr>
          <w:p w14:paraId="1FD5D45A" w14:textId="031FE665" w:rsidR="00A34732" w:rsidRPr="00A34732" w:rsidRDefault="00A34732" w:rsidP="009355DF">
            <w:pPr>
              <w:pStyle w:val="CellText"/>
              <w:jc w:val="center"/>
              <w:rPr>
                <w:rFonts w:eastAsiaTheme="minorEastAsia"/>
                <w:u w:val="single"/>
                <w:lang w:eastAsia="ja-JP"/>
              </w:rPr>
            </w:pPr>
            <w:del w:id="88" w:author="adachi1" w:date="2016-07-06T16:38:00Z">
              <w:r w:rsidRPr="00A34732" w:rsidDel="00A34732">
                <w:rPr>
                  <w:rFonts w:eastAsiaTheme="minorEastAsia" w:hint="eastAsia"/>
                  <w:u w:val="single"/>
                  <w:lang w:eastAsia="ja-JP"/>
                </w:rPr>
                <w:delText>1</w:delText>
              </w:r>
            </w:del>
          </w:p>
        </w:tc>
        <w:tc>
          <w:tcPr>
            <w:tcW w:w="1111" w:type="dxa"/>
            <w:vAlign w:val="bottom"/>
          </w:tcPr>
          <w:p w14:paraId="69404A33" w14:textId="14079D08" w:rsidR="00A34732" w:rsidRPr="00A34732" w:rsidRDefault="00A34732" w:rsidP="009355DF">
            <w:pPr>
              <w:pStyle w:val="CellText"/>
              <w:jc w:val="center"/>
              <w:rPr>
                <w:rFonts w:eastAsiaTheme="minorEastAsia"/>
                <w:u w:val="single"/>
                <w:lang w:eastAsia="ja-JP"/>
              </w:rPr>
            </w:pPr>
            <w:del w:id="89" w:author="adachi1" w:date="2016-07-06T16:38:00Z">
              <w:r w:rsidRPr="00A34732" w:rsidDel="00A34732">
                <w:rPr>
                  <w:rFonts w:eastAsiaTheme="minorEastAsia" w:hint="eastAsia"/>
                  <w:u w:val="single"/>
                  <w:lang w:eastAsia="ja-JP"/>
                </w:rPr>
                <w:delText>00</w:delText>
              </w:r>
            </w:del>
          </w:p>
        </w:tc>
        <w:tc>
          <w:tcPr>
            <w:tcW w:w="1054" w:type="dxa"/>
          </w:tcPr>
          <w:p w14:paraId="626B67A2" w14:textId="5CDFE2AB" w:rsidR="00A34732" w:rsidRPr="00900F17" w:rsidDel="00900F17" w:rsidRDefault="00A34732" w:rsidP="00900F17">
            <w:pPr>
              <w:pStyle w:val="CellText"/>
              <w:jc w:val="center"/>
              <w:rPr>
                <w:rFonts w:eastAsiaTheme="minorEastAsia"/>
                <w:u w:val="single"/>
                <w:lang w:eastAsia="ja-JP"/>
              </w:rPr>
            </w:pPr>
            <w:del w:id="90" w:author="adachi1" w:date="2016-07-06T16:38:00Z">
              <w:r w:rsidDel="00A34732">
                <w:rPr>
                  <w:rFonts w:eastAsiaTheme="minorEastAsia" w:hint="eastAsia"/>
                  <w:u w:val="single"/>
                  <w:lang w:eastAsia="ja-JP"/>
                </w:rPr>
                <w:delText>1</w:delText>
              </w:r>
            </w:del>
          </w:p>
        </w:tc>
        <w:tc>
          <w:tcPr>
            <w:tcW w:w="5073" w:type="dxa"/>
          </w:tcPr>
          <w:p w14:paraId="4D739B46" w14:textId="4398ED99" w:rsidR="00A34732" w:rsidRPr="00A34732" w:rsidRDefault="00A34732" w:rsidP="009355DF">
            <w:pPr>
              <w:pStyle w:val="CellText"/>
              <w:rPr>
                <w:rFonts w:eastAsiaTheme="minorEastAsia"/>
                <w:u w:val="single"/>
                <w:lang w:eastAsia="ja-JP"/>
              </w:rPr>
            </w:pPr>
            <w:del w:id="91" w:author="adachi1" w:date="2016-07-06T16:38:00Z">
              <w:r w:rsidRPr="00A34732" w:rsidDel="00A34732">
                <w:rPr>
                  <w:szCs w:val="18"/>
                  <w:u w:val="single"/>
                </w:rPr>
                <w:delText>Multi-STA BlockAck</w:delText>
              </w:r>
              <w:r w:rsidRPr="00A34732" w:rsidDel="00A34732">
                <w:rPr>
                  <w:color w:val="385623" w:themeColor="accent6" w:themeShade="80"/>
                  <w:szCs w:val="18"/>
                  <w:u w:val="single"/>
                </w:rPr>
                <w:delText>(#2413)</w:delText>
              </w:r>
            </w:del>
          </w:p>
        </w:tc>
      </w:tr>
    </w:tbl>
    <w:p w14:paraId="1960B4E6" w14:textId="77777777" w:rsidR="005E7FCE" w:rsidRDefault="005E7FCE" w:rsidP="005E7FCE"/>
    <w:p w14:paraId="2E08903B" w14:textId="683153CF" w:rsidR="005E7FCE" w:rsidRPr="00A16AA3" w:rsidRDefault="005E7FCE" w:rsidP="00A16AA3">
      <w:pPr>
        <w:pStyle w:val="EditingInstruction"/>
      </w:pPr>
      <w:r w:rsidRPr="00A16AA3">
        <w:t xml:space="preserve">Change the 7th paragraph of this </w:t>
      </w:r>
      <w:proofErr w:type="spellStart"/>
      <w:r w:rsidRPr="00A16AA3">
        <w:t>subclause</w:t>
      </w:r>
      <w:proofErr w:type="spellEnd"/>
      <w:r w:rsidRPr="00A16AA3">
        <w:t xml:space="preserve"> </w:t>
      </w:r>
      <w:r w:rsidR="000C1E51">
        <w:rPr>
          <w:rFonts w:eastAsiaTheme="minorEastAsia" w:hint="eastAsia"/>
          <w:lang w:eastAsia="ja-JP"/>
        </w:rPr>
        <w:t xml:space="preserve">in </w:t>
      </w:r>
      <w:proofErr w:type="spellStart"/>
      <w:r w:rsidR="000C1E51">
        <w:rPr>
          <w:rFonts w:eastAsiaTheme="minorEastAsia" w:hint="eastAsia"/>
          <w:lang w:eastAsia="ja-JP"/>
        </w:rPr>
        <w:t>TGax</w:t>
      </w:r>
      <w:proofErr w:type="spellEnd"/>
      <w:r w:rsidR="000C1E51">
        <w:rPr>
          <w:rFonts w:eastAsiaTheme="minorEastAsia" w:hint="eastAsia"/>
          <w:lang w:eastAsia="ja-JP"/>
        </w:rPr>
        <w:t xml:space="preserve"> D0.2 </w:t>
      </w:r>
      <w:r w:rsidRPr="00A16AA3">
        <w:t>as follows:</w:t>
      </w:r>
    </w:p>
    <w:p w14:paraId="1991F583" w14:textId="5C3BC321" w:rsidR="005E7FCE" w:rsidRDefault="005E7FCE" w:rsidP="005E7FCE">
      <w:pPr>
        <w:pStyle w:val="BodyText"/>
        <w:rPr>
          <w:rFonts w:eastAsiaTheme="minorEastAsia"/>
          <w:lang w:eastAsia="ja-JP"/>
        </w:rPr>
      </w:pPr>
      <w:r w:rsidRPr="001D4CD9">
        <w:t xml:space="preserve">The </w:t>
      </w:r>
      <w:del w:id="92" w:author="adachi1" w:date="2016-06-13T09:07:00Z">
        <w:r w:rsidRPr="001D4CD9" w:rsidDel="00B1543F">
          <w:delText xml:space="preserve">values of the </w:delText>
        </w:r>
      </w:del>
      <w:del w:id="93" w:author="adachi1" w:date="2016-06-13T09:06:00Z">
        <w:r w:rsidRPr="001D4CD9" w:rsidDel="00900F17">
          <w:delText xml:space="preserve">Multi-TID, Compressed Bitmap, </w:delText>
        </w:r>
        <w:r w:rsidRPr="0003647B" w:rsidDel="00900F17">
          <w:rPr>
            <w:strike/>
          </w:rPr>
          <w:delText xml:space="preserve">and </w:delText>
        </w:r>
        <w:r w:rsidRPr="001D4CD9" w:rsidDel="00900F17">
          <w:delText xml:space="preserve">GCR </w:delText>
        </w:r>
      </w:del>
      <w:del w:id="94" w:author="adachi1" w:date="2016-07-06T16:40:00Z">
        <w:r w:rsidRPr="0003647B" w:rsidDel="00A34732">
          <w:rPr>
            <w:u w:val="single"/>
          </w:rPr>
          <w:delText xml:space="preserve">and </w:delText>
        </w:r>
        <w:r w:rsidRPr="001D4CD9" w:rsidDel="00A34732">
          <w:rPr>
            <w:u w:val="single"/>
          </w:rPr>
          <w:delText>Multi-STA</w:delText>
        </w:r>
      </w:del>
      <w:ins w:id="95" w:author="adachi1" w:date="2016-06-13T09:06:00Z">
        <w:r w:rsidR="00900F17">
          <w:rPr>
            <w:rFonts w:eastAsiaTheme="minorEastAsia" w:hint="eastAsia"/>
            <w:lang w:eastAsia="ja-JP"/>
          </w:rPr>
          <w:t>BA</w:t>
        </w:r>
      </w:ins>
      <w:ins w:id="96" w:author="adachi1" w:date="2016-06-13T09:07:00Z">
        <w:r w:rsidR="00B1543F">
          <w:rPr>
            <w:rFonts w:eastAsiaTheme="minorEastAsia" w:hint="eastAsia"/>
            <w:lang w:eastAsia="ja-JP"/>
          </w:rPr>
          <w:t xml:space="preserve"> Type</w:t>
        </w:r>
      </w:ins>
      <w:ins w:id="97" w:author="adachi1" w:date="2016-07-06T16:40:00Z">
        <w:r w:rsidR="00A34732">
          <w:rPr>
            <w:rFonts w:eastAsiaTheme="minorEastAsia" w:hint="eastAsia"/>
            <w:lang w:eastAsia="ja-JP"/>
          </w:rPr>
          <w:t>(#804)</w:t>
        </w:r>
      </w:ins>
      <w:r>
        <w:rPr>
          <w:u w:val="single"/>
        </w:rPr>
        <w:t xml:space="preserve"> </w:t>
      </w:r>
      <w:r w:rsidRPr="001D4CD9">
        <w:t>subfield</w:t>
      </w:r>
      <w:del w:id="98" w:author="adachi1" w:date="2016-06-13T09:07:00Z">
        <w:r w:rsidRPr="001D4CD9" w:rsidDel="00B1543F">
          <w:delText>s</w:delText>
        </w:r>
      </w:del>
      <w:r w:rsidRPr="001D4CD9">
        <w:t xml:space="preserve"> of the BA Control field determine which of the </w:t>
      </w:r>
      <w:proofErr w:type="spellStart"/>
      <w:r w:rsidRPr="001D4CD9">
        <w:t>BlockAck</w:t>
      </w:r>
      <w:proofErr w:type="spellEnd"/>
      <w:r w:rsidRPr="001D4CD9">
        <w:t xml:space="preserve"> frame variants is represented, as indicated in the Table </w:t>
      </w:r>
      <w:r>
        <w:t>9</w:t>
      </w:r>
      <w:r w:rsidRPr="001D4CD9">
        <w:t>-24.</w:t>
      </w:r>
    </w:p>
    <w:p w14:paraId="29060A9B" w14:textId="27DF6DBF" w:rsidR="00762874" w:rsidRPr="00A16AA3" w:rsidRDefault="00762874" w:rsidP="00A16AA3">
      <w:pPr>
        <w:pStyle w:val="EditingInstruction"/>
      </w:pPr>
      <w:proofErr w:type="spellStart"/>
      <w:r w:rsidRPr="00A16AA3">
        <w:rPr>
          <w:rFonts w:hint="eastAsia"/>
        </w:rPr>
        <w:t>TGax</w:t>
      </w:r>
      <w:proofErr w:type="spellEnd"/>
      <w:r w:rsidRPr="00A16AA3">
        <w:rPr>
          <w:rFonts w:hint="eastAsia"/>
        </w:rPr>
        <w:t xml:space="preserve"> editor: Insert </w:t>
      </w:r>
      <w:proofErr w:type="spellStart"/>
      <w:r w:rsidRPr="00A16AA3">
        <w:rPr>
          <w:rFonts w:hint="eastAsia"/>
        </w:rPr>
        <w:t>subclause</w:t>
      </w:r>
      <w:proofErr w:type="spellEnd"/>
      <w:r w:rsidRPr="00A16AA3">
        <w:rPr>
          <w:rFonts w:hint="eastAsia"/>
        </w:rPr>
        <w:t xml:space="preserve"> 9.3.1.9.1 title into the draft.</w:t>
      </w:r>
    </w:p>
    <w:p w14:paraId="388F4FAA" w14:textId="59BFCA61" w:rsidR="000936B9" w:rsidRPr="0056750B" w:rsidRDefault="000936B9" w:rsidP="000936B9">
      <w:pPr>
        <w:pStyle w:val="5"/>
        <w:numPr>
          <w:ilvl w:val="0"/>
          <w:numId w:val="0"/>
        </w:numPr>
        <w:rPr>
          <w:lang w:val="en-US" w:eastAsia="ja-JP"/>
        </w:rPr>
      </w:pPr>
      <w:r>
        <w:rPr>
          <w:lang w:val="en-US"/>
        </w:rPr>
        <w:t>9.3.1.9</w:t>
      </w:r>
      <w:r>
        <w:rPr>
          <w:rFonts w:hint="eastAsia"/>
          <w:lang w:val="en-US" w:eastAsia="ja-JP"/>
        </w:rPr>
        <w:t>.1</w:t>
      </w:r>
      <w:r>
        <w:rPr>
          <w:lang w:val="en-US"/>
        </w:rPr>
        <w:t xml:space="preserve"> </w:t>
      </w:r>
      <w:r>
        <w:rPr>
          <w:rFonts w:hint="eastAsia"/>
          <w:lang w:val="en-US" w:eastAsia="ja-JP"/>
        </w:rPr>
        <w:t>Overview</w:t>
      </w:r>
    </w:p>
    <w:p w14:paraId="5A05010F" w14:textId="58F99959" w:rsidR="000936B9" w:rsidRPr="00A16AA3" w:rsidRDefault="000936B9" w:rsidP="00A16AA3">
      <w:pPr>
        <w:pStyle w:val="EditingInstruction"/>
      </w:pPr>
      <w:r w:rsidRPr="00A16AA3">
        <w:t xml:space="preserve">Change the </w:t>
      </w:r>
      <w:r w:rsidRPr="00A16AA3">
        <w:rPr>
          <w:rFonts w:hint="eastAsia"/>
        </w:rPr>
        <w:t xml:space="preserve">3rd </w:t>
      </w:r>
      <w:r w:rsidRPr="00A16AA3">
        <w:t xml:space="preserve">paragraph of this </w:t>
      </w:r>
      <w:proofErr w:type="spellStart"/>
      <w:r w:rsidRPr="00A16AA3">
        <w:t>subclause</w:t>
      </w:r>
      <w:proofErr w:type="spellEnd"/>
      <w:r w:rsidRPr="00A16AA3">
        <w:t xml:space="preserve"> as follows:</w:t>
      </w:r>
    </w:p>
    <w:p w14:paraId="5C11C8DC" w14:textId="1DC85339" w:rsidR="00900F17" w:rsidRDefault="000936B9" w:rsidP="00177568">
      <w:pPr>
        <w:pStyle w:val="BodyText"/>
        <w:rPr>
          <w:ins w:id="99" w:author="adachi1" w:date="2016-06-13T08:57:00Z"/>
          <w:rFonts w:eastAsiaTheme="minorEastAsia"/>
          <w:lang w:eastAsia="ja-JP"/>
        </w:rPr>
      </w:pPr>
      <w:r w:rsidRPr="000936B9">
        <w:rPr>
          <w:rFonts w:eastAsiaTheme="minorEastAsia"/>
          <w:lang w:eastAsia="ja-JP"/>
        </w:rPr>
        <w:t xml:space="preserve">The RA field of the </w:t>
      </w:r>
      <w:proofErr w:type="spellStart"/>
      <w:r w:rsidRPr="000936B9">
        <w:rPr>
          <w:rFonts w:eastAsiaTheme="minorEastAsia"/>
          <w:lang w:eastAsia="ja-JP"/>
        </w:rPr>
        <w:t>BlockAck</w:t>
      </w:r>
      <w:proofErr w:type="spellEnd"/>
      <w:r w:rsidRPr="000936B9">
        <w:rPr>
          <w:rFonts w:eastAsiaTheme="minorEastAsia"/>
          <w:lang w:eastAsia="ja-JP"/>
        </w:rPr>
        <w:t xml:space="preserve"> frame </w:t>
      </w:r>
      <w:ins w:id="100" w:author="adachi1" w:date="2016-07-06T16:45:00Z">
        <w:r w:rsidR="00997B97">
          <w:rPr>
            <w:rFonts w:eastAsiaTheme="minorEastAsia" w:hint="eastAsia"/>
            <w:lang w:eastAsia="ja-JP"/>
          </w:rPr>
          <w:t xml:space="preserve">except for the Multi-STA </w:t>
        </w:r>
        <w:proofErr w:type="spellStart"/>
        <w:r w:rsidR="00997B97">
          <w:rPr>
            <w:rFonts w:eastAsiaTheme="minorEastAsia" w:hint="eastAsia"/>
            <w:lang w:eastAsia="ja-JP"/>
          </w:rPr>
          <w:t>BlockAck</w:t>
        </w:r>
        <w:proofErr w:type="spellEnd"/>
        <w:r w:rsidR="00997B97">
          <w:rPr>
            <w:rFonts w:eastAsiaTheme="minorEastAsia" w:hint="eastAsia"/>
            <w:lang w:eastAsia="ja-JP"/>
          </w:rPr>
          <w:t xml:space="preserve"> variant </w:t>
        </w:r>
      </w:ins>
      <w:r w:rsidRPr="000936B9">
        <w:rPr>
          <w:rFonts w:eastAsiaTheme="minorEastAsia"/>
          <w:lang w:eastAsia="ja-JP"/>
        </w:rPr>
        <w:t>is the address of the recipient STA that requested the Block Ack.</w:t>
      </w:r>
      <w:ins w:id="101" w:author="adachi1" w:date="2016-07-06T16:46:00Z">
        <w:r w:rsidR="00997B97">
          <w:rPr>
            <w:rFonts w:eastAsiaTheme="minorEastAsia" w:hint="eastAsia"/>
            <w:lang w:eastAsia="ja-JP"/>
          </w:rPr>
          <w:t xml:space="preserve"> An HE AP that transmits a Multi-STA </w:t>
        </w:r>
        <w:proofErr w:type="spellStart"/>
        <w:r w:rsidR="00997B97">
          <w:rPr>
            <w:rFonts w:eastAsiaTheme="minorEastAsia" w:hint="eastAsia"/>
            <w:lang w:eastAsia="ja-JP"/>
          </w:rPr>
          <w:t>BlockAck</w:t>
        </w:r>
        <w:proofErr w:type="spellEnd"/>
        <w:r w:rsidR="00997B97">
          <w:rPr>
            <w:rFonts w:eastAsiaTheme="minorEastAsia" w:hint="eastAsia"/>
            <w:lang w:eastAsia="ja-JP"/>
          </w:rPr>
          <w:t xml:space="preserve"> frame with different values of the AID subfield in Per STA Info subfields set</w:t>
        </w:r>
        <w:r w:rsidR="00997B97">
          <w:rPr>
            <w:rFonts w:eastAsiaTheme="minorEastAsia"/>
            <w:lang w:eastAsia="ja-JP"/>
          </w:rPr>
          <w:t>s</w:t>
        </w:r>
        <w:r w:rsidR="00997B97">
          <w:rPr>
            <w:rFonts w:eastAsiaTheme="minorEastAsia" w:hint="eastAsia"/>
            <w:lang w:eastAsia="ja-JP"/>
          </w:rPr>
          <w:t xml:space="preserve"> the RA field to the broadcast address. (#1493) </w:t>
        </w:r>
        <w:r w:rsidR="00720D79">
          <w:rPr>
            <w:rFonts w:eastAsiaTheme="minorEastAsia" w:hint="eastAsia"/>
            <w:lang w:eastAsia="ja-JP"/>
          </w:rPr>
          <w:t xml:space="preserve">An HE AP that transmits a Multi-STA </w:t>
        </w:r>
        <w:proofErr w:type="spellStart"/>
        <w:r w:rsidR="00720D79">
          <w:rPr>
            <w:rFonts w:eastAsiaTheme="minorEastAsia" w:hint="eastAsia"/>
            <w:lang w:eastAsia="ja-JP"/>
          </w:rPr>
          <w:t>BlockAck</w:t>
        </w:r>
        <w:proofErr w:type="spellEnd"/>
        <w:r w:rsidR="00720D79">
          <w:rPr>
            <w:rFonts w:eastAsiaTheme="minorEastAsia" w:hint="eastAsia"/>
            <w:lang w:eastAsia="ja-JP"/>
          </w:rPr>
          <w:t xml:space="preserve"> frame with a single AID subfield or with the same values of the AID subfield in Per STA Info subfields sets the RA field to the address of the recipient </w:t>
        </w:r>
        <w:r w:rsidR="00720D79">
          <w:rPr>
            <w:rFonts w:eastAsiaTheme="minorEastAsia" w:hint="eastAsia"/>
            <w:lang w:eastAsia="ja-JP"/>
          </w:rPr>
          <w:lastRenderedPageBreak/>
          <w:t xml:space="preserve">STA that requested the Block </w:t>
        </w:r>
        <w:proofErr w:type="spellStart"/>
        <w:r w:rsidR="00720D79">
          <w:rPr>
            <w:rFonts w:eastAsiaTheme="minorEastAsia" w:hint="eastAsia"/>
            <w:lang w:eastAsia="ja-JP"/>
          </w:rPr>
          <w:t>Ack</w:t>
        </w:r>
        <w:proofErr w:type="spellEnd"/>
        <w:r w:rsidR="00720D79">
          <w:rPr>
            <w:rFonts w:eastAsiaTheme="minorEastAsia" w:hint="eastAsia"/>
            <w:lang w:eastAsia="ja-JP"/>
          </w:rPr>
          <w:t xml:space="preserve"> or to the broadcast address. </w:t>
        </w:r>
        <w:r w:rsidR="00997B97">
          <w:rPr>
            <w:rFonts w:eastAsiaTheme="minorEastAsia" w:hint="eastAsia"/>
            <w:lang w:eastAsia="ja-JP"/>
          </w:rPr>
          <w:t xml:space="preserve">An HE non-AP STA can only transmit a Multi-STA </w:t>
        </w:r>
        <w:proofErr w:type="spellStart"/>
        <w:r w:rsidR="00997B97">
          <w:rPr>
            <w:rFonts w:eastAsiaTheme="minorEastAsia" w:hint="eastAsia"/>
            <w:lang w:eastAsia="ja-JP"/>
          </w:rPr>
          <w:t>BlockAck</w:t>
        </w:r>
        <w:proofErr w:type="spellEnd"/>
        <w:r w:rsidR="00997B97">
          <w:rPr>
            <w:rFonts w:eastAsiaTheme="minorEastAsia" w:hint="eastAsia"/>
            <w:lang w:eastAsia="ja-JP"/>
          </w:rPr>
          <w:t xml:space="preserve"> frame with a single AID subfield or with the same values of the AID subfield in Per STA Info subfields and set</w:t>
        </w:r>
        <w:r w:rsidR="00997B97">
          <w:rPr>
            <w:rFonts w:eastAsiaTheme="minorEastAsia"/>
            <w:lang w:eastAsia="ja-JP"/>
          </w:rPr>
          <w:t>s</w:t>
        </w:r>
        <w:r w:rsidR="00997B97">
          <w:rPr>
            <w:rFonts w:eastAsiaTheme="minorEastAsia" w:hint="eastAsia"/>
            <w:lang w:eastAsia="ja-JP"/>
          </w:rPr>
          <w:t xml:space="preserve"> the RA field to the address of the recipient STA that requested the Block Ack. (#2212)</w:t>
        </w:r>
      </w:ins>
      <w:ins w:id="102" w:author="adachi0" w:date="2016-05-01T19:28:00Z">
        <w:r w:rsidR="001D224D">
          <w:rPr>
            <w:rFonts w:eastAsiaTheme="minorEastAsia" w:hint="eastAsia"/>
            <w:lang w:eastAsia="ja-JP"/>
          </w:rPr>
          <w:t xml:space="preserve"> </w:t>
        </w:r>
      </w:ins>
      <w:ins w:id="103" w:author="adachi0" w:date="2016-05-01T19:20:00Z">
        <w:r w:rsidR="00762874">
          <w:rPr>
            <w:rFonts w:eastAsiaTheme="minorEastAsia" w:hint="eastAsia"/>
            <w:lang w:eastAsia="ja-JP"/>
          </w:rPr>
          <w:t xml:space="preserve"> </w:t>
        </w:r>
      </w:ins>
      <w:r w:rsidR="00900F17" w:rsidRPr="005735BF" w:rsidDel="00900F17">
        <w:rPr>
          <w:rFonts w:eastAsiaTheme="minorEastAsia"/>
          <w:lang w:eastAsia="ja-JP"/>
        </w:rPr>
        <w:t xml:space="preserve"> </w:t>
      </w:r>
    </w:p>
    <w:p w14:paraId="3F7D5867" w14:textId="3518F4D3" w:rsidR="00027709" w:rsidRDefault="00027709" w:rsidP="00177568">
      <w:pPr>
        <w:pStyle w:val="BodyText"/>
        <w:rPr>
          <w:rFonts w:eastAsiaTheme="minorEastAsia"/>
          <w:lang w:eastAsia="ja-JP"/>
        </w:rPr>
      </w:pPr>
    </w:p>
    <w:p w14:paraId="6D6C3254" w14:textId="3D522C90" w:rsidR="00A16AA3" w:rsidRPr="00A16AA3" w:rsidRDefault="00190036" w:rsidP="00900F17">
      <w:pPr>
        <w:pStyle w:val="EditingInstruction"/>
      </w:pPr>
      <w:proofErr w:type="spellStart"/>
      <w:r w:rsidRPr="00A16AA3">
        <w:rPr>
          <w:rFonts w:hint="eastAsia"/>
        </w:rPr>
        <w:t>TGax</w:t>
      </w:r>
      <w:proofErr w:type="spellEnd"/>
      <w:r w:rsidRPr="00A16AA3">
        <w:rPr>
          <w:rFonts w:hint="eastAsia"/>
        </w:rPr>
        <w:t xml:space="preserve"> editor: Delete the last sentence in the first paragraph of 25.4.1 </w:t>
      </w:r>
      <w:r w:rsidR="005735BF">
        <w:rPr>
          <w:rFonts w:eastAsiaTheme="minorEastAsia" w:hint="eastAsia"/>
          <w:lang w:eastAsia="ja-JP"/>
        </w:rPr>
        <w:t xml:space="preserve">in </w:t>
      </w:r>
      <w:proofErr w:type="spellStart"/>
      <w:r w:rsidR="005735BF">
        <w:rPr>
          <w:rFonts w:eastAsiaTheme="minorEastAsia" w:hint="eastAsia"/>
          <w:lang w:eastAsia="ja-JP"/>
        </w:rPr>
        <w:t>TGax</w:t>
      </w:r>
      <w:proofErr w:type="spellEnd"/>
      <w:r w:rsidR="005735BF">
        <w:rPr>
          <w:rFonts w:eastAsiaTheme="minorEastAsia" w:hint="eastAsia"/>
          <w:lang w:eastAsia="ja-JP"/>
        </w:rPr>
        <w:t xml:space="preserve"> D0.2, </w:t>
      </w:r>
      <w:r w:rsidRPr="00A16AA3">
        <w:rPr>
          <w:rFonts w:hint="eastAsia"/>
        </w:rPr>
        <w:t xml:space="preserve">which reads as follows: </w:t>
      </w:r>
      <w:r w:rsidRPr="00A16AA3">
        <w:t>“</w:t>
      </w:r>
      <w:r w:rsidR="005735BF" w:rsidRPr="005735BF">
        <w:t xml:space="preserve">An HE STA that transmits a Multi-STA </w:t>
      </w:r>
      <w:proofErr w:type="spellStart"/>
      <w:r w:rsidR="005735BF" w:rsidRPr="005735BF">
        <w:t>BlockAck</w:t>
      </w:r>
      <w:proofErr w:type="spellEnd"/>
      <w:r w:rsidR="005735BF" w:rsidRPr="005735BF">
        <w:t xml:space="preserve"> frame with more than one BA Information field and at least two different AIDs shall set the RA field to the broadcast </w:t>
      </w:r>
      <w:proofErr w:type="gramStart"/>
      <w:r w:rsidR="005735BF" w:rsidRPr="005735BF">
        <w:t>address(</w:t>
      </w:r>
      <w:proofErr w:type="gramEnd"/>
      <w:r w:rsidR="005735BF" w:rsidRPr="005735BF">
        <w:t>#1493).</w:t>
      </w:r>
      <w:r w:rsidRPr="00A16AA3">
        <w:t>”</w:t>
      </w:r>
      <w:r w:rsidR="00A16AA3" w:rsidRPr="00A16AA3">
        <w:rPr>
          <w:rFonts w:hint="eastAsia"/>
        </w:rPr>
        <w:t xml:space="preserve"> </w:t>
      </w:r>
    </w:p>
    <w:sectPr w:rsidR="00A16AA3" w:rsidRPr="00A16AA3" w:rsidSect="00FE0085">
      <w:headerReference w:type="default" r:id="rId9"/>
      <w:footerReference w:type="default" r:id="rId10"/>
      <w:pgSz w:w="12240" w:h="15840" w:code="1"/>
      <w:pgMar w:top="1080" w:right="1080" w:bottom="1080" w:left="1080" w:header="432" w:footer="432" w:gutter="720"/>
      <w:lnNumType w:countBy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E68531" w14:textId="77777777" w:rsidR="00CD2E73" w:rsidRDefault="00CD2E73">
      <w:r>
        <w:separator/>
      </w:r>
    </w:p>
  </w:endnote>
  <w:endnote w:type="continuationSeparator" w:id="0">
    <w:p w14:paraId="08781032" w14:textId="77777777" w:rsidR="00CD2E73" w:rsidRDefault="00CD2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77A0A" w14:textId="08E52E2C" w:rsidR="00F61C24" w:rsidRDefault="00F61C24">
    <w:pPr>
      <w:pStyle w:val="a3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994FFD">
      <w:rPr>
        <w:noProof/>
      </w:rPr>
      <w:t>6</w:t>
    </w:r>
    <w:r>
      <w:fldChar w:fldCharType="end"/>
    </w:r>
    <w:r>
      <w:tab/>
    </w:r>
    <w:r>
      <w:rPr>
        <w:rFonts w:eastAsiaTheme="minorEastAsia" w:hint="eastAsia"/>
        <w:lang w:eastAsia="ja-JP"/>
      </w:rPr>
      <w:t>Tomoko Adachi</w:t>
    </w:r>
    <w:r>
      <w:t xml:space="preserve">, </w:t>
    </w:r>
    <w:r>
      <w:rPr>
        <w:rFonts w:eastAsiaTheme="minorEastAsia" w:hint="eastAsia"/>
        <w:lang w:eastAsia="ja-JP"/>
      </w:rPr>
      <w:t>Toshiba</w:t>
    </w:r>
    <w:r>
      <w:t xml:space="preserve"> </w:t>
    </w:r>
  </w:p>
  <w:p w14:paraId="0C819658" w14:textId="77777777" w:rsidR="00F61C24" w:rsidRDefault="00F61C2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CFA5AE" w14:textId="77777777" w:rsidR="00CD2E73" w:rsidRDefault="00CD2E73">
      <w:r>
        <w:separator/>
      </w:r>
    </w:p>
  </w:footnote>
  <w:footnote w:type="continuationSeparator" w:id="0">
    <w:p w14:paraId="0DF84D5F" w14:textId="77777777" w:rsidR="00CD2E73" w:rsidRDefault="00CD2E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824CC" w14:textId="314345BA" w:rsidR="00F61C24" w:rsidRDefault="00EC7CC4" w:rsidP="00732A32">
    <w:pPr>
      <w:pStyle w:val="a4"/>
      <w:tabs>
        <w:tab w:val="clear" w:pos="6480"/>
        <w:tab w:val="center" w:pos="4680"/>
        <w:tab w:val="right" w:pos="9360"/>
      </w:tabs>
    </w:pPr>
    <w:r>
      <w:rPr>
        <w:rFonts w:eastAsiaTheme="minorEastAsia" w:hint="eastAsia"/>
        <w:lang w:eastAsia="ja-JP"/>
      </w:rPr>
      <w:t>J</w:t>
    </w:r>
    <w:r w:rsidR="0089552F">
      <w:rPr>
        <w:rFonts w:eastAsiaTheme="minorEastAsia" w:hint="eastAsia"/>
        <w:lang w:eastAsia="ja-JP"/>
      </w:rPr>
      <w:t>uly</w:t>
    </w:r>
    <w:r w:rsidR="00F61C24">
      <w:rPr>
        <w:rFonts w:eastAsiaTheme="minorEastAsia" w:hint="eastAsia"/>
        <w:lang w:eastAsia="ja-JP"/>
      </w:rPr>
      <w:t xml:space="preserve"> 2016</w:t>
    </w:r>
    <w:r w:rsidR="00F61C24">
      <w:tab/>
    </w:r>
    <w:r w:rsidR="00F61C24">
      <w:tab/>
    </w:r>
    <w:fldSimple w:instr=" TITLE  \* MERGEFORMAT ">
      <w:r w:rsidR="0092056C">
        <w:t>doc.: IEEE 802.11-16/0819r0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3CC"/>
    <w:multiLevelType w:val="hybridMultilevel"/>
    <w:tmpl w:val="905CA094"/>
    <w:lvl w:ilvl="0" w:tplc="68201F2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9F5245"/>
    <w:multiLevelType w:val="hybridMultilevel"/>
    <w:tmpl w:val="C80AA9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124DF"/>
    <w:multiLevelType w:val="hybridMultilevel"/>
    <w:tmpl w:val="7F2ADC52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586345"/>
    <w:multiLevelType w:val="multilevel"/>
    <w:tmpl w:val="148EFA18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4">
    <w:nsid w:val="0CC75609"/>
    <w:multiLevelType w:val="hybridMultilevel"/>
    <w:tmpl w:val="CE343EE4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4581E"/>
    <w:multiLevelType w:val="hybridMultilevel"/>
    <w:tmpl w:val="667057C8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DC19CC"/>
    <w:multiLevelType w:val="hybridMultilevel"/>
    <w:tmpl w:val="BBFE925A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577B02"/>
    <w:multiLevelType w:val="hybridMultilevel"/>
    <w:tmpl w:val="891EDEA2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C32927"/>
    <w:multiLevelType w:val="hybridMultilevel"/>
    <w:tmpl w:val="1092244C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AA6460"/>
    <w:multiLevelType w:val="hybridMultilevel"/>
    <w:tmpl w:val="EF8C7DF0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7B6878"/>
    <w:multiLevelType w:val="hybridMultilevel"/>
    <w:tmpl w:val="715C58A0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08746C">
      <w:numFmt w:val="bullet"/>
      <w:lvlText w:val="•"/>
      <w:lvlJc w:val="left"/>
      <w:pPr>
        <w:ind w:left="2520" w:hanging="720"/>
      </w:pPr>
      <w:rPr>
        <w:rFonts w:ascii="Times New Roman" w:eastAsia="Batang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DC2A46"/>
    <w:multiLevelType w:val="hybridMultilevel"/>
    <w:tmpl w:val="25C8F41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BD7EC6"/>
    <w:multiLevelType w:val="hybridMultilevel"/>
    <w:tmpl w:val="BE0687D4"/>
    <w:lvl w:ilvl="0" w:tplc="24CAB82A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EA4553"/>
    <w:multiLevelType w:val="hybridMultilevel"/>
    <w:tmpl w:val="74B234C4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DA12DA"/>
    <w:multiLevelType w:val="hybridMultilevel"/>
    <w:tmpl w:val="FE5A4928"/>
    <w:lvl w:ilvl="0" w:tplc="63542E14">
      <w:numFmt w:val="bullet"/>
      <w:lvlText w:val="•"/>
      <w:lvlJc w:val="left"/>
      <w:pPr>
        <w:ind w:left="1080" w:hanging="72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4630C3"/>
    <w:multiLevelType w:val="hybridMultilevel"/>
    <w:tmpl w:val="D286FE80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FB6BFD"/>
    <w:multiLevelType w:val="multilevel"/>
    <w:tmpl w:val="4D6EDC5E"/>
    <w:styleLink w:val="Headings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17">
    <w:nsid w:val="363437CD"/>
    <w:multiLevelType w:val="hybridMultilevel"/>
    <w:tmpl w:val="BB704196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72F0F6F2">
      <w:numFmt w:val="bullet"/>
      <w:lvlText w:val="•"/>
      <w:lvlJc w:val="left"/>
      <w:pPr>
        <w:ind w:left="1695" w:hanging="615"/>
      </w:pPr>
      <w:rPr>
        <w:rFonts w:ascii="Times New Roman" w:eastAsia="Batang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5B27AA"/>
    <w:multiLevelType w:val="hybridMultilevel"/>
    <w:tmpl w:val="A7F4EB22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296FFF"/>
    <w:multiLevelType w:val="hybridMultilevel"/>
    <w:tmpl w:val="BD1E9C80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672D59"/>
    <w:multiLevelType w:val="multilevel"/>
    <w:tmpl w:val="D67CFED0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21">
    <w:nsid w:val="4AF43442"/>
    <w:multiLevelType w:val="hybridMultilevel"/>
    <w:tmpl w:val="27B483DE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3643AF"/>
    <w:multiLevelType w:val="hybridMultilevel"/>
    <w:tmpl w:val="89505D3A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815D77"/>
    <w:multiLevelType w:val="hybridMultilevel"/>
    <w:tmpl w:val="13B2F740"/>
    <w:lvl w:ilvl="0" w:tplc="BFC6B284">
      <w:numFmt w:val="bullet"/>
      <w:lvlText w:val="—"/>
      <w:lvlJc w:val="left"/>
      <w:pPr>
        <w:ind w:left="288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4">
    <w:nsid w:val="4F1634D4"/>
    <w:multiLevelType w:val="hybridMultilevel"/>
    <w:tmpl w:val="61E02B62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E869B5"/>
    <w:multiLevelType w:val="hybridMultilevel"/>
    <w:tmpl w:val="2676CB14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16662F"/>
    <w:multiLevelType w:val="hybridMultilevel"/>
    <w:tmpl w:val="C292D5F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26377D6"/>
    <w:multiLevelType w:val="hybridMultilevel"/>
    <w:tmpl w:val="17A6BDB4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8F37AA"/>
    <w:multiLevelType w:val="hybridMultilevel"/>
    <w:tmpl w:val="438CB82E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364872"/>
    <w:multiLevelType w:val="hybridMultilevel"/>
    <w:tmpl w:val="06DA3B80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660C96"/>
    <w:multiLevelType w:val="hybridMultilevel"/>
    <w:tmpl w:val="F2A8A802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8D5FE5"/>
    <w:multiLevelType w:val="hybridMultilevel"/>
    <w:tmpl w:val="302A141E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6E60B9"/>
    <w:multiLevelType w:val="multilevel"/>
    <w:tmpl w:val="01E290B0"/>
    <w:lvl w:ilvl="0">
      <w:start w:val="9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2"/>
      <w:numFmt w:val="decimal"/>
      <w:lvlText w:val="%1.%2"/>
      <w:lvlJc w:val="left"/>
      <w:pPr>
        <w:tabs>
          <w:tab w:val="num" w:pos="576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33">
    <w:nsid w:val="5F725ABF"/>
    <w:multiLevelType w:val="hybridMultilevel"/>
    <w:tmpl w:val="283A7FF6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951E61"/>
    <w:multiLevelType w:val="hybridMultilevel"/>
    <w:tmpl w:val="2E4EBAE6"/>
    <w:lvl w:ilvl="0" w:tplc="70C6BB22">
      <w:numFmt w:val="bullet"/>
      <w:lvlText w:val="—"/>
      <w:lvlJc w:val="left"/>
      <w:pPr>
        <w:ind w:left="144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1D31BAB"/>
    <w:multiLevelType w:val="hybridMultilevel"/>
    <w:tmpl w:val="EEE2E806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6E033A"/>
    <w:multiLevelType w:val="hybridMultilevel"/>
    <w:tmpl w:val="E648D3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D030F2"/>
    <w:multiLevelType w:val="hybridMultilevel"/>
    <w:tmpl w:val="F774E59C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1E77E1"/>
    <w:multiLevelType w:val="hybridMultilevel"/>
    <w:tmpl w:val="9F5E8474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973E27"/>
    <w:multiLevelType w:val="hybridMultilevel"/>
    <w:tmpl w:val="1E5AA814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F25239"/>
    <w:multiLevelType w:val="hybridMultilevel"/>
    <w:tmpl w:val="1688DE0E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2C3B38"/>
    <w:multiLevelType w:val="hybridMultilevel"/>
    <w:tmpl w:val="3B0CCC42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A95389"/>
    <w:multiLevelType w:val="hybridMultilevel"/>
    <w:tmpl w:val="D278CD66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AF3F4D"/>
    <w:multiLevelType w:val="hybridMultilevel"/>
    <w:tmpl w:val="659A2950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3C4FE0"/>
    <w:multiLevelType w:val="hybridMultilevel"/>
    <w:tmpl w:val="300CB3F0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3F60E2"/>
    <w:multiLevelType w:val="hybridMultilevel"/>
    <w:tmpl w:val="261664F6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171736"/>
    <w:multiLevelType w:val="hybridMultilevel"/>
    <w:tmpl w:val="439E57AC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8E6E6A"/>
    <w:multiLevelType w:val="hybridMultilevel"/>
    <w:tmpl w:val="339E8C16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24"/>
  </w:num>
  <w:num w:numId="4">
    <w:abstractNumId w:val="32"/>
  </w:num>
  <w:num w:numId="5">
    <w:abstractNumId w:val="20"/>
    <w:lvlOverride w:ilvl="0">
      <w:startOverride w:val="8"/>
    </w:lvlOverride>
    <w:lvlOverride w:ilvl="1">
      <w:startOverride w:val="4"/>
    </w:lvlOverride>
    <w:lvlOverride w:ilvl="2">
      <w:startOverride w:val="2"/>
    </w:lvlOverride>
    <w:lvlOverride w:ilvl="3">
      <w:startOverride w:val="19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8"/>
    </w:lvlOverride>
    <w:lvlOverride w:ilvl="1">
      <w:startOverride w:val="4"/>
    </w:lvlOverride>
    <w:lvlOverride w:ilvl="2">
      <w:startOverride w:val="2"/>
    </w:lvlOverride>
    <w:lvlOverride w:ilvl="3">
      <w:startOverride w:val="21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9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9"/>
    </w:lvlOverride>
    <w:lvlOverride w:ilvl="1">
      <w:startOverride w:val="2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9"/>
    </w:lvlOverride>
    <w:lvlOverride w:ilvl="1">
      <w:startOverride w:val="2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9"/>
    </w:lvlOverride>
    <w:lvlOverride w:ilvl="1">
      <w:startOverride w:val="22"/>
    </w:lvlOverride>
    <w:lvlOverride w:ilvl="2">
      <w:startOverride w:val="2"/>
    </w:lvlOverride>
    <w:lvlOverride w:ilvl="3">
      <w:startOverride w:val="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9"/>
    </w:lvlOverride>
    <w:lvlOverride w:ilvl="1">
      <w:startOverride w:val="2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9"/>
    </w:lvlOverride>
    <w:lvlOverride w:ilvl="1">
      <w:startOverride w:val="24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9"/>
    </w:lvlOverride>
    <w:lvlOverride w:ilvl="1">
      <w:startOverride w:val="4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11"/>
  </w:num>
  <w:num w:numId="16">
    <w:abstractNumId w:val="26"/>
  </w:num>
  <w:num w:numId="17">
    <w:abstractNumId w:val="23"/>
  </w:num>
  <w:num w:numId="18">
    <w:abstractNumId w:val="12"/>
  </w:num>
  <w:num w:numId="19">
    <w:abstractNumId w:val="20"/>
    <w:lvlOverride w:ilvl="0">
      <w:startOverride w:val="8"/>
    </w:lvlOverride>
    <w:lvlOverride w:ilvl="1">
      <w:startOverride w:val="7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9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9"/>
    </w:lvlOverride>
    <w:lvlOverride w:ilvl="1">
      <w:startOverride w:val="7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9"/>
    </w:lvlOverride>
    <w:lvlOverride w:ilvl="1">
      <w:startOverride w:val="7"/>
    </w:lvlOverride>
    <w:lvlOverride w:ilvl="2">
      <w:startOverride w:val="6"/>
    </w:lvlOverride>
    <w:lvlOverride w:ilvl="3">
      <w:startOverride w:val="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9"/>
    </w:lvlOverride>
    <w:lvlOverride w:ilvl="1">
      <w:startOverride w:val="7"/>
    </w:lvlOverride>
    <w:lvlOverride w:ilvl="2">
      <w:startOverride w:val="6"/>
    </w:lvlOverride>
    <w:lvlOverride w:ilvl="3">
      <w:startOverride w:val="5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8"/>
    </w:lvlOverride>
    <w:lvlOverride w:ilvl="1">
      <w:startOverride w:val="3"/>
    </w:lvlOverride>
    <w:lvlOverride w:ilvl="2">
      <w:startOverride w:val="3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8"/>
    </w:lvlOverride>
    <w:lvlOverride w:ilvl="1">
      <w:startOverride w:val="3"/>
    </w:lvlOverride>
    <w:lvlOverride w:ilvl="2">
      <w:startOverride w:val="3"/>
    </w:lvlOverride>
    <w:lvlOverride w:ilvl="3">
      <w:startOverride w:val="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</w:num>
  <w:num w:numId="27">
    <w:abstractNumId w:val="18"/>
  </w:num>
  <w:num w:numId="28">
    <w:abstractNumId w:val="17"/>
  </w:num>
  <w:num w:numId="29">
    <w:abstractNumId w:val="5"/>
  </w:num>
  <w:num w:numId="30">
    <w:abstractNumId w:val="41"/>
  </w:num>
  <w:num w:numId="31">
    <w:abstractNumId w:val="4"/>
  </w:num>
  <w:num w:numId="32">
    <w:abstractNumId w:val="2"/>
  </w:num>
  <w:num w:numId="33">
    <w:abstractNumId w:val="15"/>
  </w:num>
  <w:num w:numId="34">
    <w:abstractNumId w:val="25"/>
  </w:num>
  <w:num w:numId="35">
    <w:abstractNumId w:val="13"/>
  </w:num>
  <w:num w:numId="36">
    <w:abstractNumId w:val="7"/>
  </w:num>
  <w:num w:numId="37">
    <w:abstractNumId w:val="47"/>
  </w:num>
  <w:num w:numId="38">
    <w:abstractNumId w:val="8"/>
  </w:num>
  <w:num w:numId="39">
    <w:abstractNumId w:val="35"/>
  </w:num>
  <w:num w:numId="40">
    <w:abstractNumId w:val="10"/>
  </w:num>
  <w:num w:numId="41">
    <w:abstractNumId w:val="40"/>
  </w:num>
  <w:num w:numId="42">
    <w:abstractNumId w:val="28"/>
  </w:num>
  <w:num w:numId="43">
    <w:abstractNumId w:val="46"/>
  </w:num>
  <w:num w:numId="44">
    <w:abstractNumId w:val="43"/>
  </w:num>
  <w:num w:numId="45">
    <w:abstractNumId w:val="36"/>
  </w:num>
  <w:num w:numId="46">
    <w:abstractNumId w:val="44"/>
  </w:num>
  <w:num w:numId="47">
    <w:abstractNumId w:val="1"/>
  </w:num>
  <w:num w:numId="48">
    <w:abstractNumId w:val="27"/>
  </w:num>
  <w:num w:numId="49">
    <w:abstractNumId w:val="29"/>
  </w:num>
  <w:num w:numId="50">
    <w:abstractNumId w:val="21"/>
  </w:num>
  <w:num w:numId="51">
    <w:abstractNumId w:val="9"/>
  </w:num>
  <w:num w:numId="52">
    <w:abstractNumId w:val="38"/>
  </w:num>
  <w:num w:numId="53">
    <w:abstractNumId w:val="30"/>
  </w:num>
  <w:num w:numId="54">
    <w:abstractNumId w:val="6"/>
  </w:num>
  <w:num w:numId="55">
    <w:abstractNumId w:val="20"/>
  </w:num>
  <w:num w:numId="56">
    <w:abstractNumId w:val="20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0"/>
  </w:num>
  <w:num w:numId="58">
    <w:abstractNumId w:val="20"/>
    <w:lvlOverride w:ilvl="0">
      <w:startOverride w:val="2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0"/>
    <w:lvlOverride w:ilvl="0">
      <w:startOverride w:val="2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0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0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0"/>
    <w:lvlOverride w:ilvl="0">
      <w:startOverride w:val="6"/>
    </w:lvlOverride>
    <w:lvlOverride w:ilvl="1">
      <w:startOverride w:val="3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0"/>
    <w:lvlOverride w:ilvl="0">
      <w:startOverride w:val="6"/>
    </w:lvlOverride>
    <w:lvlOverride w:ilvl="1">
      <w:startOverride w:val="3"/>
    </w:lvlOverride>
    <w:lvlOverride w:ilvl="2">
      <w:startOverride w:val="7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0"/>
    <w:lvlOverride w:ilvl="0">
      <w:startOverride w:val="6"/>
    </w:lvlOverride>
    <w:lvlOverride w:ilvl="1">
      <w:startOverride w:val="3"/>
    </w:lvlOverride>
    <w:lvlOverride w:ilvl="2">
      <w:startOverride w:val="7"/>
    </w:lvlOverride>
    <w:lvlOverride w:ilvl="3">
      <w:startOverride w:val="2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20"/>
    <w:lvlOverride w:ilvl="0">
      <w:startOverride w:val="6"/>
    </w:lvlOverride>
    <w:lvlOverride w:ilvl="1">
      <w:startOverride w:val="3"/>
    </w:lvlOverride>
    <w:lvlOverride w:ilvl="2">
      <w:startOverride w:val="7"/>
    </w:lvlOverride>
    <w:lvlOverride w:ilvl="3">
      <w:startOverride w:val="3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20"/>
    <w:lvlOverride w:ilvl="0">
      <w:startOverride w:val="6"/>
    </w:lvlOverride>
    <w:lvlOverride w:ilvl="1">
      <w:startOverride w:val="3"/>
    </w:lvlOverride>
    <w:lvlOverride w:ilvl="2">
      <w:startOverride w:val="8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0"/>
    <w:lvlOverride w:ilvl="0">
      <w:startOverride w:val="6"/>
    </w:lvlOverride>
    <w:lvlOverride w:ilvl="1">
      <w:startOverride w:val="3"/>
    </w:lvlOverride>
    <w:lvlOverride w:ilvl="2">
      <w:startOverride w:val="8"/>
    </w:lvlOverride>
    <w:lvlOverride w:ilvl="3">
      <w:startOverride w:val="2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20"/>
    <w:lvlOverride w:ilvl="0">
      <w:startOverride w:val="6"/>
    </w:lvlOverride>
    <w:lvlOverride w:ilvl="1">
      <w:startOverride w:val="3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0"/>
    <w:lvlOverride w:ilvl="0">
      <w:startOverride w:val="6"/>
    </w:lvlOverride>
    <w:lvlOverride w:ilvl="1">
      <w:startOverride w:val="3"/>
    </w:lvlOverride>
    <w:lvlOverride w:ilvl="2">
      <w:startOverride w:val="1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20"/>
    <w:lvlOverride w:ilvl="0">
      <w:startOverride w:val="6"/>
    </w:lvlOverride>
    <w:lvlOverride w:ilvl="1">
      <w:startOverride w:val="3"/>
    </w:lvlOverride>
    <w:lvlOverride w:ilvl="2">
      <w:startOverride w:val="11"/>
    </w:lvlOverride>
    <w:lvlOverride w:ilvl="3">
      <w:startOverride w:val="2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0"/>
    <w:lvlOverride w:ilvl="0">
      <w:startOverride w:val="8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20"/>
    <w:lvlOverride w:ilvl="0">
      <w:startOverride w:val="8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20"/>
    <w:lvlOverride w:ilvl="0">
      <w:startOverride w:val="8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0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20"/>
    <w:lvlOverride w:ilvl="0">
      <w:startOverride w:val="8"/>
    </w:lvlOverride>
    <w:lvlOverride w:ilvl="1">
      <w:startOverride w:val="2"/>
    </w:lvlOverride>
    <w:lvlOverride w:ilvl="2">
      <w:startOverride w:val="4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0"/>
    <w:lvlOverride w:ilvl="0">
      <w:startOverride w:val="8"/>
    </w:lvlOverride>
    <w:lvlOverride w:ilvl="1">
      <w:startOverride w:val="2"/>
    </w:lvlOverride>
    <w:lvlOverride w:ilvl="2">
      <w:startOverride w:val="4"/>
    </w:lvlOverride>
    <w:lvlOverride w:ilvl="3">
      <w:startOverride w:val="6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20"/>
    <w:lvlOverride w:ilvl="0">
      <w:startOverride w:val="8"/>
    </w:lvlOverride>
    <w:lvlOverride w:ilvl="1">
      <w:startOverride w:val="2"/>
    </w:lvlOverride>
    <w:lvlOverride w:ilvl="2">
      <w:startOverride w:val="5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20"/>
    <w:lvlOverride w:ilvl="0">
      <w:startOverride w:val="8"/>
    </w:lvlOverride>
    <w:lvlOverride w:ilvl="1">
      <w:startOverride w:val="2"/>
    </w:lvlOverride>
    <w:lvlOverride w:ilvl="2">
      <w:startOverride w:val="5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20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20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20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9"/>
    </w:lvlOverride>
    <w:lvlOverride w:ilvl="4">
      <w:startOverride w:val="7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20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2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20"/>
    <w:lvlOverride w:ilvl="0">
      <w:startOverride w:val="9"/>
    </w:lvlOverride>
    <w:lvlOverride w:ilvl="1">
      <w:startOverride w:val="3"/>
    </w:lvlOverride>
    <w:lvlOverride w:ilvl="2">
      <w:startOverride w:val="2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20"/>
    <w:lvlOverride w:ilvl="0">
      <w:startOverride w:val="9"/>
    </w:lvlOverride>
    <w:lvlOverride w:ilvl="1">
      <w:startOverride w:val="3"/>
    </w:lvlOverride>
    <w:lvlOverride w:ilvl="2">
      <w:startOverride w:val="2"/>
    </w:lvlOverride>
    <w:lvlOverride w:ilvl="3">
      <w:startOverride w:val="1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20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6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33"/>
  </w:num>
  <w:num w:numId="86">
    <w:abstractNumId w:val="42"/>
  </w:num>
  <w:num w:numId="87">
    <w:abstractNumId w:val="19"/>
  </w:num>
  <w:num w:numId="88">
    <w:abstractNumId w:val="39"/>
  </w:num>
  <w:num w:numId="89">
    <w:abstractNumId w:val="20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9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22"/>
  </w:num>
  <w:num w:numId="91">
    <w:abstractNumId w:val="34"/>
  </w:num>
  <w:num w:numId="92">
    <w:abstractNumId w:val="37"/>
  </w:num>
  <w:num w:numId="93">
    <w:abstractNumId w:val="45"/>
  </w:num>
  <w:num w:numId="94">
    <w:abstractNumId w:val="14"/>
  </w:num>
  <w:num w:numId="95">
    <w:abstractNumId w:val="0"/>
  </w:num>
  <w:numIdMacAtCleanup w:val="9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erian, George">
    <w15:presenceInfo w15:providerId="AD" w15:userId="S-1-5-21-945540591-4024260831-3861152641-2067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B00"/>
    <w:rsid w:val="00000508"/>
    <w:rsid w:val="00003ACB"/>
    <w:rsid w:val="00011009"/>
    <w:rsid w:val="00012150"/>
    <w:rsid w:val="00013ABD"/>
    <w:rsid w:val="00013C43"/>
    <w:rsid w:val="00015F03"/>
    <w:rsid w:val="00017517"/>
    <w:rsid w:val="00017B78"/>
    <w:rsid w:val="00021FBC"/>
    <w:rsid w:val="0002639C"/>
    <w:rsid w:val="00027709"/>
    <w:rsid w:val="0003211C"/>
    <w:rsid w:val="00032E02"/>
    <w:rsid w:val="000359C1"/>
    <w:rsid w:val="0003628E"/>
    <w:rsid w:val="0003647B"/>
    <w:rsid w:val="00040FBA"/>
    <w:rsid w:val="00041CE2"/>
    <w:rsid w:val="00042283"/>
    <w:rsid w:val="00043A2B"/>
    <w:rsid w:val="00044F0F"/>
    <w:rsid w:val="00047DDD"/>
    <w:rsid w:val="00047FBA"/>
    <w:rsid w:val="00050BE8"/>
    <w:rsid w:val="00050DF7"/>
    <w:rsid w:val="000513BD"/>
    <w:rsid w:val="00051571"/>
    <w:rsid w:val="00053715"/>
    <w:rsid w:val="00055361"/>
    <w:rsid w:val="00057544"/>
    <w:rsid w:val="00057981"/>
    <w:rsid w:val="00074099"/>
    <w:rsid w:val="00081DB2"/>
    <w:rsid w:val="00082AE9"/>
    <w:rsid w:val="000840D0"/>
    <w:rsid w:val="00084AD1"/>
    <w:rsid w:val="00085C91"/>
    <w:rsid w:val="000863DA"/>
    <w:rsid w:val="00086463"/>
    <w:rsid w:val="000936B9"/>
    <w:rsid w:val="00093E53"/>
    <w:rsid w:val="000958CD"/>
    <w:rsid w:val="000971EA"/>
    <w:rsid w:val="000977BD"/>
    <w:rsid w:val="000A04E6"/>
    <w:rsid w:val="000A2FF1"/>
    <w:rsid w:val="000A365F"/>
    <w:rsid w:val="000A6729"/>
    <w:rsid w:val="000A764C"/>
    <w:rsid w:val="000B0761"/>
    <w:rsid w:val="000B088E"/>
    <w:rsid w:val="000B0B24"/>
    <w:rsid w:val="000B4A3A"/>
    <w:rsid w:val="000B7F08"/>
    <w:rsid w:val="000C1E51"/>
    <w:rsid w:val="000C285F"/>
    <w:rsid w:val="000C5A1D"/>
    <w:rsid w:val="000D11B6"/>
    <w:rsid w:val="000D180D"/>
    <w:rsid w:val="000D3B65"/>
    <w:rsid w:val="000D43F8"/>
    <w:rsid w:val="000D4C9E"/>
    <w:rsid w:val="000D6C77"/>
    <w:rsid w:val="000E1440"/>
    <w:rsid w:val="000E151D"/>
    <w:rsid w:val="000F1E06"/>
    <w:rsid w:val="000F5794"/>
    <w:rsid w:val="000F5A3C"/>
    <w:rsid w:val="000F61F4"/>
    <w:rsid w:val="000F7452"/>
    <w:rsid w:val="001004D3"/>
    <w:rsid w:val="00104337"/>
    <w:rsid w:val="001046F3"/>
    <w:rsid w:val="00107B4D"/>
    <w:rsid w:val="00107B60"/>
    <w:rsid w:val="00112E2A"/>
    <w:rsid w:val="00113B7E"/>
    <w:rsid w:val="00120580"/>
    <w:rsid w:val="00123361"/>
    <w:rsid w:val="00126F7A"/>
    <w:rsid w:val="0013004F"/>
    <w:rsid w:val="00130286"/>
    <w:rsid w:val="001324C2"/>
    <w:rsid w:val="00133C09"/>
    <w:rsid w:val="00135192"/>
    <w:rsid w:val="00135B34"/>
    <w:rsid w:val="001469FB"/>
    <w:rsid w:val="001472D4"/>
    <w:rsid w:val="001502CE"/>
    <w:rsid w:val="001503CF"/>
    <w:rsid w:val="00152467"/>
    <w:rsid w:val="001547A8"/>
    <w:rsid w:val="001556E8"/>
    <w:rsid w:val="00156787"/>
    <w:rsid w:val="00160192"/>
    <w:rsid w:val="00160619"/>
    <w:rsid w:val="00163F16"/>
    <w:rsid w:val="00172460"/>
    <w:rsid w:val="001738A3"/>
    <w:rsid w:val="00174970"/>
    <w:rsid w:val="00175B26"/>
    <w:rsid w:val="00177568"/>
    <w:rsid w:val="00181978"/>
    <w:rsid w:val="0018245B"/>
    <w:rsid w:val="00183394"/>
    <w:rsid w:val="001850ED"/>
    <w:rsid w:val="00190036"/>
    <w:rsid w:val="00193996"/>
    <w:rsid w:val="0019712F"/>
    <w:rsid w:val="001A0132"/>
    <w:rsid w:val="001A2B00"/>
    <w:rsid w:val="001A5226"/>
    <w:rsid w:val="001B02FA"/>
    <w:rsid w:val="001B217E"/>
    <w:rsid w:val="001B2BCE"/>
    <w:rsid w:val="001D224D"/>
    <w:rsid w:val="001D25A0"/>
    <w:rsid w:val="001D3204"/>
    <w:rsid w:val="001D4CD9"/>
    <w:rsid w:val="001D6175"/>
    <w:rsid w:val="001D723B"/>
    <w:rsid w:val="001E3BE4"/>
    <w:rsid w:val="001E47B8"/>
    <w:rsid w:val="001E4B4D"/>
    <w:rsid w:val="001F376F"/>
    <w:rsid w:val="001F5A28"/>
    <w:rsid w:val="0020389D"/>
    <w:rsid w:val="002126A1"/>
    <w:rsid w:val="00212EC4"/>
    <w:rsid w:val="00214C65"/>
    <w:rsid w:val="00221DF8"/>
    <w:rsid w:val="002248B1"/>
    <w:rsid w:val="00224FAA"/>
    <w:rsid w:val="0022565E"/>
    <w:rsid w:val="00227DFB"/>
    <w:rsid w:val="00230E7B"/>
    <w:rsid w:val="00233F21"/>
    <w:rsid w:val="00234E34"/>
    <w:rsid w:val="002360E0"/>
    <w:rsid w:val="002404FA"/>
    <w:rsid w:val="00241D8A"/>
    <w:rsid w:val="00244FE5"/>
    <w:rsid w:val="00250C8A"/>
    <w:rsid w:val="0025369B"/>
    <w:rsid w:val="002545C3"/>
    <w:rsid w:val="00257A08"/>
    <w:rsid w:val="002600EB"/>
    <w:rsid w:val="00260F6A"/>
    <w:rsid w:val="0026301F"/>
    <w:rsid w:val="00264D47"/>
    <w:rsid w:val="00267489"/>
    <w:rsid w:val="00275C7B"/>
    <w:rsid w:val="0027674F"/>
    <w:rsid w:val="00277873"/>
    <w:rsid w:val="00277A9A"/>
    <w:rsid w:val="00282573"/>
    <w:rsid w:val="002836D0"/>
    <w:rsid w:val="0028670D"/>
    <w:rsid w:val="0029020B"/>
    <w:rsid w:val="002907EE"/>
    <w:rsid w:val="002917A7"/>
    <w:rsid w:val="002974BC"/>
    <w:rsid w:val="002A6FE1"/>
    <w:rsid w:val="002B1ACA"/>
    <w:rsid w:val="002B3A59"/>
    <w:rsid w:val="002B58CB"/>
    <w:rsid w:val="002C1AFC"/>
    <w:rsid w:val="002C446A"/>
    <w:rsid w:val="002D2D96"/>
    <w:rsid w:val="002D441A"/>
    <w:rsid w:val="002D44BE"/>
    <w:rsid w:val="002D4CBF"/>
    <w:rsid w:val="002E1E56"/>
    <w:rsid w:val="002E27A4"/>
    <w:rsid w:val="002E2DC2"/>
    <w:rsid w:val="002E5287"/>
    <w:rsid w:val="002E58AC"/>
    <w:rsid w:val="002E71FC"/>
    <w:rsid w:val="002E7A28"/>
    <w:rsid w:val="002F15F4"/>
    <w:rsid w:val="002F272A"/>
    <w:rsid w:val="002F2D4F"/>
    <w:rsid w:val="002F5C7B"/>
    <w:rsid w:val="003044AC"/>
    <w:rsid w:val="00305B68"/>
    <w:rsid w:val="00312897"/>
    <w:rsid w:val="00317E81"/>
    <w:rsid w:val="00326D9A"/>
    <w:rsid w:val="00327E24"/>
    <w:rsid w:val="0033024A"/>
    <w:rsid w:val="003361D2"/>
    <w:rsid w:val="0034620C"/>
    <w:rsid w:val="003467AC"/>
    <w:rsid w:val="003478AD"/>
    <w:rsid w:val="003518E4"/>
    <w:rsid w:val="00360C64"/>
    <w:rsid w:val="00361221"/>
    <w:rsid w:val="0036165C"/>
    <w:rsid w:val="00361A7D"/>
    <w:rsid w:val="00370D13"/>
    <w:rsid w:val="00373CC1"/>
    <w:rsid w:val="00374602"/>
    <w:rsid w:val="00375604"/>
    <w:rsid w:val="00375F40"/>
    <w:rsid w:val="0037683B"/>
    <w:rsid w:val="00377BA5"/>
    <w:rsid w:val="003817BE"/>
    <w:rsid w:val="003839B8"/>
    <w:rsid w:val="0038640A"/>
    <w:rsid w:val="00392A99"/>
    <w:rsid w:val="00395338"/>
    <w:rsid w:val="0039564A"/>
    <w:rsid w:val="003A2858"/>
    <w:rsid w:val="003A42E0"/>
    <w:rsid w:val="003A74B1"/>
    <w:rsid w:val="003B4F7E"/>
    <w:rsid w:val="003B7FE9"/>
    <w:rsid w:val="003C1BDC"/>
    <w:rsid w:val="003C292F"/>
    <w:rsid w:val="003C5A06"/>
    <w:rsid w:val="003D2021"/>
    <w:rsid w:val="003D66D1"/>
    <w:rsid w:val="003D6E7F"/>
    <w:rsid w:val="003E4185"/>
    <w:rsid w:val="003E49B0"/>
    <w:rsid w:val="003E612A"/>
    <w:rsid w:val="003F3E21"/>
    <w:rsid w:val="003F5749"/>
    <w:rsid w:val="00402260"/>
    <w:rsid w:val="0040247A"/>
    <w:rsid w:val="00403B31"/>
    <w:rsid w:val="00403E81"/>
    <w:rsid w:val="004061C7"/>
    <w:rsid w:val="004066FA"/>
    <w:rsid w:val="00415209"/>
    <w:rsid w:val="00415514"/>
    <w:rsid w:val="00417271"/>
    <w:rsid w:val="0042009A"/>
    <w:rsid w:val="004222E0"/>
    <w:rsid w:val="00423877"/>
    <w:rsid w:val="00424110"/>
    <w:rsid w:val="00424588"/>
    <w:rsid w:val="00426089"/>
    <w:rsid w:val="004270BA"/>
    <w:rsid w:val="00431DA6"/>
    <w:rsid w:val="0043535E"/>
    <w:rsid w:val="00441E7C"/>
    <w:rsid w:val="00441EEC"/>
    <w:rsid w:val="00442037"/>
    <w:rsid w:val="004427B8"/>
    <w:rsid w:val="00442A1F"/>
    <w:rsid w:val="00442AB9"/>
    <w:rsid w:val="004465F3"/>
    <w:rsid w:val="00446628"/>
    <w:rsid w:val="00455675"/>
    <w:rsid w:val="00456C11"/>
    <w:rsid w:val="00465CFD"/>
    <w:rsid w:val="004675B6"/>
    <w:rsid w:val="0047110F"/>
    <w:rsid w:val="0047111F"/>
    <w:rsid w:val="0047140F"/>
    <w:rsid w:val="00472CF7"/>
    <w:rsid w:val="00472D54"/>
    <w:rsid w:val="00475257"/>
    <w:rsid w:val="00477B34"/>
    <w:rsid w:val="00477E13"/>
    <w:rsid w:val="00480AC9"/>
    <w:rsid w:val="00481E33"/>
    <w:rsid w:val="00482864"/>
    <w:rsid w:val="00490F85"/>
    <w:rsid w:val="00496EA5"/>
    <w:rsid w:val="004A23F2"/>
    <w:rsid w:val="004A35AB"/>
    <w:rsid w:val="004A40B7"/>
    <w:rsid w:val="004A4FAA"/>
    <w:rsid w:val="004A66D0"/>
    <w:rsid w:val="004A6910"/>
    <w:rsid w:val="004B08C7"/>
    <w:rsid w:val="004B2B82"/>
    <w:rsid w:val="004C0C4E"/>
    <w:rsid w:val="004C133A"/>
    <w:rsid w:val="004C3D5C"/>
    <w:rsid w:val="004C4208"/>
    <w:rsid w:val="004C69B5"/>
    <w:rsid w:val="004C7392"/>
    <w:rsid w:val="004D0F45"/>
    <w:rsid w:val="004D1A49"/>
    <w:rsid w:val="004D1EE9"/>
    <w:rsid w:val="004D26B9"/>
    <w:rsid w:val="004D2893"/>
    <w:rsid w:val="004D31C9"/>
    <w:rsid w:val="004D5005"/>
    <w:rsid w:val="004D536D"/>
    <w:rsid w:val="004D578D"/>
    <w:rsid w:val="004D6DE2"/>
    <w:rsid w:val="004E1A38"/>
    <w:rsid w:val="004E1A97"/>
    <w:rsid w:val="004F0D8B"/>
    <w:rsid w:val="004F23DC"/>
    <w:rsid w:val="004F3DCC"/>
    <w:rsid w:val="004F42A4"/>
    <w:rsid w:val="004F6AFF"/>
    <w:rsid w:val="004F7ACE"/>
    <w:rsid w:val="00500D25"/>
    <w:rsid w:val="00506864"/>
    <w:rsid w:val="005108BF"/>
    <w:rsid w:val="00510FF3"/>
    <w:rsid w:val="00511421"/>
    <w:rsid w:val="0051324F"/>
    <w:rsid w:val="0051368F"/>
    <w:rsid w:val="005164D7"/>
    <w:rsid w:val="00516A55"/>
    <w:rsid w:val="005234B0"/>
    <w:rsid w:val="005267E4"/>
    <w:rsid w:val="00526D33"/>
    <w:rsid w:val="00527100"/>
    <w:rsid w:val="005313BD"/>
    <w:rsid w:val="00531BCF"/>
    <w:rsid w:val="0053271D"/>
    <w:rsid w:val="0053288C"/>
    <w:rsid w:val="00533027"/>
    <w:rsid w:val="00537BD7"/>
    <w:rsid w:val="00541F1E"/>
    <w:rsid w:val="005423A3"/>
    <w:rsid w:val="00542A71"/>
    <w:rsid w:val="00542EB6"/>
    <w:rsid w:val="0054743D"/>
    <w:rsid w:val="00547756"/>
    <w:rsid w:val="00547AEE"/>
    <w:rsid w:val="005500DD"/>
    <w:rsid w:val="00552778"/>
    <w:rsid w:val="00554038"/>
    <w:rsid w:val="005546A8"/>
    <w:rsid w:val="005555E4"/>
    <w:rsid w:val="00555978"/>
    <w:rsid w:val="00560867"/>
    <w:rsid w:val="00562F05"/>
    <w:rsid w:val="005666D9"/>
    <w:rsid w:val="00566705"/>
    <w:rsid w:val="00566D11"/>
    <w:rsid w:val="0056750B"/>
    <w:rsid w:val="005735BF"/>
    <w:rsid w:val="0057495D"/>
    <w:rsid w:val="00577F01"/>
    <w:rsid w:val="005856E6"/>
    <w:rsid w:val="00585E89"/>
    <w:rsid w:val="00590896"/>
    <w:rsid w:val="005915A7"/>
    <w:rsid w:val="0059503B"/>
    <w:rsid w:val="00596F7C"/>
    <w:rsid w:val="005A0ED7"/>
    <w:rsid w:val="005A0FA8"/>
    <w:rsid w:val="005A232A"/>
    <w:rsid w:val="005A25F3"/>
    <w:rsid w:val="005A3964"/>
    <w:rsid w:val="005A5BB0"/>
    <w:rsid w:val="005A7DC3"/>
    <w:rsid w:val="005B0264"/>
    <w:rsid w:val="005B1E3F"/>
    <w:rsid w:val="005B392B"/>
    <w:rsid w:val="005B3B31"/>
    <w:rsid w:val="005B40F9"/>
    <w:rsid w:val="005B607D"/>
    <w:rsid w:val="005C004F"/>
    <w:rsid w:val="005C0130"/>
    <w:rsid w:val="005C03FC"/>
    <w:rsid w:val="005C1214"/>
    <w:rsid w:val="005D16E9"/>
    <w:rsid w:val="005D3FAF"/>
    <w:rsid w:val="005D7724"/>
    <w:rsid w:val="005D7E4F"/>
    <w:rsid w:val="005E3477"/>
    <w:rsid w:val="005E3A8F"/>
    <w:rsid w:val="005E4924"/>
    <w:rsid w:val="005E7FCE"/>
    <w:rsid w:val="005F3277"/>
    <w:rsid w:val="005F4E9B"/>
    <w:rsid w:val="005F6434"/>
    <w:rsid w:val="005F71F9"/>
    <w:rsid w:val="00601139"/>
    <w:rsid w:val="0060160F"/>
    <w:rsid w:val="00601B3E"/>
    <w:rsid w:val="0060347D"/>
    <w:rsid w:val="00603E59"/>
    <w:rsid w:val="006070A0"/>
    <w:rsid w:val="00610F5D"/>
    <w:rsid w:val="00613398"/>
    <w:rsid w:val="006171D0"/>
    <w:rsid w:val="006176F4"/>
    <w:rsid w:val="0062440B"/>
    <w:rsid w:val="0062640B"/>
    <w:rsid w:val="00631502"/>
    <w:rsid w:val="00632143"/>
    <w:rsid w:val="00634189"/>
    <w:rsid w:val="00634FA1"/>
    <w:rsid w:val="00640FBB"/>
    <w:rsid w:val="0064706A"/>
    <w:rsid w:val="00647844"/>
    <w:rsid w:val="00647CA7"/>
    <w:rsid w:val="0065185D"/>
    <w:rsid w:val="00651A32"/>
    <w:rsid w:val="00652F7B"/>
    <w:rsid w:val="0065374E"/>
    <w:rsid w:val="006539BB"/>
    <w:rsid w:val="006565EE"/>
    <w:rsid w:val="00656E90"/>
    <w:rsid w:val="00660961"/>
    <w:rsid w:val="00663373"/>
    <w:rsid w:val="006644A7"/>
    <w:rsid w:val="00664B2C"/>
    <w:rsid w:val="006670DF"/>
    <w:rsid w:val="00677059"/>
    <w:rsid w:val="006770F2"/>
    <w:rsid w:val="00680C4F"/>
    <w:rsid w:val="00681FAF"/>
    <w:rsid w:val="0068272D"/>
    <w:rsid w:val="00682C6D"/>
    <w:rsid w:val="0068432C"/>
    <w:rsid w:val="00684440"/>
    <w:rsid w:val="006867D6"/>
    <w:rsid w:val="0069276C"/>
    <w:rsid w:val="00694CC1"/>
    <w:rsid w:val="00694F80"/>
    <w:rsid w:val="006960A7"/>
    <w:rsid w:val="006A1568"/>
    <w:rsid w:val="006A1600"/>
    <w:rsid w:val="006A220F"/>
    <w:rsid w:val="006A23E8"/>
    <w:rsid w:val="006B1595"/>
    <w:rsid w:val="006B16CD"/>
    <w:rsid w:val="006B1B2A"/>
    <w:rsid w:val="006B204F"/>
    <w:rsid w:val="006B366B"/>
    <w:rsid w:val="006B6F80"/>
    <w:rsid w:val="006C0727"/>
    <w:rsid w:val="006C2BA6"/>
    <w:rsid w:val="006D25FA"/>
    <w:rsid w:val="006D43A9"/>
    <w:rsid w:val="006D61F5"/>
    <w:rsid w:val="006E145F"/>
    <w:rsid w:val="006E1FF0"/>
    <w:rsid w:val="006F2890"/>
    <w:rsid w:val="006F4200"/>
    <w:rsid w:val="006F7D0B"/>
    <w:rsid w:val="00700B6A"/>
    <w:rsid w:val="00704203"/>
    <w:rsid w:val="00704746"/>
    <w:rsid w:val="00705461"/>
    <w:rsid w:val="00710500"/>
    <w:rsid w:val="00713A05"/>
    <w:rsid w:val="00717FF4"/>
    <w:rsid w:val="007207AE"/>
    <w:rsid w:val="00720D79"/>
    <w:rsid w:val="0072189A"/>
    <w:rsid w:val="00721E00"/>
    <w:rsid w:val="00730060"/>
    <w:rsid w:val="007305B7"/>
    <w:rsid w:val="00732A32"/>
    <w:rsid w:val="00734CE5"/>
    <w:rsid w:val="00737331"/>
    <w:rsid w:val="00737EDB"/>
    <w:rsid w:val="007411C6"/>
    <w:rsid w:val="00743D14"/>
    <w:rsid w:val="007443E1"/>
    <w:rsid w:val="00745712"/>
    <w:rsid w:val="007476DB"/>
    <w:rsid w:val="0075000A"/>
    <w:rsid w:val="00750BD5"/>
    <w:rsid w:val="00751017"/>
    <w:rsid w:val="00752BC2"/>
    <w:rsid w:val="00757566"/>
    <w:rsid w:val="00757E7D"/>
    <w:rsid w:val="00760889"/>
    <w:rsid w:val="007614B6"/>
    <w:rsid w:val="00762874"/>
    <w:rsid w:val="00762A7D"/>
    <w:rsid w:val="00767319"/>
    <w:rsid w:val="00770572"/>
    <w:rsid w:val="00777608"/>
    <w:rsid w:val="00780CFD"/>
    <w:rsid w:val="00781A65"/>
    <w:rsid w:val="00781A78"/>
    <w:rsid w:val="00785E93"/>
    <w:rsid w:val="007908AA"/>
    <w:rsid w:val="007925C0"/>
    <w:rsid w:val="00792AA8"/>
    <w:rsid w:val="00793A62"/>
    <w:rsid w:val="007A0CF0"/>
    <w:rsid w:val="007A49CE"/>
    <w:rsid w:val="007A6041"/>
    <w:rsid w:val="007A636F"/>
    <w:rsid w:val="007A64F1"/>
    <w:rsid w:val="007A7186"/>
    <w:rsid w:val="007A7A91"/>
    <w:rsid w:val="007B409C"/>
    <w:rsid w:val="007C0448"/>
    <w:rsid w:val="007C67E6"/>
    <w:rsid w:val="007D1702"/>
    <w:rsid w:val="007D3F71"/>
    <w:rsid w:val="007D49FE"/>
    <w:rsid w:val="008023E1"/>
    <w:rsid w:val="008026FC"/>
    <w:rsid w:val="008050EC"/>
    <w:rsid w:val="00807234"/>
    <w:rsid w:val="00814D2B"/>
    <w:rsid w:val="00814D7A"/>
    <w:rsid w:val="008151DF"/>
    <w:rsid w:val="00816568"/>
    <w:rsid w:val="008168DF"/>
    <w:rsid w:val="00820CA9"/>
    <w:rsid w:val="008243BD"/>
    <w:rsid w:val="00827530"/>
    <w:rsid w:val="00827A6D"/>
    <w:rsid w:val="0083499A"/>
    <w:rsid w:val="00840049"/>
    <w:rsid w:val="008400CF"/>
    <w:rsid w:val="00842FAD"/>
    <w:rsid w:val="00843139"/>
    <w:rsid w:val="0084679F"/>
    <w:rsid w:val="0084798C"/>
    <w:rsid w:val="008501D3"/>
    <w:rsid w:val="00850F29"/>
    <w:rsid w:val="008510CD"/>
    <w:rsid w:val="00851A9D"/>
    <w:rsid w:val="008541E7"/>
    <w:rsid w:val="00854D93"/>
    <w:rsid w:val="00855146"/>
    <w:rsid w:val="00855A4E"/>
    <w:rsid w:val="00855F56"/>
    <w:rsid w:val="00856280"/>
    <w:rsid w:val="00856898"/>
    <w:rsid w:val="0085778D"/>
    <w:rsid w:val="008634DC"/>
    <w:rsid w:val="00867F0A"/>
    <w:rsid w:val="00877031"/>
    <w:rsid w:val="00880691"/>
    <w:rsid w:val="008850C6"/>
    <w:rsid w:val="00885AE0"/>
    <w:rsid w:val="0088742C"/>
    <w:rsid w:val="0089289E"/>
    <w:rsid w:val="00893069"/>
    <w:rsid w:val="0089552F"/>
    <w:rsid w:val="008A35CA"/>
    <w:rsid w:val="008A4A8C"/>
    <w:rsid w:val="008A4DEB"/>
    <w:rsid w:val="008A5FF8"/>
    <w:rsid w:val="008A7651"/>
    <w:rsid w:val="008A7D82"/>
    <w:rsid w:val="008B1844"/>
    <w:rsid w:val="008B1DA0"/>
    <w:rsid w:val="008B22D7"/>
    <w:rsid w:val="008B64AA"/>
    <w:rsid w:val="008C00F1"/>
    <w:rsid w:val="008C042B"/>
    <w:rsid w:val="008C15B5"/>
    <w:rsid w:val="008C3766"/>
    <w:rsid w:val="008C3EBD"/>
    <w:rsid w:val="008C422F"/>
    <w:rsid w:val="008C557D"/>
    <w:rsid w:val="008C6206"/>
    <w:rsid w:val="008C63DE"/>
    <w:rsid w:val="008C6B1F"/>
    <w:rsid w:val="008F1369"/>
    <w:rsid w:val="008F52D4"/>
    <w:rsid w:val="00900B66"/>
    <w:rsid w:val="00900F17"/>
    <w:rsid w:val="00901DF7"/>
    <w:rsid w:val="009026B5"/>
    <w:rsid w:val="00902837"/>
    <w:rsid w:val="009055B7"/>
    <w:rsid w:val="0090638E"/>
    <w:rsid w:val="00906EB4"/>
    <w:rsid w:val="00907325"/>
    <w:rsid w:val="0092056C"/>
    <w:rsid w:val="009226DA"/>
    <w:rsid w:val="00923439"/>
    <w:rsid w:val="009236FF"/>
    <w:rsid w:val="009239B8"/>
    <w:rsid w:val="0092467A"/>
    <w:rsid w:val="009247B1"/>
    <w:rsid w:val="00924879"/>
    <w:rsid w:val="00924E78"/>
    <w:rsid w:val="00925BC7"/>
    <w:rsid w:val="009277B0"/>
    <w:rsid w:val="009315C2"/>
    <w:rsid w:val="009355DF"/>
    <w:rsid w:val="00935DBA"/>
    <w:rsid w:val="00935F56"/>
    <w:rsid w:val="00941CFA"/>
    <w:rsid w:val="00943214"/>
    <w:rsid w:val="0094395A"/>
    <w:rsid w:val="00943B9A"/>
    <w:rsid w:val="00944135"/>
    <w:rsid w:val="00944811"/>
    <w:rsid w:val="00945E34"/>
    <w:rsid w:val="00947217"/>
    <w:rsid w:val="009473AA"/>
    <w:rsid w:val="00953BBF"/>
    <w:rsid w:val="00954111"/>
    <w:rsid w:val="00954676"/>
    <w:rsid w:val="00957265"/>
    <w:rsid w:val="00964FE7"/>
    <w:rsid w:val="00966F0E"/>
    <w:rsid w:val="00966F8B"/>
    <w:rsid w:val="00970EA6"/>
    <w:rsid w:val="00972267"/>
    <w:rsid w:val="0097304E"/>
    <w:rsid w:val="00973F5C"/>
    <w:rsid w:val="009746F6"/>
    <w:rsid w:val="00976795"/>
    <w:rsid w:val="009813F0"/>
    <w:rsid w:val="009818F5"/>
    <w:rsid w:val="00981B9D"/>
    <w:rsid w:val="00981CBC"/>
    <w:rsid w:val="00983114"/>
    <w:rsid w:val="00986216"/>
    <w:rsid w:val="009900AE"/>
    <w:rsid w:val="00991DBD"/>
    <w:rsid w:val="00994FFD"/>
    <w:rsid w:val="0099506E"/>
    <w:rsid w:val="00995250"/>
    <w:rsid w:val="00997B97"/>
    <w:rsid w:val="009A235C"/>
    <w:rsid w:val="009A7F20"/>
    <w:rsid w:val="009B0CBB"/>
    <w:rsid w:val="009B1966"/>
    <w:rsid w:val="009B1E3A"/>
    <w:rsid w:val="009B5811"/>
    <w:rsid w:val="009B7B8C"/>
    <w:rsid w:val="009C20E2"/>
    <w:rsid w:val="009C42B5"/>
    <w:rsid w:val="009C7A5B"/>
    <w:rsid w:val="009D280D"/>
    <w:rsid w:val="009D30B7"/>
    <w:rsid w:val="009D5A16"/>
    <w:rsid w:val="009D75C1"/>
    <w:rsid w:val="009E3337"/>
    <w:rsid w:val="009E4398"/>
    <w:rsid w:val="009E4B28"/>
    <w:rsid w:val="009F37A9"/>
    <w:rsid w:val="009F470D"/>
    <w:rsid w:val="009F6E7A"/>
    <w:rsid w:val="009F73E5"/>
    <w:rsid w:val="00A00F1D"/>
    <w:rsid w:val="00A01B3C"/>
    <w:rsid w:val="00A01CB9"/>
    <w:rsid w:val="00A07C53"/>
    <w:rsid w:val="00A10AB7"/>
    <w:rsid w:val="00A148DF"/>
    <w:rsid w:val="00A14FA0"/>
    <w:rsid w:val="00A16AA3"/>
    <w:rsid w:val="00A16FA1"/>
    <w:rsid w:val="00A17721"/>
    <w:rsid w:val="00A20A75"/>
    <w:rsid w:val="00A20B6C"/>
    <w:rsid w:val="00A21CCE"/>
    <w:rsid w:val="00A303C6"/>
    <w:rsid w:val="00A32ED6"/>
    <w:rsid w:val="00A33D6A"/>
    <w:rsid w:val="00A34732"/>
    <w:rsid w:val="00A34823"/>
    <w:rsid w:val="00A40733"/>
    <w:rsid w:val="00A40F72"/>
    <w:rsid w:val="00A41CD0"/>
    <w:rsid w:val="00A422E3"/>
    <w:rsid w:val="00A540C0"/>
    <w:rsid w:val="00A5427E"/>
    <w:rsid w:val="00A57A64"/>
    <w:rsid w:val="00A640BF"/>
    <w:rsid w:val="00A64D7D"/>
    <w:rsid w:val="00A6582C"/>
    <w:rsid w:val="00A65B24"/>
    <w:rsid w:val="00A67032"/>
    <w:rsid w:val="00A71E9E"/>
    <w:rsid w:val="00A74585"/>
    <w:rsid w:val="00A74E29"/>
    <w:rsid w:val="00A761F0"/>
    <w:rsid w:val="00A83036"/>
    <w:rsid w:val="00A8394A"/>
    <w:rsid w:val="00A83AA0"/>
    <w:rsid w:val="00A859BF"/>
    <w:rsid w:val="00A87A04"/>
    <w:rsid w:val="00A917D6"/>
    <w:rsid w:val="00A91C7D"/>
    <w:rsid w:val="00A94B4E"/>
    <w:rsid w:val="00A95EB6"/>
    <w:rsid w:val="00A96574"/>
    <w:rsid w:val="00A96F80"/>
    <w:rsid w:val="00A974F3"/>
    <w:rsid w:val="00AA0F42"/>
    <w:rsid w:val="00AA1354"/>
    <w:rsid w:val="00AA1C47"/>
    <w:rsid w:val="00AA3A13"/>
    <w:rsid w:val="00AA427C"/>
    <w:rsid w:val="00AA75F4"/>
    <w:rsid w:val="00AB15FE"/>
    <w:rsid w:val="00AB7D1B"/>
    <w:rsid w:val="00AC0BF3"/>
    <w:rsid w:val="00AC32D5"/>
    <w:rsid w:val="00AC3EDC"/>
    <w:rsid w:val="00AD38C4"/>
    <w:rsid w:val="00AE3516"/>
    <w:rsid w:val="00AE56C0"/>
    <w:rsid w:val="00AF2C8F"/>
    <w:rsid w:val="00AF7F59"/>
    <w:rsid w:val="00B03E1F"/>
    <w:rsid w:val="00B04997"/>
    <w:rsid w:val="00B05022"/>
    <w:rsid w:val="00B110E4"/>
    <w:rsid w:val="00B12457"/>
    <w:rsid w:val="00B13640"/>
    <w:rsid w:val="00B14F5F"/>
    <w:rsid w:val="00B1543F"/>
    <w:rsid w:val="00B206AF"/>
    <w:rsid w:val="00B208F8"/>
    <w:rsid w:val="00B234A3"/>
    <w:rsid w:val="00B24394"/>
    <w:rsid w:val="00B25B88"/>
    <w:rsid w:val="00B2631D"/>
    <w:rsid w:val="00B2721D"/>
    <w:rsid w:val="00B27989"/>
    <w:rsid w:val="00B27DA8"/>
    <w:rsid w:val="00B3220F"/>
    <w:rsid w:val="00B332CF"/>
    <w:rsid w:val="00B34500"/>
    <w:rsid w:val="00B34F50"/>
    <w:rsid w:val="00B35A23"/>
    <w:rsid w:val="00B375CB"/>
    <w:rsid w:val="00B40412"/>
    <w:rsid w:val="00B40773"/>
    <w:rsid w:val="00B4224D"/>
    <w:rsid w:val="00B44120"/>
    <w:rsid w:val="00B459BC"/>
    <w:rsid w:val="00B51BA4"/>
    <w:rsid w:val="00B544FD"/>
    <w:rsid w:val="00B554B1"/>
    <w:rsid w:val="00B620D6"/>
    <w:rsid w:val="00B627E9"/>
    <w:rsid w:val="00B63C2F"/>
    <w:rsid w:val="00B65C57"/>
    <w:rsid w:val="00B70EC8"/>
    <w:rsid w:val="00B71204"/>
    <w:rsid w:val="00B726FD"/>
    <w:rsid w:val="00B74263"/>
    <w:rsid w:val="00B76BFB"/>
    <w:rsid w:val="00B7781F"/>
    <w:rsid w:val="00B80455"/>
    <w:rsid w:val="00B82C30"/>
    <w:rsid w:val="00B835E9"/>
    <w:rsid w:val="00B84EF2"/>
    <w:rsid w:val="00B900B9"/>
    <w:rsid w:val="00B93937"/>
    <w:rsid w:val="00B947B7"/>
    <w:rsid w:val="00B948BC"/>
    <w:rsid w:val="00B949F0"/>
    <w:rsid w:val="00B95E90"/>
    <w:rsid w:val="00B960E8"/>
    <w:rsid w:val="00B96246"/>
    <w:rsid w:val="00BA4274"/>
    <w:rsid w:val="00BA4F8A"/>
    <w:rsid w:val="00BA5962"/>
    <w:rsid w:val="00BA7B9E"/>
    <w:rsid w:val="00BB633A"/>
    <w:rsid w:val="00BB6AA8"/>
    <w:rsid w:val="00BC1EEE"/>
    <w:rsid w:val="00BC6567"/>
    <w:rsid w:val="00BD42B2"/>
    <w:rsid w:val="00BD56E1"/>
    <w:rsid w:val="00BD6FB0"/>
    <w:rsid w:val="00BE68C2"/>
    <w:rsid w:val="00BE6AA9"/>
    <w:rsid w:val="00BF140C"/>
    <w:rsid w:val="00BF36F9"/>
    <w:rsid w:val="00BF3731"/>
    <w:rsid w:val="00BF3ECA"/>
    <w:rsid w:val="00BF6447"/>
    <w:rsid w:val="00BF6992"/>
    <w:rsid w:val="00BF72C4"/>
    <w:rsid w:val="00C03AA0"/>
    <w:rsid w:val="00C04D06"/>
    <w:rsid w:val="00C0540A"/>
    <w:rsid w:val="00C06F9E"/>
    <w:rsid w:val="00C07427"/>
    <w:rsid w:val="00C140D0"/>
    <w:rsid w:val="00C154C3"/>
    <w:rsid w:val="00C155F1"/>
    <w:rsid w:val="00C25127"/>
    <w:rsid w:val="00C25750"/>
    <w:rsid w:val="00C27076"/>
    <w:rsid w:val="00C27962"/>
    <w:rsid w:val="00C27B1D"/>
    <w:rsid w:val="00C35E9D"/>
    <w:rsid w:val="00C4479A"/>
    <w:rsid w:val="00C45246"/>
    <w:rsid w:val="00C541EC"/>
    <w:rsid w:val="00C6158E"/>
    <w:rsid w:val="00C61EF5"/>
    <w:rsid w:val="00C62682"/>
    <w:rsid w:val="00C62E92"/>
    <w:rsid w:val="00C63513"/>
    <w:rsid w:val="00C72A8B"/>
    <w:rsid w:val="00C808DA"/>
    <w:rsid w:val="00C818D7"/>
    <w:rsid w:val="00C822FB"/>
    <w:rsid w:val="00C823FA"/>
    <w:rsid w:val="00C82470"/>
    <w:rsid w:val="00C82D24"/>
    <w:rsid w:val="00C864BA"/>
    <w:rsid w:val="00C9648A"/>
    <w:rsid w:val="00CA09B2"/>
    <w:rsid w:val="00CA1819"/>
    <w:rsid w:val="00CB0D21"/>
    <w:rsid w:val="00CB218B"/>
    <w:rsid w:val="00CB2E9D"/>
    <w:rsid w:val="00CB37F7"/>
    <w:rsid w:val="00CB47C7"/>
    <w:rsid w:val="00CB623E"/>
    <w:rsid w:val="00CB6723"/>
    <w:rsid w:val="00CB756D"/>
    <w:rsid w:val="00CB7DA8"/>
    <w:rsid w:val="00CC0677"/>
    <w:rsid w:val="00CC2073"/>
    <w:rsid w:val="00CC3486"/>
    <w:rsid w:val="00CC4AA1"/>
    <w:rsid w:val="00CC5CB8"/>
    <w:rsid w:val="00CD2E73"/>
    <w:rsid w:val="00CD55AA"/>
    <w:rsid w:val="00CE046E"/>
    <w:rsid w:val="00CE3CFC"/>
    <w:rsid w:val="00CE3D20"/>
    <w:rsid w:val="00CE5F8F"/>
    <w:rsid w:val="00CE713E"/>
    <w:rsid w:val="00CF08B1"/>
    <w:rsid w:val="00CF5327"/>
    <w:rsid w:val="00D02143"/>
    <w:rsid w:val="00D029E5"/>
    <w:rsid w:val="00D044C3"/>
    <w:rsid w:val="00D07186"/>
    <w:rsid w:val="00D103DF"/>
    <w:rsid w:val="00D15873"/>
    <w:rsid w:val="00D15A2C"/>
    <w:rsid w:val="00D16A8A"/>
    <w:rsid w:val="00D2089E"/>
    <w:rsid w:val="00D23045"/>
    <w:rsid w:val="00D234F5"/>
    <w:rsid w:val="00D2372C"/>
    <w:rsid w:val="00D378D7"/>
    <w:rsid w:val="00D37FCA"/>
    <w:rsid w:val="00D47223"/>
    <w:rsid w:val="00D50EE6"/>
    <w:rsid w:val="00D53C8A"/>
    <w:rsid w:val="00D53E89"/>
    <w:rsid w:val="00D571BE"/>
    <w:rsid w:val="00D62906"/>
    <w:rsid w:val="00D629B9"/>
    <w:rsid w:val="00D631DB"/>
    <w:rsid w:val="00D708EF"/>
    <w:rsid w:val="00D71969"/>
    <w:rsid w:val="00D748F9"/>
    <w:rsid w:val="00D74F15"/>
    <w:rsid w:val="00D83D46"/>
    <w:rsid w:val="00D91C05"/>
    <w:rsid w:val="00D91FE3"/>
    <w:rsid w:val="00D9244C"/>
    <w:rsid w:val="00D9374D"/>
    <w:rsid w:val="00D971DE"/>
    <w:rsid w:val="00DA1B53"/>
    <w:rsid w:val="00DA1D1B"/>
    <w:rsid w:val="00DA2C24"/>
    <w:rsid w:val="00DA34CF"/>
    <w:rsid w:val="00DA3B95"/>
    <w:rsid w:val="00DA6AA3"/>
    <w:rsid w:val="00DA7075"/>
    <w:rsid w:val="00DA7757"/>
    <w:rsid w:val="00DB1512"/>
    <w:rsid w:val="00DB1E0B"/>
    <w:rsid w:val="00DB1EDE"/>
    <w:rsid w:val="00DB53E0"/>
    <w:rsid w:val="00DB5D26"/>
    <w:rsid w:val="00DB6057"/>
    <w:rsid w:val="00DB640E"/>
    <w:rsid w:val="00DC0EDC"/>
    <w:rsid w:val="00DC1A78"/>
    <w:rsid w:val="00DC2149"/>
    <w:rsid w:val="00DC41B9"/>
    <w:rsid w:val="00DC5A7B"/>
    <w:rsid w:val="00DD0727"/>
    <w:rsid w:val="00DD321A"/>
    <w:rsid w:val="00DD42D4"/>
    <w:rsid w:val="00DD6F04"/>
    <w:rsid w:val="00DD7017"/>
    <w:rsid w:val="00DE10FA"/>
    <w:rsid w:val="00DE5A0B"/>
    <w:rsid w:val="00DF0AD4"/>
    <w:rsid w:val="00E01B84"/>
    <w:rsid w:val="00E01E2C"/>
    <w:rsid w:val="00E0564D"/>
    <w:rsid w:val="00E05C55"/>
    <w:rsid w:val="00E156F1"/>
    <w:rsid w:val="00E160D0"/>
    <w:rsid w:val="00E16BE5"/>
    <w:rsid w:val="00E173BB"/>
    <w:rsid w:val="00E20B6A"/>
    <w:rsid w:val="00E21EDD"/>
    <w:rsid w:val="00E24EC6"/>
    <w:rsid w:val="00E30CF5"/>
    <w:rsid w:val="00E3225D"/>
    <w:rsid w:val="00E32BB8"/>
    <w:rsid w:val="00E34670"/>
    <w:rsid w:val="00E40B07"/>
    <w:rsid w:val="00E5206F"/>
    <w:rsid w:val="00E52C2D"/>
    <w:rsid w:val="00E534DE"/>
    <w:rsid w:val="00E54234"/>
    <w:rsid w:val="00E5465F"/>
    <w:rsid w:val="00E55C95"/>
    <w:rsid w:val="00E5726C"/>
    <w:rsid w:val="00E60532"/>
    <w:rsid w:val="00E613DC"/>
    <w:rsid w:val="00E67274"/>
    <w:rsid w:val="00E71165"/>
    <w:rsid w:val="00E7565D"/>
    <w:rsid w:val="00E845EF"/>
    <w:rsid w:val="00E847B4"/>
    <w:rsid w:val="00E85024"/>
    <w:rsid w:val="00E92CE6"/>
    <w:rsid w:val="00E92D85"/>
    <w:rsid w:val="00EA1146"/>
    <w:rsid w:val="00EA1B76"/>
    <w:rsid w:val="00EA23D6"/>
    <w:rsid w:val="00EA6B47"/>
    <w:rsid w:val="00EB2CD0"/>
    <w:rsid w:val="00EB30F6"/>
    <w:rsid w:val="00EB6A4F"/>
    <w:rsid w:val="00EB6EFD"/>
    <w:rsid w:val="00EB7D49"/>
    <w:rsid w:val="00EC1DCD"/>
    <w:rsid w:val="00EC1E9D"/>
    <w:rsid w:val="00EC625F"/>
    <w:rsid w:val="00EC6845"/>
    <w:rsid w:val="00EC7CC4"/>
    <w:rsid w:val="00ED100E"/>
    <w:rsid w:val="00ED116D"/>
    <w:rsid w:val="00ED1FC2"/>
    <w:rsid w:val="00ED74B6"/>
    <w:rsid w:val="00EE2871"/>
    <w:rsid w:val="00EE4494"/>
    <w:rsid w:val="00EE5027"/>
    <w:rsid w:val="00EE5892"/>
    <w:rsid w:val="00EE5BFA"/>
    <w:rsid w:val="00EF0657"/>
    <w:rsid w:val="00EF13FE"/>
    <w:rsid w:val="00EF1E58"/>
    <w:rsid w:val="00EF236E"/>
    <w:rsid w:val="00EF3412"/>
    <w:rsid w:val="00EF4AB4"/>
    <w:rsid w:val="00EF4E78"/>
    <w:rsid w:val="00EF5467"/>
    <w:rsid w:val="00F04210"/>
    <w:rsid w:val="00F05298"/>
    <w:rsid w:val="00F106FA"/>
    <w:rsid w:val="00F12574"/>
    <w:rsid w:val="00F1357E"/>
    <w:rsid w:val="00F155EB"/>
    <w:rsid w:val="00F2343F"/>
    <w:rsid w:val="00F24613"/>
    <w:rsid w:val="00F248D7"/>
    <w:rsid w:val="00F275D9"/>
    <w:rsid w:val="00F27ADA"/>
    <w:rsid w:val="00F30F0A"/>
    <w:rsid w:val="00F323D0"/>
    <w:rsid w:val="00F331B7"/>
    <w:rsid w:val="00F3404B"/>
    <w:rsid w:val="00F35DD9"/>
    <w:rsid w:val="00F365E4"/>
    <w:rsid w:val="00F43D0F"/>
    <w:rsid w:val="00F44D0F"/>
    <w:rsid w:val="00F45429"/>
    <w:rsid w:val="00F4668D"/>
    <w:rsid w:val="00F46F7F"/>
    <w:rsid w:val="00F47391"/>
    <w:rsid w:val="00F50D50"/>
    <w:rsid w:val="00F5236A"/>
    <w:rsid w:val="00F54DA7"/>
    <w:rsid w:val="00F55FC4"/>
    <w:rsid w:val="00F57301"/>
    <w:rsid w:val="00F574E0"/>
    <w:rsid w:val="00F61C24"/>
    <w:rsid w:val="00F61EB1"/>
    <w:rsid w:val="00F639BA"/>
    <w:rsid w:val="00F67D85"/>
    <w:rsid w:val="00F70066"/>
    <w:rsid w:val="00F70910"/>
    <w:rsid w:val="00F7439A"/>
    <w:rsid w:val="00F745D5"/>
    <w:rsid w:val="00F75356"/>
    <w:rsid w:val="00F775C9"/>
    <w:rsid w:val="00F815CA"/>
    <w:rsid w:val="00F82A01"/>
    <w:rsid w:val="00F85A88"/>
    <w:rsid w:val="00F919AA"/>
    <w:rsid w:val="00F93D29"/>
    <w:rsid w:val="00F9626C"/>
    <w:rsid w:val="00FA18F5"/>
    <w:rsid w:val="00FA1DA8"/>
    <w:rsid w:val="00FA2ACE"/>
    <w:rsid w:val="00FB1D8C"/>
    <w:rsid w:val="00FB7E34"/>
    <w:rsid w:val="00FC2464"/>
    <w:rsid w:val="00FC65B0"/>
    <w:rsid w:val="00FD2CE9"/>
    <w:rsid w:val="00FE0085"/>
    <w:rsid w:val="00FE08ED"/>
    <w:rsid w:val="00FE0F3F"/>
    <w:rsid w:val="00FE64FD"/>
    <w:rsid w:val="00FF24EE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FCA6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8EF"/>
    <w:rPr>
      <w:sz w:val="22"/>
      <w:lang w:val="en-GB"/>
    </w:rPr>
  </w:style>
  <w:style w:type="paragraph" w:styleId="1">
    <w:name w:val="heading 1"/>
    <w:basedOn w:val="a"/>
    <w:next w:val="BodyText"/>
    <w:link w:val="10"/>
    <w:qFormat/>
    <w:rsid w:val="00B900B9"/>
    <w:pPr>
      <w:keepNext/>
      <w:keepLines/>
      <w:numPr>
        <w:numId w:val="14"/>
      </w:numPr>
      <w:spacing w:before="320"/>
      <w:outlineLvl w:val="0"/>
    </w:pPr>
    <w:rPr>
      <w:rFonts w:asciiTheme="majorHAnsi" w:hAnsiTheme="majorHAnsi"/>
      <w:b/>
      <w:sz w:val="32"/>
    </w:rPr>
  </w:style>
  <w:style w:type="paragraph" w:styleId="2">
    <w:name w:val="heading 2"/>
    <w:basedOn w:val="1"/>
    <w:next w:val="BodyText"/>
    <w:qFormat/>
    <w:rsid w:val="007D3F71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qFormat/>
    <w:rsid w:val="00610F5D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0"/>
    <w:unhideWhenUsed/>
    <w:qFormat/>
    <w:rsid w:val="00610F5D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0"/>
    <w:unhideWhenUsed/>
    <w:qFormat/>
    <w:rsid w:val="00610F5D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0"/>
    <w:unhideWhenUsed/>
    <w:qFormat/>
    <w:rsid w:val="00610F5D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0"/>
    <w:semiHidden/>
    <w:unhideWhenUsed/>
    <w:qFormat/>
    <w:rsid w:val="00610F5D"/>
    <w:pPr>
      <w:keepNext/>
      <w:keepLines/>
      <w:numPr>
        <w:ilvl w:val="6"/>
        <w:numId w:val="1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semiHidden/>
    <w:unhideWhenUsed/>
    <w:qFormat/>
    <w:rsid w:val="00610F5D"/>
    <w:pPr>
      <w:keepNext/>
      <w:keepLines/>
      <w:numPr>
        <w:ilvl w:val="7"/>
        <w:numId w:val="1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semiHidden/>
    <w:unhideWhenUsed/>
    <w:qFormat/>
    <w:rsid w:val="00610F5D"/>
    <w:pPr>
      <w:keepNext/>
      <w:keepLines/>
      <w:numPr>
        <w:ilvl w:val="8"/>
        <w:numId w:val="1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Date"/>
    <w:basedOn w:val="a"/>
    <w:next w:val="a"/>
    <w:rsid w:val="001E3BE4"/>
  </w:style>
  <w:style w:type="paragraph" w:styleId="a8">
    <w:name w:val="Balloon Text"/>
    <w:basedOn w:val="a"/>
    <w:semiHidden/>
    <w:rsid w:val="00044F0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rsid w:val="000840D0"/>
    <w:rPr>
      <w:sz w:val="16"/>
      <w:szCs w:val="16"/>
    </w:rPr>
  </w:style>
  <w:style w:type="paragraph" w:styleId="aa">
    <w:name w:val="annotation text"/>
    <w:basedOn w:val="a"/>
    <w:link w:val="ab"/>
    <w:uiPriority w:val="99"/>
    <w:rsid w:val="000840D0"/>
    <w:rPr>
      <w:sz w:val="20"/>
    </w:rPr>
  </w:style>
  <w:style w:type="paragraph" w:styleId="ac">
    <w:name w:val="annotation subject"/>
    <w:basedOn w:val="aa"/>
    <w:next w:val="aa"/>
    <w:semiHidden/>
    <w:rsid w:val="000840D0"/>
    <w:rPr>
      <w:b/>
      <w:bCs/>
    </w:rPr>
  </w:style>
  <w:style w:type="table" w:styleId="ad">
    <w:name w:val="Table Grid"/>
    <w:basedOn w:val="a1"/>
    <w:uiPriority w:val="59"/>
    <w:rsid w:val="00F63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line number"/>
    <w:basedOn w:val="a0"/>
    <w:rsid w:val="00FE0085"/>
  </w:style>
  <w:style w:type="paragraph" w:styleId="af">
    <w:name w:val="List Paragraph"/>
    <w:basedOn w:val="a"/>
    <w:uiPriority w:val="34"/>
    <w:qFormat/>
    <w:rsid w:val="00CB6723"/>
    <w:pPr>
      <w:ind w:left="720"/>
      <w:contextualSpacing/>
    </w:pPr>
  </w:style>
  <w:style w:type="paragraph" w:styleId="af0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af1"/>
    <w:unhideWhenUsed/>
    <w:qFormat/>
    <w:rsid w:val="00E54234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character" w:customStyle="1" w:styleId="10">
    <w:name w:val="見出し 1 (文字)"/>
    <w:basedOn w:val="a0"/>
    <w:link w:val="1"/>
    <w:rsid w:val="00B900B9"/>
    <w:rPr>
      <w:rFonts w:asciiTheme="majorHAnsi" w:hAnsiTheme="majorHAnsi"/>
      <w:b/>
      <w:sz w:val="32"/>
      <w:lang w:val="en-GB"/>
    </w:rPr>
  </w:style>
  <w:style w:type="paragraph" w:styleId="af2">
    <w:name w:val="Bibliography"/>
    <w:basedOn w:val="a"/>
    <w:next w:val="a"/>
    <w:uiPriority w:val="37"/>
    <w:unhideWhenUsed/>
    <w:rsid w:val="00526D33"/>
  </w:style>
  <w:style w:type="character" w:styleId="af3">
    <w:name w:val="Placeholder Text"/>
    <w:basedOn w:val="a0"/>
    <w:uiPriority w:val="99"/>
    <w:semiHidden/>
    <w:rsid w:val="00327E24"/>
    <w:rPr>
      <w:color w:val="808080"/>
    </w:rPr>
  </w:style>
  <w:style w:type="paragraph" w:customStyle="1" w:styleId="TableTitle">
    <w:name w:val="TableTitle"/>
    <w:next w:val="a"/>
    <w:uiPriority w:val="99"/>
    <w:rsid w:val="00C27076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a0"/>
    <w:rsid w:val="00B835E9"/>
    <w:rPr>
      <w:b/>
      <w:bCs/>
      <w:lang w:val="en-GB"/>
    </w:rPr>
  </w:style>
  <w:style w:type="numbering" w:customStyle="1" w:styleId="Headings">
    <w:name w:val="Headings"/>
    <w:uiPriority w:val="99"/>
    <w:rsid w:val="00610F5D"/>
    <w:pPr>
      <w:numPr>
        <w:numId w:val="1"/>
      </w:numPr>
    </w:pPr>
  </w:style>
  <w:style w:type="character" w:customStyle="1" w:styleId="40">
    <w:name w:val="見出し 4 (文字)"/>
    <w:basedOn w:val="a0"/>
    <w:link w:val="4"/>
    <w:rsid w:val="00D708EF"/>
    <w:rPr>
      <w:rFonts w:asciiTheme="majorHAnsi" w:eastAsiaTheme="majorEastAsia" w:hAnsiTheme="majorHAnsi" w:cstheme="majorBidi"/>
      <w:b/>
      <w:iCs/>
      <w:sz w:val="24"/>
      <w:lang w:val="en-GB"/>
    </w:rPr>
  </w:style>
  <w:style w:type="character" w:customStyle="1" w:styleId="50">
    <w:name w:val="見出し 5 (文字)"/>
    <w:basedOn w:val="a0"/>
    <w:link w:val="5"/>
    <w:rsid w:val="008151D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CellBody">
    <w:name w:val="CellBody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90732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Body">
    <w:name w:val="Body"/>
    <w:uiPriority w:val="99"/>
    <w:rsid w:val="003B4F7E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ＭＳ 明朝"/>
      <w:color w:val="000000"/>
      <w:w w:val="0"/>
      <w:lang w:eastAsia="ja-JP"/>
    </w:rPr>
  </w:style>
  <w:style w:type="paragraph" w:customStyle="1" w:styleId="Equation">
    <w:name w:val="Equation"/>
    <w:uiPriority w:val="99"/>
    <w:rsid w:val="003B4F7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  <w:lang w:eastAsia="ko-KR"/>
    </w:rPr>
  </w:style>
  <w:style w:type="paragraph" w:customStyle="1" w:styleId="Equationvariable">
    <w:name w:val="Equation variable"/>
    <w:basedOn w:val="a"/>
    <w:uiPriority w:val="99"/>
    <w:rsid w:val="00BD42B2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paragraph" w:customStyle="1" w:styleId="Editorsnote">
    <w:name w:val="Editor's note"/>
    <w:basedOn w:val="a"/>
    <w:next w:val="a"/>
    <w:qFormat/>
    <w:rsid w:val="00AE56C0"/>
    <w:pPr>
      <w:autoSpaceDE w:val="0"/>
      <w:autoSpaceDN w:val="0"/>
      <w:adjustRightInd w:val="0"/>
      <w:spacing w:before="120" w:after="120"/>
      <w:jc w:val="both"/>
    </w:pPr>
    <w:rPr>
      <w:rFonts w:cs="TimesNewRomanPSMT"/>
      <w:b/>
      <w:i/>
      <w:color w:val="FF0000"/>
      <w:sz w:val="20"/>
      <w:lang w:val="en-US"/>
    </w:rPr>
  </w:style>
  <w:style w:type="paragraph" w:customStyle="1" w:styleId="T">
    <w:name w:val="T"/>
    <w:aliases w:val="Text"/>
    <w:link w:val="TChar"/>
    <w:uiPriority w:val="99"/>
    <w:rsid w:val="0060113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B-Body">
    <w:name w:val="B-Body"/>
    <w:link w:val="B-BodyChar"/>
    <w:qFormat/>
    <w:rsid w:val="00B34500"/>
    <w:pPr>
      <w:tabs>
        <w:tab w:val="left" w:pos="2160"/>
      </w:tabs>
      <w:spacing w:before="120" w:after="40"/>
      <w:ind w:left="720"/>
    </w:pPr>
    <w:rPr>
      <w:sz w:val="22"/>
    </w:rPr>
  </w:style>
  <w:style w:type="character" w:customStyle="1" w:styleId="B-BodyChar">
    <w:name w:val="B-Body Char"/>
    <w:basedOn w:val="a0"/>
    <w:link w:val="B-Body"/>
    <w:rsid w:val="00B34500"/>
    <w:rPr>
      <w:sz w:val="22"/>
    </w:rPr>
  </w:style>
  <w:style w:type="paragraph" w:customStyle="1" w:styleId="Note">
    <w:name w:val="Note"/>
    <w:uiPriority w:val="99"/>
    <w:rsid w:val="00275C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275C7B"/>
    <w:rPr>
      <w:vertAlign w:val="subscript"/>
    </w:rPr>
  </w:style>
  <w:style w:type="character" w:customStyle="1" w:styleId="TChar">
    <w:name w:val="T Char"/>
    <w:aliases w:val="Text Char"/>
    <w:basedOn w:val="a0"/>
    <w:link w:val="T"/>
    <w:uiPriority w:val="99"/>
    <w:rsid w:val="000F7452"/>
    <w:rPr>
      <w:rFonts w:eastAsiaTheme="minorEastAsia"/>
      <w:color w:val="000000"/>
      <w:w w:val="0"/>
    </w:rPr>
  </w:style>
  <w:style w:type="paragraph" w:customStyle="1" w:styleId="MTDisplayEquation">
    <w:name w:val="MTDisplayEquation"/>
    <w:basedOn w:val="T"/>
    <w:next w:val="a"/>
    <w:link w:val="MTDisplayEquationChar"/>
    <w:rsid w:val="0083499A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5400"/>
        <w:tab w:val="right" w:pos="10800"/>
      </w:tabs>
      <w:suppressAutoHyphens w:val="0"/>
    </w:pPr>
    <w:rPr>
      <w:rFonts w:eastAsia="ＭＳ 明朝"/>
      <w:sz w:val="22"/>
      <w:szCs w:val="22"/>
      <w:lang w:eastAsia="ja-JP"/>
    </w:rPr>
  </w:style>
  <w:style w:type="character" w:customStyle="1" w:styleId="MTDisplayEquationChar">
    <w:name w:val="MTDisplayEquation Char"/>
    <w:basedOn w:val="TChar"/>
    <w:link w:val="MTDisplayEquation"/>
    <w:rsid w:val="0083499A"/>
    <w:rPr>
      <w:rFonts w:eastAsia="ＭＳ 明朝"/>
      <w:color w:val="000000"/>
      <w:w w:val="0"/>
      <w:sz w:val="22"/>
      <w:szCs w:val="22"/>
      <w:lang w:eastAsia="ja-JP"/>
    </w:rPr>
  </w:style>
  <w:style w:type="character" w:customStyle="1" w:styleId="af1">
    <w:name w:val="図表番号 (文字)"/>
    <w:aliases w:val="Caption Char1 (文字),Caption Char Char (文字),Caption Char1 Char (文字),Caption Char2 (文字),Caption Char Char Char (文字),Caption Char Char1 (文字),fig and tbl (文字),fighead2 (文字),Table Caption (文字),fighead21 (文字),fighead22 (文字),fighead23 (文字)"/>
    <w:basedOn w:val="a0"/>
    <w:link w:val="af0"/>
    <w:rsid w:val="00E54234"/>
    <w:rPr>
      <w:rFonts w:ascii="Arial" w:hAnsi="Arial"/>
      <w:b/>
      <w:iCs/>
      <w:sz w:val="18"/>
      <w:szCs w:val="18"/>
      <w:lang w:val="en-GB"/>
    </w:rPr>
  </w:style>
  <w:style w:type="character" w:customStyle="1" w:styleId="ab">
    <w:name w:val="コメント文字列 (文字)"/>
    <w:link w:val="aa"/>
    <w:uiPriority w:val="99"/>
    <w:rsid w:val="007411C6"/>
    <w:rPr>
      <w:lang w:val="en-GB"/>
    </w:rPr>
  </w:style>
  <w:style w:type="character" w:customStyle="1" w:styleId="Bold">
    <w:name w:val="Bold"/>
    <w:aliases w:val="Italic"/>
    <w:basedOn w:val="a0"/>
    <w:rsid w:val="0018245B"/>
    <w:rPr>
      <w:b/>
      <w:bCs/>
      <w:i/>
      <w:iCs/>
    </w:rPr>
  </w:style>
  <w:style w:type="paragraph" w:customStyle="1" w:styleId="EditingInstruction">
    <w:name w:val="Editing Instruction"/>
    <w:basedOn w:val="a"/>
    <w:next w:val="a"/>
    <w:qFormat/>
    <w:rsid w:val="00424110"/>
    <w:pPr>
      <w:spacing w:before="120" w:after="120"/>
    </w:pPr>
    <w:rPr>
      <w:b/>
      <w:i/>
    </w:rPr>
  </w:style>
  <w:style w:type="paragraph" w:customStyle="1" w:styleId="FigTitle">
    <w:name w:val="FigTitle"/>
    <w:uiPriority w:val="99"/>
    <w:rsid w:val="004F7AC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="Malgun Gothic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4F7AC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customStyle="1" w:styleId="60">
    <w:name w:val="見出し 6 (文字)"/>
    <w:basedOn w:val="a0"/>
    <w:link w:val="6"/>
    <w:rsid w:val="00B3220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Ll1">
    <w:name w:val="Ll1"/>
    <w:aliases w:val="NumberedList21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925BC7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925BC7"/>
  </w:style>
  <w:style w:type="paragraph" w:customStyle="1" w:styleId="BodyText">
    <w:name w:val="BodyText"/>
    <w:basedOn w:val="a"/>
    <w:qFormat/>
    <w:rsid w:val="00017B78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5C03FC"/>
    <w:rPr>
      <w:sz w:val="18"/>
      <w:lang w:val="en-US" w:eastAsia="ko-KR"/>
    </w:rPr>
  </w:style>
  <w:style w:type="paragraph" w:customStyle="1" w:styleId="TGaxandDensiFi">
    <w:name w:val="TGax_and_DensiFi"/>
    <w:basedOn w:val="a"/>
    <w:next w:val="a"/>
    <w:qFormat/>
    <w:rsid w:val="00D53C8A"/>
    <w:pPr>
      <w:shd w:val="clear" w:color="auto" w:fill="E7E6E6" w:themeFill="background2"/>
    </w:pPr>
    <w:rPr>
      <w:rFonts w:eastAsiaTheme="minorEastAsia"/>
    </w:rPr>
  </w:style>
  <w:style w:type="character" w:customStyle="1" w:styleId="70">
    <w:name w:val="見出し 7 (文字)"/>
    <w:basedOn w:val="a0"/>
    <w:link w:val="7"/>
    <w:semiHidden/>
    <w:rsid w:val="00610F5D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80">
    <w:name w:val="見出し 8 (文字)"/>
    <w:basedOn w:val="a0"/>
    <w:link w:val="8"/>
    <w:semiHidden/>
    <w:rsid w:val="00610F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0">
    <w:name w:val="見出し 9 (文字)"/>
    <w:basedOn w:val="a0"/>
    <w:link w:val="9"/>
    <w:semiHidden/>
    <w:rsid w:val="00610F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SP3278539">
    <w:name w:val="SP.3.278539"/>
    <w:basedOn w:val="a"/>
    <w:next w:val="a"/>
    <w:uiPriority w:val="99"/>
    <w:rsid w:val="00973F5C"/>
    <w:pPr>
      <w:widowControl w:val="0"/>
      <w:autoSpaceDE w:val="0"/>
      <w:autoSpaceDN w:val="0"/>
      <w:adjustRightInd w:val="0"/>
    </w:pPr>
    <w:rPr>
      <w:rFonts w:eastAsia="Malgun Gothic"/>
      <w:sz w:val="24"/>
      <w:szCs w:val="24"/>
      <w:lang w:val="en-US" w:eastAsia="ko-KR"/>
    </w:rPr>
  </w:style>
  <w:style w:type="paragraph" w:styleId="af4">
    <w:name w:val="Revision"/>
    <w:hidden/>
    <w:uiPriority w:val="99"/>
    <w:semiHidden/>
    <w:rsid w:val="00233F21"/>
    <w:rPr>
      <w:sz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8EF"/>
    <w:rPr>
      <w:sz w:val="22"/>
      <w:lang w:val="en-GB"/>
    </w:rPr>
  </w:style>
  <w:style w:type="paragraph" w:styleId="1">
    <w:name w:val="heading 1"/>
    <w:basedOn w:val="a"/>
    <w:next w:val="BodyText"/>
    <w:link w:val="10"/>
    <w:qFormat/>
    <w:rsid w:val="00B900B9"/>
    <w:pPr>
      <w:keepNext/>
      <w:keepLines/>
      <w:numPr>
        <w:numId w:val="14"/>
      </w:numPr>
      <w:spacing w:before="320"/>
      <w:outlineLvl w:val="0"/>
    </w:pPr>
    <w:rPr>
      <w:rFonts w:asciiTheme="majorHAnsi" w:hAnsiTheme="majorHAnsi"/>
      <w:b/>
      <w:sz w:val="32"/>
    </w:rPr>
  </w:style>
  <w:style w:type="paragraph" w:styleId="2">
    <w:name w:val="heading 2"/>
    <w:basedOn w:val="1"/>
    <w:next w:val="BodyText"/>
    <w:qFormat/>
    <w:rsid w:val="007D3F71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qFormat/>
    <w:rsid w:val="00610F5D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0"/>
    <w:unhideWhenUsed/>
    <w:qFormat/>
    <w:rsid w:val="00610F5D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0"/>
    <w:unhideWhenUsed/>
    <w:qFormat/>
    <w:rsid w:val="00610F5D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0"/>
    <w:unhideWhenUsed/>
    <w:qFormat/>
    <w:rsid w:val="00610F5D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0"/>
    <w:semiHidden/>
    <w:unhideWhenUsed/>
    <w:qFormat/>
    <w:rsid w:val="00610F5D"/>
    <w:pPr>
      <w:keepNext/>
      <w:keepLines/>
      <w:numPr>
        <w:ilvl w:val="6"/>
        <w:numId w:val="1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semiHidden/>
    <w:unhideWhenUsed/>
    <w:qFormat/>
    <w:rsid w:val="00610F5D"/>
    <w:pPr>
      <w:keepNext/>
      <w:keepLines/>
      <w:numPr>
        <w:ilvl w:val="7"/>
        <w:numId w:val="1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semiHidden/>
    <w:unhideWhenUsed/>
    <w:qFormat/>
    <w:rsid w:val="00610F5D"/>
    <w:pPr>
      <w:keepNext/>
      <w:keepLines/>
      <w:numPr>
        <w:ilvl w:val="8"/>
        <w:numId w:val="1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Date"/>
    <w:basedOn w:val="a"/>
    <w:next w:val="a"/>
    <w:rsid w:val="001E3BE4"/>
  </w:style>
  <w:style w:type="paragraph" w:styleId="a8">
    <w:name w:val="Balloon Text"/>
    <w:basedOn w:val="a"/>
    <w:semiHidden/>
    <w:rsid w:val="00044F0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rsid w:val="000840D0"/>
    <w:rPr>
      <w:sz w:val="16"/>
      <w:szCs w:val="16"/>
    </w:rPr>
  </w:style>
  <w:style w:type="paragraph" w:styleId="aa">
    <w:name w:val="annotation text"/>
    <w:basedOn w:val="a"/>
    <w:link w:val="ab"/>
    <w:uiPriority w:val="99"/>
    <w:rsid w:val="000840D0"/>
    <w:rPr>
      <w:sz w:val="20"/>
    </w:rPr>
  </w:style>
  <w:style w:type="paragraph" w:styleId="ac">
    <w:name w:val="annotation subject"/>
    <w:basedOn w:val="aa"/>
    <w:next w:val="aa"/>
    <w:semiHidden/>
    <w:rsid w:val="000840D0"/>
    <w:rPr>
      <w:b/>
      <w:bCs/>
    </w:rPr>
  </w:style>
  <w:style w:type="table" w:styleId="ad">
    <w:name w:val="Table Grid"/>
    <w:basedOn w:val="a1"/>
    <w:uiPriority w:val="59"/>
    <w:rsid w:val="00F63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line number"/>
    <w:basedOn w:val="a0"/>
    <w:rsid w:val="00FE0085"/>
  </w:style>
  <w:style w:type="paragraph" w:styleId="af">
    <w:name w:val="List Paragraph"/>
    <w:basedOn w:val="a"/>
    <w:uiPriority w:val="34"/>
    <w:qFormat/>
    <w:rsid w:val="00CB6723"/>
    <w:pPr>
      <w:ind w:left="720"/>
      <w:contextualSpacing/>
    </w:pPr>
  </w:style>
  <w:style w:type="paragraph" w:styleId="af0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af1"/>
    <w:unhideWhenUsed/>
    <w:qFormat/>
    <w:rsid w:val="00E54234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character" w:customStyle="1" w:styleId="10">
    <w:name w:val="見出し 1 (文字)"/>
    <w:basedOn w:val="a0"/>
    <w:link w:val="1"/>
    <w:rsid w:val="00B900B9"/>
    <w:rPr>
      <w:rFonts w:asciiTheme="majorHAnsi" w:hAnsiTheme="majorHAnsi"/>
      <w:b/>
      <w:sz w:val="32"/>
      <w:lang w:val="en-GB"/>
    </w:rPr>
  </w:style>
  <w:style w:type="paragraph" w:styleId="af2">
    <w:name w:val="Bibliography"/>
    <w:basedOn w:val="a"/>
    <w:next w:val="a"/>
    <w:uiPriority w:val="37"/>
    <w:unhideWhenUsed/>
    <w:rsid w:val="00526D33"/>
  </w:style>
  <w:style w:type="character" w:styleId="af3">
    <w:name w:val="Placeholder Text"/>
    <w:basedOn w:val="a0"/>
    <w:uiPriority w:val="99"/>
    <w:semiHidden/>
    <w:rsid w:val="00327E24"/>
    <w:rPr>
      <w:color w:val="808080"/>
    </w:rPr>
  </w:style>
  <w:style w:type="paragraph" w:customStyle="1" w:styleId="TableTitle">
    <w:name w:val="TableTitle"/>
    <w:next w:val="a"/>
    <w:uiPriority w:val="99"/>
    <w:rsid w:val="00C27076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a0"/>
    <w:rsid w:val="00B835E9"/>
    <w:rPr>
      <w:b/>
      <w:bCs/>
      <w:lang w:val="en-GB"/>
    </w:rPr>
  </w:style>
  <w:style w:type="numbering" w:customStyle="1" w:styleId="Headings">
    <w:name w:val="Headings"/>
    <w:uiPriority w:val="99"/>
    <w:rsid w:val="00610F5D"/>
    <w:pPr>
      <w:numPr>
        <w:numId w:val="1"/>
      </w:numPr>
    </w:pPr>
  </w:style>
  <w:style w:type="character" w:customStyle="1" w:styleId="40">
    <w:name w:val="見出し 4 (文字)"/>
    <w:basedOn w:val="a0"/>
    <w:link w:val="4"/>
    <w:rsid w:val="00D708EF"/>
    <w:rPr>
      <w:rFonts w:asciiTheme="majorHAnsi" w:eastAsiaTheme="majorEastAsia" w:hAnsiTheme="majorHAnsi" w:cstheme="majorBidi"/>
      <w:b/>
      <w:iCs/>
      <w:sz w:val="24"/>
      <w:lang w:val="en-GB"/>
    </w:rPr>
  </w:style>
  <w:style w:type="character" w:customStyle="1" w:styleId="50">
    <w:name w:val="見出し 5 (文字)"/>
    <w:basedOn w:val="a0"/>
    <w:link w:val="5"/>
    <w:rsid w:val="008151D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CellBody">
    <w:name w:val="CellBody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90732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Body">
    <w:name w:val="Body"/>
    <w:uiPriority w:val="99"/>
    <w:rsid w:val="003B4F7E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ＭＳ 明朝"/>
      <w:color w:val="000000"/>
      <w:w w:val="0"/>
      <w:lang w:eastAsia="ja-JP"/>
    </w:rPr>
  </w:style>
  <w:style w:type="paragraph" w:customStyle="1" w:styleId="Equation">
    <w:name w:val="Equation"/>
    <w:uiPriority w:val="99"/>
    <w:rsid w:val="003B4F7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  <w:lang w:eastAsia="ko-KR"/>
    </w:rPr>
  </w:style>
  <w:style w:type="paragraph" w:customStyle="1" w:styleId="Equationvariable">
    <w:name w:val="Equation variable"/>
    <w:basedOn w:val="a"/>
    <w:uiPriority w:val="99"/>
    <w:rsid w:val="00BD42B2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paragraph" w:customStyle="1" w:styleId="Editorsnote">
    <w:name w:val="Editor's note"/>
    <w:basedOn w:val="a"/>
    <w:next w:val="a"/>
    <w:qFormat/>
    <w:rsid w:val="00AE56C0"/>
    <w:pPr>
      <w:autoSpaceDE w:val="0"/>
      <w:autoSpaceDN w:val="0"/>
      <w:adjustRightInd w:val="0"/>
      <w:spacing w:before="120" w:after="120"/>
      <w:jc w:val="both"/>
    </w:pPr>
    <w:rPr>
      <w:rFonts w:cs="TimesNewRomanPSMT"/>
      <w:b/>
      <w:i/>
      <w:color w:val="FF0000"/>
      <w:sz w:val="20"/>
      <w:lang w:val="en-US"/>
    </w:rPr>
  </w:style>
  <w:style w:type="paragraph" w:customStyle="1" w:styleId="T">
    <w:name w:val="T"/>
    <w:aliases w:val="Text"/>
    <w:link w:val="TChar"/>
    <w:uiPriority w:val="99"/>
    <w:rsid w:val="0060113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B-Body">
    <w:name w:val="B-Body"/>
    <w:link w:val="B-BodyChar"/>
    <w:qFormat/>
    <w:rsid w:val="00B34500"/>
    <w:pPr>
      <w:tabs>
        <w:tab w:val="left" w:pos="2160"/>
      </w:tabs>
      <w:spacing w:before="120" w:after="40"/>
      <w:ind w:left="720"/>
    </w:pPr>
    <w:rPr>
      <w:sz w:val="22"/>
    </w:rPr>
  </w:style>
  <w:style w:type="character" w:customStyle="1" w:styleId="B-BodyChar">
    <w:name w:val="B-Body Char"/>
    <w:basedOn w:val="a0"/>
    <w:link w:val="B-Body"/>
    <w:rsid w:val="00B34500"/>
    <w:rPr>
      <w:sz w:val="22"/>
    </w:rPr>
  </w:style>
  <w:style w:type="paragraph" w:customStyle="1" w:styleId="Note">
    <w:name w:val="Note"/>
    <w:uiPriority w:val="99"/>
    <w:rsid w:val="00275C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275C7B"/>
    <w:rPr>
      <w:vertAlign w:val="subscript"/>
    </w:rPr>
  </w:style>
  <w:style w:type="character" w:customStyle="1" w:styleId="TChar">
    <w:name w:val="T Char"/>
    <w:aliases w:val="Text Char"/>
    <w:basedOn w:val="a0"/>
    <w:link w:val="T"/>
    <w:uiPriority w:val="99"/>
    <w:rsid w:val="000F7452"/>
    <w:rPr>
      <w:rFonts w:eastAsiaTheme="minorEastAsia"/>
      <w:color w:val="000000"/>
      <w:w w:val="0"/>
    </w:rPr>
  </w:style>
  <w:style w:type="paragraph" w:customStyle="1" w:styleId="MTDisplayEquation">
    <w:name w:val="MTDisplayEquation"/>
    <w:basedOn w:val="T"/>
    <w:next w:val="a"/>
    <w:link w:val="MTDisplayEquationChar"/>
    <w:rsid w:val="0083499A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5400"/>
        <w:tab w:val="right" w:pos="10800"/>
      </w:tabs>
      <w:suppressAutoHyphens w:val="0"/>
    </w:pPr>
    <w:rPr>
      <w:rFonts w:eastAsia="ＭＳ 明朝"/>
      <w:sz w:val="22"/>
      <w:szCs w:val="22"/>
      <w:lang w:eastAsia="ja-JP"/>
    </w:rPr>
  </w:style>
  <w:style w:type="character" w:customStyle="1" w:styleId="MTDisplayEquationChar">
    <w:name w:val="MTDisplayEquation Char"/>
    <w:basedOn w:val="TChar"/>
    <w:link w:val="MTDisplayEquation"/>
    <w:rsid w:val="0083499A"/>
    <w:rPr>
      <w:rFonts w:eastAsia="ＭＳ 明朝"/>
      <w:color w:val="000000"/>
      <w:w w:val="0"/>
      <w:sz w:val="22"/>
      <w:szCs w:val="22"/>
      <w:lang w:eastAsia="ja-JP"/>
    </w:rPr>
  </w:style>
  <w:style w:type="character" w:customStyle="1" w:styleId="af1">
    <w:name w:val="図表番号 (文字)"/>
    <w:aliases w:val="Caption Char1 (文字),Caption Char Char (文字),Caption Char1 Char (文字),Caption Char2 (文字),Caption Char Char Char (文字),Caption Char Char1 (文字),fig and tbl (文字),fighead2 (文字),Table Caption (文字),fighead21 (文字),fighead22 (文字),fighead23 (文字)"/>
    <w:basedOn w:val="a0"/>
    <w:link w:val="af0"/>
    <w:rsid w:val="00E54234"/>
    <w:rPr>
      <w:rFonts w:ascii="Arial" w:hAnsi="Arial"/>
      <w:b/>
      <w:iCs/>
      <w:sz w:val="18"/>
      <w:szCs w:val="18"/>
      <w:lang w:val="en-GB"/>
    </w:rPr>
  </w:style>
  <w:style w:type="character" w:customStyle="1" w:styleId="ab">
    <w:name w:val="コメント文字列 (文字)"/>
    <w:link w:val="aa"/>
    <w:uiPriority w:val="99"/>
    <w:rsid w:val="007411C6"/>
    <w:rPr>
      <w:lang w:val="en-GB"/>
    </w:rPr>
  </w:style>
  <w:style w:type="character" w:customStyle="1" w:styleId="Bold">
    <w:name w:val="Bold"/>
    <w:aliases w:val="Italic"/>
    <w:basedOn w:val="a0"/>
    <w:rsid w:val="0018245B"/>
    <w:rPr>
      <w:b/>
      <w:bCs/>
      <w:i/>
      <w:iCs/>
    </w:rPr>
  </w:style>
  <w:style w:type="paragraph" w:customStyle="1" w:styleId="EditingInstruction">
    <w:name w:val="Editing Instruction"/>
    <w:basedOn w:val="a"/>
    <w:next w:val="a"/>
    <w:qFormat/>
    <w:rsid w:val="00424110"/>
    <w:pPr>
      <w:spacing w:before="120" w:after="120"/>
    </w:pPr>
    <w:rPr>
      <w:b/>
      <w:i/>
    </w:rPr>
  </w:style>
  <w:style w:type="paragraph" w:customStyle="1" w:styleId="FigTitle">
    <w:name w:val="FigTitle"/>
    <w:uiPriority w:val="99"/>
    <w:rsid w:val="004F7AC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="Malgun Gothic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4F7AC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customStyle="1" w:styleId="60">
    <w:name w:val="見出し 6 (文字)"/>
    <w:basedOn w:val="a0"/>
    <w:link w:val="6"/>
    <w:rsid w:val="00B3220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Ll1">
    <w:name w:val="Ll1"/>
    <w:aliases w:val="NumberedList21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925BC7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925BC7"/>
  </w:style>
  <w:style w:type="paragraph" w:customStyle="1" w:styleId="BodyText">
    <w:name w:val="BodyText"/>
    <w:basedOn w:val="a"/>
    <w:qFormat/>
    <w:rsid w:val="00017B78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5C03FC"/>
    <w:rPr>
      <w:sz w:val="18"/>
      <w:lang w:val="en-US" w:eastAsia="ko-KR"/>
    </w:rPr>
  </w:style>
  <w:style w:type="paragraph" w:customStyle="1" w:styleId="TGaxandDensiFi">
    <w:name w:val="TGax_and_DensiFi"/>
    <w:basedOn w:val="a"/>
    <w:next w:val="a"/>
    <w:qFormat/>
    <w:rsid w:val="00D53C8A"/>
    <w:pPr>
      <w:shd w:val="clear" w:color="auto" w:fill="E7E6E6" w:themeFill="background2"/>
    </w:pPr>
    <w:rPr>
      <w:rFonts w:eastAsiaTheme="minorEastAsia"/>
    </w:rPr>
  </w:style>
  <w:style w:type="character" w:customStyle="1" w:styleId="70">
    <w:name w:val="見出し 7 (文字)"/>
    <w:basedOn w:val="a0"/>
    <w:link w:val="7"/>
    <w:semiHidden/>
    <w:rsid w:val="00610F5D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80">
    <w:name w:val="見出し 8 (文字)"/>
    <w:basedOn w:val="a0"/>
    <w:link w:val="8"/>
    <w:semiHidden/>
    <w:rsid w:val="00610F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0">
    <w:name w:val="見出し 9 (文字)"/>
    <w:basedOn w:val="a0"/>
    <w:link w:val="9"/>
    <w:semiHidden/>
    <w:rsid w:val="00610F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SP3278539">
    <w:name w:val="SP.3.278539"/>
    <w:basedOn w:val="a"/>
    <w:next w:val="a"/>
    <w:uiPriority w:val="99"/>
    <w:rsid w:val="00973F5C"/>
    <w:pPr>
      <w:widowControl w:val="0"/>
      <w:autoSpaceDE w:val="0"/>
      <w:autoSpaceDN w:val="0"/>
      <w:adjustRightInd w:val="0"/>
    </w:pPr>
    <w:rPr>
      <w:rFonts w:eastAsia="Malgun Gothic"/>
      <w:sz w:val="24"/>
      <w:szCs w:val="24"/>
      <w:lang w:val="en-US" w:eastAsia="ko-KR"/>
    </w:rPr>
  </w:style>
  <w:style w:type="paragraph" w:styleId="af4">
    <w:name w:val="Revision"/>
    <w:hidden/>
    <w:uiPriority w:val="99"/>
    <w:semiHidden/>
    <w:rsid w:val="00233F21"/>
    <w:rPr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802.1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15_0867r1</b:Tag>
    <b:SourceType>ConferenceProceedings</b:SourceType>
    <b:Guid>{F99AED5F-0A47-4386-A932-6CA1A4CCEBE1}</b:Guid>
    <b:Author>
      <b:Author>
        <b:Corporate>Po-Kai Huang (Intel)</b:Corporate>
      </b:Author>
    </b:Author>
    <b:Title>15/0867r1 MU-RTS/CTS for DL MU</b:Title>
    <b:RefOrder>74</b:RefOrder>
  </b:Source>
  <b:Source>
    <b:Tag>Chi</b:Tag>
    <b:SourceType>ConferenceProceedings</b:SourceType>
    <b:Guid>{D1320672-4F7C-4908-AFBA-D9695A334290}</b:Guid>
    <b:Author>
      <b:Author>
        <b:Corporate>Chittabrata Ghosh (Intel)</b:Corporate>
      </b:Author>
    </b:Author>
    <b:Title>15/0875r1 Random Access with Trigger Frames using OFDMA</b:Title>
    <b:RefOrder>76</b:RefOrder>
  </b:Source>
  <b:Source>
    <b:Tag>15_0818r</b:Tag>
    <b:SourceType>ConferenceProceedings</b:SourceType>
    <b:Guid>{FF4DA058-1348-4FAD-BAB2-827DE4C73351}</b:Guid>
    <b:Author>
      <b:Author>
        <b:Corporate>Kome Oteri (InterDigital)</b:Corporate>
      </b:Author>
    </b:Author>
    <b:Title>15/0818r1 Further Analysis of Feedback and Frequency Selective Scheduling (FSS) for TGax OFDMA</b:Title>
    <b:RefOrder>82</b:RefOrder>
  </b:Source>
  <b:Source>
    <b:Tag>15_0829r3</b:Tag>
    <b:SourceType>ConferenceProceedings</b:SourceType>
    <b:Guid>{DCEE951D-1833-4C43-AE7B-EBC62C901D18}</b:Guid>
    <b:Author>
      <b:Author>
        <b:Corporate>Reza Hedayat (Newracom)</b:Corporate>
      </b:Author>
    </b:Author>
    <b:Title>15/0829r3 Uplink ACK and BA Multiplexing</b:Title>
    <b:RefOrder>54</b:RefOrder>
  </b:Source>
  <b:Source>
    <b:Tag>Liw</b:Tag>
    <b:SourceType>ConferenceProceedings</b:SourceType>
    <b:Guid>{769FBB33-C8C0-4104-AFFD-2DF9729E2997}</b:Guid>
    <b:Author>
      <b:Author>
        <b:Corporate>Liwen Chu (Marvell)</b:Corporate>
      </b:Author>
    </b:Author>
    <b:Title>15/0615r3 UL OFDMA Bandwidth</b:Title>
    <b:RefOrder>65</b:RefOrder>
  </b:Source>
  <b:Source>
    <b:Tag>15_0841r0</b:Tag>
    <b:SourceType>ConferenceProceedings</b:SourceType>
    <b:Guid>{01D3AC1A-1F69-4090-B0FD-4E6457435A38}</b:Guid>
    <b:Author>
      <b:Author>
        <b:Corporate>David Xun Yang (Huawei)</b:Corporate>
      </b:Author>
    </b:Author>
    <b:Title>15/0841r0 Cascading Structure</b:Title>
    <b:RefOrder>47</b:RefOrder>
  </b:Source>
  <b:Source>
    <b:Tag>Sim</b:Tag>
    <b:SourceType>ConferenceProceedings</b:SourceType>
    <b:Guid>{0CD7ADB7-4D19-4D21-8BE9-0051C5DB00D0}</b:Guid>
    <b:Author>
      <b:Author>
        <b:Corporate>Simone Merlin (Qualcomm)</b:Corporate>
      </b:Author>
    </b:Author>
    <b:Title>15/0877r0 Trigger Frame Format</b:Title>
    <b:RefOrder>104</b:RefOrder>
  </b:Source>
  <b:Source>
    <b:Tag>15_0831r2</b:Tag>
    <b:SourceType>ConferenceProceedings</b:SourceType>
    <b:Guid>{75FB6EF0-36AA-48DD-9C75-416BDA546087}</b:Guid>
    <b:Author>
      <b:Author>
        <b:Corporate>Liwen Chu (Marvell)</b:Corporate>
      </b:Author>
    </b:Author>
    <b:Title>15/0831r2 Broadcast and Unicast in DL MU</b:Title>
    <b:RefOrder>55</b:RefOrder>
  </b:Source>
  <b:Source>
    <b:Tag>Gui</b:Tag>
    <b:SourceType>ConferenceProceedings</b:SourceType>
    <b:Guid>{794C1E3B-D4EC-4105-B4EC-A20B5C6190CF}</b:Guid>
    <b:Author>
      <b:Author>
        <b:Corporate>Guido R. Hiertz (Ericsson)</b:Corporate>
      </b:Author>
    </b:Author>
    <b:Title>15/0874r0 Minimal data rates management frame transmissions in 2.4 GHz</b:Title>
    <b:RefOrder>94</b:RefOrder>
  </b:Source>
  <b:Source>
    <b:Tag>15_0876r1</b:Tag>
    <b:SourceType>ConferenceProceedings</b:SourceType>
    <b:Guid>{E81C58C2-A871-4245-A85D-92CA79F702BC}</b:Guid>
    <b:Author>
      <b:Author>
        <b:Corporate>Simone Merlin (Qualcomm)</b:Corporate>
      </b:Author>
    </b:Author>
    <b:Title>15/0876r1 Duration and MAC Padding for MU PPDUs</b:Title>
    <b:RefOrder>48</b:RefOrder>
  </b:Source>
  <b:Source>
    <b:Tag>15_0880r2</b:Tag>
    <b:SourceType>ConferenceProceedings</b:SourceType>
    <b:Guid>{65320606-7FB0-4627-9E2B-83BC90D164A5}</b:Guid>
    <b:Author>
      <b:Author>
        <b:Corporate>Alfred Asterjadhi (Qualcomm Inc.)</b:Corporate>
      </b:Author>
    </b:Author>
    <b:Title>15/0880r2 Scheduled Trigger frames</b:Title>
    <b:RefOrder>98</b:RefOrder>
  </b:Source>
  <b:Source>
    <b:Tag>14_1453r2</b:Tag>
    <b:SourceType>ConferenceProceedings</b:SourceType>
    <b:Guid>{6E51624D-C3EE-44CD-B543-2DCB5D466CDB}</b:Guid>
    <b:Title>14/1453r2 Spec Framework Proposal</b:Title>
    <b:Author>
      <b:Author>
        <b:Corporate>Robert Stacey (Intel)</b:Corporate>
      </b:Author>
    </b:Author>
    <b:RefOrder>1</b:RefOrder>
  </b:Source>
  <b:Source>
    <b:Tag>15_0059r1</b:Tag>
    <b:SourceType>ConferenceProceedings</b:SourceType>
    <b:Guid>{35EBCCA5-4FB4-449F-AF9E-2E568A068B1F}</b:Guid>
    <b:Title>15/0059r1 Uplink RTS/CTS Control</b:Title>
    <b:Author>
      <b:Author>
        <b:Corporate>Sigurd Schelstraete (Quantenna)</b:Corporate>
      </b:Author>
    </b:Author>
    <b:RefOrder>93</b:RefOrder>
  </b:Source>
  <b:Source>
    <b:Tag>15_0064r1</b:Tag>
    <b:SourceType>ConferenceProceedings</b:SourceType>
    <b:Guid>{1DCAFFB9-EE29-4571-A7A7-54E3153CCCDB}</b:Guid>
    <b:Title>15/0064r1 Consideration on UL-MU overheads</b:Title>
    <b:Author>
      <b:Author>
        <b:Corporate>Tomoko Adachi (Toshiba)</b:Corporate>
      </b:Author>
    </b:Author>
    <b:RefOrder>66</b:RefOrder>
  </b:Source>
  <b:Source>
    <b:Tag>15_0099r4</b:Tag>
    <b:SourceType>ConferenceProceedings</b:SourceType>
    <b:Guid>{FDE6EF87-1D78-454F-A2CB-BD4B2D42A8B8}</b:Guid>
    <b:Title>15/0099r4 Payload Symbol Size for 11ax</b:Title>
    <b:Author>
      <b:Author>
        <b:Corporate>Sriram Venkateswaran (Broadcom)</b:Corporate>
      </b:Author>
    </b:Author>
    <b:RefOrder>38</b:RefOrder>
  </b:Source>
  <b:Source>
    <b:Tag>15_0101r1</b:Tag>
    <b:SourceType>ConferenceProceedings</b:SourceType>
    <b:Guid>{D8F2EF9C-25CF-4BF6-867A-814B1E070E13}</b:Guid>
    <b:Title>15/0101r1 Preamble structure for 11ax system</b:Title>
    <b:Author>
      <b:Author>
        <b:Corporate>Jiayin Zhang (Huawei)</b:Corporate>
      </b:Author>
    </b:Author>
    <b:RefOrder>2</b:RefOrder>
  </b:Source>
  <b:Source>
    <b:Tag>15_0330r5</b:Tag>
    <b:SourceType>ConferenceProceedings</b:SourceType>
    <b:Guid>{BF99C0D3-79E3-4F60-9403-E4505ED8E2AC}</b:Guid>
    <b:Title>15/0330r5 OFDMA Numerology and Structure</b:Title>
    <b:Author>
      <b:Author>
        <b:Corporate>Shahrnaz Azizi (Intel)</b:Corporate>
      </b:Author>
    </b:Author>
    <b:RefOrder>40</b:RefOrder>
  </b:Source>
  <b:Source>
    <b:Tag>15_0366r2</b:Tag>
    <b:SourceType>ConferenceProceedings</b:SourceType>
    <b:Guid>{1047A485-2B40-4D67-B5EB-ACDDCA0EE8FF}</b:Guid>
    <b:Title>15/0366r2 Multi-STA BA</b:Title>
    <b:Author>
      <b:Author>
        <b:Corporate>Simone Merlin (Qualcomm)</b:Corporate>
      </b:Author>
    </b:Author>
    <b:RefOrder>108</b:RefOrder>
  </b:Source>
  <b:Source>
    <b:Tag>15_0344r2</b:Tag>
    <b:SourceType>ConferenceProceedings</b:SourceType>
    <b:Guid>{515F7AFC-D269-44DE-BE42-EA99E80F18A9}</b:Guid>
    <b:Title>15/0344r2 SIG Field Design Principle for 11ax</b:Title>
    <b:Author>
      <b:Author>
        <b:Corporate>Young Hoon Kwon (Newracom)</b:Corporate>
      </b:Author>
    </b:Author>
    <b:RefOrder>22</b:RefOrder>
  </b:Source>
  <b:Source>
    <b:Tag>15_0349r2</b:Tag>
    <b:SourceType>ConferenceProceedings</b:SourceType>
    <b:Guid>{3F336F28-38A1-4D42-BC8A-0D03A6389B7F}</b:Guid>
    <b:Title>15/0349r2 HE-LTF Proposal</b:Title>
    <b:Author>
      <b:Author>
        <b:Corporate>Hongyuan Zhang (Marvell)</b:Corporate>
      </b:Author>
    </b:Author>
    <b:RefOrder>34</b:RefOrder>
  </b:Source>
  <b:Source>
    <b:Tag>15_0379r1</b:Tag>
    <b:SourceType>ConferenceProceedings</b:SourceType>
    <b:Guid>{4E2F305C-DB82-4CE1-A66B-AA8DDC2A7CC4}</b:Guid>
    <b:Title>15/0379r1 DL OFDMA Performance and ACK Multiplexing</b:Title>
    <b:Author>
      <b:Author>
        <b:Corporate>Reza Hedayat (Newracom)</b:Corporate>
      </b:Author>
    </b:Author>
    <b:RefOrder>53</b:RefOrder>
  </b:Source>
  <b:Source>
    <b:Tag>15_0381r1</b:Tag>
    <b:SourceType>ConferenceProceedings</b:SourceType>
    <b:Guid>{BC506AF0-11A2-42B3-9C77-15FC5590CBDE}</b:Guid>
    <b:Title>15/0381r1 HE-STF Proposal</b:Title>
    <b:Author>
      <b:Author>
        <b:Corporate>Yakun Sun (Marvell)</b:Corporate>
      </b:Author>
    </b:Author>
    <b:RefOrder>32</b:RefOrder>
  </b:Source>
  <b:Source>
    <b:Tag>15021</b:Tag>
    <b:SourceType>ConferenceProceedings</b:SourceType>
    <b:Guid>{D6AB01D9-E2DB-473D-8A99-EF3C33417224}</b:Guid>
    <b:Title>15/0580r1 11ax coding discussion</b:Title>
    <b:Author>
      <b:Author>
        <b:Corporate>Hongyuan Zhang (Marvell)</b:Corporate>
      </b:Author>
    </b:Author>
    <b:RefOrder>42</b:RefOrder>
  </b:Source>
  <b:Source>
    <b:Tag>15011</b:Tag>
    <b:SourceType>ConferenceProceedings</b:SourceType>
    <b:Guid>{FC1D793B-D645-4F2F-8AE9-44C6DB50CA18}</b:Guid>
    <b:Title>15/0615r2 UL OFDMA Bandwidth</b:Title>
    <b:Author>
      <b:Author>
        <b:Corporate>Liwen Chu (Marvell)</b:Corporate>
      </b:Author>
    </b:Author>
    <b:RefOrder>67</b:RefOrder>
  </b:Source>
  <b:Source>
    <b:Tag>15_0626r1</b:Tag>
    <b:SourceType>ConferenceProceedings</b:SourceType>
    <b:Guid>{9641CD19-A435-4693-B710-229A5D2E3081}</b:Guid>
    <b:Title>15/0626r1 Further consideration on Multi-STA Block ACK</b:Title>
    <b:Author>
      <b:Author>
        <b:Corporate>Jeongki Kim (LG Electronics)</b:Corporate>
      </b:Author>
    </b:Author>
    <b:RefOrder>109</b:RefOrder>
  </b:Source>
  <b:Source>
    <b:Tag>15_0812r1</b:Tag>
    <b:SourceType>ConferenceProceedings</b:SourceType>
    <b:Guid>{6218F639-0120-49E5-B2A4-7DEA39998BB3}</b:Guid>
    <b:Title>15/0812r1 Pilot Design for Data Section</b:Title>
    <b:Author>
      <b:Author>
        <b:Corporate>Sameer Vermani (Qualcomm)</b:Corporate>
      </b:Author>
    </b:Author>
    <b:RefOrder>39</b:RefOrder>
  </b:Source>
  <b:Source>
    <b:Tag>15_0817r0</b:Tag>
    <b:SourceType>ConferenceProceedings</b:SourceType>
    <b:Guid>{82E5E8A8-7669-4013-83ED-54B1B5801F4C}</b:Guid>
    <b:Title>15/0817r0 P Matrix for HE-LTF</b:Title>
    <b:Author>
      <b:Author>
        <b:Corporate>Yakun Sun (Marvell)</b:Corporate>
      </b:Author>
    </b:Author>
    <b:RefOrder>35</b:RefOrder>
  </b:Source>
  <b:Source>
    <b:Tag>15_0821r2</b:Tag>
    <b:SourceType>ConferenceProceedings</b:SourceType>
    <b:Guid>{B07DED17-5D03-4B33-969B-12F7FEA4A958}</b:Guid>
    <b:Title>15/0821r2 HE SIG-B Structure</b:Title>
    <b:Author>
      <b:Author>
        <b:Corporate>Joonsuk Kim (Apple)</b:Corporate>
      </b:Author>
    </b:Author>
    <b:RefOrder>24</b:RefOrder>
  </b:Source>
  <b:Source>
    <b:Tag>15_0819r1</b:Tag>
    <b:SourceType>ConferenceProceedings</b:SourceType>
    <b:Guid>{F1ABD5EA-4118-4017-962D-C4F93E1F558E}</b:Guid>
    <b:Title>15/0819r1 11ax OFDMA Tone Plan Leftover Tones and Pilot Structure</b:Title>
    <b:Author>
      <b:Author>
        <b:Corporate>Bin Tian (Qualcomm)</b:Corporate>
      </b:Author>
    </b:Author>
    <b:RefOrder>36</b:RefOrder>
  </b:Source>
  <b:Source>
    <b:Tag>15_0822r2</b:Tag>
    <b:SourceType>ConferenceProceedings</b:SourceType>
    <b:Guid>{08630542-E5BA-41A3-8797-E732A88F9967}</b:Guid>
    <b:Title>15/0822r2 SIG-A Structure in 11ax Preamble</b:Title>
    <b:Author>
      <b:Author>
        <b:Corporate>Jianhan Liu (Mediatek Inc.)</b:Corporate>
      </b:Author>
    </b:Author>
    <b:RefOrder>13</b:RefOrder>
  </b:Source>
  <b:Source>
    <b:Tag>15_0827r2</b:Tag>
    <b:SourceType>ConferenceProceedings</b:SourceType>
    <b:Guid>{A67E964F-2732-4478-AB8D-3420C125A961}</b:Guid>
    <b:Title>15/0827r2 Considerations on HE-SIG-A and B</b:Title>
    <b:Author>
      <b:Author>
        <b:Corporate>Katsuo Yunoki (KDDI R&amp;D Laboratories)</b:Corporate>
      </b:Author>
    </b:Author>
    <b:RefOrder>25</b:RefOrder>
  </b:Source>
  <b:Source>
    <b:Tag>15_0832r1</b:Tag>
    <b:SourceType>ConferenceProceedings</b:SourceType>
    <b:Guid>{0E8396EC-A4A0-483A-9D60-B3F3259FC0B0}</b:Guid>
    <b:Title>15/0832r1 Performance evaluation of SU/MU MIMO in OFDMA</b:Title>
    <b:Author>
      <b:Author>
        <b:Corporate>Jiayin Zhang (Huawei)</b:Corporate>
      </b:Author>
    </b:Author>
    <b:RefOrder>4</b:RefOrder>
  </b:Source>
  <b:Source>
    <b:Tag>15_0873r0</b:Tag>
    <b:SourceType>ConferenceProceedings</b:SourceType>
    <b:Guid>{6435A5F8-1116-458B-B193-E7B67A9C3F5A}</b:Guid>
    <b:Title>15/0873r0 SIG-B Encoding Structure</b:Title>
    <b:Author>
      <b:Author>
        <b:Corporate>Ron Porat</b:Corporate>
      </b:Author>
    </b:Author>
    <b:RefOrder>23</b:RefOrder>
  </b:Source>
  <b:Source>
    <b:Tag>15_0813r0</b:Tag>
    <b:SourceType>ConferenceProceedings</b:SourceType>
    <b:Guid>{489553CD-5731-4568-9312-CD3662EA6730}</b:Guid>
    <b:Title>15/0813r0 CP Indication for UL MU Transmission</b:Title>
    <b:Author>
      <b:Author>
        <b:Corporate>Zhigang Rong (Huawei)</b:Corporate>
      </b:Author>
    </b:Author>
    <b:RefOrder>63</b:RefOrder>
  </b:Source>
  <b:Source>
    <b:Tag>Eun</b:Tag>
    <b:SourceType>ConferenceProceedings</b:SourceType>
    <b:Guid>{0B752D18-64D9-443C-9214-A59FE3A01F05}</b:Guid>
    <b:Author>
      <b:Author>
        <b:Corporate>Eunsung Park (LG Electronics)</b:Corporate>
      </b:Author>
    </b:Author>
    <b:Title>15/1070r3 1024 QAM Proposal</b:Title>
    <b:RefOrder>44</b:RefOrder>
  </b:Source>
  <b:Source>
    <b:Tag>Kau</b:Tag>
    <b:SourceType>ConferenceProceedings</b:SourceType>
    <b:Guid>{EED45D52-7AD3-428E-B26D-92B2409D41B1}</b:Guid>
    <b:Author>
      <b:Author>
        <b:Corporate>Kaushik Josiam (Samsung)</b:Corporate>
      </b:Author>
    </b:Author>
    <b:Title>15/1066r0 HE-SIG-B Contents</b:Title>
    <b:RefOrder>28</b:RefOrder>
  </b:Source>
  <b:Source>
    <b:Tag>You</b:Tag>
    <b:SourceType>ConferenceProceedings</b:SourceType>
    <b:Guid>{8B4335AF-567A-4E8D-8E1D-65B78917A272}</b:Guid>
    <b:Author>
      <b:Author>
        <b:Corporate>Young Hoon Kwon (Newracom)</b:Corporate>
      </b:Author>
    </b:Author>
    <b:Title>15/1051r1 HE NDP frame for sounding</b:Title>
    <b:RefOrder>7</b:RefOrder>
  </b:Source>
  <b:Source>
    <b:Tag>Hon</b:Tag>
    <b:SourceType>ConferenceProceedings</b:SourceType>
    <b:Guid>{44CB79AE-5B10-4B44-B95C-E7F6B71F5711}</b:Guid>
    <b:Author>
      <b:Author>
        <b:Corporate>Hongyuan Zhang (Marvell)</b:Corporate>
      </b:Author>
    </b:Author>
    <b:Title>15/0580r2 11ax coding discussion</b:Title>
    <b:RefOrder>43</b:RefOrder>
  </b:Source>
  <b:Source>
    <b:Tag>Ron</b:Tag>
    <b:SourceType>ConferenceProceedings</b:SourceType>
    <b:Guid>{7D1F9A1A-AE0A-4490-9283-7A90B7FF5F2D}</b:Guid>
    <b:Author>
      <b:Author>
        <b:Corporate>Ron Porat (Broadcom)</b:Corporate>
      </b:Author>
    </b:Author>
    <b:Title>15/1059r1 SIG-B Encoding Structure Part II</b:Title>
    <b:RefOrder>26</b:RefOrder>
  </b:Source>
  <b:Source>
    <b:Tag>Sam</b:Tag>
    <b:SourceType>ConferenceProceedings</b:SourceType>
    <b:Guid>{B85B41BF-0421-463D-9C18-49A2D844FC79}</b:Guid>
    <b:Author>
      <b:Author>
        <b:Corporate>Sameer Vermani (Qualcomm)</b:Corporate>
      </b:Author>
    </b:Author>
    <b:Title>15/1071r2 Tone Grouping Factors and NDP format for 802.11ax</b:Title>
    <b:RefOrder>111</b:RefOrder>
  </b:Source>
  <b:Source>
    <b:Tag>Jia</b:Tag>
    <b:SourceType>ConferenceProceedings</b:SourceType>
    <b:Guid>{9F28695B-5E41-431A-A215-285EF02E165F}</b:Guid>
    <b:Author>
      <b:Author>
        <b:Corporate>Jiayin Zhang (Huawei)</b:Corporate>
      </b:Author>
    </b:Author>
    <b:Title>15/1077r0 HE-SIG-A Content</b:Title>
    <b:RefOrder>14</b:RefOrder>
  </b:Source>
  <b:Source>
    <b:Tag>Alf</b:Tag>
    <b:SourceType>ConferenceProceedings</b:SourceType>
    <b:Guid>{43D60353-68E0-4D1C-AC1A-1D1B4DDA0004}</b:Guid>
    <b:Author>
      <b:Author>
        <b:Corporate>Alfred Asterjadhi (Qualcomm Inc.)</b:Corporate>
      </b:Author>
    </b:Author>
    <b:Title>15/1122r0 Identifiers in HE PPDUs for power saving</b:Title>
    <b:RefOrder>16</b:RefOrder>
  </b:Source>
  <b:Source>
    <b:Tag>15_0579r3</b:Tag>
    <b:SourceType>ConferenceProceedings</b:SourceType>
    <b:Guid>{02676D8C-3434-423D-95BE-7E88E42759EE}</b:Guid>
    <b:Title>15/0579r3 Preamble Design and Autodetection</b:Title>
    <b:Author>
      <b:Author>
        <b:Corporate>Hongyuan Zhang (Marvell)</b:Corporate>
      </b:Author>
    </b:Author>
    <b:RefOrder>3</b:RefOrder>
  </b:Source>
  <b:Source>
    <b:Tag>Hon1</b:Tag>
    <b:SourceType>ConferenceProceedings</b:SourceType>
    <b:Guid>{DEB56535-0C1F-4E4B-9A73-AF5847628AD0}</b:Guid>
    <b:Author>
      <b:Author>
        <b:Corporate>Hongyuan Zhang (Marvell)</b:Corporate>
      </b:Author>
    </b:Author>
    <b:Title>15/0579r4 Preamble Design and Autodetection</b:Title>
    <b:RefOrder>12</b:RefOrder>
  </b:Source>
  <b:Source>
    <b:Tag>Jia1</b:Tag>
    <b:SourceType>ConferenceProceedings</b:SourceType>
    <b:Guid>{B910EC17-3892-4BAB-8D37-95414CCF0490}</b:Guid>
    <b:Author>
      <b:Author>
        <b:Corporate>Jianhan Liu (Mediatek)</b:Corporate>
      </b:Author>
    </b:Author>
    <b:Title>15/1068r1 Reliable Transmission Schemes for HE-SIG-B and Data</b:Title>
    <b:RefOrder>17</b:RefOrder>
  </b:Source>
  <b:Source>
    <b:Tag>Jia2</b:Tag>
    <b:SourceType>ConferenceProceedings</b:SourceType>
    <b:Guid>{8CBA838F-FF0A-45B0-8C45-BEB9C3264F20}</b:Guid>
    <b:Author>
      <b:Author>
        <b:Corporate>Jiayin Zhang (Huawei)</b:Corporate>
      </b:Author>
    </b:Author>
    <b:Title>15/0826r3 HE-SIG-A transmission for range extension</b:Title>
    <b:RefOrder>21</b:RefOrder>
  </b:Source>
  <b:Source>
    <b:Tag>Xia</b:Tag>
    <b:SourceType>ConferenceProceedings</b:SourceType>
    <b:Guid>{784FF5CB-EBC4-4F11-9C28-F9A003847C4D}</b:Guid>
    <b:Author>
      <b:Author>
        <b:Corporate>Xiaogang Chen (Intel)</b:Corporate>
      </b:Author>
    </b:Author>
    <b:Title>15/0602r6 HE-LTF squence for UL MU-MIMO</b:Title>
    <b:RefOrder>37</b:RefOrder>
  </b:Source>
  <b:Source>
    <b:Tag>Hon2</b:Tag>
    <b:SourceType>ConferenceProceedings</b:SourceType>
    <b:Guid>{B71CB828-0379-4287-948F-EB046EEFCED9}</b:Guid>
    <b:Author>
      <b:Author>
        <b:Corporate>Hongyuan Zhang (Marvell)</b:Corporate>
      </b:Author>
    </b:Author>
    <b:Title>15/0810r1 HE PHY Padding and Packet Extension</b:Title>
    <b:RefOrder>45</b:RefOrder>
  </b:Source>
  <b:Source>
    <b:Tag>Gui1</b:Tag>
    <b:SourceType>ConferenceProceedings</b:SourceType>
    <b:Guid>{C8BB61F3-9F80-429D-9FF0-EB90B809EC4C}</b:Guid>
    <b:Author>
      <b:Author>
        <b:Corporate>Guido R. Hiertz (Ericsson)</b:Corporate>
      </b:Author>
    </b:Author>
    <b:Title>15/1014r0 Multiple BSSID element</b:Title>
    <b:RefOrder>95</b:RefOrder>
  </b:Source>
  <b:Source>
    <b:Tag>Yon</b:Tag>
    <b:SourceType>ConferenceProceedings</b:SourceType>
    <b:Guid>{41E10658-DC09-425A-B7CD-C3FA6CEA25F0}</b:Guid>
    <b:Author>
      <b:Author>
        <b:Corporate>Yongho Seok (NEWRACOM)</b:Corporate>
      </b:Author>
    </b:Author>
    <b:Title>15/1034r0 Notification of Operating Mode Changes</b:Title>
    <b:RefOrder>99</b:RefOrder>
  </b:Source>
  <b:Source>
    <b:Tag>Eri</b:Tag>
    <b:SourceType>ConferenceProceedings</b:SourceType>
    <b:Guid>{F16D1620-6863-4829-8BFC-CBD93EC4A358}</b:Guid>
    <b:Author>
      <b:Author>
        <b:Corporate>Eric Wong (Apple)</b:Corporate>
      </b:Author>
    </b:Author>
    <b:Title>15/1060r0 Receive Operating Mode Indication for Power Save</b:Title>
    <b:RefOrder>100</b:RefOrder>
  </b:Source>
  <b:Source>
    <b:Tag>Jeo</b:Tag>
    <b:SourceType>ConferenceProceedings</b:SourceType>
    <b:Guid>{28546987-984F-4190-AE0A-209EB4B9CA9C}</b:Guid>
    <b:Author>
      <b:Author>
        <b:Corporate>Jeongki Kim (LG Electronics)</b:Corporate>
      </b:Author>
    </b:Author>
    <b:Title>15/1067r0 MU TXOP truncation</b:Title>
    <b:RefOrder>96</b:RefOrder>
  </b:Source>
  <b:Source>
    <b:Tag>Cha</b:Tag>
    <b:SourceType>ConferenceProceedings</b:SourceType>
    <b:Guid>{26375FF8-E903-4C95-A21D-13458663ECAF}</b:Guid>
    <b:Author>
      <b:Author>
        <b:Corporate>Chao-Chun Wang (MediaTek)</b:Corporate>
      </b:Author>
    </b:Author>
    <b:Title>15/1063r1 11ax Channel access procedure</b:Title>
    <b:RefOrder>87</b:RefOrder>
  </b:Source>
  <b:Source>
    <b:Tag>Jin</b:Tag>
    <b:SourceType>ConferenceProceedings</b:SourceType>
    <b:Guid>{12F152DA-C531-49CD-B029-28200AFE7328}</b:Guid>
    <b:Author>
      <b:Author>
        <b:Corporate>Jinsoo Ahn (Yonsei Univ.)</b:Corporate>
      </b:Author>
    </b:Author>
    <b:Title>15/1116r1 Trigger Frame Channel Access</b:Title>
    <b:RefOrder>49</b:RefOrder>
  </b:Source>
  <b:Source>
    <b:Tag>Alf1</b:Tag>
    <b:SourceType>ConferenceProceedings</b:SourceType>
    <b:Guid>{08818763-EA0D-47F5-AE89-A65DE06FCA4E}</b:Guid>
    <b:Author>
      <b:Author>
        <b:Corporate>Alfred Asterjadhi (Qualcomm Inc.)</b:Corporate>
      </b:Author>
    </b:Author>
    <b:Title>15/1120r0 Buffer Status Report</b:Title>
    <b:RefOrder>69</b:RefOrder>
  </b:Source>
  <b:Source>
    <b:Tag>Alf2</b:Tag>
    <b:SourceType>ConferenceProceedings</b:SourceType>
    <b:Guid>{BB68EC4A-94EB-468B-9829-6EDABC750D0F}</b:Guid>
    <b:Author>
      <b:Author>
        <b:Corporate>Alfred Asterjadhi (Qualcomm Inc.)</b:Corporate>
      </b:Author>
    </b:Author>
    <b:Title>15/1121r0 HE A-Control field</b:Title>
    <b:RefOrder>102</b:RefOrder>
  </b:Source>
  <b:Source>
    <b:Tag>You1</b:Tag>
    <b:SourceType>ConferenceProceedings</b:SourceType>
    <b:Guid>{34C5F6E5-53FD-41FC-BF07-E8C6BC9D2359}</b:Guid>
    <b:Author>
      <b:Author>
        <b:Corporate>Young Hoon Kwon (Newracom)</b:Corporate>
      </b:Author>
    </b:Author>
    <b:Title>15/1052r0 Bandwidth for UL MU transmission</b:Title>
    <b:RefOrder>68</b:RefOrder>
  </b:Source>
  <b:Source>
    <b:Tag>Rus</b:Tag>
    <b:SourceType>ConferenceProceedings</b:SourceType>
    <b:Guid>{DCC1C9C9-4C32-49E8-9B02-C7AC99610490}</b:Guid>
    <b:Author>
      <b:Author>
        <b:Corporate>Russell Huang (MediaTek)</b:Corporate>
      </b:Author>
    </b:Author>
    <b:Title>15/1137r1 Triggered OFDMA Random Access Observations</b:Title>
    <b:RefOrder>77</b:RefOrder>
  </b:Source>
  <b:Source>
    <b:Tag>Kaz</b:Tag>
    <b:SourceType>ConferenceProceedings</b:SourceType>
    <b:Guid>{4BF507CB-42FC-45BB-8392-34B2DDBD6AAE}</b:Guid>
    <b:Author>
      <b:Author>
        <b:Corporate>Kazuyuki Sakoda (Sony Electronics)</b:Corporate>
      </b:Author>
    </b:Author>
    <b:Title>15/1043r1 Overall Protocol of UL MU BA for Multicast Transmission</b:Title>
    <b:RefOrder>86</b:RefOrder>
  </b:Source>
  <b:Source>
    <b:Tag>Guo</b:Tag>
    <b:SourceType>ConferenceProceedings</b:SourceType>
    <b:Guid>{2C8FF7EC-76F4-47BC-B012-B5F61702E5C0}</b:Guid>
    <b:Author>
      <b:Author>
        <b:Corporate>Guoqing Li (Apple)</b:Corporate>
      </b:Author>
    </b:Author>
    <b:Title>15/1053r1 Multiuser Block ACK Request (MU-BAR)</b:Title>
    <b:RefOrder>110</b:RefOrder>
  </b:Source>
  <b:Source>
    <b:Tag>Kis</b:Tag>
    <b:SourceType>ConferenceProceedings</b:SourceType>
    <b:Guid>{EA637F7A-FF6E-42D6-BE16-2CB325E073AD}</b:Guid>
    <b:Author>
      <b:Author>
        <b:Corporate>Kiseon Ryu (LG Electronics)</b:Corporate>
      </b:Author>
    </b:Author>
    <b:Title>15/1058r0 CCA consideration for UL MU transmission</b:Title>
    <b:RefOrder>50</b:RefOrder>
  </b:Source>
  <b:Source>
    <b:Tag>PoK</b:Tag>
    <b:SourceType>ConferenceProceedings</b:SourceType>
    <b:Guid>{9A8D0E31-B2A3-4934-AAA0-40C0975E2F7C}</b:Guid>
    <b:Author>
      <b:Author>
        <b:Corporate>Po-Kai Huang (Intel)</b:Corporate>
      </b:Author>
    </b:Author>
    <b:Title>15/1062r1 NAV Consideration for UL MU Response to Trigger frame</b:Title>
    <b:RefOrder>70</b:RefOrder>
  </b:Source>
  <b:Source>
    <b:Tag>Cha1</b:Tag>
    <b:SourceType>ConferenceProceedings</b:SourceType>
    <b:Guid>{64CDAF8F-7AD3-49E8-9E83-44894D7FB9B3}</b:Guid>
    <b:Author>
      <b:Author>
        <b:Corporate>Chao-Chun Wang (Mediatek)</b:Corporate>
      </b:Author>
    </b:Author>
    <b:Title>15/1065r1 11ax uplink Multi-TID aggregation</b:Title>
    <b:RefOrder>51</b:RefOrder>
  </b:Source>
  <b:Source>
    <b:Tag>Nar</b:Tag>
    <b:SourceType>ConferenceProceedings</b:SourceType>
    <b:Guid>{104D8C2D-7141-4418-A477-5947BED308A5}</b:Guid>
    <b:Author>
      <b:Author>
        <b:Corporate>Narendar Madhavan (Toshiba)</b:Corporate>
      </b:Author>
    </b:Author>
    <b:Title>15/1097r1 Reducing Channel Sounding Protocol Overhead for 11ax</b:Title>
    <b:RefOrder>83</b:RefOrder>
  </b:Source>
  <b:Source>
    <b:Tag>Chi1</b:Tag>
    <b:SourceType>ConferenceProceedings</b:SourceType>
    <b:Guid>{30E5E441-586F-41CF-95D9-D8FE7EF0215D}</b:Guid>
    <b:Author>
      <b:Author>
        <b:Corporate>Chittabrata Ghosh (Intel)</b:Corporate>
      </b:Author>
    </b:Author>
    <b:Title>15/1102r0 Fragmentation with MU Operation</b:Title>
    <b:RefOrder>52</b:RefOrder>
  </b:Source>
  <b:Source>
    <b:Tag>Chi2</b:Tag>
    <b:SourceType>ConferenceProceedings</b:SourceType>
    <b:Guid>{05E2F97F-A6C0-45AC-9393-C40BE4944AFB}</b:Guid>
    <b:Author>
      <b:Author>
        <b:Corporate>Chittabrata Ghosh (Intel)</b:Corporate>
      </b:Author>
    </b:Author>
    <b:Title>15/1103r0 DL Sounding Sequence with UL MU Feedback</b:Title>
    <b:RefOrder>84</b:RefOrder>
  </b:Source>
  <b:Source>
    <b:Tag>Chi3</b:Tag>
    <b:SourceType>ConferenceProceedings</b:SourceType>
    <b:Guid>{E181C73C-2E88-4536-BBD2-72B18D41ADE7}</b:Guid>
    <b:Author>
      <b:Author>
        <b:Corporate>Chittabrata Ghosh (Intel)</b:Corporate>
      </b:Author>
    </b:Author>
    <b:Title>15/1105r0 UL OFDMA-based Random Access Procedure</b:Title>
    <b:RefOrder>78</b:RefOrder>
  </b:Source>
  <b:Source>
    <b:Tag>Chi4</b:Tag>
    <b:SourceType>ConferenceProceedings</b:SourceType>
    <b:Guid>{35D7F1FE-90A0-44D8-B1C3-479C493B901F}</b:Guid>
    <b:Author>
      <b:Author>
        <b:Corporate>Chittabrata Ghosh (Intel)</b:Corporate>
      </b:Author>
    </b:Author>
    <b:Title>15/1107r0 Power Save with Random Access</b:Title>
    <b:RefOrder>79</b:RefOrder>
  </b:Source>
  <b:Source>
    <b:Tag>Liw1</b:Tag>
    <b:SourceType>ConferenceProceedings</b:SourceType>
    <b:Guid>{10214746-7D00-4050-8756-AF659C66888C}</b:Guid>
    <b:Author>
      <b:Author>
        <b:Corporate>Liwen Chu (Marvell)</b:Corporate>
      </b:Author>
    </b:Author>
    <b:Title>15/1123r1 acknowledgement to DL MU</b:Title>
    <b:RefOrder>56</b:RefOrder>
  </b:Source>
  <b:Source>
    <b:Tag>Fil</b:Tag>
    <b:SourceType>ConferenceProceedings</b:SourceType>
    <b:Guid>{047FA866-EA5A-4903-82F3-0BCAFB62F229}</b:Guid>
    <b:Author>
      <b:Author>
        <b:Corporate>Filippo Tosato (Toshiba)</b:Corporate>
      </b:Author>
    </b:Author>
    <b:Title>15/1129r1 Feedback overhead in DL-MU-MIMO</b:Title>
    <b:RefOrder>85</b:RefOrder>
  </b:Source>
  <b:Source>
    <b:Tag>Ros</b:Tag>
    <b:SourceType>ConferenceProceedings</b:SourceType>
    <b:Guid>{46D9C60D-B01C-468F-A649-1B608B60CF14}</b:Guid>
    <b:Author>
      <b:Author>
        <b:Corporate>Rossi Jun Luo(Huawei)</b:Corporate>
      </b:Author>
    </b:Author>
    <b:Title>15/1109r1 OBSS NAV and PD Threshold Rule for Spatial Reuse</b:Title>
    <b:RefOrder>88</b:RefOrder>
  </b:Source>
  <b:Source>
    <b:Tag>Fil1</b:Tag>
    <b:SourceType>ConferenceProceedings</b:SourceType>
    <b:Guid>{8AEF65F2-F07B-4DC6-A968-3D735646A54D}</b:Guid>
    <b:Author>
      <b:Author>
        <b:Corporate>Filip Mestanov (Ericsson)</b:Corporate>
      </b:Author>
    </b:Author>
    <b:Title>15/1138r1 To DSC or not to DSC</b:Title>
    <b:RefOrder>89</b:RefOrder>
  </b:Source>
  <b:Source>
    <b:Tag>Rez</b:Tag>
    <b:SourceType>ConferenceProceedings</b:SourceType>
    <b:Guid>{E1C26CF5-B84F-49B9-97FE-5702D7E47B45}</b:Guid>
    <b:Author>
      <b:Author>
        <b:Corporate>Reza Hedayat (Newracom)</b:Corporate>
      </b:Author>
    </b:Author>
    <b:Title>15/1104r3 TXOP Considerations for Spatial Reuse</b:Title>
    <b:RefOrder>90</b:RefOrder>
  </b:Source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91</b:RefOrder>
  </b:Source>
  <b:Source>
    <b:Tag>Sam1</b:Tag>
    <b:SourceType>ConferenceProceedings</b:SourceType>
    <b:Guid>{7191642B-F091-4449-A051-C04A1DCDEA3D}</b:Guid>
    <b:Author>
      <b:Author>
        <b:Corporate>Sameer Vermani (Qualcomm)</b:Corporate>
      </b:Author>
    </b:Author>
    <b:Title>15/1309r1 Extended Range Support for 11ax</b:Title>
    <b:RefOrder>11</b:RefOrder>
  </b:Source>
  <b:Source>
    <b:Tag>Ron1</b:Tag>
    <b:SourceType>ConferenceProceedings</b:SourceType>
    <b:Guid>{7FC2A86D-121B-485D-871E-641A9ACA7D87}</b:Guid>
    <b:Author>
      <b:Author>
        <b:Corporate>Ron Porat (Broadcom)</b:Corporate>
      </b:Author>
    </b:Author>
    <b:Title>15/1353r1 Preamble Formats</b:Title>
    <b:RefOrder>6</b:RefOrder>
  </b:Source>
  <b:Source>
    <b:Tag>Xia1</b:Tag>
    <b:SourceType>ConferenceProceedings</b:SourceType>
    <b:Guid>{BFC59E4C-9E66-4F57-B3F8-D61B65C0797F}</b:Guid>
    <b:Author>
      <b:Author>
        <b:Corporate>Xiaogang Chen (Intel)</b:Corporate>
      </b:Author>
    </b:Author>
    <b:Title>15/1357r1 Extra tones in the preamble</b:Title>
    <b:RefOrder>9</b:RefOrder>
  </b:Source>
  <b:Source>
    <b:Tag>Bin</b:Tag>
    <b:SourceType>ConferenceProceedings</b:SourceType>
    <b:Guid>{F53EABE8-BF6F-49E6-9756-60D2AF5E7D8F}</b:Guid>
    <b:Author>
      <b:Author>
        <b:Corporate>Bin Tian (Qualcomm)</b:Corporate>
      </b:Author>
    </b:Author>
    <b:Title>15/1310r0 11ax LDPC Tone Mapper for 160MHz</b:Title>
    <b:RefOrder>41</b:RefOrder>
  </b:Source>
  <b:Source>
    <b:Tag>Hon3</b:Tag>
    <b:SourceType>ConferenceProceedings</b:SourceType>
    <b:Guid>{E7E0DF50-4B14-4E15-8917-7314B17922DC}</b:Guid>
    <b:Author>
      <b:Author>
        <b:Corporate>Hongyuan Zhang (Marvell)</b:Corporate>
      </b:Author>
    </b:Author>
    <b:Title>15/1305 STBC and Padding Discussions</b:Title>
    <b:RefOrder>10</b:RefOrder>
  </b:Source>
  <b:Source>
    <b:Tag>Bin1</b:Tag>
    <b:SourceType>ConferenceProceedings</b:SourceType>
    <b:Guid>{291C09A4-1F07-4B5F-9735-554C3738AB0C}</b:Guid>
    <b:Author>
      <b:Author>
        <b:Corporate>Bin Tian (Qualcomm)</b:Corporate>
      </b:Author>
    </b:Author>
    <b:Title>15/1311r0 11ax Sppectral Masks</b:Title>
    <b:RefOrder>46</b:RefOrder>
  </b:Source>
  <b:Source>
    <b:Tag>Yuj</b:Tag>
    <b:SourceType>ConferenceProceedings</b:SourceType>
    <b:Guid>{0C6BF56A-C30F-4824-A7B9-A20E03EDBC9F}</b:Guid>
    <b:Author>
      <b:Author>
        <b:Corporate>Yujin Noh (Newracom)</b:Corporate>
      </b:Author>
    </b:Author>
    <b:Title>15/1329r1 Link Adaptation for HE WLAN</b:Title>
    <b:RefOrder>103</b:RefOrder>
  </b:Source>
  <b:Source>
    <b:Tag>Eun1</b:Tag>
    <b:SourceType>ConferenceProceedings</b:SourceType>
    <b:Guid>{34C08293-9253-438A-92DC-8C2437A20FA7}</b:Guid>
    <b:Author>
      <b:Author>
        <b:Corporate>Eunsung Park (LG Electronics)</b:Corporate>
      </b:Author>
    </b:Author>
    <b:Title>15/1323r1 HE-STF Sequences</b:Title>
    <b:RefOrder>33</b:RefOrder>
  </b:Source>
  <b:Source>
    <b:Tag>LeL</b:Tag>
    <b:SourceType>ConferenceProceedings</b:SourceType>
    <b:Guid>{390B80B1-A326-4C18-A58F-69C8F00F58E6}</b:Guid>
    <b:Author>
      <b:Author>
        <b:Corporate>Le Liu (Huawei)</b:Corporate>
      </b:Author>
    </b:Author>
    <b:Title>15/1334r1 HE-LTF Sequence Design</b:Title>
    <b:RefOrder>31</b:RefOrder>
  </b:Source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8</b:RefOrder>
  </b:Source>
  <b:Source>
    <b:Tag>Kau1</b:Tag>
    <b:SourceType>ConferenceProceedings</b:SourceType>
    <b:Guid>{921CB9BD-099A-42B7-95CB-DCAE03046DF8}</b:Guid>
    <b:Author>
      <b:Author>
        <b:Corporate>Kaushik Josiam (Samsung)</b:Corporate>
      </b:Author>
    </b:Author>
    <b:Title>15/1315r1 HE-SIG-B Mapping and Compression</b:Title>
    <b:RefOrder>20</b:RefOrder>
  </b:Source>
  <b:Source>
    <b:Tag>Don</b:Tag>
    <b:SourceType>ConferenceProceedings</b:SourceType>
    <b:Guid>{017C6655-A0F9-455B-A823-9F2C660BF9A8}</b:Guid>
    <b:Author>
      <b:Author>
        <b:Corporate>Dongguk Lim (LG)</b:Corporate>
      </b:Author>
    </b:Author>
    <b:Title>15/1324r0 MCS for HE-SIG-B</b:Title>
    <b:RefOrder>15</b:RefOrder>
  </b:Source>
  <b:Source>
    <b:Tag>LeL1</b:Tag>
    <b:SourceType>ConferenceProceedings</b:SourceType>
    <b:Guid>{FA969233-4276-43CC-A3BE-18FF8F0E8908}</b:Guid>
    <b:Author>
      <b:Author>
        <b:Corporate>Le Liu (Huawei)</b:Corporate>
      </b:Author>
    </b:Author>
    <b:Title>15/1335r2 HE-SIG-B Contents</b:Title>
    <b:RefOrder>29</b:RefOrder>
  </b:Source>
  <b:Source>
    <b:Tag>Yak</b:Tag>
    <b:SourceType>ConferenceProceedings</b:SourceType>
    <b:Guid>{FF1EAAC5-737A-4C63-9264-D36BCC0AB491}</b:Guid>
    <b:Author>
      <b:Author>
        <b:Corporate>Yakun Sun (Marvell)</b:Corporate>
      </b:Author>
    </b:Author>
    <b:Title>15/1350r1 Spatial Configuration And Signaling </b:Title>
    <b:RefOrder>5</b:RefOrder>
  </b:Source>
  <b:Source>
    <b:Tag>Ron2</b:Tag>
    <b:SourceType>ConferenceProceedings</b:SourceType>
    <b:Guid>{A6EE59D4-24C4-4990-8BA8-058CB573C5FC}</b:Guid>
    <b:Author>
      <b:Author>
        <b:Corporate>Ron Porat (Broadcom)</b:Corporate>
      </b:Author>
    </b:Author>
    <b:Title>15/1059r2 SIG-B Encoding Structure Part II</b:Title>
    <b:RefOrder>27</b:RefOrder>
  </b:Source>
  <b:Source>
    <b:Tag>Ron3</b:Tag>
    <b:SourceType>ConferenceProceedings</b:SourceType>
    <b:Guid>{87FEB1A5-BA0A-4778-85DC-030D7EEA76FB}</b:Guid>
    <b:Author>
      <b:Author>
        <b:Corporate>Ron Porat (Broadcom)</b:Corporate>
      </b:Author>
    </b:Author>
    <b:Title>15/1354r1 SIGA fields and Bitwidths</b:Title>
    <b:RefOrder>19</b:RefOrder>
  </b:Source>
  <b:Source>
    <b:Tag>Yon1</b:Tag>
    <b:SourceType>ConferenceProceedings</b:SourceType>
    <b:Guid>{E27BA0E9-B81B-4C4C-B918-C23A07757395}</b:Guid>
    <b:Author>
      <b:Author>
        <b:Corporate>Yongho Seok (NEWRACOM)</b:Corporate>
      </b:Author>
    </b:Author>
    <b:Title>15/1278r1 HE MU Acknowledgment Procedure</b:Title>
    <b:RefOrder>60</b:RefOrder>
  </b:Source>
  <b:Source>
    <b:Tag>Kis2</b:Tag>
    <b:SourceType>ConferenceProceedings</b:SourceType>
    <b:Guid>{FADA770B-97D3-4685-92C9-0606A1A38E80}</b:Guid>
    <b:Author>
      <b:Author>
        <b:Corporate>Kiseon Ryu (LG Electronics)</b:Corporate>
      </b:Author>
    </b:Author>
    <b:Title>15/1346r2 Ack Policy for UL MU Ack transmission</b:Title>
    <b:RefOrder>61</b:RefOrder>
  </b:Source>
  <b:Source>
    <b:Tag>Jeo1</b:Tag>
    <b:SourceType>ConferenceProceedings</b:SourceType>
    <b:Guid>{871743BD-EDE3-4AD6-A073-D6C6D0E8868F}</b:Guid>
    <b:Author>
      <b:Author>
        <b:Corporate>Jeongki Kim (LG Electronics)</b:Corporate>
      </b:Author>
    </b:Author>
    <b:Title>15/1330r0 A method of transmitting Multi-STA Block frame</b:Title>
    <b:RefOrder>72</b:RefOrder>
  </b:Source>
  <b:Source>
    <b:Tag>Liw2</b:Tag>
    <b:SourceType>ConferenceProceedings</b:SourceType>
    <b:Guid>{EF2F8C20-FB0F-44BA-BB75-B9F2D8C8E93C}</b:Guid>
    <b:Author>
      <b:Author>
        <b:Corporate>Liwen Chu (Marvell)</b:Corporate>
      </b:Author>
    </b:Author>
    <b:Title>15/1351r0 Rate MCS Selection Rules for M-BA and DL OFDMA BA</b:Title>
    <b:RefOrder>73</b:RefOrder>
  </b:Source>
  <b:Source>
    <b:Tag>You2</b:Tag>
    <b:SourceType>ConferenceProceedings</b:SourceType>
    <b:Guid>{B4641F14-CECA-4774-A90A-13030C98248E}</b:Guid>
    <b:Author>
      <b:Author>
        <b:Corporate>Young Hoon Kwon (Newracom)</b:Corporate>
      </b:Author>
    </b:Author>
    <b:Title>15/1300r0 DL MU transmission sequence</b:Title>
    <b:RefOrder>62</b:RefOrder>
  </b:Source>
  <b:Source>
    <b:Tag>Alf3</b:Tag>
    <b:SourceType>ConferenceProceedings</b:SourceType>
    <b:Guid>{BB0DD14E-A539-469E-85FF-7F4FA0771989}</b:Guid>
    <b:Author>
      <b:Author>
        <b:Corporate>Alfred Asterjadhi (Qualcomm Inc.)</b:Corporate>
      </b:Author>
    </b:Author>
    <b:Title>15/1318r0 Fragmentation for MU frames-Follow up</b:Title>
    <b:RefOrder>101</b:RefOrder>
  </b:Source>
  <b:Source>
    <b:Tag>Alf4</b:Tag>
    <b:SourceType>ConferenceProceedings</b:SourceType>
    <b:Guid>{E980182F-A894-460B-ACFC-CDDD57EA5174}</b:Guid>
    <b:Author>
      <b:Author>
        <b:Corporate>Alfred Asterjadhi (Qualcomm Inc.)</b:Corporate>
      </b:Author>
    </b:Author>
    <b:Title>15/1319r0 Scheduled Trigger frames-Follow up</b:Title>
    <b:RefOrder>80</b:RefOrder>
  </b:Source>
  <b:Source>
    <b:Tag>Sim1</b:Tag>
    <b:SourceType>ConferenceProceedings</b:SourceType>
    <b:Guid>{41AD53B0-05AC-406F-9319-4BFD854943ED}</b:Guid>
    <b:Author>
      <b:Author>
        <b:Corporate>Simone Merlin (Qualcomm)</b:Corporate>
      </b:Author>
    </b:Author>
    <b:Title>15/1344r1 Trigger Frame Content</b:Title>
    <b:RefOrder>105</b:RefOrder>
  </b:Source>
  <b:Source>
    <b:Tag>Kis3</b:Tag>
    <b:SourceType>ConferenceProceedings</b:SourceType>
    <b:Guid>{CA1267F6-1AE1-49F2-80D6-5059E54C2061}</b:Guid>
    <b:Author>
      <b:Author>
        <b:Corporate>Kiseon Ryu (LG Electronics)</b:Corporate>
      </b:Author>
    </b:Author>
    <b:Title>15/1345r1 Trigger type specific information</b:Title>
    <b:RefOrder>106</b:RefOrder>
  </b:Source>
  <b:Source>
    <b:Tag>Kai</b:Tag>
    <b:SourceType>ConferenceProceedings</b:SourceType>
    <b:Guid>{230AD2D7-6472-4325-8367-DBD0EC6750E8}</b:Guid>
    <b:Author>
      <b:Author>
        <b:Corporate>Kaiying Lv (ZTE Corp.)</b:Corporate>
      </b:Author>
    </b:Author>
    <b:Title>15/1389r0 TA Address Field in Trigger Frame</b:Title>
    <b:RefOrder>64</b:RefOrder>
  </b:Source>
  <b:Source>
    <b:Tag>Liw3</b:Tag>
    <b:SourceType>ConferenceProceedings</b:SourceType>
    <b:Guid>{59CEED6B-49D4-4280-9259-441D7E283308}</b:Guid>
    <b:Author>
      <b:Author>
        <b:Corporate>Liwen Chu (Marvell)</b:Corporate>
      </b:Author>
    </b:Author>
    <b:Title>15/1352r0 broadcast STAID in HE SIG B</b:Title>
    <b:RefOrder>30</b:RefOrder>
  </b:Source>
  <b:Source>
    <b:Tag>Yin</b:Tag>
    <b:SourceType>ConferenceProceedings</b:SourceType>
    <b:Guid>{F80B9756-DB02-4EF8-AF0D-5060393F23E9}</b:Guid>
    <b:Author>
      <b:Author>
        <b:Corporate>Yingpei Lin (Huawei)</b:Corporate>
      </b:Author>
    </b:Author>
    <b:Title>15/1355r0 Considerations for TDLS transmission in 11ax</b:Title>
    <b:RefOrder>18</b:RefOrder>
  </b:Source>
  <b:Source>
    <b:Tag>Yin1</b:Tag>
    <b:SourceType>ConferenceProceedings</b:SourceType>
    <b:Guid>{91C0B695-87C2-4482-9879-6EEFFC42D9E4}</b:Guid>
    <b:Author>
      <b:Author>
        <b:Corporate>Yingpei Lin (Huawei)</b:Corporate>
      </b:Author>
    </b:Author>
    <b:Title>15/1301r1 NAV Rule for UL MU Response</b:Title>
    <b:RefOrder>71</b:RefOrder>
  </b:Source>
  <b:Source>
    <b:Tag>Yuj1</b:Tag>
    <b:SourceType>ConferenceProceedings</b:SourceType>
    <b:Guid>{964D60B9-E8E7-4BFB-B76A-EAD361475CCD}</b:Guid>
    <b:Author>
      <b:Author>
        <b:Corporate>Yujin Noh (Newracom)</b:Corporate>
      </b:Author>
    </b:Author>
    <b:Title>15/1328r1 Scheduling information for UL OFDMA Acknowledgement</b:Title>
    <b:RefOrder>58</b:RefOrder>
  </b:Source>
  <b:Source>
    <b:Tag>Rez1</b:Tag>
    <b:SourceType>ConferenceProceedings</b:SourceType>
    <b:Guid>{166AE7B1-FE29-4858-A0E7-F2FC4FDC49EF}</b:Guid>
    <b:Author>
      <b:Author>
        <b:Corporate>Reza Hedayat (Newracom)</b:Corporate>
      </b:Author>
    </b:Author>
    <b:Title>15/1312r2 MU BAR Frame Format</b:Title>
    <b:RefOrder>107</b:RefOrder>
  </b:Source>
  <b:Source>
    <b:Tag>PoK1</b:Tag>
    <b:SourceType>ConferenceProceedings</b:SourceType>
    <b:Guid>{22D8AC18-75F2-4D47-800F-49E9F9488BD7}</b:Guid>
    <b:Author>
      <b:Author>
        <b:Corporate>Po-Kai Huang (Intel)</b:Corporate>
      </b:Author>
    </b:Author>
    <b:Title>15/1325r0 MU-RTS/CTS Follow Up</b:Title>
    <b:RefOrder>75</b:RefOrder>
  </b:Source>
  <b:Source>
    <b:Tag>PoK2</b:Tag>
    <b:SourceType>ConferenceProceedings</b:SourceType>
    <b:Guid>{14D4D37F-2102-4A48-9FA0-2A64E84B6163}</b:Guid>
    <b:Author>
      <b:Author>
        <b:Corporate>Po-Kai Huang (Intel)</b:Corporate>
      </b:Author>
    </b:Author>
    <b:Title>15/1326r2 NAV Consideration for UL MU Response Follow Up</b:Title>
    <b:RefOrder>97</b:RefOrder>
  </b:Source>
  <b:Source>
    <b:Tag>Nar1</b:Tag>
    <b:SourceType>ConferenceProceedings</b:SourceType>
    <b:Guid>{93512A3A-7F28-4F1E-AB3F-AAF01A6D91E5}</b:Guid>
    <b:Author>
      <b:Author>
        <b:Corporate>Narendar Madhavan (Toshiba)</b:Corporate>
      </b:Author>
    </b:Author>
    <b:Title>15/1340r2 NDP Announcement for HE Sequence</b:Title>
    <b:RefOrder>112</b:RefOrder>
  </b:Source>
  <b:Source>
    <b:Tag>Chi5</b:Tag>
    <b:SourceType>ConferenceProceedings</b:SourceType>
    <b:Guid>{FCAE062C-A21B-4B58-84C7-91D13EDA908A}</b:Guid>
    <b:Author>
      <b:Author>
        <b:Corporate>Chittabrata Ghosh (Intel)</b:Corporate>
      </b:Author>
    </b:Author>
    <b:Title>15/1364r0 Signaling Trigger Information for STAs in 11ax</b:Title>
    <b:RefOrder>59</b:RefOrder>
  </b:Source>
  <b:Source>
    <b:Tag>Woo</b:Tag>
    <b:SourceType>ConferenceProceedings</b:SourceType>
    <b:Guid>{695CADAA-C70C-496D-97CE-DA30AE017120}</b:Guid>
    <b:Author>
      <b:Author>
        <b:Corporate>Woojin Ahn (Yonsei Univ.)</b:Corporate>
      </b:Author>
    </b:Author>
    <b:Title>15/1369r1 Random access based buffer status report</b:Title>
    <b:RefOrder>81</b:RefOrder>
  </b:Source>
  <b:Source>
    <b:Tag>Sig</b:Tag>
    <b:SourceType>ConferenceProceedings</b:SourceType>
    <b:Guid>{933896EA-9CA0-45B2-A87C-68DE850AC16F}</b:Guid>
    <b:Author>
      <b:Author>
        <b:Corporate>Sigurd Schelstraete (Quantenna)</b:Corporate>
      </b:Author>
    </b:Author>
    <b:Title>15/1348r0 Multiple NAVs for Spatial Reuse</b:Title>
    <b:RefOrder>92</b:RefOrder>
  </b:Source>
  <b:Source>
    <b:Tag>Yon2</b:Tag>
    <b:SourceType>ConferenceProceedings</b:SourceType>
    <b:Guid>{EDCE92EB-6C04-4E7F-B89A-7A0EF9773504}</b:Guid>
    <b:Author>
      <b:Author>
        <b:Corporate>Yongho Seok (NEWRACOM)</b:Corporate>
      </b:Author>
    </b:Author>
    <b:Title>15/1033r0 Data field in HE PPDU</b:Title>
    <b:RefOrder>57</b:RefOrder>
  </b:Source>
</b:Sources>
</file>

<file path=customXml/itemProps1.xml><?xml version="1.0" encoding="utf-8"?>
<ds:datastoreItem xmlns:ds="http://schemas.openxmlformats.org/officeDocument/2006/customXml" ds:itemID="{A0472AED-5B0F-4209-A295-932C39529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74</TotalTime>
  <Pages>1</Pages>
  <Words>1151</Words>
  <Characters>6561</Characters>
  <Application>Microsoft Office Word</Application>
  <DocSecurity>0</DocSecurity>
  <Lines>54</Lines>
  <Paragraphs>15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802.11-16/0819r0</vt:lpstr>
      <vt:lpstr>doc.: IEEE 802.11-16/xxxxr0</vt:lpstr>
    </vt:vector>
  </TitlesOfParts>
  <Company>Intel</Company>
  <LinksUpToDate>false</LinksUpToDate>
  <CharactersWithSpaces>7697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802.11-16/0819r0</dc:title>
  <dc:subject>TGac Spec Framework</dc:subject>
  <dc:creator>tomo.adachi@toshiba.co.jp</dc:creator>
  <cp:keywords>CTPClassification=CTP_PUBLIC:VisualMarkings=</cp:keywords>
  <cp:lastModifiedBy>adachi1</cp:lastModifiedBy>
  <cp:revision>30</cp:revision>
  <cp:lastPrinted>2016-06-06T01:38:00Z</cp:lastPrinted>
  <dcterms:created xsi:type="dcterms:W3CDTF">2016-07-06T07:07:00Z</dcterms:created>
  <dcterms:modified xsi:type="dcterms:W3CDTF">2016-07-07T03:46:00Z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d09abd69-5dfd-416c-abad-df9fda8b61e5</vt:lpwstr>
  </property>
  <property fmtid="{D5CDD505-2E9C-101B-9397-08002B2CF9AE}" pid="3" name="CTP_TimeStamp">
    <vt:lpwstr>2016-03-03 04:53:43Z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MTWinEqns">
    <vt:bool>true</vt:bool>
  </property>
  <property fmtid="{D5CDD505-2E9C-101B-9397-08002B2CF9AE}" pid="8" name="CTPClassification">
    <vt:lpwstr>CTP_PUBLIC</vt:lpwstr>
  </property>
  <property fmtid="{D5CDD505-2E9C-101B-9397-08002B2CF9AE}" pid="9" name="_NewReviewCycle">
    <vt:lpwstr/>
  </property>
  <property fmtid="{D5CDD505-2E9C-101B-9397-08002B2CF9AE}" pid="10" name="_AdHocReviewCycleID">
    <vt:i4>1233624211</vt:i4>
  </property>
  <property fmtid="{D5CDD505-2E9C-101B-9397-08002B2CF9AE}" pid="11" name="_EmailSubject">
    <vt:lpwstr>resolutions for comments to 9.3.1.9 BA Frame Format</vt:lpwstr>
  </property>
  <property fmtid="{D5CDD505-2E9C-101B-9397-08002B2CF9AE}" pid="12" name="_AuthorEmail">
    <vt:lpwstr>gcherian@qti.qualcomm.com</vt:lpwstr>
  </property>
  <property fmtid="{D5CDD505-2E9C-101B-9397-08002B2CF9AE}" pid="13" name="_AuthorEmailDisplayName">
    <vt:lpwstr>Cherian, George</vt:lpwstr>
  </property>
  <property fmtid="{D5CDD505-2E9C-101B-9397-08002B2CF9AE}" pid="14" name="_ReviewingToolsShownOnce">
    <vt:lpwstr/>
  </property>
</Properties>
</file>