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8E1E5"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17628CD7"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DDAB590" w14:textId="676C9C54" w:rsidR="006179ED" w:rsidRDefault="005E7FCE" w:rsidP="00127344">
            <w:pPr>
              <w:jc w:val="center"/>
              <w:rPr>
                <w:b/>
                <w:bCs/>
                <w:color w:val="000000"/>
                <w:sz w:val="28"/>
                <w:szCs w:val="28"/>
                <w:lang w:val="en-US"/>
              </w:rPr>
            </w:pPr>
            <w:r>
              <w:rPr>
                <w:b/>
                <w:bCs/>
                <w:color w:val="000000"/>
                <w:sz w:val="28"/>
                <w:szCs w:val="28"/>
                <w:lang w:val="en-US"/>
              </w:rPr>
              <w:t xml:space="preserve">CIDs for: Section </w:t>
            </w:r>
            <w:r w:rsidR="00AB6625">
              <w:rPr>
                <w:b/>
                <w:bCs/>
                <w:color w:val="000000"/>
                <w:sz w:val="28"/>
                <w:szCs w:val="28"/>
                <w:lang w:val="en-US"/>
              </w:rPr>
              <w:t>9.3.1.23</w:t>
            </w:r>
            <w:r w:rsidR="00127344">
              <w:rPr>
                <w:b/>
                <w:bCs/>
                <w:color w:val="000000"/>
                <w:sz w:val="28"/>
                <w:szCs w:val="28"/>
                <w:lang w:val="en-US"/>
              </w:rPr>
              <w:t xml:space="preserve"> </w:t>
            </w:r>
          </w:p>
          <w:p w14:paraId="3A8EE7E2" w14:textId="036D2996" w:rsidR="00BD6FB0" w:rsidRPr="00BD6FB0" w:rsidRDefault="00AB6625" w:rsidP="00127344">
            <w:pPr>
              <w:jc w:val="center"/>
              <w:rPr>
                <w:b/>
                <w:bCs/>
                <w:color w:val="000000"/>
                <w:sz w:val="28"/>
                <w:szCs w:val="28"/>
                <w:lang w:val="en-US"/>
              </w:rPr>
            </w:pPr>
            <w:r>
              <w:rPr>
                <w:b/>
                <w:bCs/>
                <w:color w:val="000000"/>
                <w:sz w:val="28"/>
                <w:szCs w:val="28"/>
                <w:lang w:val="en-US"/>
              </w:rPr>
              <w:t>Trigger Frame Format</w:t>
            </w:r>
          </w:p>
        </w:tc>
      </w:tr>
      <w:tr w:rsidR="00BD6FB0" w:rsidRPr="00BD6FB0" w14:paraId="383D635A"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C1CF60" w14:textId="12BA3F2B" w:rsidR="00BD6FB0" w:rsidRPr="00BD6FB0" w:rsidRDefault="00BD6FB0" w:rsidP="00777608">
            <w:pPr>
              <w:jc w:val="center"/>
              <w:rPr>
                <w:b/>
                <w:bCs/>
                <w:color w:val="000000"/>
                <w:sz w:val="20"/>
                <w:lang w:val="en-US"/>
              </w:rPr>
            </w:pPr>
            <w:r w:rsidRPr="00BD6FB0">
              <w:rPr>
                <w:b/>
                <w:bCs/>
                <w:color w:val="000000"/>
                <w:sz w:val="20"/>
                <w:lang w:val="en-US"/>
              </w:rPr>
              <w:t>Date:</w:t>
            </w:r>
            <w:r w:rsidRPr="002836D0">
              <w:t xml:space="preserve">  201</w:t>
            </w:r>
            <w:r w:rsidR="00361A7D">
              <w:t>6-0</w:t>
            </w:r>
            <w:r w:rsidR="00AC32D5">
              <w:t>4</w:t>
            </w:r>
            <w:r w:rsidR="00361A7D">
              <w:t>-</w:t>
            </w:r>
            <w:r w:rsidR="00AC32D5">
              <w:t>17</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732"/>
        <w:gridCol w:w="1261"/>
        <w:gridCol w:w="2439"/>
        <w:gridCol w:w="1176"/>
        <w:gridCol w:w="2742"/>
      </w:tblGrid>
      <w:tr w:rsidR="0068272D" w:rsidRPr="0019516D" w14:paraId="65D6378A" w14:textId="77777777" w:rsidTr="004C3D5C">
        <w:trPr>
          <w:trHeight w:val="144"/>
        </w:trPr>
        <w:tc>
          <w:tcPr>
            <w:tcW w:w="1732" w:type="dxa"/>
            <w:shd w:val="clear" w:color="auto" w:fill="FFFFFF"/>
            <w:tcMar>
              <w:top w:w="15" w:type="dxa"/>
              <w:left w:w="108" w:type="dxa"/>
              <w:bottom w:w="0" w:type="dxa"/>
              <w:right w:w="108" w:type="dxa"/>
            </w:tcMar>
            <w:vAlign w:val="center"/>
            <w:hideMark/>
          </w:tcPr>
          <w:p w14:paraId="5BE16EBB" w14:textId="0D3FF5AD" w:rsidR="0068272D" w:rsidRPr="0019516D" w:rsidRDefault="00AB6625" w:rsidP="003D66D1">
            <w:r>
              <w:t>Raja Banerjea</w:t>
            </w:r>
          </w:p>
        </w:tc>
        <w:tc>
          <w:tcPr>
            <w:tcW w:w="1261" w:type="dxa"/>
            <w:shd w:val="clear" w:color="auto" w:fill="FFFFFF"/>
            <w:vAlign w:val="center"/>
            <w:hideMark/>
          </w:tcPr>
          <w:p w14:paraId="7261EF65" w14:textId="77777777" w:rsidR="0068272D" w:rsidRPr="0019516D" w:rsidRDefault="0068272D" w:rsidP="003D66D1">
            <w:pPr>
              <w:jc w:val="center"/>
            </w:pPr>
          </w:p>
        </w:tc>
        <w:tc>
          <w:tcPr>
            <w:tcW w:w="2439" w:type="dxa"/>
            <w:shd w:val="clear" w:color="auto" w:fill="FFFFFF"/>
            <w:tcMar>
              <w:top w:w="15" w:type="dxa"/>
              <w:left w:w="108" w:type="dxa"/>
              <w:bottom w:w="0" w:type="dxa"/>
              <w:right w:w="108" w:type="dxa"/>
            </w:tcMar>
            <w:vAlign w:val="center"/>
            <w:hideMark/>
          </w:tcPr>
          <w:p w14:paraId="6A74F326" w14:textId="77777777" w:rsidR="0068272D" w:rsidRDefault="00AB6625" w:rsidP="003D66D1">
            <w:r>
              <w:t>1700 Technology Drive</w:t>
            </w:r>
          </w:p>
          <w:p w14:paraId="3229F260" w14:textId="67BDF9B0" w:rsidR="00AB6625" w:rsidRPr="0019516D" w:rsidRDefault="00AB6625" w:rsidP="003D66D1">
            <w:r>
              <w:t>San Jose, CA</w:t>
            </w:r>
          </w:p>
        </w:tc>
        <w:tc>
          <w:tcPr>
            <w:tcW w:w="1176" w:type="dxa"/>
            <w:shd w:val="clear" w:color="auto" w:fill="FFFFFF"/>
            <w:tcMar>
              <w:top w:w="15" w:type="dxa"/>
              <w:left w:w="108" w:type="dxa"/>
              <w:bottom w:w="0" w:type="dxa"/>
              <w:right w:w="108" w:type="dxa"/>
            </w:tcMar>
            <w:vAlign w:val="center"/>
            <w:hideMark/>
          </w:tcPr>
          <w:p w14:paraId="0E4409F2" w14:textId="77777777" w:rsidR="0068272D" w:rsidRPr="00855146" w:rsidRDefault="0068272D" w:rsidP="003D66D1">
            <w:pPr>
              <w:rPr>
                <w:sz w:val="16"/>
                <w:szCs w:val="16"/>
              </w:rPr>
            </w:pPr>
            <w:r w:rsidRPr="00855146">
              <w:rPr>
                <w:sz w:val="16"/>
                <w:szCs w:val="16"/>
              </w:rPr>
              <w:t> </w:t>
            </w:r>
          </w:p>
        </w:tc>
        <w:tc>
          <w:tcPr>
            <w:tcW w:w="2742" w:type="dxa"/>
            <w:shd w:val="clear" w:color="auto" w:fill="FFFFFF"/>
            <w:tcMar>
              <w:top w:w="15" w:type="dxa"/>
              <w:left w:w="108" w:type="dxa"/>
              <w:bottom w:w="0" w:type="dxa"/>
              <w:right w:w="108" w:type="dxa"/>
            </w:tcMar>
            <w:vAlign w:val="center"/>
            <w:hideMark/>
          </w:tcPr>
          <w:p w14:paraId="633E3DD0" w14:textId="360B1CCC" w:rsidR="0068272D" w:rsidRPr="0019516D" w:rsidRDefault="00FA34D7" w:rsidP="003D66D1">
            <w:pPr>
              <w:rPr>
                <w:sz w:val="18"/>
              </w:rPr>
            </w:pPr>
            <w:hyperlink r:id="rId13" w:history="1">
              <w:r w:rsidR="00AB6625" w:rsidRPr="00D4581B">
                <w:rPr>
                  <w:rStyle w:val="Hyperlink"/>
                  <w:sz w:val="18"/>
                </w:rPr>
                <w:t>rajab@qca.qualcomm.com</w:t>
              </w:r>
            </w:hyperlink>
          </w:p>
        </w:tc>
      </w:tr>
      <w:tr w:rsidR="00AC32D5" w:rsidRPr="00945E34" w14:paraId="08393AE1" w14:textId="77777777" w:rsidTr="004C3D5C">
        <w:trPr>
          <w:trHeight w:val="144"/>
        </w:trPr>
        <w:tc>
          <w:tcPr>
            <w:tcW w:w="1732" w:type="dxa"/>
            <w:shd w:val="clear" w:color="auto" w:fill="FFFFFF"/>
            <w:tcMar>
              <w:top w:w="15" w:type="dxa"/>
              <w:left w:w="108" w:type="dxa"/>
              <w:bottom w:w="0" w:type="dxa"/>
              <w:right w:w="108" w:type="dxa"/>
            </w:tcMar>
            <w:vAlign w:val="center"/>
          </w:tcPr>
          <w:p w14:paraId="1CCAC274" w14:textId="77777777" w:rsidR="00945E34" w:rsidRPr="00945E34" w:rsidRDefault="00945E34" w:rsidP="00AB6625">
            <w:pPr>
              <w:rPr>
                <w:highlight w:val="yellow"/>
              </w:rPr>
            </w:pPr>
          </w:p>
        </w:tc>
        <w:tc>
          <w:tcPr>
            <w:tcW w:w="1261" w:type="dxa"/>
            <w:shd w:val="clear" w:color="auto" w:fill="FFFFFF"/>
            <w:vAlign w:val="center"/>
          </w:tcPr>
          <w:p w14:paraId="2992AAE4" w14:textId="77777777" w:rsidR="00AC32D5" w:rsidRPr="00945E34" w:rsidRDefault="00AC32D5" w:rsidP="003D66D1">
            <w:pPr>
              <w:jc w:val="center"/>
              <w:rPr>
                <w:highlight w:val="yellow"/>
              </w:rPr>
            </w:pPr>
          </w:p>
        </w:tc>
        <w:tc>
          <w:tcPr>
            <w:tcW w:w="2439" w:type="dxa"/>
            <w:shd w:val="clear" w:color="auto" w:fill="FFFFFF"/>
            <w:tcMar>
              <w:top w:w="15" w:type="dxa"/>
              <w:left w:w="108" w:type="dxa"/>
              <w:bottom w:w="0" w:type="dxa"/>
              <w:right w:w="108" w:type="dxa"/>
            </w:tcMar>
            <w:vAlign w:val="center"/>
          </w:tcPr>
          <w:p w14:paraId="7AB2C2FE" w14:textId="77777777" w:rsidR="00AC32D5" w:rsidRPr="00945E34" w:rsidRDefault="00AC32D5" w:rsidP="003D66D1">
            <w:pPr>
              <w:rPr>
                <w:highlight w:val="yellow"/>
              </w:rPr>
            </w:pPr>
          </w:p>
        </w:tc>
        <w:tc>
          <w:tcPr>
            <w:tcW w:w="1176" w:type="dxa"/>
            <w:shd w:val="clear" w:color="auto" w:fill="FFFFFF"/>
            <w:tcMar>
              <w:top w:w="15" w:type="dxa"/>
              <w:left w:w="108" w:type="dxa"/>
              <w:bottom w:w="0" w:type="dxa"/>
              <w:right w:w="108" w:type="dxa"/>
            </w:tcMar>
            <w:vAlign w:val="center"/>
          </w:tcPr>
          <w:p w14:paraId="36EF8621" w14:textId="77777777" w:rsidR="00AC32D5" w:rsidRPr="00945E34" w:rsidRDefault="00AC32D5" w:rsidP="003D66D1">
            <w:pPr>
              <w:rPr>
                <w:sz w:val="16"/>
                <w:szCs w:val="16"/>
                <w:highlight w:val="yellow"/>
              </w:rPr>
            </w:pPr>
          </w:p>
        </w:tc>
        <w:tc>
          <w:tcPr>
            <w:tcW w:w="2742" w:type="dxa"/>
            <w:shd w:val="clear" w:color="auto" w:fill="FFFFFF"/>
            <w:tcMar>
              <w:top w:w="15" w:type="dxa"/>
              <w:left w:w="108" w:type="dxa"/>
              <w:bottom w:w="0" w:type="dxa"/>
              <w:right w:w="108" w:type="dxa"/>
            </w:tcMar>
            <w:vAlign w:val="center"/>
          </w:tcPr>
          <w:p w14:paraId="1DF98392" w14:textId="77777777" w:rsidR="00AC32D5" w:rsidRPr="00945E34" w:rsidRDefault="00AC32D5" w:rsidP="003D66D1">
            <w:pPr>
              <w:rPr>
                <w:sz w:val="18"/>
                <w:highlight w:val="yellow"/>
              </w:rPr>
            </w:pPr>
          </w:p>
        </w:tc>
      </w:tr>
    </w:tbl>
    <w:p w14:paraId="44F59F48" w14:textId="77777777" w:rsidR="007C67E6" w:rsidRDefault="007C67E6">
      <w:pPr>
        <w:pStyle w:val="T1"/>
        <w:spacing w:after="120"/>
        <w:rPr>
          <w:sz w:val="22"/>
        </w:rPr>
      </w:pPr>
    </w:p>
    <w:p w14:paraId="1DEC5B02" w14:textId="77777777" w:rsidR="00F44D0F" w:rsidRDefault="00F44D0F">
      <w:pPr>
        <w:pStyle w:val="T1"/>
        <w:spacing w:after="120"/>
        <w:rPr>
          <w:sz w:val="22"/>
        </w:rPr>
      </w:pPr>
    </w:p>
    <w:p w14:paraId="744C2CF6" w14:textId="4F092FA3" w:rsidR="00A64D7D" w:rsidRDefault="000266E7">
      <w:pPr>
        <w:pStyle w:val="T1"/>
        <w:spacing w:after="120"/>
        <w:rPr>
          <w:sz w:val="22"/>
        </w:rPr>
      </w:pPr>
      <w:r>
        <w:rPr>
          <w:sz w:val="22"/>
        </w:rPr>
        <w:t>Revision</w:t>
      </w:r>
    </w:p>
    <w:p w14:paraId="76D4713D" w14:textId="3C34DEC2" w:rsidR="000266E7" w:rsidRPr="000266E7" w:rsidRDefault="000266E7" w:rsidP="000266E7">
      <w:pPr>
        <w:pStyle w:val="T1"/>
        <w:spacing w:after="120"/>
        <w:jc w:val="left"/>
        <w:rPr>
          <w:b w:val="0"/>
          <w:sz w:val="22"/>
        </w:rPr>
      </w:pPr>
      <w:r w:rsidRPr="000266E7">
        <w:rPr>
          <w:b w:val="0"/>
          <w:sz w:val="22"/>
        </w:rPr>
        <w:t>0.1: Original document</w:t>
      </w:r>
    </w:p>
    <w:p w14:paraId="144F2B17" w14:textId="727C9102" w:rsidR="000266E7" w:rsidRDefault="000266E7" w:rsidP="000266E7">
      <w:pPr>
        <w:pStyle w:val="T1"/>
        <w:spacing w:after="120"/>
        <w:jc w:val="left"/>
        <w:rPr>
          <w:ins w:id="0" w:author="Banerjea, Raja" w:date="2016-06-02T16:20:00Z"/>
          <w:b w:val="0"/>
          <w:sz w:val="22"/>
        </w:rPr>
      </w:pPr>
      <w:r w:rsidRPr="000266E7">
        <w:rPr>
          <w:b w:val="0"/>
          <w:sz w:val="22"/>
        </w:rPr>
        <w:t>0.2: Added bit location and bits for SS Allocation</w:t>
      </w:r>
    </w:p>
    <w:p w14:paraId="1AE90E9A" w14:textId="1EE2526F" w:rsidR="00801C95" w:rsidRDefault="00801C95" w:rsidP="000266E7">
      <w:pPr>
        <w:pStyle w:val="T1"/>
        <w:spacing w:after="120"/>
        <w:jc w:val="left"/>
        <w:rPr>
          <w:ins w:id="1" w:author="Banerjea, Raja" w:date="2016-06-23T14:51:00Z"/>
          <w:b w:val="0"/>
          <w:sz w:val="22"/>
        </w:rPr>
      </w:pPr>
      <w:ins w:id="2" w:author="Banerjea, Raja" w:date="2016-06-02T16:20:00Z">
        <w:r>
          <w:rPr>
            <w:b w:val="0"/>
            <w:sz w:val="22"/>
          </w:rPr>
          <w:t>0.3: Added Table and Figure headers. Also made changes to resolution based on Alfred</w:t>
        </w:r>
      </w:ins>
      <w:ins w:id="3" w:author="Banerjea, Raja" w:date="2016-06-02T16:21:00Z">
        <w:r>
          <w:rPr>
            <w:b w:val="0"/>
            <w:sz w:val="22"/>
          </w:rPr>
          <w:t>’s feedback.</w:t>
        </w:r>
      </w:ins>
    </w:p>
    <w:p w14:paraId="4130E11F" w14:textId="5332BC70" w:rsidR="00FB0478" w:rsidRDefault="00FB0478" w:rsidP="000266E7">
      <w:pPr>
        <w:pStyle w:val="T1"/>
        <w:spacing w:after="120"/>
        <w:jc w:val="left"/>
        <w:rPr>
          <w:ins w:id="4" w:author="Banerjea, Raja" w:date="2016-06-28T11:39:00Z"/>
          <w:b w:val="0"/>
          <w:sz w:val="22"/>
        </w:rPr>
      </w:pPr>
      <w:ins w:id="5" w:author="Banerjea, Raja" w:date="2016-06-23T14:51:00Z">
        <w:r>
          <w:rPr>
            <w:b w:val="0"/>
            <w:sz w:val="22"/>
          </w:rPr>
          <w:t>0.4: Editorial comments based on input from IEEE 802.11 conference call on 6/16/16</w:t>
        </w:r>
      </w:ins>
      <w:ins w:id="6" w:author="Banerjea, Raja" w:date="2016-06-23T15:08:00Z">
        <w:r w:rsidR="003A14E7">
          <w:rPr>
            <w:b w:val="0"/>
            <w:sz w:val="22"/>
          </w:rPr>
          <w:t xml:space="preserve">. Changes </w:t>
        </w:r>
      </w:ins>
      <w:ins w:id="7" w:author="Banerjea, Raja" w:date="2016-06-23T15:11:00Z">
        <w:r w:rsidR="003A14E7">
          <w:rPr>
            <w:b w:val="0"/>
            <w:sz w:val="22"/>
          </w:rPr>
          <w:t>include updated table formats, added CIDs covered in the document to Abstract, changed reserved bit to 1 in per user info, updated references to Draft 0.2</w:t>
        </w:r>
      </w:ins>
    </w:p>
    <w:p w14:paraId="57692980" w14:textId="148D3765" w:rsidR="007E5FAF" w:rsidRPr="000266E7" w:rsidRDefault="007E5FAF" w:rsidP="000266E7">
      <w:pPr>
        <w:pStyle w:val="T1"/>
        <w:spacing w:after="120"/>
        <w:jc w:val="left"/>
        <w:rPr>
          <w:b w:val="0"/>
          <w:sz w:val="22"/>
        </w:rPr>
      </w:pPr>
      <w:ins w:id="8" w:author="Banerjea, Raja" w:date="2016-06-28T11:40:00Z">
        <w:r>
          <w:rPr>
            <w:b w:val="0"/>
            <w:sz w:val="22"/>
          </w:rPr>
          <w:t xml:space="preserve">0.5: Editorial changes and added Doppler bit to the </w:t>
        </w:r>
      </w:ins>
      <w:ins w:id="9" w:author="Banerjea, Raja" w:date="2016-06-28T11:41:00Z">
        <w:r w:rsidR="002812A7">
          <w:rPr>
            <w:b w:val="0"/>
            <w:sz w:val="22"/>
          </w:rPr>
          <w:t>common info field</w:t>
        </w:r>
      </w:ins>
    </w:p>
    <w:p w14:paraId="693B1D81" w14:textId="77777777" w:rsidR="00A64D7D" w:rsidRDefault="00A64D7D">
      <w:pPr>
        <w:pStyle w:val="T1"/>
        <w:spacing w:after="120"/>
        <w:rPr>
          <w:sz w:val="22"/>
        </w:rPr>
      </w:pPr>
    </w:p>
    <w:p w14:paraId="6DEDD8C8" w14:textId="77777777" w:rsidR="00A64D7D" w:rsidRDefault="00A64D7D">
      <w:pPr>
        <w:pStyle w:val="T1"/>
        <w:spacing w:after="120"/>
        <w:rPr>
          <w:sz w:val="22"/>
        </w:rPr>
      </w:pPr>
    </w:p>
    <w:p w14:paraId="4E9E62D7" w14:textId="77777777" w:rsidR="00CA09B2" w:rsidRDefault="00721E00">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38C47BB3" wp14:editId="64CA59B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56C3C9" w14:textId="77777777" w:rsidR="00BD2CFD" w:rsidRDefault="00BD2CFD">
                            <w:pPr>
                              <w:pStyle w:val="T1"/>
                              <w:spacing w:after="120"/>
                            </w:pPr>
                            <w:r>
                              <w:t>Abstract</w:t>
                            </w:r>
                          </w:p>
                          <w:p w14:paraId="75FE86FE" w14:textId="5C8ACF74" w:rsidR="00BD2CFD" w:rsidRDefault="00BD2CFD"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TGax D0.1 with the following CIDs:</w:t>
                            </w:r>
                          </w:p>
                          <w:p w14:paraId="2FECDC69" w14:textId="44A22822" w:rsidR="00BD2CFD" w:rsidRDefault="00C01F87" w:rsidP="00C01F87">
                            <w:pPr>
                              <w:pStyle w:val="ListParagraph"/>
                              <w:numPr>
                                <w:ilvl w:val="0"/>
                                <w:numId w:val="4"/>
                              </w:numPr>
                              <w:jc w:val="both"/>
                            </w:pPr>
                            <w:r w:rsidRPr="00C01F87">
                              <w:rPr>
                                <w:lang w:eastAsia="ko-KR"/>
                              </w:rPr>
                              <w:t>101,</w:t>
                            </w:r>
                            <w:ins w:id="10" w:author="Banerjea, Raja" w:date="2016-06-23T14:56:00Z">
                              <w:r w:rsidR="005E3E6C">
                                <w:rPr>
                                  <w:lang w:eastAsia="ko-KR"/>
                                </w:rPr>
                                <w:t xml:space="preserve">103, </w:t>
                              </w:r>
                            </w:ins>
                            <w:r w:rsidRPr="00C01F87">
                              <w:rPr>
                                <w:lang w:eastAsia="ko-KR"/>
                              </w:rPr>
                              <w:t>104,374,</w:t>
                            </w:r>
                            <w:ins w:id="11" w:author="Banerjea, Raja" w:date="2016-06-23T14:56:00Z">
                              <w:r w:rsidR="005E3E6C">
                                <w:rPr>
                                  <w:lang w:eastAsia="ko-KR"/>
                                </w:rPr>
                                <w:t xml:space="preserve">375, 377, 558, </w:t>
                              </w:r>
                            </w:ins>
                            <w:ins w:id="12" w:author="Banerjea, Raja" w:date="2016-06-23T14:57:00Z">
                              <w:r w:rsidR="005E3E6C">
                                <w:rPr>
                                  <w:lang w:eastAsia="ko-KR"/>
                                </w:rPr>
                                <w:t xml:space="preserve"> 561, </w:t>
                              </w:r>
                            </w:ins>
                            <w:r w:rsidRPr="00C01F87">
                              <w:rPr>
                                <w:lang w:eastAsia="ko-KR"/>
                              </w:rPr>
                              <w:t>661,</w:t>
                            </w:r>
                            <w:ins w:id="13" w:author="Banerjea, Raja" w:date="2016-06-23T14:57:00Z">
                              <w:r w:rsidR="005E3E6C">
                                <w:rPr>
                                  <w:lang w:eastAsia="ko-KR"/>
                                </w:rPr>
                                <w:t xml:space="preserve"> 662, 664, </w:t>
                              </w:r>
                            </w:ins>
                            <w:r w:rsidRPr="00C01F87">
                              <w:rPr>
                                <w:lang w:eastAsia="ko-KR"/>
                              </w:rPr>
                              <w:t xml:space="preserve">688, </w:t>
                            </w:r>
                            <w:ins w:id="14" w:author="Banerjea, Raja" w:date="2016-06-23T14:58:00Z">
                              <w:r w:rsidR="005E3E6C">
                                <w:rPr>
                                  <w:lang w:eastAsia="ko-KR"/>
                                </w:rPr>
                                <w:t xml:space="preserve">1296,  1299, 1301, 1717, 1718,  1882, </w:t>
                              </w:r>
                            </w:ins>
                            <w:r w:rsidRPr="00C01F87">
                              <w:rPr>
                                <w:lang w:eastAsia="ko-KR"/>
                              </w:rPr>
                              <w:t>2113</w:t>
                            </w:r>
                            <w:ins w:id="15" w:author="Banerjea, Raja" w:date="2016-06-23T14:59:00Z">
                              <w:r w:rsidR="005E3E6C">
                                <w:rPr>
                                  <w:lang w:eastAsia="ko-KR"/>
                                </w:rPr>
                                <w:t xml:space="preserve">, 2114, 2174, 2217, 2302, 2421, 227, 720, </w:t>
                              </w:r>
                            </w:ins>
                          </w:p>
                          <w:p w14:paraId="555EE26F" w14:textId="18712FAD" w:rsidR="00C01F87" w:rsidRDefault="00C01F87" w:rsidP="00C01F87">
                            <w:pPr>
                              <w:pStyle w:val="ListParagraph"/>
                              <w:numPr>
                                <w:ilvl w:val="0"/>
                                <w:numId w:val="4"/>
                              </w:numPr>
                              <w:jc w:val="both"/>
                            </w:pPr>
                            <w:r w:rsidRPr="00C01F87">
                              <w:t>663,688,1303,1305,1306</w:t>
                            </w:r>
                          </w:p>
                          <w:p w14:paraId="2CD06B82" w14:textId="77777777" w:rsidR="00BD2CFD" w:rsidRDefault="00BD2CFD"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C47BB3"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14:paraId="4156C3C9" w14:textId="77777777" w:rsidR="00BD2CFD" w:rsidRDefault="00BD2CFD">
                      <w:pPr>
                        <w:pStyle w:val="T1"/>
                        <w:spacing w:after="120"/>
                      </w:pPr>
                      <w:r>
                        <w:t>Abstract</w:t>
                      </w:r>
                    </w:p>
                    <w:p w14:paraId="75FE86FE" w14:textId="5C8ACF74" w:rsidR="00BD2CFD" w:rsidRDefault="00BD2CFD"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TGax</w:t>
                      </w:r>
                      <w:proofErr w:type="spellEnd"/>
                      <w:r>
                        <w:rPr>
                          <w:lang w:eastAsia="ko-KR"/>
                        </w:rPr>
                        <w:t xml:space="preserve"> D0.1 with the following CIDs:</w:t>
                      </w:r>
                    </w:p>
                    <w:p w14:paraId="2FECDC69" w14:textId="44A22822" w:rsidR="00BD2CFD" w:rsidRDefault="00C01F87" w:rsidP="00C01F87">
                      <w:pPr>
                        <w:pStyle w:val="ListParagraph"/>
                        <w:numPr>
                          <w:ilvl w:val="0"/>
                          <w:numId w:val="4"/>
                        </w:numPr>
                        <w:jc w:val="both"/>
                      </w:pPr>
                      <w:r w:rsidRPr="00C01F87">
                        <w:rPr>
                          <w:lang w:eastAsia="ko-KR"/>
                        </w:rPr>
                        <w:t>101,</w:t>
                      </w:r>
                      <w:ins w:id="14" w:author="Banerjea, Raja" w:date="2016-06-23T14:56:00Z">
                        <w:r w:rsidR="005E3E6C">
                          <w:rPr>
                            <w:lang w:eastAsia="ko-KR"/>
                          </w:rPr>
                          <w:t xml:space="preserve">103, </w:t>
                        </w:r>
                      </w:ins>
                      <w:r w:rsidRPr="00C01F87">
                        <w:rPr>
                          <w:lang w:eastAsia="ko-KR"/>
                        </w:rPr>
                        <w:t>104,374,</w:t>
                      </w:r>
                      <w:ins w:id="15" w:author="Banerjea, Raja" w:date="2016-06-23T14:56:00Z">
                        <w:r w:rsidR="005E3E6C">
                          <w:rPr>
                            <w:lang w:eastAsia="ko-KR"/>
                          </w:rPr>
                          <w:t xml:space="preserve">375, 377, 558, </w:t>
                        </w:r>
                      </w:ins>
                      <w:ins w:id="16" w:author="Banerjea, Raja" w:date="2016-06-23T14:57:00Z">
                        <w:r w:rsidR="005E3E6C">
                          <w:rPr>
                            <w:lang w:eastAsia="ko-KR"/>
                          </w:rPr>
                          <w:t xml:space="preserve"> 561, </w:t>
                        </w:r>
                      </w:ins>
                      <w:r w:rsidRPr="00C01F87">
                        <w:rPr>
                          <w:lang w:eastAsia="ko-KR"/>
                        </w:rPr>
                        <w:t>661,</w:t>
                      </w:r>
                      <w:ins w:id="17" w:author="Banerjea, Raja" w:date="2016-06-23T14:57:00Z">
                        <w:r w:rsidR="005E3E6C">
                          <w:rPr>
                            <w:lang w:eastAsia="ko-KR"/>
                          </w:rPr>
                          <w:t xml:space="preserve"> 662, 664, </w:t>
                        </w:r>
                      </w:ins>
                      <w:r w:rsidRPr="00C01F87">
                        <w:rPr>
                          <w:lang w:eastAsia="ko-KR"/>
                        </w:rPr>
                        <w:t xml:space="preserve">688, </w:t>
                      </w:r>
                      <w:ins w:id="18" w:author="Banerjea, Raja" w:date="2016-06-23T14:58:00Z">
                        <w:r w:rsidR="005E3E6C">
                          <w:rPr>
                            <w:lang w:eastAsia="ko-KR"/>
                          </w:rPr>
                          <w:t xml:space="preserve">1296,  1299, 1301, 1717, 1718,  1882, </w:t>
                        </w:r>
                      </w:ins>
                      <w:r w:rsidRPr="00C01F87">
                        <w:rPr>
                          <w:lang w:eastAsia="ko-KR"/>
                        </w:rPr>
                        <w:t>2113</w:t>
                      </w:r>
                      <w:ins w:id="19" w:author="Banerjea, Raja" w:date="2016-06-23T14:59:00Z">
                        <w:r w:rsidR="005E3E6C">
                          <w:rPr>
                            <w:lang w:eastAsia="ko-KR"/>
                          </w:rPr>
                          <w:t xml:space="preserve">, 2114, 2174, 2217, 2302, 2421, 227, 720, </w:t>
                        </w:r>
                      </w:ins>
                    </w:p>
                    <w:p w14:paraId="555EE26F" w14:textId="18712FAD" w:rsidR="00C01F87" w:rsidRDefault="00C01F87" w:rsidP="00C01F87">
                      <w:pPr>
                        <w:pStyle w:val="ListParagraph"/>
                        <w:numPr>
                          <w:ilvl w:val="0"/>
                          <w:numId w:val="4"/>
                        </w:numPr>
                        <w:jc w:val="both"/>
                      </w:pPr>
                      <w:r w:rsidRPr="00C01F87">
                        <w:t>663,688,1303,1305,1306</w:t>
                      </w:r>
                    </w:p>
                    <w:p w14:paraId="2CD06B82" w14:textId="77777777" w:rsidR="00BD2CFD" w:rsidRDefault="00BD2CFD" w:rsidP="00A8394A">
                      <w:pPr>
                        <w:jc w:val="both"/>
                      </w:pPr>
                    </w:p>
                  </w:txbxContent>
                </v:textbox>
              </v:shape>
            </w:pict>
          </mc:Fallback>
        </mc:AlternateContent>
      </w:r>
    </w:p>
    <w:p w14:paraId="31FF625F" w14:textId="200E0215" w:rsidR="001D4CD9" w:rsidRDefault="00CA09B2" w:rsidP="005A3964">
      <w:pPr>
        <w:pStyle w:val="Heading1"/>
      </w:pPr>
      <w:r w:rsidRPr="00924879">
        <w:br w:type="page"/>
      </w:r>
    </w:p>
    <w:p w14:paraId="5478A779" w14:textId="77777777" w:rsidR="0047110F" w:rsidRPr="004F3AF6" w:rsidRDefault="0047110F" w:rsidP="0047110F">
      <w:r w:rsidRPr="004F3AF6">
        <w:lastRenderedPageBreak/>
        <w:t>Interpretation of a Motion to Adopt</w:t>
      </w:r>
    </w:p>
    <w:p w14:paraId="33BDB69B" w14:textId="77777777" w:rsidR="0047110F" w:rsidRPr="004C0F0A" w:rsidRDefault="0047110F" w:rsidP="0047110F">
      <w:pPr>
        <w:rPr>
          <w:lang w:eastAsia="ko-KR"/>
        </w:rPr>
      </w:pPr>
    </w:p>
    <w:p w14:paraId="1013367F" w14:textId="77777777" w:rsidR="0047110F" w:rsidRPr="004F3AF6" w:rsidRDefault="0047110F" w:rsidP="0047110F">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TGa</w:t>
      </w:r>
      <w:r>
        <w:rPr>
          <w:lang w:eastAsia="ko-KR"/>
        </w:rPr>
        <w:t>x</w:t>
      </w:r>
      <w:r w:rsidRPr="004F3AF6">
        <w:rPr>
          <w:lang w:eastAsia="ko-KR"/>
        </w:rPr>
        <w:t xml:space="preserve"> Draft.  This introduction is not part of the adopted material.</w:t>
      </w:r>
    </w:p>
    <w:p w14:paraId="4C1E65FA" w14:textId="77777777" w:rsidR="0047110F" w:rsidRPr="004F3AF6" w:rsidRDefault="0047110F" w:rsidP="0047110F">
      <w:pPr>
        <w:rPr>
          <w:lang w:eastAsia="ko-KR"/>
        </w:rPr>
      </w:pPr>
    </w:p>
    <w:p w14:paraId="453AF85E" w14:textId="77777777" w:rsidR="0047110F" w:rsidRPr="004F3AF6" w:rsidRDefault="0047110F" w:rsidP="0047110F">
      <w:pPr>
        <w:rPr>
          <w:b/>
          <w:bCs/>
          <w:i/>
          <w:iCs/>
          <w:lang w:eastAsia="ko-KR"/>
        </w:rPr>
      </w:pPr>
      <w:r w:rsidRPr="004F3AF6">
        <w:rPr>
          <w:b/>
          <w:bCs/>
          <w:i/>
          <w:iCs/>
          <w:lang w:eastAsia="ko-KR"/>
        </w:rPr>
        <w:t>Editing instructions formatted like this are intended to be copied into the TGa</w:t>
      </w:r>
      <w:r>
        <w:rPr>
          <w:b/>
          <w:bCs/>
          <w:i/>
          <w:iCs/>
          <w:lang w:eastAsia="ko-KR"/>
        </w:rPr>
        <w:t xml:space="preserve">x </w:t>
      </w:r>
      <w:r w:rsidRPr="004F3AF6">
        <w:rPr>
          <w:b/>
          <w:bCs/>
          <w:i/>
          <w:iCs/>
          <w:lang w:eastAsia="ko-KR"/>
        </w:rPr>
        <w:t>Draft (i.e. they are instructions to the 802.11 editor on how to merge the text with the baseline documents).</w:t>
      </w:r>
    </w:p>
    <w:p w14:paraId="0257121B" w14:textId="77777777" w:rsidR="0047110F" w:rsidRPr="004F3AF6" w:rsidRDefault="0047110F" w:rsidP="0047110F">
      <w:pPr>
        <w:rPr>
          <w:lang w:eastAsia="ko-KR"/>
        </w:rPr>
      </w:pPr>
    </w:p>
    <w:p w14:paraId="615E551F" w14:textId="77777777" w:rsidR="0047110F" w:rsidRDefault="0047110F" w:rsidP="0047110F">
      <w:pPr>
        <w:rPr>
          <w:ins w:id="16" w:author="Banerjea, Raja" w:date="2016-05-04T21:56:00Z"/>
          <w:b/>
          <w:bCs/>
          <w:i/>
          <w:iCs/>
          <w:lang w:eastAsia="ko-KR"/>
        </w:rPr>
      </w:pPr>
      <w:r w:rsidRPr="004F3AF6">
        <w:rPr>
          <w:b/>
          <w:bCs/>
          <w:i/>
          <w:iCs/>
          <w:lang w:eastAsia="ko-KR"/>
        </w:rPr>
        <w:t>TGa</w:t>
      </w:r>
      <w:r>
        <w:rPr>
          <w:b/>
          <w:bCs/>
          <w:i/>
          <w:iCs/>
          <w:lang w:eastAsia="ko-KR"/>
        </w:rPr>
        <w:t>x</w:t>
      </w:r>
      <w:r w:rsidRPr="004F3AF6">
        <w:rPr>
          <w:b/>
          <w:bCs/>
          <w:i/>
          <w:iCs/>
          <w:lang w:eastAsia="ko-KR"/>
        </w:rPr>
        <w:t xml:space="preserve"> Editor: Editing instructions preceded by “TGa</w:t>
      </w:r>
      <w:r>
        <w:rPr>
          <w:b/>
          <w:bCs/>
          <w:i/>
          <w:iCs/>
          <w:lang w:eastAsia="ko-KR"/>
        </w:rPr>
        <w:t>x</w:t>
      </w:r>
      <w:r w:rsidRPr="004F3AF6">
        <w:rPr>
          <w:b/>
          <w:bCs/>
          <w:i/>
          <w:iCs/>
          <w:lang w:eastAsia="ko-KR"/>
        </w:rPr>
        <w:t xml:space="preserve"> Editor” are instructions to the TGa</w:t>
      </w:r>
      <w:r>
        <w:rPr>
          <w:b/>
          <w:bCs/>
          <w:i/>
          <w:iCs/>
          <w:lang w:eastAsia="ko-KR"/>
        </w:rPr>
        <w:t>x</w:t>
      </w:r>
      <w:r w:rsidRPr="004F3AF6">
        <w:rPr>
          <w:b/>
          <w:bCs/>
          <w:i/>
          <w:iCs/>
          <w:lang w:eastAsia="ko-KR"/>
        </w:rPr>
        <w:t xml:space="preserve"> editor to modify existing material in the TGa</w:t>
      </w:r>
      <w:r>
        <w:rPr>
          <w:b/>
          <w:bCs/>
          <w:i/>
          <w:iCs/>
          <w:lang w:eastAsia="ko-KR"/>
        </w:rPr>
        <w:t>x</w:t>
      </w:r>
      <w:r w:rsidRPr="004F3AF6">
        <w:rPr>
          <w:b/>
          <w:bCs/>
          <w:i/>
          <w:iCs/>
          <w:lang w:eastAsia="ko-KR"/>
        </w:rPr>
        <w:t xml:space="preserve"> draft.  As a result of adopting the changes, the TGa</w:t>
      </w:r>
      <w:r>
        <w:rPr>
          <w:b/>
          <w:bCs/>
          <w:i/>
          <w:iCs/>
          <w:lang w:eastAsia="ko-KR"/>
        </w:rPr>
        <w:t>x</w:t>
      </w:r>
      <w:r w:rsidRPr="004F3AF6">
        <w:rPr>
          <w:b/>
          <w:bCs/>
          <w:i/>
          <w:iCs/>
          <w:lang w:eastAsia="ko-KR"/>
        </w:rPr>
        <w:t xml:space="preserve"> editor will execute the instructions rather than copy them to the TGa</w:t>
      </w:r>
      <w:r>
        <w:rPr>
          <w:rFonts w:hint="eastAsia"/>
          <w:b/>
          <w:bCs/>
          <w:i/>
          <w:iCs/>
          <w:lang w:eastAsia="ko-KR"/>
        </w:rPr>
        <w:t>x</w:t>
      </w:r>
      <w:r w:rsidRPr="004F3AF6">
        <w:rPr>
          <w:b/>
          <w:bCs/>
          <w:i/>
          <w:iCs/>
          <w:lang w:eastAsia="ko-KR"/>
        </w:rPr>
        <w:t xml:space="preserve"> Draft.</w:t>
      </w:r>
    </w:p>
    <w:p w14:paraId="53B38843" w14:textId="780A47EA" w:rsidR="0015680F" w:rsidRDefault="001568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17" w:author="Banerjea, Raja" w:date="2016-06-23T14:53:00Z">
          <w:tblPr>
            <w:tblW w:w="10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626"/>
        <w:gridCol w:w="1484"/>
        <w:gridCol w:w="724"/>
        <w:gridCol w:w="216"/>
        <w:gridCol w:w="1424"/>
        <w:gridCol w:w="216"/>
        <w:gridCol w:w="2930"/>
        <w:gridCol w:w="1730"/>
        <w:tblGridChange w:id="18">
          <w:tblGrid>
            <w:gridCol w:w="828"/>
            <w:gridCol w:w="1595"/>
            <w:gridCol w:w="870"/>
            <w:gridCol w:w="17"/>
            <w:gridCol w:w="2252"/>
            <w:gridCol w:w="32"/>
            <w:gridCol w:w="3359"/>
            <w:gridCol w:w="2037"/>
          </w:tblGrid>
        </w:tblGridChange>
      </w:tblGrid>
      <w:tr w:rsidR="0015680F" w14:paraId="19CDAF23" w14:textId="77777777" w:rsidTr="00FB0478">
        <w:trPr>
          <w:trHeight w:val="386"/>
          <w:trPrChange w:id="19" w:author="Banerjea, Raja" w:date="2016-06-23T14:53:00Z">
            <w:trPr>
              <w:trHeight w:val="386"/>
            </w:trPr>
          </w:trPrChange>
        </w:trPr>
        <w:tc>
          <w:tcPr>
            <w:tcW w:w="377" w:type="pct"/>
            <w:shd w:val="clear" w:color="auto" w:fill="auto"/>
            <w:hideMark/>
            <w:tcPrChange w:id="20" w:author="Banerjea, Raja" w:date="2016-06-23T14:53:00Z">
              <w:tcPr>
                <w:tcW w:w="828" w:type="dxa"/>
                <w:shd w:val="clear" w:color="auto" w:fill="auto"/>
                <w:hideMark/>
              </w:tcPr>
            </w:tcPrChange>
          </w:tcPr>
          <w:p w14:paraId="297F570C" w14:textId="77777777" w:rsidR="0015680F" w:rsidRDefault="0015680F" w:rsidP="00AB6625">
            <w:pPr>
              <w:rPr>
                <w:rFonts w:ascii="Arial" w:hAnsi="Arial" w:cs="Arial"/>
                <w:b/>
                <w:bCs/>
                <w:sz w:val="20"/>
                <w:lang w:val="en-US"/>
              </w:rPr>
            </w:pPr>
            <w:r>
              <w:rPr>
                <w:rFonts w:ascii="Arial" w:hAnsi="Arial" w:cs="Arial"/>
                <w:b/>
                <w:bCs/>
                <w:sz w:val="20"/>
              </w:rPr>
              <w:t>CID</w:t>
            </w:r>
          </w:p>
        </w:tc>
        <w:tc>
          <w:tcPr>
            <w:tcW w:w="726" w:type="pct"/>
            <w:shd w:val="clear" w:color="auto" w:fill="auto"/>
            <w:hideMark/>
            <w:tcPrChange w:id="21" w:author="Banerjea, Raja" w:date="2016-06-23T14:53:00Z">
              <w:tcPr>
                <w:tcW w:w="1595" w:type="dxa"/>
                <w:shd w:val="clear" w:color="auto" w:fill="auto"/>
                <w:hideMark/>
              </w:tcPr>
            </w:tcPrChange>
          </w:tcPr>
          <w:p w14:paraId="153B1FA2" w14:textId="77777777" w:rsidR="0015680F" w:rsidRDefault="0015680F" w:rsidP="00AB6625">
            <w:pPr>
              <w:rPr>
                <w:rFonts w:ascii="Arial" w:hAnsi="Arial" w:cs="Arial"/>
                <w:b/>
                <w:bCs/>
                <w:sz w:val="20"/>
              </w:rPr>
            </w:pPr>
            <w:r>
              <w:rPr>
                <w:rFonts w:ascii="Arial" w:hAnsi="Arial" w:cs="Arial"/>
                <w:b/>
                <w:bCs/>
                <w:sz w:val="20"/>
              </w:rPr>
              <w:t>Commenter</w:t>
            </w:r>
          </w:p>
        </w:tc>
        <w:tc>
          <w:tcPr>
            <w:tcW w:w="404" w:type="pct"/>
            <w:gridSpan w:val="2"/>
            <w:shd w:val="clear" w:color="auto" w:fill="auto"/>
            <w:hideMark/>
            <w:tcPrChange w:id="22" w:author="Banerjea, Raja" w:date="2016-06-23T14:53:00Z">
              <w:tcPr>
                <w:tcW w:w="887" w:type="dxa"/>
                <w:gridSpan w:val="2"/>
                <w:shd w:val="clear" w:color="auto" w:fill="auto"/>
                <w:hideMark/>
              </w:tcPr>
            </w:tcPrChange>
          </w:tcPr>
          <w:p w14:paraId="18394D24" w14:textId="77777777" w:rsidR="0015680F" w:rsidRDefault="0015680F" w:rsidP="00AB6625">
            <w:pPr>
              <w:rPr>
                <w:rFonts w:ascii="Arial" w:hAnsi="Arial" w:cs="Arial"/>
                <w:b/>
                <w:bCs/>
                <w:sz w:val="20"/>
              </w:rPr>
            </w:pPr>
            <w:r>
              <w:rPr>
                <w:rFonts w:ascii="Arial" w:hAnsi="Arial" w:cs="Arial"/>
                <w:b/>
                <w:bCs/>
                <w:sz w:val="20"/>
              </w:rPr>
              <w:t>PP.LL</w:t>
            </w:r>
          </w:p>
        </w:tc>
        <w:tc>
          <w:tcPr>
            <w:tcW w:w="1025" w:type="pct"/>
            <w:shd w:val="clear" w:color="auto" w:fill="auto"/>
            <w:hideMark/>
            <w:tcPrChange w:id="23" w:author="Banerjea, Raja" w:date="2016-06-23T14:53:00Z">
              <w:tcPr>
                <w:tcW w:w="2252" w:type="dxa"/>
                <w:shd w:val="clear" w:color="auto" w:fill="auto"/>
                <w:hideMark/>
              </w:tcPr>
            </w:tcPrChange>
          </w:tcPr>
          <w:p w14:paraId="695115E6" w14:textId="77777777" w:rsidR="0015680F" w:rsidRDefault="0015680F" w:rsidP="00AB6625">
            <w:pPr>
              <w:rPr>
                <w:rFonts w:ascii="Arial" w:hAnsi="Arial" w:cs="Arial"/>
                <w:b/>
                <w:bCs/>
                <w:sz w:val="20"/>
              </w:rPr>
            </w:pPr>
            <w:r>
              <w:rPr>
                <w:rFonts w:ascii="Arial" w:hAnsi="Arial" w:cs="Arial"/>
                <w:b/>
                <w:bCs/>
                <w:sz w:val="20"/>
              </w:rPr>
              <w:t>Comment</w:t>
            </w:r>
          </w:p>
        </w:tc>
        <w:tc>
          <w:tcPr>
            <w:tcW w:w="1543" w:type="pct"/>
            <w:gridSpan w:val="2"/>
            <w:shd w:val="clear" w:color="auto" w:fill="auto"/>
            <w:hideMark/>
            <w:tcPrChange w:id="24" w:author="Banerjea, Raja" w:date="2016-06-23T14:53:00Z">
              <w:tcPr>
                <w:tcW w:w="3391" w:type="dxa"/>
                <w:gridSpan w:val="2"/>
                <w:shd w:val="clear" w:color="auto" w:fill="auto"/>
                <w:hideMark/>
              </w:tcPr>
            </w:tcPrChange>
          </w:tcPr>
          <w:p w14:paraId="66C1FEC1" w14:textId="77777777" w:rsidR="0015680F" w:rsidRDefault="0015680F" w:rsidP="00AB6625">
            <w:pPr>
              <w:rPr>
                <w:rFonts w:ascii="Arial" w:hAnsi="Arial" w:cs="Arial"/>
                <w:b/>
                <w:bCs/>
                <w:sz w:val="20"/>
              </w:rPr>
            </w:pPr>
            <w:r>
              <w:rPr>
                <w:rFonts w:ascii="Arial" w:hAnsi="Arial" w:cs="Arial"/>
                <w:b/>
                <w:bCs/>
                <w:sz w:val="20"/>
              </w:rPr>
              <w:t>Proposed Change</w:t>
            </w:r>
          </w:p>
        </w:tc>
        <w:tc>
          <w:tcPr>
            <w:tcW w:w="927" w:type="pct"/>
            <w:shd w:val="clear" w:color="auto" w:fill="auto"/>
            <w:hideMark/>
            <w:tcPrChange w:id="25" w:author="Banerjea, Raja" w:date="2016-06-23T14:53:00Z">
              <w:tcPr>
                <w:tcW w:w="2037" w:type="dxa"/>
                <w:shd w:val="clear" w:color="auto" w:fill="auto"/>
                <w:hideMark/>
              </w:tcPr>
            </w:tcPrChange>
          </w:tcPr>
          <w:p w14:paraId="3B572906" w14:textId="77777777" w:rsidR="0015680F" w:rsidRDefault="0015680F" w:rsidP="00AB6625">
            <w:pPr>
              <w:rPr>
                <w:rFonts w:ascii="Arial" w:hAnsi="Arial" w:cs="Arial"/>
                <w:b/>
                <w:bCs/>
                <w:sz w:val="20"/>
              </w:rPr>
            </w:pPr>
            <w:r>
              <w:rPr>
                <w:rFonts w:ascii="Arial" w:hAnsi="Arial" w:cs="Arial"/>
                <w:b/>
                <w:bCs/>
                <w:sz w:val="20"/>
              </w:rPr>
              <w:t>Resolution</w:t>
            </w:r>
          </w:p>
        </w:tc>
      </w:tr>
      <w:tr w:rsidR="0015680F" w14:paraId="294A5E1C" w14:textId="77777777" w:rsidTr="00FB0478">
        <w:trPr>
          <w:trHeight w:val="935"/>
          <w:trPrChange w:id="26" w:author="Banerjea, Raja" w:date="2016-06-23T14:53:00Z">
            <w:trPr>
              <w:trHeight w:val="935"/>
            </w:trPr>
          </w:trPrChange>
        </w:trPr>
        <w:tc>
          <w:tcPr>
            <w:tcW w:w="377" w:type="pct"/>
            <w:shd w:val="clear" w:color="auto" w:fill="auto"/>
            <w:tcPrChange w:id="27" w:author="Banerjea, Raja" w:date="2016-06-23T14:53:00Z">
              <w:tcPr>
                <w:tcW w:w="828" w:type="dxa"/>
                <w:shd w:val="clear" w:color="auto" w:fill="auto"/>
              </w:tcPr>
            </w:tcPrChange>
          </w:tcPr>
          <w:p w14:paraId="748489C2" w14:textId="44437B43" w:rsidR="0015680F" w:rsidRDefault="0015680F" w:rsidP="0015680F">
            <w:pPr>
              <w:jc w:val="right"/>
              <w:rPr>
                <w:rFonts w:ascii="Arial" w:hAnsi="Arial" w:cs="Arial"/>
                <w:sz w:val="20"/>
              </w:rPr>
            </w:pPr>
            <w:r>
              <w:rPr>
                <w:rFonts w:ascii="Arial" w:hAnsi="Arial" w:cs="Arial"/>
                <w:sz w:val="20"/>
              </w:rPr>
              <w:t>101</w:t>
            </w:r>
          </w:p>
        </w:tc>
        <w:tc>
          <w:tcPr>
            <w:tcW w:w="726" w:type="pct"/>
            <w:shd w:val="clear" w:color="auto" w:fill="auto"/>
            <w:tcPrChange w:id="28" w:author="Banerjea, Raja" w:date="2016-06-23T14:53:00Z">
              <w:tcPr>
                <w:tcW w:w="1595" w:type="dxa"/>
                <w:shd w:val="clear" w:color="auto" w:fill="auto"/>
              </w:tcPr>
            </w:tcPrChange>
          </w:tcPr>
          <w:p w14:paraId="1BA5C7F2" w14:textId="4411AF29" w:rsidR="0015680F" w:rsidRDefault="0015680F" w:rsidP="0015680F">
            <w:pPr>
              <w:rPr>
                <w:rFonts w:ascii="Arial" w:hAnsi="Arial" w:cs="Arial"/>
                <w:sz w:val="20"/>
              </w:rPr>
            </w:pPr>
            <w:r>
              <w:rPr>
                <w:rFonts w:ascii="Arial" w:hAnsi="Arial" w:cs="Arial"/>
                <w:sz w:val="20"/>
              </w:rPr>
              <w:t>Alfred Asterjadhi</w:t>
            </w:r>
          </w:p>
        </w:tc>
        <w:tc>
          <w:tcPr>
            <w:tcW w:w="396" w:type="pct"/>
            <w:shd w:val="clear" w:color="auto" w:fill="auto"/>
            <w:tcPrChange w:id="29" w:author="Banerjea, Raja" w:date="2016-06-23T14:53:00Z">
              <w:tcPr>
                <w:tcW w:w="870" w:type="dxa"/>
                <w:shd w:val="clear" w:color="auto" w:fill="auto"/>
              </w:tcPr>
            </w:tcPrChange>
          </w:tcPr>
          <w:p w14:paraId="41F45B1E" w14:textId="75797FD3" w:rsidR="0015680F" w:rsidRDefault="0015680F" w:rsidP="0015680F">
            <w:pPr>
              <w:jc w:val="right"/>
              <w:rPr>
                <w:rFonts w:ascii="Arial" w:hAnsi="Arial" w:cs="Arial"/>
                <w:sz w:val="20"/>
              </w:rPr>
            </w:pPr>
            <w:r>
              <w:rPr>
                <w:rFonts w:ascii="Arial" w:hAnsi="Arial" w:cs="Arial"/>
                <w:sz w:val="20"/>
              </w:rPr>
              <w:t>37.51</w:t>
            </w:r>
          </w:p>
        </w:tc>
        <w:tc>
          <w:tcPr>
            <w:tcW w:w="1047" w:type="pct"/>
            <w:gridSpan w:val="3"/>
            <w:shd w:val="clear" w:color="auto" w:fill="auto"/>
            <w:tcPrChange w:id="30" w:author="Banerjea, Raja" w:date="2016-06-23T14:53:00Z">
              <w:tcPr>
                <w:tcW w:w="2301" w:type="dxa"/>
                <w:gridSpan w:val="3"/>
                <w:shd w:val="clear" w:color="auto" w:fill="auto"/>
              </w:tcPr>
            </w:tcPrChange>
          </w:tcPr>
          <w:p w14:paraId="56585D52" w14:textId="5129A9E0" w:rsidR="0015680F" w:rsidRDefault="0015680F" w:rsidP="0015680F">
            <w:pPr>
              <w:rPr>
                <w:rFonts w:ascii="Arial" w:hAnsi="Arial" w:cs="Arial"/>
                <w:sz w:val="20"/>
              </w:rPr>
            </w:pPr>
            <w:r>
              <w:rPr>
                <w:rFonts w:ascii="Arial" w:hAnsi="Arial" w:cs="Arial"/>
                <w:sz w:val="20"/>
              </w:rPr>
              <w:t>Needles to say these TBDs must disappear. Add the appropriate lengths for each of these fields. If variable then add "variable" in bytes. Also add a number 1 and N in the first and last "Per User Info", respectively.</w:t>
            </w:r>
          </w:p>
        </w:tc>
        <w:tc>
          <w:tcPr>
            <w:tcW w:w="1528" w:type="pct"/>
            <w:shd w:val="clear" w:color="auto" w:fill="auto"/>
            <w:tcPrChange w:id="31" w:author="Banerjea, Raja" w:date="2016-06-23T14:53:00Z">
              <w:tcPr>
                <w:tcW w:w="3359" w:type="dxa"/>
                <w:shd w:val="clear" w:color="auto" w:fill="auto"/>
              </w:tcPr>
            </w:tcPrChange>
          </w:tcPr>
          <w:p w14:paraId="17010150" w14:textId="4666E9B1" w:rsidR="0015680F" w:rsidRDefault="0015680F" w:rsidP="0015680F">
            <w:pPr>
              <w:rPr>
                <w:rFonts w:ascii="Arial" w:hAnsi="Arial" w:cs="Arial"/>
                <w:sz w:val="20"/>
              </w:rPr>
            </w:pPr>
            <w:r>
              <w:rPr>
                <w:rFonts w:ascii="Arial" w:hAnsi="Arial" w:cs="Arial"/>
                <w:sz w:val="20"/>
              </w:rPr>
              <w:t>As in comment.</w:t>
            </w:r>
          </w:p>
        </w:tc>
        <w:tc>
          <w:tcPr>
            <w:tcW w:w="927" w:type="pct"/>
            <w:shd w:val="clear" w:color="auto" w:fill="auto"/>
            <w:tcPrChange w:id="32" w:author="Banerjea, Raja" w:date="2016-06-23T14:53:00Z">
              <w:tcPr>
                <w:tcW w:w="2037" w:type="dxa"/>
                <w:shd w:val="clear" w:color="auto" w:fill="auto"/>
              </w:tcPr>
            </w:tcPrChange>
          </w:tcPr>
          <w:p w14:paraId="176E4EB4" w14:textId="77777777" w:rsidR="00801C95" w:rsidRDefault="00801C95" w:rsidP="00801C95">
            <w:pPr>
              <w:rPr>
                <w:ins w:id="33" w:author="Banerjea, Raja" w:date="2016-06-02T16:20:00Z"/>
                <w:rFonts w:ascii="Arial" w:hAnsi="Arial" w:cs="Arial"/>
                <w:sz w:val="20"/>
              </w:rPr>
            </w:pPr>
            <w:ins w:id="34" w:author="Banerjea, Raja" w:date="2016-06-02T16:20:00Z">
              <w:r>
                <w:rPr>
                  <w:rFonts w:ascii="Arial" w:hAnsi="Arial" w:cs="Arial"/>
                  <w:sz w:val="20"/>
                </w:rPr>
                <w:t>Revised</w:t>
              </w:r>
            </w:ins>
          </w:p>
          <w:p w14:paraId="7DCE0BC8" w14:textId="77777777" w:rsidR="00801C95" w:rsidRDefault="00801C95" w:rsidP="00801C95">
            <w:pPr>
              <w:rPr>
                <w:ins w:id="35" w:author="Banerjea, Raja" w:date="2016-06-02T16:20:00Z"/>
                <w:rFonts w:ascii="Arial" w:hAnsi="Arial" w:cs="Arial"/>
                <w:sz w:val="20"/>
              </w:rPr>
            </w:pPr>
          </w:p>
          <w:p w14:paraId="64A6E0EE" w14:textId="77777777" w:rsidR="00801C95" w:rsidRDefault="00801C95" w:rsidP="00801C95">
            <w:pPr>
              <w:rPr>
                <w:ins w:id="36" w:author="Banerjea, Raja" w:date="2016-06-02T16:20:00Z"/>
                <w:rFonts w:ascii="Arial" w:hAnsi="Arial" w:cs="Arial"/>
                <w:sz w:val="20"/>
              </w:rPr>
            </w:pPr>
          </w:p>
          <w:p w14:paraId="22D3A990" w14:textId="08DC39D6" w:rsidR="0015680F" w:rsidDel="00301237" w:rsidRDefault="00801C95">
            <w:pPr>
              <w:rPr>
                <w:del w:id="37" w:author="Banerjea, Raja" w:date="2016-06-03T15:35:00Z"/>
                <w:rFonts w:ascii="Arial" w:hAnsi="Arial" w:cs="Arial"/>
                <w:sz w:val="20"/>
              </w:rPr>
            </w:pPr>
            <w:ins w:id="38" w:author="Banerjea, Raja" w:date="2016-06-02T16:20:00Z">
              <w:r>
                <w:rPr>
                  <w:rFonts w:ascii="Arial" w:hAnsi="Arial" w:cs="Arial"/>
                  <w:sz w:val="20"/>
                </w:rPr>
                <w:t xml:space="preserve">Fixing the TBDs. </w:t>
              </w:r>
            </w:ins>
            <w:del w:id="39" w:author="Banerjea, Raja" w:date="2016-06-02T16:20:00Z">
              <w:r w:rsidR="001542ED" w:rsidDel="00801C95">
                <w:rPr>
                  <w:rFonts w:ascii="Arial" w:hAnsi="Arial" w:cs="Arial"/>
                  <w:sz w:val="20"/>
                </w:rPr>
                <w:delText>Accepted</w:delText>
              </w:r>
            </w:del>
            <w:del w:id="40" w:author="Banerjea, Raja" w:date="2016-06-03T15:35:00Z">
              <w:r w:rsidR="001542ED" w:rsidDel="00301237">
                <w:rPr>
                  <w:rFonts w:ascii="Arial" w:hAnsi="Arial" w:cs="Arial"/>
                  <w:sz w:val="20"/>
                </w:rPr>
                <w:delText>.</w:delText>
              </w:r>
            </w:del>
          </w:p>
          <w:p w14:paraId="1C9C0A78" w14:textId="6F3EB72D" w:rsidR="001542ED" w:rsidRDefault="001542ED" w:rsidP="00301237">
            <w:pPr>
              <w:rPr>
                <w:rFonts w:ascii="Arial" w:hAnsi="Arial" w:cs="Arial"/>
                <w:sz w:val="20"/>
              </w:rPr>
            </w:pPr>
          </w:p>
        </w:tc>
      </w:tr>
      <w:tr w:rsidR="0015680F" w14:paraId="03AB1E48" w14:textId="77777777" w:rsidTr="00FB0478">
        <w:trPr>
          <w:trHeight w:val="935"/>
          <w:trPrChange w:id="41" w:author="Banerjea, Raja" w:date="2016-06-23T14:53:00Z">
            <w:trPr>
              <w:trHeight w:val="935"/>
            </w:trPr>
          </w:trPrChange>
        </w:trPr>
        <w:tc>
          <w:tcPr>
            <w:tcW w:w="377" w:type="pct"/>
            <w:shd w:val="clear" w:color="auto" w:fill="auto"/>
            <w:tcPrChange w:id="42" w:author="Banerjea, Raja" w:date="2016-06-23T14:53:00Z">
              <w:tcPr>
                <w:tcW w:w="828" w:type="dxa"/>
                <w:shd w:val="clear" w:color="auto" w:fill="auto"/>
              </w:tcPr>
            </w:tcPrChange>
          </w:tcPr>
          <w:p w14:paraId="06952192" w14:textId="39541CA2" w:rsidR="0015680F" w:rsidRDefault="0015680F" w:rsidP="0015680F">
            <w:pPr>
              <w:jc w:val="right"/>
              <w:rPr>
                <w:rFonts w:ascii="Arial" w:hAnsi="Arial" w:cs="Arial"/>
                <w:sz w:val="20"/>
              </w:rPr>
            </w:pPr>
            <w:r>
              <w:rPr>
                <w:rFonts w:ascii="Arial" w:hAnsi="Arial" w:cs="Arial"/>
                <w:sz w:val="20"/>
              </w:rPr>
              <w:t>103</w:t>
            </w:r>
          </w:p>
        </w:tc>
        <w:tc>
          <w:tcPr>
            <w:tcW w:w="726" w:type="pct"/>
            <w:shd w:val="clear" w:color="auto" w:fill="auto"/>
            <w:tcPrChange w:id="43" w:author="Banerjea, Raja" w:date="2016-06-23T14:53:00Z">
              <w:tcPr>
                <w:tcW w:w="1595" w:type="dxa"/>
                <w:shd w:val="clear" w:color="auto" w:fill="auto"/>
              </w:tcPr>
            </w:tcPrChange>
          </w:tcPr>
          <w:p w14:paraId="22359530" w14:textId="6ADB50A9" w:rsidR="0015680F" w:rsidRDefault="0015680F" w:rsidP="0015680F">
            <w:pPr>
              <w:rPr>
                <w:rFonts w:ascii="Arial" w:hAnsi="Arial" w:cs="Arial"/>
                <w:sz w:val="20"/>
              </w:rPr>
            </w:pPr>
            <w:r>
              <w:rPr>
                <w:rFonts w:ascii="Arial" w:hAnsi="Arial" w:cs="Arial"/>
                <w:sz w:val="20"/>
              </w:rPr>
              <w:t>Alfred Asterjadhi</w:t>
            </w:r>
          </w:p>
        </w:tc>
        <w:tc>
          <w:tcPr>
            <w:tcW w:w="396" w:type="pct"/>
            <w:shd w:val="clear" w:color="auto" w:fill="auto"/>
            <w:tcPrChange w:id="44" w:author="Banerjea, Raja" w:date="2016-06-23T14:53:00Z">
              <w:tcPr>
                <w:tcW w:w="870" w:type="dxa"/>
                <w:shd w:val="clear" w:color="auto" w:fill="auto"/>
              </w:tcPr>
            </w:tcPrChange>
          </w:tcPr>
          <w:p w14:paraId="7CA92049" w14:textId="7AB24D1D" w:rsidR="0015680F" w:rsidRDefault="0015680F" w:rsidP="0015680F">
            <w:pPr>
              <w:jc w:val="right"/>
              <w:rPr>
                <w:rFonts w:ascii="Arial" w:hAnsi="Arial" w:cs="Arial"/>
                <w:sz w:val="20"/>
              </w:rPr>
            </w:pPr>
            <w:r>
              <w:rPr>
                <w:rFonts w:ascii="Arial" w:hAnsi="Arial" w:cs="Arial"/>
                <w:sz w:val="20"/>
              </w:rPr>
              <w:t>38.07</w:t>
            </w:r>
          </w:p>
        </w:tc>
        <w:tc>
          <w:tcPr>
            <w:tcW w:w="1047" w:type="pct"/>
            <w:gridSpan w:val="3"/>
            <w:shd w:val="clear" w:color="auto" w:fill="auto"/>
            <w:tcPrChange w:id="45" w:author="Banerjea, Raja" w:date="2016-06-23T14:53:00Z">
              <w:tcPr>
                <w:tcW w:w="2301" w:type="dxa"/>
                <w:gridSpan w:val="3"/>
                <w:shd w:val="clear" w:color="auto" w:fill="auto"/>
              </w:tcPr>
            </w:tcPrChange>
          </w:tcPr>
          <w:p w14:paraId="7F488627" w14:textId="25455D21" w:rsidR="0015680F" w:rsidRDefault="0015680F" w:rsidP="0015680F">
            <w:pPr>
              <w:rPr>
                <w:rFonts w:ascii="Arial" w:hAnsi="Arial" w:cs="Arial"/>
                <w:sz w:val="20"/>
              </w:rPr>
            </w:pPr>
            <w:r>
              <w:rPr>
                <w:rFonts w:ascii="Arial" w:hAnsi="Arial" w:cs="Arial"/>
                <w:sz w:val="20"/>
              </w:rPr>
              <w:t>There was a motion at the March F2F that defined some of these TBDs. Add those changes. Also make sure that each of these fields has the length defined and also its descriptions. Also for the the Trigger Dependent Common Info it is not clear to me what this field contains. If it serves no purpose then remove it.</w:t>
            </w:r>
          </w:p>
        </w:tc>
        <w:tc>
          <w:tcPr>
            <w:tcW w:w="1528" w:type="pct"/>
            <w:shd w:val="clear" w:color="auto" w:fill="auto"/>
            <w:tcPrChange w:id="46" w:author="Banerjea, Raja" w:date="2016-06-23T14:53:00Z">
              <w:tcPr>
                <w:tcW w:w="3359" w:type="dxa"/>
                <w:shd w:val="clear" w:color="auto" w:fill="auto"/>
              </w:tcPr>
            </w:tcPrChange>
          </w:tcPr>
          <w:p w14:paraId="1C4F8D44" w14:textId="71127DBF" w:rsidR="0015680F" w:rsidRDefault="0015680F" w:rsidP="0015680F">
            <w:pPr>
              <w:rPr>
                <w:rFonts w:ascii="Arial" w:hAnsi="Arial" w:cs="Arial"/>
                <w:sz w:val="20"/>
              </w:rPr>
            </w:pPr>
            <w:r>
              <w:rPr>
                <w:rFonts w:ascii="Arial" w:hAnsi="Arial" w:cs="Arial"/>
                <w:sz w:val="20"/>
              </w:rPr>
              <w:t>As in comment.</w:t>
            </w:r>
          </w:p>
        </w:tc>
        <w:tc>
          <w:tcPr>
            <w:tcW w:w="927" w:type="pct"/>
            <w:shd w:val="clear" w:color="auto" w:fill="auto"/>
            <w:tcPrChange w:id="47" w:author="Banerjea, Raja" w:date="2016-06-23T14:53:00Z">
              <w:tcPr>
                <w:tcW w:w="2037" w:type="dxa"/>
                <w:shd w:val="clear" w:color="auto" w:fill="auto"/>
              </w:tcPr>
            </w:tcPrChange>
          </w:tcPr>
          <w:p w14:paraId="011BC407" w14:textId="77777777" w:rsidR="00801C95" w:rsidRDefault="00801C95" w:rsidP="00801C95">
            <w:pPr>
              <w:rPr>
                <w:ins w:id="48" w:author="Banerjea, Raja" w:date="2016-06-02T16:21:00Z"/>
                <w:rFonts w:ascii="Arial" w:hAnsi="Arial" w:cs="Arial"/>
                <w:sz w:val="20"/>
              </w:rPr>
            </w:pPr>
            <w:ins w:id="49" w:author="Banerjea, Raja" w:date="2016-06-02T16:21:00Z">
              <w:r>
                <w:rPr>
                  <w:rFonts w:ascii="Arial" w:hAnsi="Arial" w:cs="Arial"/>
                  <w:sz w:val="20"/>
                </w:rPr>
                <w:t>Revised.</w:t>
              </w:r>
            </w:ins>
          </w:p>
          <w:p w14:paraId="213BFDE9" w14:textId="77777777" w:rsidR="00801C95" w:rsidRDefault="00801C95" w:rsidP="00801C95">
            <w:pPr>
              <w:rPr>
                <w:ins w:id="50" w:author="Banerjea, Raja" w:date="2016-06-02T16:21:00Z"/>
                <w:rFonts w:ascii="Arial" w:hAnsi="Arial" w:cs="Arial"/>
                <w:sz w:val="20"/>
              </w:rPr>
            </w:pPr>
          </w:p>
          <w:p w14:paraId="1B007403" w14:textId="1588A46C" w:rsidR="0075223D" w:rsidRDefault="00801C95" w:rsidP="00801C95">
            <w:pPr>
              <w:rPr>
                <w:rFonts w:ascii="Arial" w:hAnsi="Arial" w:cs="Arial"/>
                <w:sz w:val="20"/>
              </w:rPr>
            </w:pPr>
            <w:ins w:id="51" w:author="Banerjea, Raja" w:date="2016-06-02T16:21:00Z">
              <w:r>
                <w:rPr>
                  <w:rFonts w:ascii="Arial" w:hAnsi="Arial" w:cs="Arial"/>
                  <w:sz w:val="20"/>
                </w:rPr>
                <w:t>Agree in principle.</w:t>
              </w:r>
            </w:ins>
            <w:del w:id="52" w:author="Banerjea, Raja" w:date="2016-06-02T16:21:00Z">
              <w:r w:rsidR="0075223D" w:rsidDel="00801C95">
                <w:rPr>
                  <w:rFonts w:ascii="Arial" w:hAnsi="Arial" w:cs="Arial"/>
                  <w:sz w:val="20"/>
                </w:rPr>
                <w:delText>Accpted, modified.</w:delText>
              </w:r>
            </w:del>
          </w:p>
          <w:p w14:paraId="32EB305D" w14:textId="5BE08974" w:rsidR="0075223D" w:rsidRDefault="00165886" w:rsidP="0015680F">
            <w:pPr>
              <w:rPr>
                <w:rFonts w:ascii="Arial" w:hAnsi="Arial" w:cs="Arial"/>
                <w:sz w:val="20"/>
              </w:rPr>
            </w:pPr>
            <w:r>
              <w:rPr>
                <w:rFonts w:ascii="Arial" w:hAnsi="Arial" w:cs="Arial"/>
                <w:sz w:val="20"/>
              </w:rPr>
              <w:t>The Trigger dependent common information field is also required</w:t>
            </w:r>
            <w:r w:rsidR="002321DA">
              <w:rPr>
                <w:rFonts w:ascii="Arial" w:hAnsi="Arial" w:cs="Arial"/>
                <w:sz w:val="20"/>
              </w:rPr>
              <w:t xml:space="preserve"> as it contains common information for that trigger type. The information is common over all the STAs. This is required to reduce the number of bits in the Trigger frame, else this information has to be repeated for all the stations.</w:t>
            </w:r>
          </w:p>
        </w:tc>
      </w:tr>
      <w:tr w:rsidR="0015680F" w14:paraId="44F78E61" w14:textId="77777777" w:rsidTr="00FB0478">
        <w:trPr>
          <w:trHeight w:val="935"/>
          <w:trPrChange w:id="53" w:author="Banerjea, Raja" w:date="2016-06-23T14:53:00Z">
            <w:trPr>
              <w:trHeight w:val="935"/>
            </w:trPr>
          </w:trPrChange>
        </w:trPr>
        <w:tc>
          <w:tcPr>
            <w:tcW w:w="377" w:type="pct"/>
            <w:shd w:val="clear" w:color="auto" w:fill="auto"/>
            <w:tcPrChange w:id="54" w:author="Banerjea, Raja" w:date="2016-06-23T14:53:00Z">
              <w:tcPr>
                <w:tcW w:w="828" w:type="dxa"/>
                <w:shd w:val="clear" w:color="auto" w:fill="auto"/>
              </w:tcPr>
            </w:tcPrChange>
          </w:tcPr>
          <w:p w14:paraId="56B55000" w14:textId="7B6F519B" w:rsidR="0015680F" w:rsidRDefault="0015680F" w:rsidP="0015680F">
            <w:pPr>
              <w:jc w:val="right"/>
              <w:rPr>
                <w:rFonts w:ascii="Arial" w:hAnsi="Arial" w:cs="Arial"/>
                <w:sz w:val="20"/>
              </w:rPr>
            </w:pPr>
            <w:r>
              <w:rPr>
                <w:rFonts w:ascii="Arial" w:hAnsi="Arial" w:cs="Arial"/>
                <w:sz w:val="20"/>
              </w:rPr>
              <w:t>104</w:t>
            </w:r>
          </w:p>
        </w:tc>
        <w:tc>
          <w:tcPr>
            <w:tcW w:w="726" w:type="pct"/>
            <w:shd w:val="clear" w:color="auto" w:fill="auto"/>
            <w:tcPrChange w:id="55" w:author="Banerjea, Raja" w:date="2016-06-23T14:53:00Z">
              <w:tcPr>
                <w:tcW w:w="1595" w:type="dxa"/>
                <w:shd w:val="clear" w:color="auto" w:fill="auto"/>
              </w:tcPr>
            </w:tcPrChange>
          </w:tcPr>
          <w:p w14:paraId="04CAF169" w14:textId="20DB4E44" w:rsidR="0015680F" w:rsidRDefault="0015680F" w:rsidP="0015680F">
            <w:pPr>
              <w:rPr>
                <w:rFonts w:ascii="Arial" w:hAnsi="Arial" w:cs="Arial"/>
                <w:sz w:val="20"/>
              </w:rPr>
            </w:pPr>
            <w:r>
              <w:rPr>
                <w:rFonts w:ascii="Arial" w:hAnsi="Arial" w:cs="Arial"/>
                <w:sz w:val="20"/>
              </w:rPr>
              <w:t>Alfred Asterjadhi</w:t>
            </w:r>
          </w:p>
        </w:tc>
        <w:tc>
          <w:tcPr>
            <w:tcW w:w="396" w:type="pct"/>
            <w:shd w:val="clear" w:color="auto" w:fill="auto"/>
            <w:tcPrChange w:id="56" w:author="Banerjea, Raja" w:date="2016-06-23T14:53:00Z">
              <w:tcPr>
                <w:tcW w:w="870" w:type="dxa"/>
                <w:shd w:val="clear" w:color="auto" w:fill="auto"/>
              </w:tcPr>
            </w:tcPrChange>
          </w:tcPr>
          <w:p w14:paraId="789C01B6" w14:textId="185654EE" w:rsidR="0015680F" w:rsidRDefault="0015680F" w:rsidP="0015680F">
            <w:pPr>
              <w:jc w:val="right"/>
              <w:rPr>
                <w:rFonts w:ascii="Arial" w:hAnsi="Arial" w:cs="Arial"/>
                <w:sz w:val="20"/>
              </w:rPr>
            </w:pPr>
            <w:r>
              <w:rPr>
                <w:rFonts w:ascii="Arial" w:hAnsi="Arial" w:cs="Arial"/>
                <w:sz w:val="20"/>
              </w:rPr>
              <w:t>38.53</w:t>
            </w:r>
          </w:p>
        </w:tc>
        <w:tc>
          <w:tcPr>
            <w:tcW w:w="1047" w:type="pct"/>
            <w:gridSpan w:val="3"/>
            <w:shd w:val="clear" w:color="auto" w:fill="auto"/>
            <w:tcPrChange w:id="57" w:author="Banerjea, Raja" w:date="2016-06-23T14:53:00Z">
              <w:tcPr>
                <w:tcW w:w="2301" w:type="dxa"/>
                <w:gridSpan w:val="3"/>
                <w:shd w:val="clear" w:color="auto" w:fill="auto"/>
              </w:tcPr>
            </w:tcPrChange>
          </w:tcPr>
          <w:p w14:paraId="13FAA8A4" w14:textId="4304FA37" w:rsidR="0015680F" w:rsidRDefault="0015680F" w:rsidP="0015680F">
            <w:pPr>
              <w:rPr>
                <w:rFonts w:ascii="Arial" w:hAnsi="Arial" w:cs="Arial"/>
                <w:sz w:val="20"/>
              </w:rPr>
            </w:pPr>
            <w:r>
              <w:rPr>
                <w:rFonts w:ascii="Arial" w:hAnsi="Arial" w:cs="Arial"/>
                <w:sz w:val="20"/>
              </w:rPr>
              <w:t xml:space="preserve">There is a TBD in this CP and LTF field of the Trigger frame (I think the lengh is 3 bits so possible 8 </w:t>
            </w:r>
            <w:r>
              <w:rPr>
                <w:rFonts w:ascii="Arial" w:hAnsi="Arial" w:cs="Arial"/>
                <w:sz w:val="20"/>
              </w:rPr>
              <w:lastRenderedPageBreak/>
              <w:t>values). Add any missing combinations (if any) and add a row for the unused values with Reserved.</w:t>
            </w:r>
          </w:p>
        </w:tc>
        <w:tc>
          <w:tcPr>
            <w:tcW w:w="1528" w:type="pct"/>
            <w:shd w:val="clear" w:color="auto" w:fill="auto"/>
            <w:tcPrChange w:id="58" w:author="Banerjea, Raja" w:date="2016-06-23T14:53:00Z">
              <w:tcPr>
                <w:tcW w:w="3359" w:type="dxa"/>
                <w:shd w:val="clear" w:color="auto" w:fill="auto"/>
              </w:tcPr>
            </w:tcPrChange>
          </w:tcPr>
          <w:p w14:paraId="1224696F" w14:textId="30FFDBF6" w:rsidR="0015680F" w:rsidRDefault="0015680F" w:rsidP="0015680F">
            <w:pPr>
              <w:rPr>
                <w:rFonts w:ascii="Arial" w:hAnsi="Arial" w:cs="Arial"/>
                <w:sz w:val="20"/>
              </w:rPr>
            </w:pPr>
            <w:r>
              <w:rPr>
                <w:rFonts w:ascii="Arial" w:hAnsi="Arial" w:cs="Arial"/>
                <w:sz w:val="20"/>
              </w:rPr>
              <w:lastRenderedPageBreak/>
              <w:t>As in comment.</w:t>
            </w:r>
          </w:p>
        </w:tc>
        <w:tc>
          <w:tcPr>
            <w:tcW w:w="927" w:type="pct"/>
            <w:shd w:val="clear" w:color="auto" w:fill="auto"/>
            <w:tcPrChange w:id="59" w:author="Banerjea, Raja" w:date="2016-06-23T14:53:00Z">
              <w:tcPr>
                <w:tcW w:w="2037" w:type="dxa"/>
                <w:shd w:val="clear" w:color="auto" w:fill="auto"/>
              </w:tcPr>
            </w:tcPrChange>
          </w:tcPr>
          <w:p w14:paraId="4503CEA8" w14:textId="77777777" w:rsidR="00801C95" w:rsidRDefault="00801C95" w:rsidP="00801C95">
            <w:pPr>
              <w:rPr>
                <w:ins w:id="60" w:author="Banerjea, Raja" w:date="2016-06-02T16:21:00Z"/>
                <w:rFonts w:ascii="Arial" w:hAnsi="Arial" w:cs="Arial"/>
                <w:sz w:val="20"/>
              </w:rPr>
            </w:pPr>
            <w:ins w:id="61" w:author="Banerjea, Raja" w:date="2016-06-02T16:21:00Z">
              <w:r>
                <w:rPr>
                  <w:rFonts w:ascii="Arial" w:hAnsi="Arial" w:cs="Arial"/>
                  <w:sz w:val="20"/>
                </w:rPr>
                <w:t>Revised</w:t>
              </w:r>
            </w:ins>
          </w:p>
          <w:p w14:paraId="5D027ABC" w14:textId="6CA30500" w:rsidR="0015680F" w:rsidRDefault="002A7A48" w:rsidP="0015680F">
            <w:pPr>
              <w:rPr>
                <w:rFonts w:ascii="Arial" w:hAnsi="Arial" w:cs="Arial"/>
                <w:sz w:val="20"/>
              </w:rPr>
            </w:pPr>
            <w:del w:id="62" w:author="Banerjea, Raja" w:date="2016-06-02T16:21:00Z">
              <w:r w:rsidDel="00801C95">
                <w:rPr>
                  <w:rFonts w:ascii="Arial" w:hAnsi="Arial" w:cs="Arial"/>
                  <w:sz w:val="20"/>
                </w:rPr>
                <w:delText>Accepted</w:delText>
              </w:r>
              <w:r w:rsidR="009A3BCF" w:rsidDel="00801C95">
                <w:rPr>
                  <w:rFonts w:ascii="Arial" w:hAnsi="Arial" w:cs="Arial"/>
                  <w:sz w:val="20"/>
                </w:rPr>
                <w:delText>Modified</w:delText>
              </w:r>
            </w:del>
            <w:r w:rsidR="009A3BCF">
              <w:rPr>
                <w:rFonts w:ascii="Arial" w:hAnsi="Arial" w:cs="Arial"/>
                <w:sz w:val="20"/>
              </w:rPr>
              <w:t>.</w:t>
            </w:r>
          </w:p>
          <w:p w14:paraId="19ED703D" w14:textId="259ECBFE" w:rsidR="009A3BCF" w:rsidRDefault="009A3BCF" w:rsidP="0015680F">
            <w:pPr>
              <w:rPr>
                <w:rFonts w:ascii="Arial" w:hAnsi="Arial" w:cs="Arial"/>
                <w:sz w:val="20"/>
              </w:rPr>
            </w:pPr>
            <w:r>
              <w:rPr>
                <w:rFonts w:ascii="Arial" w:hAnsi="Arial" w:cs="Arial"/>
                <w:sz w:val="20"/>
              </w:rPr>
              <w:t xml:space="preserve">Not all CP + LTF types are allowed for HE TRIG PPDU. </w:t>
            </w:r>
            <w:r>
              <w:rPr>
                <w:rFonts w:ascii="Arial" w:hAnsi="Arial" w:cs="Arial"/>
                <w:sz w:val="20"/>
              </w:rPr>
              <w:lastRenderedPageBreak/>
              <w:t>Only 3 values are allowed.So we need 2 bits.</w:t>
            </w:r>
          </w:p>
        </w:tc>
      </w:tr>
      <w:tr w:rsidR="00E0436F" w14:paraId="798DA4A1" w14:textId="77777777" w:rsidTr="00FB0478">
        <w:trPr>
          <w:trHeight w:val="935"/>
          <w:trPrChange w:id="63" w:author="Banerjea, Raja" w:date="2016-06-23T14:53:00Z">
            <w:trPr>
              <w:trHeight w:val="935"/>
            </w:trPr>
          </w:trPrChange>
        </w:trPr>
        <w:tc>
          <w:tcPr>
            <w:tcW w:w="377" w:type="pct"/>
            <w:shd w:val="clear" w:color="auto" w:fill="auto"/>
            <w:tcPrChange w:id="64" w:author="Banerjea, Raja" w:date="2016-06-23T14:53:00Z">
              <w:tcPr>
                <w:tcW w:w="828" w:type="dxa"/>
                <w:shd w:val="clear" w:color="auto" w:fill="auto"/>
              </w:tcPr>
            </w:tcPrChange>
          </w:tcPr>
          <w:p w14:paraId="4709BDC0" w14:textId="6AC58403" w:rsidR="00E0436F" w:rsidRDefault="00E0436F" w:rsidP="00E0436F">
            <w:pPr>
              <w:jc w:val="right"/>
              <w:rPr>
                <w:rFonts w:ascii="Arial" w:hAnsi="Arial" w:cs="Arial"/>
                <w:sz w:val="20"/>
              </w:rPr>
            </w:pPr>
            <w:r>
              <w:rPr>
                <w:rFonts w:ascii="Arial" w:hAnsi="Arial" w:cs="Arial"/>
                <w:sz w:val="20"/>
              </w:rPr>
              <w:lastRenderedPageBreak/>
              <w:t>374</w:t>
            </w:r>
          </w:p>
        </w:tc>
        <w:tc>
          <w:tcPr>
            <w:tcW w:w="726" w:type="pct"/>
            <w:shd w:val="clear" w:color="auto" w:fill="auto"/>
            <w:tcPrChange w:id="65" w:author="Banerjea, Raja" w:date="2016-06-23T14:53:00Z">
              <w:tcPr>
                <w:tcW w:w="1595" w:type="dxa"/>
                <w:shd w:val="clear" w:color="auto" w:fill="auto"/>
              </w:tcPr>
            </w:tcPrChange>
          </w:tcPr>
          <w:p w14:paraId="5BC138B4" w14:textId="36664CD8" w:rsidR="00E0436F" w:rsidRDefault="00E0436F" w:rsidP="00E0436F">
            <w:pPr>
              <w:rPr>
                <w:rFonts w:ascii="Arial" w:hAnsi="Arial" w:cs="Arial"/>
                <w:sz w:val="20"/>
              </w:rPr>
            </w:pPr>
            <w:r>
              <w:rPr>
                <w:rFonts w:ascii="Arial" w:hAnsi="Arial" w:cs="Arial"/>
                <w:sz w:val="20"/>
              </w:rPr>
              <w:t>Brian Hart</w:t>
            </w:r>
          </w:p>
        </w:tc>
        <w:tc>
          <w:tcPr>
            <w:tcW w:w="396" w:type="pct"/>
            <w:shd w:val="clear" w:color="auto" w:fill="auto"/>
            <w:tcPrChange w:id="66" w:author="Banerjea, Raja" w:date="2016-06-23T14:53:00Z">
              <w:tcPr>
                <w:tcW w:w="870" w:type="dxa"/>
                <w:shd w:val="clear" w:color="auto" w:fill="auto"/>
              </w:tcPr>
            </w:tcPrChange>
          </w:tcPr>
          <w:p w14:paraId="1EA935F2" w14:textId="0D9EC7B9" w:rsidR="00E0436F" w:rsidRDefault="00E0436F" w:rsidP="00E0436F">
            <w:pPr>
              <w:jc w:val="right"/>
              <w:rPr>
                <w:rFonts w:ascii="Arial" w:hAnsi="Arial" w:cs="Arial"/>
                <w:sz w:val="20"/>
              </w:rPr>
            </w:pPr>
            <w:r>
              <w:rPr>
                <w:rFonts w:ascii="Arial" w:hAnsi="Arial" w:cs="Arial"/>
                <w:sz w:val="20"/>
              </w:rPr>
              <w:t>20.32</w:t>
            </w:r>
          </w:p>
        </w:tc>
        <w:tc>
          <w:tcPr>
            <w:tcW w:w="1047" w:type="pct"/>
            <w:gridSpan w:val="3"/>
            <w:shd w:val="clear" w:color="auto" w:fill="auto"/>
            <w:tcPrChange w:id="67" w:author="Banerjea, Raja" w:date="2016-06-23T14:53:00Z">
              <w:tcPr>
                <w:tcW w:w="2301" w:type="dxa"/>
                <w:gridSpan w:val="3"/>
                <w:shd w:val="clear" w:color="auto" w:fill="auto"/>
              </w:tcPr>
            </w:tcPrChange>
          </w:tcPr>
          <w:p w14:paraId="5C87559C" w14:textId="1F60C21A" w:rsidR="00E0436F" w:rsidRDefault="00E0436F" w:rsidP="00E0436F">
            <w:pPr>
              <w:rPr>
                <w:rFonts w:ascii="Arial" w:hAnsi="Arial" w:cs="Arial"/>
                <w:sz w:val="20"/>
              </w:rPr>
            </w:pPr>
            <w:r>
              <w:rPr>
                <w:rFonts w:ascii="Arial" w:hAnsi="Arial" w:cs="Arial"/>
                <w:sz w:val="20"/>
              </w:rPr>
              <w:t>"The TBD bits in HESIGA that may be implicitly lknown by all responding STAs can be excluded" is too vague for the 802.11 spec</w:t>
            </w:r>
          </w:p>
        </w:tc>
        <w:tc>
          <w:tcPr>
            <w:tcW w:w="1528" w:type="pct"/>
            <w:shd w:val="clear" w:color="auto" w:fill="auto"/>
            <w:tcPrChange w:id="68" w:author="Banerjea, Raja" w:date="2016-06-23T14:53:00Z">
              <w:tcPr>
                <w:tcW w:w="3359" w:type="dxa"/>
                <w:shd w:val="clear" w:color="auto" w:fill="auto"/>
              </w:tcPr>
            </w:tcPrChange>
          </w:tcPr>
          <w:p w14:paraId="4EEC3390" w14:textId="5E031445" w:rsidR="00E0436F" w:rsidRDefault="00E0436F" w:rsidP="00E0436F">
            <w:pPr>
              <w:rPr>
                <w:rFonts w:ascii="Arial" w:hAnsi="Arial" w:cs="Arial"/>
                <w:sz w:val="20"/>
              </w:rPr>
            </w:pPr>
            <w:r>
              <w:rPr>
                <w:rFonts w:ascii="Arial" w:hAnsi="Arial" w:cs="Arial"/>
                <w:sz w:val="20"/>
              </w:rPr>
              <w:t>Which bits? Under what circumstances are they implicitly known? How is the truncation signalled?</w:t>
            </w:r>
          </w:p>
        </w:tc>
        <w:tc>
          <w:tcPr>
            <w:tcW w:w="927" w:type="pct"/>
            <w:shd w:val="clear" w:color="auto" w:fill="auto"/>
            <w:tcPrChange w:id="69" w:author="Banerjea, Raja" w:date="2016-06-23T14:53:00Z">
              <w:tcPr>
                <w:tcW w:w="2037" w:type="dxa"/>
                <w:shd w:val="clear" w:color="auto" w:fill="auto"/>
              </w:tcPr>
            </w:tcPrChange>
          </w:tcPr>
          <w:p w14:paraId="73D483BE" w14:textId="77777777" w:rsidR="00E0436F" w:rsidRDefault="00165886" w:rsidP="00E0436F">
            <w:pPr>
              <w:rPr>
                <w:rFonts w:ascii="Arial" w:hAnsi="Arial" w:cs="Arial"/>
                <w:sz w:val="20"/>
              </w:rPr>
            </w:pPr>
            <w:r>
              <w:rPr>
                <w:rFonts w:ascii="Arial" w:hAnsi="Arial" w:cs="Arial"/>
                <w:sz w:val="20"/>
              </w:rPr>
              <w:t>Revised.</w:t>
            </w:r>
          </w:p>
          <w:p w14:paraId="5682F8BF" w14:textId="0A7B4C5D" w:rsidR="00165886" w:rsidRDefault="00165886" w:rsidP="00E0436F">
            <w:pPr>
              <w:rPr>
                <w:rFonts w:ascii="Arial" w:hAnsi="Arial" w:cs="Arial"/>
                <w:sz w:val="20"/>
              </w:rPr>
            </w:pPr>
            <w:r>
              <w:rPr>
                <w:rFonts w:ascii="Arial" w:hAnsi="Arial" w:cs="Arial"/>
                <w:sz w:val="20"/>
              </w:rPr>
              <w:t>The HE-SIG-A in the HE_TRIG PPDU should be the same.</w:t>
            </w:r>
            <w:r w:rsidR="003C3215">
              <w:rPr>
                <w:rFonts w:ascii="Arial" w:hAnsi="Arial" w:cs="Arial"/>
                <w:sz w:val="20"/>
              </w:rPr>
              <w:t xml:space="preserve"> Therefore the AP should send the HESIGA bits in the Trigger frame.</w:t>
            </w:r>
          </w:p>
        </w:tc>
      </w:tr>
      <w:tr w:rsidR="00E0436F" w14:paraId="7841C345" w14:textId="77777777" w:rsidTr="00FB0478">
        <w:trPr>
          <w:trHeight w:val="935"/>
          <w:trPrChange w:id="70" w:author="Banerjea, Raja" w:date="2016-06-23T14:53:00Z">
            <w:trPr>
              <w:trHeight w:val="935"/>
            </w:trPr>
          </w:trPrChange>
        </w:trPr>
        <w:tc>
          <w:tcPr>
            <w:tcW w:w="377" w:type="pct"/>
            <w:shd w:val="clear" w:color="auto" w:fill="auto"/>
            <w:tcPrChange w:id="71" w:author="Banerjea, Raja" w:date="2016-06-23T14:53:00Z">
              <w:tcPr>
                <w:tcW w:w="828" w:type="dxa"/>
                <w:shd w:val="clear" w:color="auto" w:fill="auto"/>
              </w:tcPr>
            </w:tcPrChange>
          </w:tcPr>
          <w:p w14:paraId="2E731F1C" w14:textId="3ACF11BA" w:rsidR="00E0436F" w:rsidRDefault="00E0436F" w:rsidP="00E0436F">
            <w:pPr>
              <w:jc w:val="right"/>
              <w:rPr>
                <w:rFonts w:ascii="Arial" w:hAnsi="Arial" w:cs="Arial"/>
                <w:sz w:val="20"/>
              </w:rPr>
            </w:pPr>
            <w:r>
              <w:rPr>
                <w:rFonts w:ascii="Arial" w:hAnsi="Arial" w:cs="Arial"/>
                <w:sz w:val="20"/>
              </w:rPr>
              <w:t>375</w:t>
            </w:r>
          </w:p>
        </w:tc>
        <w:tc>
          <w:tcPr>
            <w:tcW w:w="726" w:type="pct"/>
            <w:shd w:val="clear" w:color="auto" w:fill="auto"/>
            <w:tcPrChange w:id="72" w:author="Banerjea, Raja" w:date="2016-06-23T14:53:00Z">
              <w:tcPr>
                <w:tcW w:w="1595" w:type="dxa"/>
                <w:shd w:val="clear" w:color="auto" w:fill="auto"/>
              </w:tcPr>
            </w:tcPrChange>
          </w:tcPr>
          <w:p w14:paraId="117D4B6B" w14:textId="4669F38E" w:rsidR="00E0436F" w:rsidRDefault="00E0436F" w:rsidP="00E0436F">
            <w:pPr>
              <w:rPr>
                <w:rFonts w:ascii="Arial" w:hAnsi="Arial" w:cs="Arial"/>
                <w:sz w:val="20"/>
              </w:rPr>
            </w:pPr>
            <w:r>
              <w:rPr>
                <w:rFonts w:ascii="Arial" w:hAnsi="Arial" w:cs="Arial"/>
                <w:sz w:val="20"/>
              </w:rPr>
              <w:t>Brian Hart</w:t>
            </w:r>
          </w:p>
        </w:tc>
        <w:tc>
          <w:tcPr>
            <w:tcW w:w="396" w:type="pct"/>
            <w:shd w:val="clear" w:color="auto" w:fill="auto"/>
            <w:tcPrChange w:id="73" w:author="Banerjea, Raja" w:date="2016-06-23T14:53:00Z">
              <w:tcPr>
                <w:tcW w:w="870" w:type="dxa"/>
                <w:shd w:val="clear" w:color="auto" w:fill="auto"/>
              </w:tcPr>
            </w:tcPrChange>
          </w:tcPr>
          <w:p w14:paraId="0EC2FDF9" w14:textId="69B1565D" w:rsidR="00E0436F" w:rsidRDefault="00E0436F" w:rsidP="00E0436F">
            <w:pPr>
              <w:jc w:val="right"/>
              <w:rPr>
                <w:rFonts w:ascii="Arial" w:hAnsi="Arial" w:cs="Arial"/>
                <w:sz w:val="20"/>
              </w:rPr>
            </w:pPr>
            <w:r>
              <w:rPr>
                <w:rFonts w:ascii="Arial" w:hAnsi="Arial" w:cs="Arial"/>
                <w:sz w:val="20"/>
              </w:rPr>
              <w:t>20.47</w:t>
            </w:r>
          </w:p>
        </w:tc>
        <w:tc>
          <w:tcPr>
            <w:tcW w:w="1047" w:type="pct"/>
            <w:gridSpan w:val="3"/>
            <w:shd w:val="clear" w:color="auto" w:fill="auto"/>
            <w:tcPrChange w:id="74" w:author="Banerjea, Raja" w:date="2016-06-23T14:53:00Z">
              <w:tcPr>
                <w:tcW w:w="2301" w:type="dxa"/>
                <w:gridSpan w:val="3"/>
                <w:shd w:val="clear" w:color="auto" w:fill="auto"/>
              </w:tcPr>
            </w:tcPrChange>
          </w:tcPr>
          <w:p w14:paraId="6995F27A" w14:textId="534B2E70" w:rsidR="00E0436F" w:rsidRDefault="00E0436F" w:rsidP="00E0436F">
            <w:pPr>
              <w:rPr>
                <w:rFonts w:ascii="Arial" w:hAnsi="Arial" w:cs="Arial"/>
                <w:sz w:val="20"/>
              </w:rPr>
            </w:pPr>
            <w:r>
              <w:rPr>
                <w:rFonts w:ascii="Arial" w:hAnsi="Arial" w:cs="Arial"/>
                <w:sz w:val="20"/>
              </w:rPr>
              <w:t>2xLTF and 4xLTF are technical terms not immediately understandable to the reader</w:t>
            </w:r>
          </w:p>
        </w:tc>
        <w:tc>
          <w:tcPr>
            <w:tcW w:w="1528" w:type="pct"/>
            <w:shd w:val="clear" w:color="auto" w:fill="auto"/>
            <w:tcPrChange w:id="75" w:author="Banerjea, Raja" w:date="2016-06-23T14:53:00Z">
              <w:tcPr>
                <w:tcW w:w="3359" w:type="dxa"/>
                <w:shd w:val="clear" w:color="auto" w:fill="auto"/>
              </w:tcPr>
            </w:tcPrChange>
          </w:tcPr>
          <w:p w14:paraId="388414ED" w14:textId="064153CF" w:rsidR="00E0436F" w:rsidRDefault="00E0436F" w:rsidP="00E0436F">
            <w:pPr>
              <w:rPr>
                <w:rFonts w:ascii="Arial" w:hAnsi="Arial" w:cs="Arial"/>
                <w:sz w:val="20"/>
              </w:rPr>
            </w:pPr>
            <w:r>
              <w:rPr>
                <w:rFonts w:ascii="Arial" w:hAnsi="Arial" w:cs="Arial"/>
                <w:sz w:val="20"/>
              </w:rPr>
              <w:t>Add a cross reference to their definition, or make them defined terms - preferably starting with an alphabetic character</w:t>
            </w:r>
          </w:p>
        </w:tc>
        <w:tc>
          <w:tcPr>
            <w:tcW w:w="927" w:type="pct"/>
            <w:shd w:val="clear" w:color="auto" w:fill="auto"/>
            <w:tcPrChange w:id="76" w:author="Banerjea, Raja" w:date="2016-06-23T14:53:00Z">
              <w:tcPr>
                <w:tcW w:w="2037" w:type="dxa"/>
                <w:shd w:val="clear" w:color="auto" w:fill="auto"/>
              </w:tcPr>
            </w:tcPrChange>
          </w:tcPr>
          <w:p w14:paraId="3E23A370" w14:textId="6CF0CF99" w:rsidR="00E0436F" w:rsidRDefault="002321DA" w:rsidP="00E0436F">
            <w:pPr>
              <w:rPr>
                <w:rFonts w:ascii="Arial" w:hAnsi="Arial" w:cs="Arial"/>
                <w:sz w:val="20"/>
              </w:rPr>
            </w:pPr>
            <w:r>
              <w:rPr>
                <w:rFonts w:ascii="Arial" w:hAnsi="Arial" w:cs="Arial"/>
                <w:sz w:val="20"/>
              </w:rPr>
              <w:t>Rejected. These are specified in the specification.</w:t>
            </w:r>
          </w:p>
        </w:tc>
      </w:tr>
      <w:tr w:rsidR="00E0436F" w14:paraId="4D41C183" w14:textId="77777777" w:rsidTr="00FB0478">
        <w:trPr>
          <w:trHeight w:val="935"/>
          <w:trPrChange w:id="77" w:author="Banerjea, Raja" w:date="2016-06-23T14:53:00Z">
            <w:trPr>
              <w:trHeight w:val="935"/>
            </w:trPr>
          </w:trPrChange>
        </w:trPr>
        <w:tc>
          <w:tcPr>
            <w:tcW w:w="377" w:type="pct"/>
            <w:shd w:val="clear" w:color="auto" w:fill="auto"/>
            <w:tcPrChange w:id="78" w:author="Banerjea, Raja" w:date="2016-06-23T14:53:00Z">
              <w:tcPr>
                <w:tcW w:w="828" w:type="dxa"/>
                <w:shd w:val="clear" w:color="auto" w:fill="auto"/>
              </w:tcPr>
            </w:tcPrChange>
          </w:tcPr>
          <w:p w14:paraId="7E630103" w14:textId="59D49D45" w:rsidR="00E0436F" w:rsidRDefault="00E0436F" w:rsidP="00E0436F">
            <w:pPr>
              <w:jc w:val="right"/>
              <w:rPr>
                <w:rFonts w:ascii="Arial" w:hAnsi="Arial" w:cs="Arial"/>
                <w:sz w:val="20"/>
              </w:rPr>
            </w:pPr>
            <w:r>
              <w:rPr>
                <w:rFonts w:ascii="Arial" w:hAnsi="Arial" w:cs="Arial"/>
                <w:sz w:val="20"/>
              </w:rPr>
              <w:t>377</w:t>
            </w:r>
          </w:p>
        </w:tc>
        <w:tc>
          <w:tcPr>
            <w:tcW w:w="726" w:type="pct"/>
            <w:shd w:val="clear" w:color="auto" w:fill="auto"/>
            <w:tcPrChange w:id="79" w:author="Banerjea, Raja" w:date="2016-06-23T14:53:00Z">
              <w:tcPr>
                <w:tcW w:w="1595" w:type="dxa"/>
                <w:shd w:val="clear" w:color="auto" w:fill="auto"/>
              </w:tcPr>
            </w:tcPrChange>
          </w:tcPr>
          <w:p w14:paraId="372AC0A2" w14:textId="4CA23C01" w:rsidR="00E0436F" w:rsidRDefault="00E0436F" w:rsidP="00E0436F">
            <w:pPr>
              <w:rPr>
                <w:rFonts w:ascii="Arial" w:hAnsi="Arial" w:cs="Arial"/>
                <w:sz w:val="20"/>
              </w:rPr>
            </w:pPr>
            <w:r>
              <w:rPr>
                <w:rFonts w:ascii="Arial" w:hAnsi="Arial" w:cs="Arial"/>
                <w:sz w:val="20"/>
              </w:rPr>
              <w:t>Brian Hart</w:t>
            </w:r>
          </w:p>
        </w:tc>
        <w:tc>
          <w:tcPr>
            <w:tcW w:w="396" w:type="pct"/>
            <w:shd w:val="clear" w:color="auto" w:fill="auto"/>
            <w:tcPrChange w:id="80" w:author="Banerjea, Raja" w:date="2016-06-23T14:53:00Z">
              <w:tcPr>
                <w:tcW w:w="870" w:type="dxa"/>
                <w:shd w:val="clear" w:color="auto" w:fill="auto"/>
              </w:tcPr>
            </w:tcPrChange>
          </w:tcPr>
          <w:p w14:paraId="7E2CDA18" w14:textId="06E4C756" w:rsidR="00E0436F" w:rsidRDefault="00E0436F" w:rsidP="00E0436F">
            <w:pPr>
              <w:jc w:val="right"/>
              <w:rPr>
                <w:rFonts w:ascii="Arial" w:hAnsi="Arial" w:cs="Arial"/>
                <w:sz w:val="20"/>
              </w:rPr>
            </w:pPr>
            <w:r>
              <w:rPr>
                <w:rFonts w:ascii="Arial" w:hAnsi="Arial" w:cs="Arial"/>
                <w:sz w:val="20"/>
              </w:rPr>
              <w:t>21.31</w:t>
            </w:r>
          </w:p>
        </w:tc>
        <w:tc>
          <w:tcPr>
            <w:tcW w:w="1047" w:type="pct"/>
            <w:gridSpan w:val="3"/>
            <w:shd w:val="clear" w:color="auto" w:fill="auto"/>
            <w:tcPrChange w:id="81" w:author="Banerjea, Raja" w:date="2016-06-23T14:53:00Z">
              <w:tcPr>
                <w:tcW w:w="2301" w:type="dxa"/>
                <w:gridSpan w:val="3"/>
                <w:shd w:val="clear" w:color="auto" w:fill="auto"/>
              </w:tcPr>
            </w:tcPrChange>
          </w:tcPr>
          <w:p w14:paraId="19B7C35B" w14:textId="11BFE0F9" w:rsidR="00E0436F" w:rsidRDefault="00E0436F" w:rsidP="00E0436F">
            <w:pPr>
              <w:rPr>
                <w:rFonts w:ascii="Arial" w:hAnsi="Arial" w:cs="Arial"/>
                <w:sz w:val="20"/>
              </w:rPr>
            </w:pPr>
            <w:r>
              <w:rPr>
                <w:rFonts w:ascii="Arial" w:hAnsi="Arial" w:cs="Arial"/>
                <w:sz w:val="20"/>
              </w:rPr>
              <w:t>Variable length field at end but length is unspecified</w:t>
            </w:r>
          </w:p>
        </w:tc>
        <w:tc>
          <w:tcPr>
            <w:tcW w:w="1528" w:type="pct"/>
            <w:shd w:val="clear" w:color="auto" w:fill="auto"/>
            <w:tcPrChange w:id="82" w:author="Banerjea, Raja" w:date="2016-06-23T14:53:00Z">
              <w:tcPr>
                <w:tcW w:w="3359" w:type="dxa"/>
                <w:shd w:val="clear" w:color="auto" w:fill="auto"/>
              </w:tcPr>
            </w:tcPrChange>
          </w:tcPr>
          <w:p w14:paraId="39CE3E9E" w14:textId="092662D0" w:rsidR="00E0436F" w:rsidRDefault="00E0436F" w:rsidP="00E0436F">
            <w:pPr>
              <w:rPr>
                <w:rFonts w:ascii="Arial" w:hAnsi="Arial" w:cs="Arial"/>
                <w:sz w:val="20"/>
              </w:rPr>
            </w:pPr>
            <w:r>
              <w:rPr>
                <w:rFonts w:ascii="Arial" w:hAnsi="Arial" w:cs="Arial"/>
                <w:sz w:val="20"/>
              </w:rPr>
              <w:t>Probably need to add a length field somewhere (in Per User Info field or variable leng field), or a table on how the length is determined</w:t>
            </w:r>
          </w:p>
        </w:tc>
        <w:tc>
          <w:tcPr>
            <w:tcW w:w="927" w:type="pct"/>
            <w:shd w:val="clear" w:color="auto" w:fill="auto"/>
            <w:tcPrChange w:id="83" w:author="Banerjea, Raja" w:date="2016-06-23T14:53:00Z">
              <w:tcPr>
                <w:tcW w:w="2037" w:type="dxa"/>
                <w:shd w:val="clear" w:color="auto" w:fill="auto"/>
              </w:tcPr>
            </w:tcPrChange>
          </w:tcPr>
          <w:p w14:paraId="6D590D9A" w14:textId="77777777" w:rsidR="00E0436F" w:rsidRDefault="002321DA" w:rsidP="00E0436F">
            <w:pPr>
              <w:rPr>
                <w:rFonts w:ascii="Arial" w:hAnsi="Arial" w:cs="Arial"/>
                <w:sz w:val="20"/>
              </w:rPr>
            </w:pPr>
            <w:r>
              <w:rPr>
                <w:rFonts w:ascii="Arial" w:hAnsi="Arial" w:cs="Arial"/>
                <w:sz w:val="20"/>
              </w:rPr>
              <w:t>Rejected.</w:t>
            </w:r>
          </w:p>
          <w:p w14:paraId="384514F5" w14:textId="1A93ABA1" w:rsidR="002321DA" w:rsidRDefault="002321DA" w:rsidP="00E0436F">
            <w:pPr>
              <w:rPr>
                <w:rFonts w:ascii="Arial" w:hAnsi="Arial" w:cs="Arial"/>
                <w:sz w:val="20"/>
              </w:rPr>
            </w:pPr>
            <w:r>
              <w:rPr>
                <w:rFonts w:ascii="Arial" w:hAnsi="Arial" w:cs="Arial"/>
                <w:sz w:val="20"/>
              </w:rPr>
              <w:t>Variable as the length is based on the Trigger Type.</w:t>
            </w:r>
          </w:p>
        </w:tc>
      </w:tr>
      <w:tr w:rsidR="00E0436F" w14:paraId="64001262" w14:textId="77777777" w:rsidTr="00FB0478">
        <w:trPr>
          <w:trHeight w:val="935"/>
          <w:trPrChange w:id="84" w:author="Banerjea, Raja" w:date="2016-06-23T14:53:00Z">
            <w:trPr>
              <w:trHeight w:val="935"/>
            </w:trPr>
          </w:trPrChange>
        </w:trPr>
        <w:tc>
          <w:tcPr>
            <w:tcW w:w="377" w:type="pct"/>
            <w:shd w:val="clear" w:color="auto" w:fill="auto"/>
            <w:tcPrChange w:id="85" w:author="Banerjea, Raja" w:date="2016-06-23T14:53:00Z">
              <w:tcPr>
                <w:tcW w:w="828" w:type="dxa"/>
                <w:shd w:val="clear" w:color="auto" w:fill="auto"/>
              </w:tcPr>
            </w:tcPrChange>
          </w:tcPr>
          <w:p w14:paraId="5A5C0FFD" w14:textId="0C6BB1E1" w:rsidR="00E0436F" w:rsidRDefault="00E0436F" w:rsidP="00E0436F">
            <w:pPr>
              <w:jc w:val="right"/>
              <w:rPr>
                <w:rFonts w:ascii="Arial" w:hAnsi="Arial" w:cs="Arial"/>
                <w:sz w:val="20"/>
              </w:rPr>
            </w:pPr>
            <w:r>
              <w:rPr>
                <w:rFonts w:ascii="Arial" w:hAnsi="Arial" w:cs="Arial"/>
                <w:sz w:val="20"/>
              </w:rPr>
              <w:t>558</w:t>
            </w:r>
          </w:p>
        </w:tc>
        <w:tc>
          <w:tcPr>
            <w:tcW w:w="726" w:type="pct"/>
            <w:shd w:val="clear" w:color="auto" w:fill="auto"/>
            <w:tcPrChange w:id="86" w:author="Banerjea, Raja" w:date="2016-06-23T14:53:00Z">
              <w:tcPr>
                <w:tcW w:w="1595" w:type="dxa"/>
                <w:shd w:val="clear" w:color="auto" w:fill="auto"/>
              </w:tcPr>
            </w:tcPrChange>
          </w:tcPr>
          <w:p w14:paraId="18DE50AD" w14:textId="12295F8C" w:rsidR="00E0436F" w:rsidRDefault="00E0436F" w:rsidP="00E0436F">
            <w:pPr>
              <w:rPr>
                <w:rFonts w:ascii="Arial" w:hAnsi="Arial" w:cs="Arial"/>
                <w:sz w:val="20"/>
              </w:rPr>
            </w:pPr>
            <w:r>
              <w:rPr>
                <w:rFonts w:ascii="Arial" w:hAnsi="Arial" w:cs="Arial"/>
                <w:sz w:val="20"/>
              </w:rPr>
              <w:t>EVGENY KHOROV</w:t>
            </w:r>
          </w:p>
        </w:tc>
        <w:tc>
          <w:tcPr>
            <w:tcW w:w="396" w:type="pct"/>
            <w:shd w:val="clear" w:color="auto" w:fill="auto"/>
            <w:tcPrChange w:id="87" w:author="Banerjea, Raja" w:date="2016-06-23T14:53:00Z">
              <w:tcPr>
                <w:tcW w:w="870" w:type="dxa"/>
                <w:shd w:val="clear" w:color="auto" w:fill="auto"/>
              </w:tcPr>
            </w:tcPrChange>
          </w:tcPr>
          <w:p w14:paraId="23C9C8AD" w14:textId="584333E2" w:rsidR="00E0436F" w:rsidRDefault="00E0436F" w:rsidP="00E0436F">
            <w:pPr>
              <w:jc w:val="right"/>
              <w:rPr>
                <w:rFonts w:ascii="Arial" w:hAnsi="Arial" w:cs="Arial"/>
                <w:sz w:val="20"/>
              </w:rPr>
            </w:pPr>
            <w:r>
              <w:rPr>
                <w:rFonts w:ascii="Arial" w:hAnsi="Arial" w:cs="Arial"/>
                <w:sz w:val="20"/>
              </w:rPr>
              <w:t>21.00</w:t>
            </w:r>
          </w:p>
        </w:tc>
        <w:tc>
          <w:tcPr>
            <w:tcW w:w="1047" w:type="pct"/>
            <w:gridSpan w:val="3"/>
            <w:shd w:val="clear" w:color="auto" w:fill="auto"/>
            <w:tcPrChange w:id="88" w:author="Banerjea, Raja" w:date="2016-06-23T14:53:00Z">
              <w:tcPr>
                <w:tcW w:w="2301" w:type="dxa"/>
                <w:gridSpan w:val="3"/>
                <w:shd w:val="clear" w:color="auto" w:fill="auto"/>
              </w:tcPr>
            </w:tcPrChange>
          </w:tcPr>
          <w:p w14:paraId="0F2467CC" w14:textId="252A3D85" w:rsidR="00E0436F" w:rsidRDefault="00E0436F" w:rsidP="00E0436F">
            <w:pPr>
              <w:rPr>
                <w:rFonts w:ascii="Arial" w:hAnsi="Arial" w:cs="Arial"/>
                <w:sz w:val="20"/>
              </w:rPr>
            </w:pPr>
            <w:r>
              <w:rPr>
                <w:rFonts w:ascii="Arial" w:hAnsi="Arial" w:cs="Arial"/>
                <w:sz w:val="20"/>
              </w:rPr>
              <w:t>Trigger frame for random access is never defined</w:t>
            </w:r>
          </w:p>
        </w:tc>
        <w:tc>
          <w:tcPr>
            <w:tcW w:w="1528" w:type="pct"/>
            <w:shd w:val="clear" w:color="auto" w:fill="auto"/>
            <w:tcPrChange w:id="89" w:author="Banerjea, Raja" w:date="2016-06-23T14:53:00Z">
              <w:tcPr>
                <w:tcW w:w="3359" w:type="dxa"/>
                <w:shd w:val="clear" w:color="auto" w:fill="auto"/>
              </w:tcPr>
            </w:tcPrChange>
          </w:tcPr>
          <w:p w14:paraId="02AEB383" w14:textId="6086D7AE" w:rsidR="00E0436F" w:rsidRDefault="00E0436F" w:rsidP="00E0436F">
            <w:pPr>
              <w:rPr>
                <w:rFonts w:ascii="Arial" w:hAnsi="Arial" w:cs="Arial"/>
                <w:sz w:val="20"/>
              </w:rPr>
            </w:pPr>
            <w:r>
              <w:rPr>
                <w:rFonts w:ascii="Arial" w:hAnsi="Arial" w:cs="Arial"/>
                <w:sz w:val="20"/>
              </w:rPr>
              <w:t>The trigger frame for random access shall be defined, e.g. as the trigger frame in which at least one User Identifier corresponds to a group of STAs</w:t>
            </w:r>
          </w:p>
        </w:tc>
        <w:tc>
          <w:tcPr>
            <w:tcW w:w="927" w:type="pct"/>
            <w:shd w:val="clear" w:color="auto" w:fill="auto"/>
            <w:tcPrChange w:id="90" w:author="Banerjea, Raja" w:date="2016-06-23T14:53:00Z">
              <w:tcPr>
                <w:tcW w:w="2037" w:type="dxa"/>
                <w:shd w:val="clear" w:color="auto" w:fill="auto"/>
              </w:tcPr>
            </w:tcPrChange>
          </w:tcPr>
          <w:p w14:paraId="0469B817" w14:textId="77777777" w:rsidR="00801C95" w:rsidRDefault="00801C95" w:rsidP="00801C95">
            <w:pPr>
              <w:rPr>
                <w:ins w:id="91" w:author="Banerjea, Raja" w:date="2016-06-02T16:22:00Z"/>
                <w:rFonts w:ascii="Arial" w:hAnsi="Arial" w:cs="Arial"/>
                <w:sz w:val="20"/>
              </w:rPr>
            </w:pPr>
            <w:ins w:id="92" w:author="Banerjea, Raja" w:date="2016-06-02T16:22:00Z">
              <w:r>
                <w:rPr>
                  <w:rFonts w:ascii="Arial" w:hAnsi="Arial" w:cs="Arial"/>
                  <w:sz w:val="20"/>
                </w:rPr>
                <w:t>Revised .</w:t>
              </w:r>
            </w:ins>
          </w:p>
          <w:p w14:paraId="66C7F7C3" w14:textId="77777777" w:rsidR="00801C95" w:rsidRDefault="00801C95" w:rsidP="00801C95">
            <w:pPr>
              <w:rPr>
                <w:ins w:id="93" w:author="Banerjea, Raja" w:date="2016-06-02T16:22:00Z"/>
                <w:rFonts w:ascii="Arial" w:hAnsi="Arial" w:cs="Arial"/>
                <w:sz w:val="20"/>
              </w:rPr>
            </w:pPr>
          </w:p>
          <w:p w14:paraId="645B304B" w14:textId="2078D087" w:rsidR="00E0436F" w:rsidDel="00801C95" w:rsidRDefault="00801C95" w:rsidP="00801C95">
            <w:pPr>
              <w:rPr>
                <w:del w:id="94" w:author="Banerjea, Raja" w:date="2016-06-02T16:22:00Z"/>
                <w:rFonts w:ascii="Arial" w:hAnsi="Arial" w:cs="Arial"/>
                <w:sz w:val="20"/>
              </w:rPr>
            </w:pPr>
            <w:ins w:id="95" w:author="Banerjea, Raja" w:date="2016-06-02T16:22:00Z">
              <w:r>
                <w:rPr>
                  <w:rFonts w:ascii="Arial" w:hAnsi="Arial" w:cs="Arial"/>
                  <w:sz w:val="20"/>
                </w:rPr>
                <w:t>A random RU is identified by an AID equal to 0 as defined below</w:t>
              </w:r>
            </w:ins>
            <w:del w:id="96" w:author="Banerjea, Raja" w:date="2016-06-02T16:22:00Z">
              <w:r w:rsidR="00606E4F" w:rsidDel="00801C95">
                <w:rPr>
                  <w:rFonts w:ascii="Arial" w:hAnsi="Arial" w:cs="Arial"/>
                  <w:sz w:val="20"/>
                </w:rPr>
                <w:delText xml:space="preserve">Rejected. </w:delText>
              </w:r>
            </w:del>
          </w:p>
          <w:p w14:paraId="03295720" w14:textId="1CB26F6F" w:rsidR="00606E4F" w:rsidRDefault="00606E4F" w:rsidP="00E0436F">
            <w:pPr>
              <w:rPr>
                <w:rFonts w:ascii="Arial" w:hAnsi="Arial" w:cs="Arial"/>
                <w:sz w:val="20"/>
              </w:rPr>
            </w:pPr>
            <w:del w:id="97" w:author="Banerjea, Raja" w:date="2016-06-02T16:22:00Z">
              <w:r w:rsidDel="00801C95">
                <w:rPr>
                  <w:rFonts w:ascii="Arial" w:hAnsi="Arial" w:cs="Arial"/>
                  <w:sz w:val="20"/>
                </w:rPr>
                <w:delText>Trigger frame for Random Access is not required as the AID for Random access is set to 0.</w:delText>
              </w:r>
            </w:del>
          </w:p>
        </w:tc>
      </w:tr>
      <w:tr w:rsidR="00E0436F" w14:paraId="4F328812" w14:textId="77777777" w:rsidTr="00FB0478">
        <w:trPr>
          <w:trHeight w:val="935"/>
          <w:trPrChange w:id="98" w:author="Banerjea, Raja" w:date="2016-06-23T14:53:00Z">
            <w:trPr>
              <w:trHeight w:val="935"/>
            </w:trPr>
          </w:trPrChange>
        </w:trPr>
        <w:tc>
          <w:tcPr>
            <w:tcW w:w="377" w:type="pct"/>
            <w:shd w:val="clear" w:color="auto" w:fill="auto"/>
            <w:tcPrChange w:id="99" w:author="Banerjea, Raja" w:date="2016-06-23T14:53:00Z">
              <w:tcPr>
                <w:tcW w:w="828" w:type="dxa"/>
                <w:shd w:val="clear" w:color="auto" w:fill="auto"/>
              </w:tcPr>
            </w:tcPrChange>
          </w:tcPr>
          <w:p w14:paraId="1D5C88B8" w14:textId="22AF5E36" w:rsidR="00E0436F" w:rsidRDefault="00E0436F" w:rsidP="00E0436F">
            <w:pPr>
              <w:jc w:val="right"/>
              <w:rPr>
                <w:rFonts w:ascii="Arial" w:hAnsi="Arial" w:cs="Arial"/>
                <w:sz w:val="20"/>
              </w:rPr>
            </w:pPr>
            <w:r>
              <w:rPr>
                <w:rFonts w:ascii="Arial" w:hAnsi="Arial" w:cs="Arial"/>
                <w:sz w:val="20"/>
              </w:rPr>
              <w:t>561</w:t>
            </w:r>
          </w:p>
        </w:tc>
        <w:tc>
          <w:tcPr>
            <w:tcW w:w="726" w:type="pct"/>
            <w:shd w:val="clear" w:color="auto" w:fill="auto"/>
            <w:tcPrChange w:id="100" w:author="Banerjea, Raja" w:date="2016-06-23T14:53:00Z">
              <w:tcPr>
                <w:tcW w:w="1595" w:type="dxa"/>
                <w:shd w:val="clear" w:color="auto" w:fill="auto"/>
              </w:tcPr>
            </w:tcPrChange>
          </w:tcPr>
          <w:p w14:paraId="01F5B18C" w14:textId="3CBE0147" w:rsidR="00E0436F" w:rsidRDefault="00E0436F" w:rsidP="00E0436F">
            <w:pPr>
              <w:rPr>
                <w:rFonts w:ascii="Arial" w:hAnsi="Arial" w:cs="Arial"/>
                <w:sz w:val="20"/>
              </w:rPr>
            </w:pPr>
            <w:r>
              <w:rPr>
                <w:rFonts w:ascii="Arial" w:hAnsi="Arial" w:cs="Arial"/>
                <w:sz w:val="20"/>
              </w:rPr>
              <w:t>EVGENY KHOROV</w:t>
            </w:r>
          </w:p>
        </w:tc>
        <w:tc>
          <w:tcPr>
            <w:tcW w:w="396" w:type="pct"/>
            <w:shd w:val="clear" w:color="auto" w:fill="auto"/>
            <w:tcPrChange w:id="101" w:author="Banerjea, Raja" w:date="2016-06-23T14:53:00Z">
              <w:tcPr>
                <w:tcW w:w="870" w:type="dxa"/>
                <w:shd w:val="clear" w:color="auto" w:fill="auto"/>
              </w:tcPr>
            </w:tcPrChange>
          </w:tcPr>
          <w:p w14:paraId="49A8EBE6" w14:textId="6043DB74" w:rsidR="00E0436F" w:rsidRDefault="00E0436F" w:rsidP="00E0436F">
            <w:pPr>
              <w:jc w:val="right"/>
              <w:rPr>
                <w:rFonts w:ascii="Arial" w:hAnsi="Arial" w:cs="Arial"/>
                <w:sz w:val="20"/>
              </w:rPr>
            </w:pPr>
            <w:r>
              <w:rPr>
                <w:rFonts w:ascii="Arial" w:hAnsi="Arial" w:cs="Arial"/>
                <w:sz w:val="20"/>
              </w:rPr>
              <w:t>21.39</w:t>
            </w:r>
          </w:p>
        </w:tc>
        <w:tc>
          <w:tcPr>
            <w:tcW w:w="1047" w:type="pct"/>
            <w:gridSpan w:val="3"/>
            <w:shd w:val="clear" w:color="auto" w:fill="auto"/>
            <w:tcPrChange w:id="102" w:author="Banerjea, Raja" w:date="2016-06-23T14:53:00Z">
              <w:tcPr>
                <w:tcW w:w="2301" w:type="dxa"/>
                <w:gridSpan w:val="3"/>
                <w:shd w:val="clear" w:color="auto" w:fill="auto"/>
              </w:tcPr>
            </w:tcPrChange>
          </w:tcPr>
          <w:p w14:paraId="706EBE8E" w14:textId="2646E91A" w:rsidR="00E0436F" w:rsidRDefault="00E0436F" w:rsidP="00E0436F">
            <w:pPr>
              <w:rPr>
                <w:rFonts w:ascii="Arial" w:hAnsi="Arial" w:cs="Arial"/>
                <w:sz w:val="20"/>
              </w:rPr>
            </w:pPr>
            <w:r>
              <w:rPr>
                <w:rFonts w:ascii="Arial" w:hAnsi="Arial" w:cs="Arial"/>
                <w:sz w:val="20"/>
              </w:rPr>
              <w:t>It is not clear whether several Trigger frames can be transmitted in one PPDU</w:t>
            </w:r>
          </w:p>
        </w:tc>
        <w:tc>
          <w:tcPr>
            <w:tcW w:w="1528" w:type="pct"/>
            <w:shd w:val="clear" w:color="auto" w:fill="auto"/>
            <w:tcPrChange w:id="103" w:author="Banerjea, Raja" w:date="2016-06-23T14:53:00Z">
              <w:tcPr>
                <w:tcW w:w="3359" w:type="dxa"/>
                <w:shd w:val="clear" w:color="auto" w:fill="auto"/>
              </w:tcPr>
            </w:tcPrChange>
          </w:tcPr>
          <w:p w14:paraId="639142EC" w14:textId="09695CDF" w:rsidR="00E0436F" w:rsidRDefault="00E0436F" w:rsidP="00E0436F">
            <w:pPr>
              <w:rPr>
                <w:rFonts w:ascii="Arial" w:hAnsi="Arial" w:cs="Arial"/>
                <w:sz w:val="20"/>
              </w:rPr>
            </w:pPr>
            <w:r>
              <w:rPr>
                <w:rFonts w:ascii="Arial" w:hAnsi="Arial" w:cs="Arial"/>
                <w:sz w:val="20"/>
              </w:rPr>
              <w:t>Either forbid to use multiple Trigger frames in one PPDU or add a restriction that for all Trigger frames inside one PPDU, any value of User Identifier except for the value which corresponds to the random access may be used only once.</w:t>
            </w:r>
          </w:p>
        </w:tc>
        <w:tc>
          <w:tcPr>
            <w:tcW w:w="927" w:type="pct"/>
            <w:shd w:val="clear" w:color="auto" w:fill="auto"/>
            <w:tcPrChange w:id="104" w:author="Banerjea, Raja" w:date="2016-06-23T14:53:00Z">
              <w:tcPr>
                <w:tcW w:w="2037" w:type="dxa"/>
                <w:shd w:val="clear" w:color="auto" w:fill="auto"/>
              </w:tcPr>
            </w:tcPrChange>
          </w:tcPr>
          <w:p w14:paraId="56C142F5" w14:textId="5DB7FCAB" w:rsidR="00E0436F" w:rsidRDefault="007103AE" w:rsidP="007103AE">
            <w:pPr>
              <w:rPr>
                <w:rFonts w:ascii="Arial" w:hAnsi="Arial" w:cs="Arial"/>
                <w:sz w:val="20"/>
              </w:rPr>
            </w:pPr>
            <w:r>
              <w:rPr>
                <w:rFonts w:ascii="Arial" w:hAnsi="Arial" w:cs="Arial"/>
                <w:sz w:val="20"/>
              </w:rPr>
              <w:t>Rejected</w:t>
            </w:r>
            <w:ins w:id="105" w:author="Banerjea, Raja" w:date="2016-05-03T16:55:00Z">
              <w:r>
                <w:rPr>
                  <w:rFonts w:ascii="Arial" w:hAnsi="Arial" w:cs="Arial"/>
                  <w:sz w:val="20"/>
                </w:rPr>
                <w:t>.</w:t>
              </w:r>
            </w:ins>
            <w:r w:rsidR="00E0436F">
              <w:rPr>
                <w:rFonts w:ascii="Arial" w:hAnsi="Arial" w:cs="Arial"/>
                <w:sz w:val="20"/>
              </w:rPr>
              <w:br/>
              <w:t xml:space="preserve">If the Trigger information is in HE Variant of the HT Control frame then it is the same for all MPDUs in the A-MPDU. If the Trigger information is in a Trigger Frame. In section 25.5.2.2.1 "Rules for soliciting UL MU frames" it also says that the two frame Trigger frame with per user information and Trigger information field in the MAC header should </w:t>
            </w:r>
            <w:r w:rsidR="00E0436F">
              <w:rPr>
                <w:rFonts w:ascii="Arial" w:hAnsi="Arial" w:cs="Arial"/>
                <w:sz w:val="20"/>
              </w:rPr>
              <w:lastRenderedPageBreak/>
              <w:t>not be contained in the same A-MPDU. Also the Trigger frame should be the first frame in the A-MPDU.</w:t>
            </w:r>
            <w:r w:rsidR="00E0436F">
              <w:rPr>
                <w:rFonts w:ascii="Arial" w:hAnsi="Arial" w:cs="Arial"/>
                <w:sz w:val="20"/>
              </w:rPr>
              <w:br/>
            </w:r>
          </w:p>
        </w:tc>
      </w:tr>
      <w:tr w:rsidR="00E0436F" w14:paraId="793A78F4" w14:textId="77777777" w:rsidTr="00FB0478">
        <w:trPr>
          <w:trHeight w:val="935"/>
          <w:trPrChange w:id="106" w:author="Banerjea, Raja" w:date="2016-06-23T14:53:00Z">
            <w:trPr>
              <w:trHeight w:val="935"/>
            </w:trPr>
          </w:trPrChange>
        </w:trPr>
        <w:tc>
          <w:tcPr>
            <w:tcW w:w="377" w:type="pct"/>
            <w:shd w:val="clear" w:color="auto" w:fill="auto"/>
            <w:tcPrChange w:id="107" w:author="Banerjea, Raja" w:date="2016-06-23T14:53:00Z">
              <w:tcPr>
                <w:tcW w:w="828" w:type="dxa"/>
                <w:shd w:val="clear" w:color="auto" w:fill="auto"/>
              </w:tcPr>
            </w:tcPrChange>
          </w:tcPr>
          <w:p w14:paraId="2475587A" w14:textId="29778CC4" w:rsidR="00E0436F" w:rsidRDefault="00E0436F" w:rsidP="00E0436F">
            <w:pPr>
              <w:jc w:val="right"/>
              <w:rPr>
                <w:rFonts w:ascii="Arial" w:hAnsi="Arial" w:cs="Arial"/>
                <w:sz w:val="20"/>
              </w:rPr>
            </w:pPr>
            <w:r>
              <w:rPr>
                <w:rFonts w:ascii="Arial" w:hAnsi="Arial" w:cs="Arial"/>
                <w:sz w:val="20"/>
              </w:rPr>
              <w:lastRenderedPageBreak/>
              <w:t>661</w:t>
            </w:r>
          </w:p>
        </w:tc>
        <w:tc>
          <w:tcPr>
            <w:tcW w:w="726" w:type="pct"/>
            <w:shd w:val="clear" w:color="auto" w:fill="auto"/>
            <w:tcPrChange w:id="108" w:author="Banerjea, Raja" w:date="2016-06-23T14:53:00Z">
              <w:tcPr>
                <w:tcW w:w="1595" w:type="dxa"/>
                <w:shd w:val="clear" w:color="auto" w:fill="auto"/>
              </w:tcPr>
            </w:tcPrChange>
          </w:tcPr>
          <w:p w14:paraId="44D01211" w14:textId="4FB9B648" w:rsidR="00E0436F" w:rsidRDefault="00E0436F" w:rsidP="00E0436F">
            <w:pPr>
              <w:rPr>
                <w:rFonts w:ascii="Arial" w:hAnsi="Arial" w:cs="Arial"/>
                <w:sz w:val="20"/>
              </w:rPr>
            </w:pPr>
            <w:r>
              <w:rPr>
                <w:rFonts w:ascii="Arial" w:hAnsi="Arial" w:cs="Arial"/>
                <w:sz w:val="20"/>
              </w:rPr>
              <w:t>Huizhao Wang</w:t>
            </w:r>
          </w:p>
        </w:tc>
        <w:tc>
          <w:tcPr>
            <w:tcW w:w="396" w:type="pct"/>
            <w:shd w:val="clear" w:color="auto" w:fill="auto"/>
            <w:tcPrChange w:id="109" w:author="Banerjea, Raja" w:date="2016-06-23T14:53:00Z">
              <w:tcPr>
                <w:tcW w:w="870" w:type="dxa"/>
                <w:shd w:val="clear" w:color="auto" w:fill="auto"/>
              </w:tcPr>
            </w:tcPrChange>
          </w:tcPr>
          <w:p w14:paraId="7D51F688" w14:textId="2292BF60" w:rsidR="00E0436F" w:rsidRDefault="00E0436F" w:rsidP="00E0436F">
            <w:pPr>
              <w:jc w:val="right"/>
              <w:rPr>
                <w:rFonts w:ascii="Arial" w:hAnsi="Arial" w:cs="Arial"/>
                <w:sz w:val="20"/>
              </w:rPr>
            </w:pPr>
            <w:r>
              <w:rPr>
                <w:rFonts w:ascii="Arial" w:hAnsi="Arial" w:cs="Arial"/>
                <w:sz w:val="20"/>
              </w:rPr>
              <w:t>20.07</w:t>
            </w:r>
          </w:p>
        </w:tc>
        <w:tc>
          <w:tcPr>
            <w:tcW w:w="1047" w:type="pct"/>
            <w:gridSpan w:val="3"/>
            <w:shd w:val="clear" w:color="auto" w:fill="auto"/>
            <w:tcPrChange w:id="110" w:author="Banerjea, Raja" w:date="2016-06-23T14:53:00Z">
              <w:tcPr>
                <w:tcW w:w="2301" w:type="dxa"/>
                <w:gridSpan w:val="3"/>
                <w:shd w:val="clear" w:color="auto" w:fill="auto"/>
              </w:tcPr>
            </w:tcPrChange>
          </w:tcPr>
          <w:p w14:paraId="4C6BAFE0" w14:textId="72C489D5" w:rsidR="00E0436F" w:rsidRDefault="00E0436F" w:rsidP="00E0436F">
            <w:pPr>
              <w:rPr>
                <w:rFonts w:ascii="Arial" w:hAnsi="Arial" w:cs="Arial"/>
                <w:sz w:val="20"/>
              </w:rPr>
            </w:pPr>
            <w:r>
              <w:rPr>
                <w:rFonts w:ascii="Arial" w:hAnsi="Arial" w:cs="Arial"/>
                <w:sz w:val="20"/>
              </w:rPr>
              <w:t>Move the Trigger Type as the first subfield inside the Common Info field, so that all the other subfields can be optional</w:t>
            </w:r>
          </w:p>
        </w:tc>
        <w:tc>
          <w:tcPr>
            <w:tcW w:w="1528" w:type="pct"/>
            <w:shd w:val="clear" w:color="auto" w:fill="auto"/>
            <w:tcPrChange w:id="111" w:author="Banerjea, Raja" w:date="2016-06-23T14:53:00Z">
              <w:tcPr>
                <w:tcW w:w="3359" w:type="dxa"/>
                <w:shd w:val="clear" w:color="auto" w:fill="auto"/>
              </w:tcPr>
            </w:tcPrChange>
          </w:tcPr>
          <w:p w14:paraId="5A46F093" w14:textId="78E8A6EA" w:rsidR="00E0436F" w:rsidRDefault="00E0436F" w:rsidP="00E0436F">
            <w:pPr>
              <w:rPr>
                <w:rFonts w:ascii="Arial" w:hAnsi="Arial" w:cs="Arial"/>
                <w:sz w:val="20"/>
              </w:rPr>
            </w:pPr>
            <w:r>
              <w:rPr>
                <w:rFonts w:ascii="Arial" w:hAnsi="Arial" w:cs="Arial"/>
                <w:sz w:val="20"/>
              </w:rPr>
              <w:t>Change the Common Info field define as: Trigger_Type | Length | Cascade | CS | CP/LTF |Trigger_Dependent_Common_Info</w:t>
            </w:r>
          </w:p>
        </w:tc>
        <w:tc>
          <w:tcPr>
            <w:tcW w:w="927" w:type="pct"/>
            <w:shd w:val="clear" w:color="auto" w:fill="auto"/>
            <w:tcPrChange w:id="112" w:author="Banerjea, Raja" w:date="2016-06-23T14:53:00Z">
              <w:tcPr>
                <w:tcW w:w="2037" w:type="dxa"/>
                <w:shd w:val="clear" w:color="auto" w:fill="auto"/>
              </w:tcPr>
            </w:tcPrChange>
          </w:tcPr>
          <w:p w14:paraId="6E882D30" w14:textId="29A1BDE7" w:rsidR="00E0436F" w:rsidRDefault="007103AE" w:rsidP="002F793E">
            <w:pPr>
              <w:rPr>
                <w:rFonts w:ascii="Arial" w:hAnsi="Arial" w:cs="Arial"/>
                <w:sz w:val="20"/>
              </w:rPr>
            </w:pPr>
            <w:r>
              <w:rPr>
                <w:rFonts w:ascii="Arial" w:hAnsi="Arial" w:cs="Arial"/>
                <w:sz w:val="20"/>
              </w:rPr>
              <w:t>Accepted</w:t>
            </w:r>
            <w:r w:rsidR="00E0436F">
              <w:rPr>
                <w:rFonts w:ascii="Arial" w:hAnsi="Arial" w:cs="Arial"/>
                <w:sz w:val="20"/>
              </w:rPr>
              <w:t xml:space="preserve">. </w:t>
            </w:r>
            <w:r w:rsidR="00E0436F">
              <w:rPr>
                <w:rFonts w:ascii="Arial" w:hAnsi="Arial" w:cs="Arial"/>
                <w:sz w:val="20"/>
              </w:rPr>
              <w:br/>
            </w:r>
          </w:p>
        </w:tc>
      </w:tr>
      <w:tr w:rsidR="00E0436F" w14:paraId="739D50D7" w14:textId="77777777" w:rsidTr="00FB0478">
        <w:trPr>
          <w:trHeight w:val="935"/>
          <w:trPrChange w:id="113" w:author="Banerjea, Raja" w:date="2016-06-23T14:53:00Z">
            <w:trPr>
              <w:trHeight w:val="935"/>
            </w:trPr>
          </w:trPrChange>
        </w:trPr>
        <w:tc>
          <w:tcPr>
            <w:tcW w:w="377" w:type="pct"/>
            <w:shd w:val="clear" w:color="auto" w:fill="auto"/>
            <w:tcPrChange w:id="114" w:author="Banerjea, Raja" w:date="2016-06-23T14:53:00Z">
              <w:tcPr>
                <w:tcW w:w="828" w:type="dxa"/>
                <w:shd w:val="clear" w:color="auto" w:fill="auto"/>
              </w:tcPr>
            </w:tcPrChange>
          </w:tcPr>
          <w:p w14:paraId="04B78075" w14:textId="50567146" w:rsidR="00E0436F" w:rsidRDefault="00E0436F" w:rsidP="00E0436F">
            <w:pPr>
              <w:jc w:val="right"/>
              <w:rPr>
                <w:rFonts w:ascii="Arial" w:hAnsi="Arial" w:cs="Arial"/>
                <w:sz w:val="20"/>
              </w:rPr>
            </w:pPr>
            <w:r>
              <w:rPr>
                <w:rFonts w:ascii="Arial" w:hAnsi="Arial" w:cs="Arial"/>
                <w:sz w:val="20"/>
              </w:rPr>
              <w:t>662</w:t>
            </w:r>
          </w:p>
        </w:tc>
        <w:tc>
          <w:tcPr>
            <w:tcW w:w="726" w:type="pct"/>
            <w:shd w:val="clear" w:color="auto" w:fill="auto"/>
            <w:tcPrChange w:id="115" w:author="Banerjea, Raja" w:date="2016-06-23T14:53:00Z">
              <w:tcPr>
                <w:tcW w:w="1595" w:type="dxa"/>
                <w:shd w:val="clear" w:color="auto" w:fill="auto"/>
              </w:tcPr>
            </w:tcPrChange>
          </w:tcPr>
          <w:p w14:paraId="0EC7AECC" w14:textId="1F44786D" w:rsidR="00E0436F" w:rsidRDefault="00E0436F" w:rsidP="00E0436F">
            <w:pPr>
              <w:rPr>
                <w:rFonts w:ascii="Arial" w:hAnsi="Arial" w:cs="Arial"/>
                <w:sz w:val="20"/>
              </w:rPr>
            </w:pPr>
            <w:r>
              <w:rPr>
                <w:rFonts w:ascii="Arial" w:hAnsi="Arial" w:cs="Arial"/>
                <w:sz w:val="20"/>
              </w:rPr>
              <w:t>Huizhao Wang</w:t>
            </w:r>
          </w:p>
        </w:tc>
        <w:tc>
          <w:tcPr>
            <w:tcW w:w="396" w:type="pct"/>
            <w:shd w:val="clear" w:color="auto" w:fill="auto"/>
            <w:tcPrChange w:id="116" w:author="Banerjea, Raja" w:date="2016-06-23T14:53:00Z">
              <w:tcPr>
                <w:tcW w:w="870" w:type="dxa"/>
                <w:shd w:val="clear" w:color="auto" w:fill="auto"/>
              </w:tcPr>
            </w:tcPrChange>
          </w:tcPr>
          <w:p w14:paraId="1D89749F" w14:textId="20CCB9F4" w:rsidR="00E0436F" w:rsidRDefault="00E0436F" w:rsidP="00E0436F">
            <w:pPr>
              <w:jc w:val="right"/>
              <w:rPr>
                <w:rFonts w:ascii="Arial" w:hAnsi="Arial" w:cs="Arial"/>
                <w:sz w:val="20"/>
              </w:rPr>
            </w:pPr>
            <w:r>
              <w:rPr>
                <w:rFonts w:ascii="Arial" w:hAnsi="Arial" w:cs="Arial"/>
                <w:sz w:val="20"/>
              </w:rPr>
              <w:t>21.22</w:t>
            </w:r>
          </w:p>
        </w:tc>
        <w:tc>
          <w:tcPr>
            <w:tcW w:w="1047" w:type="pct"/>
            <w:gridSpan w:val="3"/>
            <w:shd w:val="clear" w:color="auto" w:fill="auto"/>
            <w:tcPrChange w:id="117" w:author="Banerjea, Raja" w:date="2016-06-23T14:53:00Z">
              <w:tcPr>
                <w:tcW w:w="2301" w:type="dxa"/>
                <w:gridSpan w:val="3"/>
                <w:shd w:val="clear" w:color="auto" w:fill="auto"/>
              </w:tcPr>
            </w:tcPrChange>
          </w:tcPr>
          <w:p w14:paraId="3D4BA731" w14:textId="69067CA3" w:rsidR="00E0436F" w:rsidRDefault="00E0436F" w:rsidP="00E0436F">
            <w:pPr>
              <w:rPr>
                <w:rFonts w:ascii="Arial" w:hAnsi="Arial" w:cs="Arial"/>
                <w:sz w:val="20"/>
              </w:rPr>
            </w:pPr>
            <w:r>
              <w:rPr>
                <w:rFonts w:ascii="Arial" w:hAnsi="Arial" w:cs="Arial"/>
                <w:sz w:val="20"/>
              </w:rPr>
              <w:t>Trigger Random Access type is missing</w:t>
            </w:r>
          </w:p>
        </w:tc>
        <w:tc>
          <w:tcPr>
            <w:tcW w:w="1528" w:type="pct"/>
            <w:shd w:val="clear" w:color="auto" w:fill="auto"/>
            <w:tcPrChange w:id="118" w:author="Banerjea, Raja" w:date="2016-06-23T14:53:00Z">
              <w:tcPr>
                <w:tcW w:w="3359" w:type="dxa"/>
                <w:shd w:val="clear" w:color="auto" w:fill="auto"/>
              </w:tcPr>
            </w:tcPrChange>
          </w:tcPr>
          <w:p w14:paraId="1A59DBD1" w14:textId="38E85F7E" w:rsidR="00E0436F" w:rsidRDefault="00E0436F" w:rsidP="00E0436F">
            <w:pPr>
              <w:rPr>
                <w:rFonts w:ascii="Arial" w:hAnsi="Arial" w:cs="Arial"/>
                <w:sz w:val="20"/>
              </w:rPr>
            </w:pPr>
            <w:r>
              <w:rPr>
                <w:rFonts w:ascii="Arial" w:hAnsi="Arial" w:cs="Arial"/>
                <w:sz w:val="20"/>
              </w:rPr>
              <w:t>Add Trigger Random Access type into Table 9-ax2</w:t>
            </w:r>
          </w:p>
        </w:tc>
        <w:tc>
          <w:tcPr>
            <w:tcW w:w="927" w:type="pct"/>
            <w:shd w:val="clear" w:color="auto" w:fill="auto"/>
            <w:tcPrChange w:id="119" w:author="Banerjea, Raja" w:date="2016-06-23T14:53:00Z">
              <w:tcPr>
                <w:tcW w:w="2037" w:type="dxa"/>
                <w:shd w:val="clear" w:color="auto" w:fill="auto"/>
              </w:tcPr>
            </w:tcPrChange>
          </w:tcPr>
          <w:p w14:paraId="6CD46CB3" w14:textId="77777777" w:rsidR="00801C95" w:rsidRDefault="00801C95" w:rsidP="00801C95">
            <w:pPr>
              <w:rPr>
                <w:ins w:id="120" w:author="Banerjea, Raja" w:date="2016-06-02T16:23:00Z"/>
                <w:rFonts w:ascii="Arial" w:hAnsi="Arial" w:cs="Arial"/>
                <w:sz w:val="20"/>
              </w:rPr>
            </w:pPr>
            <w:ins w:id="121" w:author="Banerjea, Raja" w:date="2016-06-02T16:23:00Z">
              <w:r>
                <w:rPr>
                  <w:rFonts w:ascii="Arial" w:hAnsi="Arial" w:cs="Arial"/>
                  <w:sz w:val="20"/>
                </w:rPr>
                <w:t>Revised</w:t>
              </w:r>
            </w:ins>
          </w:p>
          <w:p w14:paraId="2C5B0770" w14:textId="77777777" w:rsidR="00801C95" w:rsidRDefault="00801C95" w:rsidP="00801C95">
            <w:pPr>
              <w:rPr>
                <w:ins w:id="122" w:author="Banerjea, Raja" w:date="2016-06-02T16:23:00Z"/>
                <w:rFonts w:ascii="Arial" w:hAnsi="Arial" w:cs="Arial"/>
                <w:sz w:val="20"/>
              </w:rPr>
            </w:pPr>
          </w:p>
          <w:p w14:paraId="6079B3C7" w14:textId="3B3929A2" w:rsidR="007103AE" w:rsidDel="00801C95" w:rsidRDefault="00801C95" w:rsidP="00801C95">
            <w:pPr>
              <w:rPr>
                <w:del w:id="123" w:author="Banerjea, Raja" w:date="2016-06-02T16:23:00Z"/>
                <w:rFonts w:ascii="Arial" w:hAnsi="Arial" w:cs="Arial"/>
                <w:sz w:val="20"/>
              </w:rPr>
            </w:pPr>
            <w:ins w:id="124" w:author="Banerjea, Raja" w:date="2016-06-02T16:23:00Z">
              <w:r>
                <w:rPr>
                  <w:rFonts w:ascii="Arial" w:hAnsi="Arial" w:cs="Arial"/>
                  <w:sz w:val="20"/>
                </w:rPr>
                <w:t>There is no trigger Random accesss tuype though there is an AID that identifies a random RU (AID equal to 0 as motioned in May)</w:t>
              </w:r>
            </w:ins>
            <w:del w:id="125" w:author="Banerjea, Raja" w:date="2016-06-02T16:23:00Z">
              <w:r w:rsidR="007103AE" w:rsidDel="00801C95">
                <w:rPr>
                  <w:rFonts w:ascii="Arial" w:hAnsi="Arial" w:cs="Arial"/>
                  <w:sz w:val="20"/>
                </w:rPr>
                <w:delText>Rejected.</w:delText>
              </w:r>
            </w:del>
          </w:p>
          <w:p w14:paraId="0452B2AD" w14:textId="78D70B2B" w:rsidR="00E0436F" w:rsidRDefault="007103AE" w:rsidP="007103AE">
            <w:pPr>
              <w:rPr>
                <w:rFonts w:ascii="Arial" w:hAnsi="Arial" w:cs="Arial"/>
                <w:sz w:val="20"/>
              </w:rPr>
            </w:pPr>
            <w:del w:id="126" w:author="Banerjea, Raja" w:date="2016-06-02T16:23:00Z">
              <w:r w:rsidDel="00801C95">
                <w:rPr>
                  <w:rFonts w:ascii="Arial" w:hAnsi="Arial" w:cs="Arial"/>
                  <w:sz w:val="20"/>
                </w:rPr>
                <w:delText>See reasoning in CID 558</w:delText>
              </w:r>
            </w:del>
          </w:p>
        </w:tc>
      </w:tr>
      <w:tr w:rsidR="00E0436F" w14:paraId="5EE0F8A6" w14:textId="77777777" w:rsidTr="00FB0478">
        <w:trPr>
          <w:trHeight w:val="935"/>
          <w:trPrChange w:id="127" w:author="Banerjea, Raja" w:date="2016-06-23T14:53:00Z">
            <w:trPr>
              <w:trHeight w:val="935"/>
            </w:trPr>
          </w:trPrChange>
        </w:trPr>
        <w:tc>
          <w:tcPr>
            <w:tcW w:w="377" w:type="pct"/>
            <w:shd w:val="clear" w:color="auto" w:fill="auto"/>
            <w:tcPrChange w:id="128" w:author="Banerjea, Raja" w:date="2016-06-23T14:53:00Z">
              <w:tcPr>
                <w:tcW w:w="828" w:type="dxa"/>
                <w:shd w:val="clear" w:color="auto" w:fill="auto"/>
              </w:tcPr>
            </w:tcPrChange>
          </w:tcPr>
          <w:p w14:paraId="571CE0FD" w14:textId="578ADF1A" w:rsidR="00E0436F" w:rsidRDefault="00E0436F" w:rsidP="00E0436F">
            <w:pPr>
              <w:jc w:val="right"/>
              <w:rPr>
                <w:rFonts w:ascii="Arial" w:hAnsi="Arial" w:cs="Arial"/>
                <w:sz w:val="20"/>
              </w:rPr>
            </w:pPr>
            <w:r>
              <w:rPr>
                <w:rFonts w:ascii="Arial" w:hAnsi="Arial" w:cs="Arial"/>
                <w:sz w:val="20"/>
              </w:rPr>
              <w:t>663</w:t>
            </w:r>
          </w:p>
        </w:tc>
        <w:tc>
          <w:tcPr>
            <w:tcW w:w="726" w:type="pct"/>
            <w:shd w:val="clear" w:color="auto" w:fill="auto"/>
            <w:tcPrChange w:id="129" w:author="Banerjea, Raja" w:date="2016-06-23T14:53:00Z">
              <w:tcPr>
                <w:tcW w:w="1595" w:type="dxa"/>
                <w:shd w:val="clear" w:color="auto" w:fill="auto"/>
              </w:tcPr>
            </w:tcPrChange>
          </w:tcPr>
          <w:p w14:paraId="09F038A8" w14:textId="059DD7B8" w:rsidR="00E0436F" w:rsidRDefault="00E0436F" w:rsidP="00E0436F">
            <w:pPr>
              <w:rPr>
                <w:rFonts w:ascii="Arial" w:hAnsi="Arial" w:cs="Arial"/>
                <w:sz w:val="20"/>
              </w:rPr>
            </w:pPr>
            <w:r>
              <w:rPr>
                <w:rFonts w:ascii="Arial" w:hAnsi="Arial" w:cs="Arial"/>
                <w:sz w:val="20"/>
              </w:rPr>
              <w:t>Huizhao Wang</w:t>
            </w:r>
          </w:p>
        </w:tc>
        <w:tc>
          <w:tcPr>
            <w:tcW w:w="396" w:type="pct"/>
            <w:shd w:val="clear" w:color="auto" w:fill="auto"/>
            <w:tcPrChange w:id="130" w:author="Banerjea, Raja" w:date="2016-06-23T14:53:00Z">
              <w:tcPr>
                <w:tcW w:w="870" w:type="dxa"/>
                <w:shd w:val="clear" w:color="auto" w:fill="auto"/>
              </w:tcPr>
            </w:tcPrChange>
          </w:tcPr>
          <w:p w14:paraId="5FBA4A57" w14:textId="13695735" w:rsidR="00E0436F" w:rsidRDefault="00E0436F" w:rsidP="00E0436F">
            <w:pPr>
              <w:jc w:val="right"/>
              <w:rPr>
                <w:rFonts w:ascii="Arial" w:hAnsi="Arial" w:cs="Arial"/>
                <w:sz w:val="20"/>
              </w:rPr>
            </w:pPr>
            <w:r>
              <w:rPr>
                <w:rFonts w:ascii="Arial" w:hAnsi="Arial" w:cs="Arial"/>
                <w:sz w:val="20"/>
              </w:rPr>
              <w:t>21.31</w:t>
            </w:r>
          </w:p>
        </w:tc>
        <w:tc>
          <w:tcPr>
            <w:tcW w:w="1047" w:type="pct"/>
            <w:gridSpan w:val="3"/>
            <w:shd w:val="clear" w:color="auto" w:fill="auto"/>
            <w:tcPrChange w:id="131" w:author="Banerjea, Raja" w:date="2016-06-23T14:53:00Z">
              <w:tcPr>
                <w:tcW w:w="2301" w:type="dxa"/>
                <w:gridSpan w:val="3"/>
                <w:shd w:val="clear" w:color="auto" w:fill="auto"/>
              </w:tcPr>
            </w:tcPrChange>
          </w:tcPr>
          <w:p w14:paraId="08C2C61F" w14:textId="4B4349EB" w:rsidR="00E0436F" w:rsidRDefault="00E0436F" w:rsidP="00E0436F">
            <w:pPr>
              <w:rPr>
                <w:rFonts w:ascii="Arial" w:hAnsi="Arial" w:cs="Arial"/>
                <w:sz w:val="20"/>
              </w:rPr>
            </w:pPr>
            <w:r>
              <w:rPr>
                <w:rFonts w:ascii="Arial" w:hAnsi="Arial" w:cs="Arial"/>
                <w:sz w:val="20"/>
              </w:rPr>
              <w:t>Incosistence of AID field length: AID field is definded as 2 bytes, but throughout 11ax draft, some places it is defined as 12 bits field, some places it is defined as 11 bits field. Because the AID may be used for many different purpose: signaling a group of STAs, etc. We need to make all the AID fields to be 2 bytes, so that there will be enough bits available to serve the different purposes.</w:t>
            </w:r>
          </w:p>
        </w:tc>
        <w:tc>
          <w:tcPr>
            <w:tcW w:w="1528" w:type="pct"/>
            <w:shd w:val="clear" w:color="auto" w:fill="auto"/>
            <w:tcPrChange w:id="132" w:author="Banerjea, Raja" w:date="2016-06-23T14:53:00Z">
              <w:tcPr>
                <w:tcW w:w="3359" w:type="dxa"/>
                <w:shd w:val="clear" w:color="auto" w:fill="auto"/>
              </w:tcPr>
            </w:tcPrChange>
          </w:tcPr>
          <w:p w14:paraId="333756EC" w14:textId="6F77A904" w:rsidR="00E0436F" w:rsidRDefault="00E0436F" w:rsidP="00E0436F">
            <w:pPr>
              <w:rPr>
                <w:rFonts w:ascii="Arial" w:hAnsi="Arial" w:cs="Arial"/>
                <w:sz w:val="20"/>
              </w:rPr>
            </w:pPr>
            <w:r>
              <w:rPr>
                <w:rFonts w:ascii="Arial" w:hAnsi="Arial" w:cs="Arial"/>
                <w:sz w:val="20"/>
              </w:rPr>
              <w:t>Make the User Identifer subfield as 16bits width</w:t>
            </w:r>
          </w:p>
        </w:tc>
        <w:tc>
          <w:tcPr>
            <w:tcW w:w="927" w:type="pct"/>
            <w:shd w:val="clear" w:color="auto" w:fill="auto"/>
            <w:tcPrChange w:id="133" w:author="Banerjea, Raja" w:date="2016-06-23T14:53:00Z">
              <w:tcPr>
                <w:tcW w:w="2037" w:type="dxa"/>
                <w:shd w:val="clear" w:color="auto" w:fill="auto"/>
              </w:tcPr>
            </w:tcPrChange>
          </w:tcPr>
          <w:p w14:paraId="6D0E7665" w14:textId="58A14CB1" w:rsidR="00E0436F" w:rsidRDefault="007103AE" w:rsidP="007103AE">
            <w:pPr>
              <w:rPr>
                <w:rFonts w:ascii="Arial" w:hAnsi="Arial" w:cs="Arial"/>
                <w:sz w:val="20"/>
              </w:rPr>
            </w:pPr>
            <w:del w:id="134" w:author="Banerjea, Raja" w:date="2016-06-02T16:23:00Z">
              <w:r w:rsidDel="00801C95">
                <w:rPr>
                  <w:rFonts w:ascii="Arial" w:hAnsi="Arial" w:cs="Arial"/>
                  <w:sz w:val="20"/>
                </w:rPr>
                <w:delText>Accepted Modified.</w:delText>
              </w:r>
              <w:r w:rsidR="00E0436F" w:rsidDel="00801C95">
                <w:rPr>
                  <w:rFonts w:ascii="Arial" w:hAnsi="Arial" w:cs="Arial"/>
                  <w:sz w:val="20"/>
                </w:rPr>
                <w:delText>.</w:delText>
              </w:r>
            </w:del>
            <w:ins w:id="135" w:author="Banerjea, Raja" w:date="2016-06-02T16:23:00Z">
              <w:r w:rsidR="00801C95">
                <w:rPr>
                  <w:rFonts w:ascii="Arial" w:hAnsi="Arial" w:cs="Arial"/>
                  <w:sz w:val="20"/>
                </w:rPr>
                <w:t>Revised.</w:t>
              </w:r>
            </w:ins>
            <w:r w:rsidR="00E0436F">
              <w:rPr>
                <w:rFonts w:ascii="Arial" w:hAnsi="Arial" w:cs="Arial"/>
                <w:sz w:val="20"/>
              </w:rPr>
              <w:br/>
            </w:r>
            <w:r>
              <w:rPr>
                <w:rFonts w:ascii="Arial" w:hAnsi="Arial" w:cs="Arial"/>
                <w:sz w:val="20"/>
              </w:rPr>
              <w:t>Rename AID to AID12.</w:t>
            </w:r>
          </w:p>
        </w:tc>
      </w:tr>
      <w:tr w:rsidR="00E0436F" w14:paraId="2E0405E7" w14:textId="77777777" w:rsidTr="00FB0478">
        <w:trPr>
          <w:trHeight w:val="935"/>
          <w:trPrChange w:id="136" w:author="Banerjea, Raja" w:date="2016-06-23T14:53:00Z">
            <w:trPr>
              <w:trHeight w:val="935"/>
            </w:trPr>
          </w:trPrChange>
        </w:trPr>
        <w:tc>
          <w:tcPr>
            <w:tcW w:w="377" w:type="pct"/>
            <w:shd w:val="clear" w:color="auto" w:fill="auto"/>
            <w:tcPrChange w:id="137" w:author="Banerjea, Raja" w:date="2016-06-23T14:53:00Z">
              <w:tcPr>
                <w:tcW w:w="828" w:type="dxa"/>
                <w:shd w:val="clear" w:color="auto" w:fill="auto"/>
              </w:tcPr>
            </w:tcPrChange>
          </w:tcPr>
          <w:p w14:paraId="234EB689" w14:textId="4ADC4A30" w:rsidR="00E0436F" w:rsidRDefault="00E0436F" w:rsidP="00E0436F">
            <w:pPr>
              <w:jc w:val="right"/>
              <w:rPr>
                <w:rFonts w:ascii="Arial" w:hAnsi="Arial" w:cs="Arial"/>
                <w:sz w:val="20"/>
              </w:rPr>
            </w:pPr>
            <w:r>
              <w:rPr>
                <w:rFonts w:ascii="Arial" w:hAnsi="Arial" w:cs="Arial"/>
                <w:sz w:val="20"/>
              </w:rPr>
              <w:t>664</w:t>
            </w:r>
          </w:p>
        </w:tc>
        <w:tc>
          <w:tcPr>
            <w:tcW w:w="726" w:type="pct"/>
            <w:shd w:val="clear" w:color="auto" w:fill="auto"/>
            <w:tcPrChange w:id="138" w:author="Banerjea, Raja" w:date="2016-06-23T14:53:00Z">
              <w:tcPr>
                <w:tcW w:w="1595" w:type="dxa"/>
                <w:shd w:val="clear" w:color="auto" w:fill="auto"/>
              </w:tcPr>
            </w:tcPrChange>
          </w:tcPr>
          <w:p w14:paraId="1DBD74D2" w14:textId="0017009D" w:rsidR="00E0436F" w:rsidRDefault="00E0436F" w:rsidP="00E0436F">
            <w:pPr>
              <w:rPr>
                <w:rFonts w:ascii="Arial" w:hAnsi="Arial" w:cs="Arial"/>
                <w:sz w:val="20"/>
              </w:rPr>
            </w:pPr>
            <w:r>
              <w:rPr>
                <w:rFonts w:ascii="Arial" w:hAnsi="Arial" w:cs="Arial"/>
                <w:sz w:val="20"/>
              </w:rPr>
              <w:t>Huizhao Wang</w:t>
            </w:r>
          </w:p>
        </w:tc>
        <w:tc>
          <w:tcPr>
            <w:tcW w:w="396" w:type="pct"/>
            <w:shd w:val="clear" w:color="auto" w:fill="auto"/>
            <w:tcPrChange w:id="139" w:author="Banerjea, Raja" w:date="2016-06-23T14:53:00Z">
              <w:tcPr>
                <w:tcW w:w="870" w:type="dxa"/>
                <w:shd w:val="clear" w:color="auto" w:fill="auto"/>
              </w:tcPr>
            </w:tcPrChange>
          </w:tcPr>
          <w:p w14:paraId="083767F8" w14:textId="0D7F2D1A" w:rsidR="00E0436F" w:rsidRDefault="00E0436F" w:rsidP="00E0436F">
            <w:pPr>
              <w:jc w:val="right"/>
              <w:rPr>
                <w:rFonts w:ascii="Arial" w:hAnsi="Arial" w:cs="Arial"/>
                <w:sz w:val="20"/>
              </w:rPr>
            </w:pPr>
            <w:r>
              <w:rPr>
                <w:rFonts w:ascii="Arial" w:hAnsi="Arial" w:cs="Arial"/>
                <w:sz w:val="20"/>
              </w:rPr>
              <w:t>21.31</w:t>
            </w:r>
          </w:p>
        </w:tc>
        <w:tc>
          <w:tcPr>
            <w:tcW w:w="1047" w:type="pct"/>
            <w:gridSpan w:val="3"/>
            <w:shd w:val="clear" w:color="auto" w:fill="auto"/>
            <w:tcPrChange w:id="140" w:author="Banerjea, Raja" w:date="2016-06-23T14:53:00Z">
              <w:tcPr>
                <w:tcW w:w="2301" w:type="dxa"/>
                <w:gridSpan w:val="3"/>
                <w:shd w:val="clear" w:color="auto" w:fill="auto"/>
              </w:tcPr>
            </w:tcPrChange>
          </w:tcPr>
          <w:p w14:paraId="509C5A1A" w14:textId="62F1FC69" w:rsidR="00E0436F" w:rsidRDefault="00E0436F" w:rsidP="00E0436F">
            <w:pPr>
              <w:rPr>
                <w:rFonts w:ascii="Arial" w:hAnsi="Arial" w:cs="Arial"/>
                <w:sz w:val="20"/>
              </w:rPr>
            </w:pPr>
            <w:r>
              <w:rPr>
                <w:rFonts w:ascii="Arial" w:hAnsi="Arial" w:cs="Arial"/>
                <w:sz w:val="20"/>
              </w:rPr>
              <w:t>Consolidate MCS and SS Allocation into one subfield in Per User Info field (a technical contribution will be followed later)</w:t>
            </w:r>
          </w:p>
        </w:tc>
        <w:tc>
          <w:tcPr>
            <w:tcW w:w="1528" w:type="pct"/>
            <w:shd w:val="clear" w:color="auto" w:fill="auto"/>
            <w:tcPrChange w:id="141" w:author="Banerjea, Raja" w:date="2016-06-23T14:53:00Z">
              <w:tcPr>
                <w:tcW w:w="3359" w:type="dxa"/>
                <w:shd w:val="clear" w:color="auto" w:fill="auto"/>
              </w:tcPr>
            </w:tcPrChange>
          </w:tcPr>
          <w:p w14:paraId="19397C74" w14:textId="786D37F4" w:rsidR="00E0436F" w:rsidRDefault="00E0436F" w:rsidP="00E0436F">
            <w:pPr>
              <w:rPr>
                <w:rFonts w:ascii="Arial" w:hAnsi="Arial" w:cs="Arial"/>
                <w:sz w:val="20"/>
              </w:rPr>
            </w:pPr>
            <w:r>
              <w:rPr>
                <w:rFonts w:ascii="Arial" w:hAnsi="Arial" w:cs="Arial"/>
                <w:sz w:val="20"/>
              </w:rPr>
              <w:t>A technical contribution will be followed later to consolidate MCS and SS Allocation into one subfield with encoding as  SS[4bits: MSB]MCS[4bits:LSB]</w:t>
            </w:r>
          </w:p>
        </w:tc>
        <w:tc>
          <w:tcPr>
            <w:tcW w:w="927" w:type="pct"/>
            <w:shd w:val="clear" w:color="auto" w:fill="auto"/>
            <w:tcPrChange w:id="142" w:author="Banerjea, Raja" w:date="2016-06-23T14:53:00Z">
              <w:tcPr>
                <w:tcW w:w="2037" w:type="dxa"/>
                <w:shd w:val="clear" w:color="auto" w:fill="auto"/>
              </w:tcPr>
            </w:tcPrChange>
          </w:tcPr>
          <w:p w14:paraId="4D681BEC" w14:textId="2C415AC4" w:rsidR="00E0436F" w:rsidRDefault="007103AE" w:rsidP="00E0436F">
            <w:pPr>
              <w:rPr>
                <w:rFonts w:ascii="Arial" w:hAnsi="Arial" w:cs="Arial"/>
                <w:sz w:val="20"/>
              </w:rPr>
            </w:pPr>
            <w:r>
              <w:rPr>
                <w:rFonts w:ascii="Arial" w:hAnsi="Arial" w:cs="Arial"/>
                <w:sz w:val="20"/>
              </w:rPr>
              <w:t>Rejected</w:t>
            </w:r>
            <w:r w:rsidR="00E0436F">
              <w:rPr>
                <w:rFonts w:ascii="Arial" w:hAnsi="Arial" w:cs="Arial"/>
                <w:sz w:val="20"/>
              </w:rPr>
              <w:t>.</w:t>
            </w:r>
            <w:r w:rsidR="00E0436F">
              <w:rPr>
                <w:rFonts w:ascii="Arial" w:hAnsi="Arial" w:cs="Arial"/>
                <w:sz w:val="20"/>
              </w:rPr>
              <w:br/>
              <w:t>The SFD already includes SS and MCS field definition</w:t>
            </w:r>
          </w:p>
        </w:tc>
      </w:tr>
      <w:tr w:rsidR="00E0436F" w14:paraId="3509FF7D" w14:textId="77777777" w:rsidTr="00FB0478">
        <w:trPr>
          <w:trHeight w:val="935"/>
          <w:trPrChange w:id="143" w:author="Banerjea, Raja" w:date="2016-06-23T14:53:00Z">
            <w:trPr>
              <w:trHeight w:val="935"/>
            </w:trPr>
          </w:trPrChange>
        </w:trPr>
        <w:tc>
          <w:tcPr>
            <w:tcW w:w="377" w:type="pct"/>
            <w:shd w:val="clear" w:color="auto" w:fill="auto"/>
            <w:tcPrChange w:id="144" w:author="Banerjea, Raja" w:date="2016-06-23T14:53:00Z">
              <w:tcPr>
                <w:tcW w:w="828" w:type="dxa"/>
                <w:shd w:val="clear" w:color="auto" w:fill="auto"/>
              </w:tcPr>
            </w:tcPrChange>
          </w:tcPr>
          <w:p w14:paraId="4178ED1F" w14:textId="6FDF172F" w:rsidR="00E0436F" w:rsidRDefault="00E0436F" w:rsidP="00E0436F">
            <w:pPr>
              <w:jc w:val="right"/>
              <w:rPr>
                <w:rFonts w:ascii="Arial" w:hAnsi="Arial" w:cs="Arial"/>
                <w:sz w:val="20"/>
              </w:rPr>
            </w:pPr>
            <w:r>
              <w:rPr>
                <w:rFonts w:ascii="Arial" w:hAnsi="Arial" w:cs="Arial"/>
                <w:sz w:val="20"/>
              </w:rPr>
              <w:lastRenderedPageBreak/>
              <w:t>688</w:t>
            </w:r>
          </w:p>
        </w:tc>
        <w:tc>
          <w:tcPr>
            <w:tcW w:w="726" w:type="pct"/>
            <w:shd w:val="clear" w:color="auto" w:fill="auto"/>
            <w:tcPrChange w:id="145" w:author="Banerjea, Raja" w:date="2016-06-23T14:53:00Z">
              <w:tcPr>
                <w:tcW w:w="1595" w:type="dxa"/>
                <w:shd w:val="clear" w:color="auto" w:fill="auto"/>
              </w:tcPr>
            </w:tcPrChange>
          </w:tcPr>
          <w:p w14:paraId="572DA630" w14:textId="5C895843" w:rsidR="00E0436F" w:rsidRDefault="00E0436F" w:rsidP="00E0436F">
            <w:pPr>
              <w:rPr>
                <w:rFonts w:ascii="Arial" w:hAnsi="Arial" w:cs="Arial"/>
                <w:sz w:val="20"/>
              </w:rPr>
            </w:pPr>
            <w:r>
              <w:rPr>
                <w:rFonts w:ascii="Arial" w:hAnsi="Arial" w:cs="Arial"/>
                <w:sz w:val="20"/>
              </w:rPr>
              <w:t>Jae Seung Lee</w:t>
            </w:r>
          </w:p>
        </w:tc>
        <w:tc>
          <w:tcPr>
            <w:tcW w:w="396" w:type="pct"/>
            <w:shd w:val="clear" w:color="auto" w:fill="auto"/>
            <w:tcPrChange w:id="146" w:author="Banerjea, Raja" w:date="2016-06-23T14:53:00Z">
              <w:tcPr>
                <w:tcW w:w="870" w:type="dxa"/>
                <w:shd w:val="clear" w:color="auto" w:fill="auto"/>
              </w:tcPr>
            </w:tcPrChange>
          </w:tcPr>
          <w:p w14:paraId="0D4D56CF" w14:textId="1C0BFBA7" w:rsidR="00E0436F" w:rsidRDefault="00E0436F" w:rsidP="00E0436F">
            <w:pPr>
              <w:jc w:val="right"/>
              <w:rPr>
                <w:rFonts w:ascii="Arial" w:hAnsi="Arial" w:cs="Arial"/>
                <w:sz w:val="20"/>
              </w:rPr>
            </w:pPr>
            <w:r>
              <w:rPr>
                <w:rFonts w:ascii="Arial" w:hAnsi="Arial" w:cs="Arial"/>
                <w:sz w:val="20"/>
              </w:rPr>
              <w:t>19.49</w:t>
            </w:r>
          </w:p>
        </w:tc>
        <w:tc>
          <w:tcPr>
            <w:tcW w:w="1047" w:type="pct"/>
            <w:gridSpan w:val="3"/>
            <w:shd w:val="clear" w:color="auto" w:fill="auto"/>
            <w:tcPrChange w:id="147" w:author="Banerjea, Raja" w:date="2016-06-23T14:53:00Z">
              <w:tcPr>
                <w:tcW w:w="2301" w:type="dxa"/>
                <w:gridSpan w:val="3"/>
                <w:shd w:val="clear" w:color="auto" w:fill="auto"/>
              </w:tcPr>
            </w:tcPrChange>
          </w:tcPr>
          <w:p w14:paraId="6B07EEBB" w14:textId="12C1EC12" w:rsidR="00E0436F" w:rsidRDefault="00E0436F" w:rsidP="00E0436F">
            <w:pPr>
              <w:rPr>
                <w:rFonts w:ascii="Arial" w:hAnsi="Arial" w:cs="Arial"/>
                <w:sz w:val="20"/>
              </w:rPr>
            </w:pPr>
            <w:r>
              <w:rPr>
                <w:rFonts w:ascii="Arial" w:hAnsi="Arial" w:cs="Arial"/>
                <w:sz w:val="20"/>
              </w:rPr>
              <w:t>Too many TBDs in the subclause.</w:t>
            </w:r>
          </w:p>
        </w:tc>
        <w:tc>
          <w:tcPr>
            <w:tcW w:w="1528" w:type="pct"/>
            <w:shd w:val="clear" w:color="auto" w:fill="auto"/>
            <w:tcPrChange w:id="148" w:author="Banerjea, Raja" w:date="2016-06-23T14:53:00Z">
              <w:tcPr>
                <w:tcW w:w="3359" w:type="dxa"/>
                <w:shd w:val="clear" w:color="auto" w:fill="auto"/>
              </w:tcPr>
            </w:tcPrChange>
          </w:tcPr>
          <w:p w14:paraId="2A5E6A3B" w14:textId="348A1D12" w:rsidR="00E0436F" w:rsidRDefault="00E0436F" w:rsidP="00E0436F">
            <w:pPr>
              <w:rPr>
                <w:rFonts w:ascii="Arial" w:hAnsi="Arial" w:cs="Arial"/>
                <w:sz w:val="20"/>
              </w:rPr>
            </w:pPr>
            <w:r>
              <w:rPr>
                <w:rFonts w:ascii="Arial" w:hAnsi="Arial" w:cs="Arial"/>
                <w:sz w:val="20"/>
              </w:rPr>
              <w:t>Update the subclause to remove all the TBDs.</w:t>
            </w:r>
          </w:p>
        </w:tc>
        <w:tc>
          <w:tcPr>
            <w:tcW w:w="927" w:type="pct"/>
            <w:shd w:val="clear" w:color="auto" w:fill="auto"/>
            <w:tcPrChange w:id="149" w:author="Banerjea, Raja" w:date="2016-06-23T14:53:00Z">
              <w:tcPr>
                <w:tcW w:w="2037" w:type="dxa"/>
                <w:shd w:val="clear" w:color="auto" w:fill="auto"/>
              </w:tcPr>
            </w:tcPrChange>
          </w:tcPr>
          <w:p w14:paraId="6243D922" w14:textId="2D09ADEE" w:rsidR="00E0436F" w:rsidRDefault="007103AE" w:rsidP="00E0436F">
            <w:pPr>
              <w:rPr>
                <w:rFonts w:ascii="Arial" w:hAnsi="Arial" w:cs="Arial"/>
                <w:sz w:val="20"/>
              </w:rPr>
            </w:pPr>
            <w:del w:id="150" w:author="Banerjea, Raja" w:date="2016-06-02T16:24:00Z">
              <w:r w:rsidDel="00801C95">
                <w:rPr>
                  <w:rFonts w:ascii="Arial" w:hAnsi="Arial" w:cs="Arial"/>
                  <w:sz w:val="20"/>
                </w:rPr>
                <w:delText>Accepted</w:delText>
              </w:r>
            </w:del>
            <w:ins w:id="151" w:author="Banerjea, Raja" w:date="2016-06-02T16:24:00Z">
              <w:r w:rsidR="00801C95">
                <w:rPr>
                  <w:rFonts w:ascii="Arial" w:hAnsi="Arial" w:cs="Arial"/>
                  <w:sz w:val="20"/>
                </w:rPr>
                <w:t>Revised</w:t>
              </w:r>
            </w:ins>
            <w:r>
              <w:rPr>
                <w:rFonts w:ascii="Arial" w:hAnsi="Arial" w:cs="Arial"/>
                <w:sz w:val="20"/>
              </w:rPr>
              <w:t>.</w:t>
            </w:r>
          </w:p>
          <w:p w14:paraId="031E1B4D" w14:textId="274D4ECF" w:rsidR="007103AE" w:rsidRDefault="007103AE" w:rsidP="00E0436F">
            <w:pPr>
              <w:rPr>
                <w:rFonts w:ascii="Arial" w:hAnsi="Arial" w:cs="Arial"/>
                <w:sz w:val="20"/>
              </w:rPr>
            </w:pPr>
            <w:r>
              <w:rPr>
                <w:rFonts w:ascii="Arial" w:hAnsi="Arial" w:cs="Arial"/>
                <w:sz w:val="20"/>
              </w:rPr>
              <w:t>Some TBDs have been resolved.</w:t>
            </w:r>
          </w:p>
        </w:tc>
      </w:tr>
      <w:tr w:rsidR="005B47CB" w14:paraId="647736C9" w14:textId="77777777" w:rsidTr="00FB0478">
        <w:trPr>
          <w:trHeight w:val="935"/>
          <w:trPrChange w:id="152" w:author="Banerjea, Raja" w:date="2016-06-23T14:53:00Z">
            <w:trPr>
              <w:trHeight w:val="935"/>
            </w:trPr>
          </w:trPrChange>
        </w:trPr>
        <w:tc>
          <w:tcPr>
            <w:tcW w:w="377" w:type="pct"/>
            <w:shd w:val="clear" w:color="auto" w:fill="auto"/>
            <w:tcPrChange w:id="153" w:author="Banerjea, Raja" w:date="2016-06-23T14:53:00Z">
              <w:tcPr>
                <w:tcW w:w="828" w:type="dxa"/>
                <w:shd w:val="clear" w:color="auto" w:fill="auto"/>
              </w:tcPr>
            </w:tcPrChange>
          </w:tcPr>
          <w:p w14:paraId="649E34B4" w14:textId="5CFCA9BD" w:rsidR="005B47CB" w:rsidRDefault="005B47CB" w:rsidP="005B47CB">
            <w:pPr>
              <w:jc w:val="right"/>
              <w:rPr>
                <w:rFonts w:ascii="Arial" w:hAnsi="Arial" w:cs="Arial"/>
                <w:sz w:val="20"/>
              </w:rPr>
            </w:pPr>
            <w:r>
              <w:rPr>
                <w:rFonts w:ascii="Arial" w:hAnsi="Arial" w:cs="Arial"/>
                <w:sz w:val="20"/>
              </w:rPr>
              <w:t>1296</w:t>
            </w:r>
          </w:p>
        </w:tc>
        <w:tc>
          <w:tcPr>
            <w:tcW w:w="726" w:type="pct"/>
            <w:shd w:val="clear" w:color="auto" w:fill="auto"/>
            <w:tcPrChange w:id="154" w:author="Banerjea, Raja" w:date="2016-06-23T14:53:00Z">
              <w:tcPr>
                <w:tcW w:w="1595" w:type="dxa"/>
                <w:shd w:val="clear" w:color="auto" w:fill="auto"/>
              </w:tcPr>
            </w:tcPrChange>
          </w:tcPr>
          <w:p w14:paraId="2458CD8F" w14:textId="39493EFD" w:rsidR="005B47CB" w:rsidRDefault="005B47CB" w:rsidP="005B47CB">
            <w:pPr>
              <w:rPr>
                <w:rFonts w:ascii="Arial" w:hAnsi="Arial" w:cs="Arial"/>
                <w:sz w:val="20"/>
              </w:rPr>
            </w:pPr>
            <w:r>
              <w:rPr>
                <w:rFonts w:ascii="Arial" w:hAnsi="Arial" w:cs="Arial"/>
                <w:sz w:val="20"/>
              </w:rPr>
              <w:t>Mark RISON</w:t>
            </w:r>
          </w:p>
        </w:tc>
        <w:tc>
          <w:tcPr>
            <w:tcW w:w="396" w:type="pct"/>
            <w:shd w:val="clear" w:color="auto" w:fill="auto"/>
            <w:tcPrChange w:id="155" w:author="Banerjea, Raja" w:date="2016-06-23T14:53:00Z">
              <w:tcPr>
                <w:tcW w:w="870" w:type="dxa"/>
                <w:shd w:val="clear" w:color="auto" w:fill="auto"/>
              </w:tcPr>
            </w:tcPrChange>
          </w:tcPr>
          <w:p w14:paraId="7DD2BD90" w14:textId="4A0241A8" w:rsidR="005B47CB" w:rsidRDefault="005B47CB" w:rsidP="005B47CB">
            <w:pPr>
              <w:jc w:val="right"/>
              <w:rPr>
                <w:rFonts w:ascii="Arial" w:hAnsi="Arial" w:cs="Arial"/>
                <w:sz w:val="20"/>
              </w:rPr>
            </w:pPr>
            <w:r>
              <w:rPr>
                <w:rFonts w:ascii="Arial" w:hAnsi="Arial" w:cs="Arial"/>
                <w:sz w:val="20"/>
              </w:rPr>
              <w:t>19.42</w:t>
            </w:r>
          </w:p>
        </w:tc>
        <w:tc>
          <w:tcPr>
            <w:tcW w:w="1047" w:type="pct"/>
            <w:gridSpan w:val="3"/>
            <w:shd w:val="clear" w:color="auto" w:fill="auto"/>
            <w:tcPrChange w:id="156" w:author="Banerjea, Raja" w:date="2016-06-23T14:53:00Z">
              <w:tcPr>
                <w:tcW w:w="2301" w:type="dxa"/>
                <w:gridSpan w:val="3"/>
                <w:shd w:val="clear" w:color="auto" w:fill="auto"/>
              </w:tcPr>
            </w:tcPrChange>
          </w:tcPr>
          <w:p w14:paraId="18BF3C9E" w14:textId="539DAA63" w:rsidR="005B47CB" w:rsidRDefault="005B47CB" w:rsidP="005B47CB">
            <w:pPr>
              <w:rPr>
                <w:rFonts w:ascii="Arial" w:hAnsi="Arial" w:cs="Arial"/>
                <w:sz w:val="20"/>
              </w:rPr>
            </w:pPr>
            <w:r>
              <w:rPr>
                <w:rFonts w:ascii="Arial" w:hAnsi="Arial" w:cs="Arial"/>
                <w:sz w:val="20"/>
              </w:rPr>
              <w:t>It says "to send UL MU"</w:t>
            </w:r>
          </w:p>
        </w:tc>
        <w:tc>
          <w:tcPr>
            <w:tcW w:w="1528" w:type="pct"/>
            <w:shd w:val="clear" w:color="auto" w:fill="auto"/>
            <w:tcPrChange w:id="157" w:author="Banerjea, Raja" w:date="2016-06-23T14:53:00Z">
              <w:tcPr>
                <w:tcW w:w="3359" w:type="dxa"/>
                <w:shd w:val="clear" w:color="auto" w:fill="auto"/>
              </w:tcPr>
            </w:tcPrChange>
          </w:tcPr>
          <w:p w14:paraId="7B854440" w14:textId="629E886E" w:rsidR="005B47CB" w:rsidRDefault="005B47CB" w:rsidP="005B47CB">
            <w:pPr>
              <w:rPr>
                <w:rFonts w:ascii="Arial" w:hAnsi="Arial" w:cs="Arial"/>
                <w:sz w:val="20"/>
              </w:rPr>
            </w:pPr>
            <w:r>
              <w:rPr>
                <w:rFonts w:ascii="Arial" w:hAnsi="Arial" w:cs="Arial"/>
                <w:sz w:val="20"/>
              </w:rPr>
              <w:t>Change to "to send an UL MU PPDU"</w:t>
            </w:r>
          </w:p>
        </w:tc>
        <w:tc>
          <w:tcPr>
            <w:tcW w:w="927" w:type="pct"/>
            <w:shd w:val="clear" w:color="auto" w:fill="auto"/>
            <w:tcPrChange w:id="158" w:author="Banerjea, Raja" w:date="2016-06-23T14:53:00Z">
              <w:tcPr>
                <w:tcW w:w="2037" w:type="dxa"/>
                <w:shd w:val="clear" w:color="auto" w:fill="auto"/>
              </w:tcPr>
            </w:tcPrChange>
          </w:tcPr>
          <w:p w14:paraId="1BCE25F5" w14:textId="77777777" w:rsidR="00801C95" w:rsidRDefault="00801C95" w:rsidP="00801C95">
            <w:pPr>
              <w:rPr>
                <w:ins w:id="159" w:author="Banerjea, Raja" w:date="2016-06-02T16:24:00Z"/>
                <w:rFonts w:ascii="Arial" w:hAnsi="Arial" w:cs="Arial"/>
                <w:sz w:val="20"/>
              </w:rPr>
            </w:pPr>
            <w:ins w:id="160" w:author="Banerjea, Raja" w:date="2016-06-02T16:24:00Z">
              <w:r>
                <w:rPr>
                  <w:rFonts w:ascii="Arial" w:hAnsi="Arial" w:cs="Arial"/>
                  <w:sz w:val="20"/>
                </w:rPr>
                <w:t xml:space="preserve">Revised </w:t>
              </w:r>
            </w:ins>
          </w:p>
          <w:p w14:paraId="4E92E6F1" w14:textId="77777777" w:rsidR="00801C95" w:rsidRDefault="00801C95" w:rsidP="00801C95">
            <w:pPr>
              <w:rPr>
                <w:ins w:id="161" w:author="Banerjea, Raja" w:date="2016-06-02T16:24:00Z"/>
                <w:rFonts w:ascii="Arial" w:hAnsi="Arial" w:cs="Arial"/>
                <w:sz w:val="20"/>
              </w:rPr>
            </w:pPr>
          </w:p>
          <w:p w14:paraId="429836B3" w14:textId="74B29B91" w:rsidR="005B47CB" w:rsidRDefault="00801C95" w:rsidP="00801C95">
            <w:pPr>
              <w:rPr>
                <w:rFonts w:ascii="Arial" w:hAnsi="Arial" w:cs="Arial"/>
                <w:sz w:val="20"/>
              </w:rPr>
            </w:pPr>
            <w:ins w:id="162" w:author="Banerjea, Raja" w:date="2016-06-02T16:24:00Z">
              <w:r>
                <w:rPr>
                  <w:rFonts w:ascii="Arial" w:hAnsi="Arial" w:cs="Arial"/>
                  <w:sz w:val="20"/>
                </w:rPr>
                <w:t>This should actually be called trigger-based PPDU</w:t>
              </w:r>
            </w:ins>
            <w:del w:id="163" w:author="Banerjea, Raja" w:date="2016-06-02T16:24:00Z">
              <w:r w:rsidR="00853538" w:rsidDel="00801C95">
                <w:rPr>
                  <w:rFonts w:ascii="Arial" w:hAnsi="Arial" w:cs="Arial"/>
                  <w:sz w:val="20"/>
                </w:rPr>
                <w:delText>Accepted</w:delText>
              </w:r>
            </w:del>
            <w:ins w:id="164" w:author="Banerjea, Raja" w:date="2016-05-03T17:08:00Z">
              <w:r w:rsidR="00853538">
                <w:rPr>
                  <w:rFonts w:ascii="Arial" w:hAnsi="Arial" w:cs="Arial"/>
                  <w:sz w:val="20"/>
                </w:rPr>
                <w:t>.</w:t>
              </w:r>
            </w:ins>
          </w:p>
        </w:tc>
      </w:tr>
      <w:tr w:rsidR="005B47CB" w14:paraId="4D8EECDE" w14:textId="77777777" w:rsidTr="00FB0478">
        <w:trPr>
          <w:trHeight w:val="935"/>
          <w:trPrChange w:id="165" w:author="Banerjea, Raja" w:date="2016-06-23T14:53:00Z">
            <w:trPr>
              <w:trHeight w:val="935"/>
            </w:trPr>
          </w:trPrChange>
        </w:trPr>
        <w:tc>
          <w:tcPr>
            <w:tcW w:w="377" w:type="pct"/>
            <w:shd w:val="clear" w:color="auto" w:fill="auto"/>
            <w:tcPrChange w:id="166" w:author="Banerjea, Raja" w:date="2016-06-23T14:53:00Z">
              <w:tcPr>
                <w:tcW w:w="828" w:type="dxa"/>
                <w:shd w:val="clear" w:color="auto" w:fill="auto"/>
              </w:tcPr>
            </w:tcPrChange>
          </w:tcPr>
          <w:p w14:paraId="338F8BD4" w14:textId="7D7A987B" w:rsidR="005B47CB" w:rsidRDefault="005B47CB" w:rsidP="005B47CB">
            <w:pPr>
              <w:jc w:val="right"/>
              <w:rPr>
                <w:rFonts w:ascii="Arial" w:hAnsi="Arial" w:cs="Arial"/>
                <w:sz w:val="20"/>
              </w:rPr>
            </w:pPr>
            <w:r>
              <w:rPr>
                <w:rFonts w:ascii="Arial" w:hAnsi="Arial" w:cs="Arial"/>
                <w:sz w:val="20"/>
              </w:rPr>
              <w:t>1299</w:t>
            </w:r>
          </w:p>
        </w:tc>
        <w:tc>
          <w:tcPr>
            <w:tcW w:w="726" w:type="pct"/>
            <w:shd w:val="clear" w:color="auto" w:fill="auto"/>
            <w:tcPrChange w:id="167" w:author="Banerjea, Raja" w:date="2016-06-23T14:53:00Z">
              <w:tcPr>
                <w:tcW w:w="1595" w:type="dxa"/>
                <w:shd w:val="clear" w:color="auto" w:fill="auto"/>
              </w:tcPr>
            </w:tcPrChange>
          </w:tcPr>
          <w:p w14:paraId="24F41A8F" w14:textId="63388F82" w:rsidR="005B47CB" w:rsidRDefault="005B47CB" w:rsidP="005B47CB">
            <w:pPr>
              <w:rPr>
                <w:rFonts w:ascii="Arial" w:hAnsi="Arial" w:cs="Arial"/>
                <w:sz w:val="20"/>
              </w:rPr>
            </w:pPr>
            <w:r>
              <w:rPr>
                <w:rFonts w:ascii="Arial" w:hAnsi="Arial" w:cs="Arial"/>
                <w:sz w:val="20"/>
              </w:rPr>
              <w:t>Mark RISON</w:t>
            </w:r>
          </w:p>
        </w:tc>
        <w:tc>
          <w:tcPr>
            <w:tcW w:w="396" w:type="pct"/>
            <w:shd w:val="clear" w:color="auto" w:fill="auto"/>
            <w:tcPrChange w:id="168" w:author="Banerjea, Raja" w:date="2016-06-23T14:53:00Z">
              <w:tcPr>
                <w:tcW w:w="870" w:type="dxa"/>
                <w:shd w:val="clear" w:color="auto" w:fill="auto"/>
              </w:tcPr>
            </w:tcPrChange>
          </w:tcPr>
          <w:p w14:paraId="43ABB1EC" w14:textId="0BE64C91" w:rsidR="005B47CB" w:rsidRDefault="005B47CB" w:rsidP="005B47CB">
            <w:pPr>
              <w:jc w:val="right"/>
              <w:rPr>
                <w:rFonts w:ascii="Arial" w:hAnsi="Arial" w:cs="Arial"/>
                <w:sz w:val="20"/>
              </w:rPr>
            </w:pPr>
            <w:r>
              <w:rPr>
                <w:rFonts w:ascii="Arial" w:hAnsi="Arial" w:cs="Arial"/>
                <w:sz w:val="20"/>
              </w:rPr>
              <w:t>20.30</w:t>
            </w:r>
          </w:p>
        </w:tc>
        <w:tc>
          <w:tcPr>
            <w:tcW w:w="1047" w:type="pct"/>
            <w:gridSpan w:val="3"/>
            <w:shd w:val="clear" w:color="auto" w:fill="auto"/>
            <w:tcPrChange w:id="169" w:author="Banerjea, Raja" w:date="2016-06-23T14:53:00Z">
              <w:tcPr>
                <w:tcW w:w="2301" w:type="dxa"/>
                <w:gridSpan w:val="3"/>
                <w:shd w:val="clear" w:color="auto" w:fill="auto"/>
              </w:tcPr>
            </w:tcPrChange>
          </w:tcPr>
          <w:p w14:paraId="2CD579A3" w14:textId="1D13FE17" w:rsidR="005B47CB" w:rsidRDefault="005B47CB" w:rsidP="005B47CB">
            <w:pPr>
              <w:rPr>
                <w:rFonts w:ascii="Arial" w:hAnsi="Arial" w:cs="Arial"/>
                <w:sz w:val="20"/>
              </w:rPr>
            </w:pPr>
            <w:r>
              <w:rPr>
                <w:rFonts w:ascii="Arial" w:hAnsi="Arial" w:cs="Arial"/>
                <w:sz w:val="20"/>
              </w:rPr>
              <w:t>"may be implicitly known" -- well, are they or are they not known?</w:t>
            </w:r>
          </w:p>
        </w:tc>
        <w:tc>
          <w:tcPr>
            <w:tcW w:w="1528" w:type="pct"/>
            <w:shd w:val="clear" w:color="auto" w:fill="auto"/>
            <w:tcPrChange w:id="170" w:author="Banerjea, Raja" w:date="2016-06-23T14:53:00Z">
              <w:tcPr>
                <w:tcW w:w="3359" w:type="dxa"/>
                <w:shd w:val="clear" w:color="auto" w:fill="auto"/>
              </w:tcPr>
            </w:tcPrChange>
          </w:tcPr>
          <w:p w14:paraId="14A81FF5" w14:textId="230780AA" w:rsidR="005B47CB" w:rsidRDefault="005B47CB" w:rsidP="005B47CB">
            <w:pPr>
              <w:rPr>
                <w:rFonts w:ascii="Arial" w:hAnsi="Arial" w:cs="Arial"/>
                <w:sz w:val="20"/>
              </w:rPr>
            </w:pPr>
            <w:r>
              <w:rPr>
                <w:rFonts w:ascii="Arial" w:hAnsi="Arial" w:cs="Arial"/>
                <w:sz w:val="20"/>
              </w:rPr>
              <w:t>Change "may be" to "are"</w:t>
            </w:r>
          </w:p>
        </w:tc>
        <w:tc>
          <w:tcPr>
            <w:tcW w:w="927" w:type="pct"/>
            <w:shd w:val="clear" w:color="auto" w:fill="auto"/>
            <w:tcPrChange w:id="171" w:author="Banerjea, Raja" w:date="2016-06-23T14:53:00Z">
              <w:tcPr>
                <w:tcW w:w="2037" w:type="dxa"/>
                <w:shd w:val="clear" w:color="auto" w:fill="auto"/>
              </w:tcPr>
            </w:tcPrChange>
          </w:tcPr>
          <w:p w14:paraId="10DEC742" w14:textId="0306F8B9" w:rsidR="005B47CB" w:rsidRDefault="00801C95" w:rsidP="005B47CB">
            <w:pPr>
              <w:rPr>
                <w:rFonts w:ascii="Arial" w:hAnsi="Arial" w:cs="Arial"/>
                <w:sz w:val="20"/>
              </w:rPr>
            </w:pPr>
            <w:ins w:id="172" w:author="Banerjea, Raja" w:date="2016-06-02T16:24:00Z">
              <w:r>
                <w:rPr>
                  <w:rFonts w:ascii="Arial" w:hAnsi="Arial" w:cs="Arial"/>
                  <w:sz w:val="20"/>
                </w:rPr>
                <w:t>Accepted.</w:t>
              </w:r>
            </w:ins>
          </w:p>
        </w:tc>
      </w:tr>
      <w:tr w:rsidR="005B47CB" w14:paraId="4B7069C6" w14:textId="77777777" w:rsidTr="00FB0478">
        <w:trPr>
          <w:trHeight w:val="935"/>
          <w:trPrChange w:id="173" w:author="Banerjea, Raja" w:date="2016-06-23T14:53:00Z">
            <w:trPr>
              <w:trHeight w:val="935"/>
            </w:trPr>
          </w:trPrChange>
        </w:trPr>
        <w:tc>
          <w:tcPr>
            <w:tcW w:w="377" w:type="pct"/>
            <w:shd w:val="clear" w:color="auto" w:fill="auto"/>
            <w:tcPrChange w:id="174" w:author="Banerjea, Raja" w:date="2016-06-23T14:53:00Z">
              <w:tcPr>
                <w:tcW w:w="828" w:type="dxa"/>
                <w:shd w:val="clear" w:color="auto" w:fill="auto"/>
              </w:tcPr>
            </w:tcPrChange>
          </w:tcPr>
          <w:p w14:paraId="6EE39C22" w14:textId="62B7A62C" w:rsidR="005B47CB" w:rsidRDefault="005B47CB" w:rsidP="005B47CB">
            <w:pPr>
              <w:jc w:val="right"/>
              <w:rPr>
                <w:rFonts w:ascii="Arial" w:hAnsi="Arial" w:cs="Arial"/>
                <w:sz w:val="20"/>
              </w:rPr>
            </w:pPr>
            <w:r>
              <w:rPr>
                <w:rFonts w:ascii="Arial" w:hAnsi="Arial" w:cs="Arial"/>
                <w:sz w:val="20"/>
              </w:rPr>
              <w:t>1301</w:t>
            </w:r>
          </w:p>
        </w:tc>
        <w:tc>
          <w:tcPr>
            <w:tcW w:w="726" w:type="pct"/>
            <w:shd w:val="clear" w:color="auto" w:fill="auto"/>
            <w:tcPrChange w:id="175" w:author="Banerjea, Raja" w:date="2016-06-23T14:53:00Z">
              <w:tcPr>
                <w:tcW w:w="1595" w:type="dxa"/>
                <w:shd w:val="clear" w:color="auto" w:fill="auto"/>
              </w:tcPr>
            </w:tcPrChange>
          </w:tcPr>
          <w:p w14:paraId="2CE9AC94" w14:textId="3A6ED674" w:rsidR="005B47CB" w:rsidRDefault="005B47CB" w:rsidP="005B47CB">
            <w:pPr>
              <w:rPr>
                <w:rFonts w:ascii="Arial" w:hAnsi="Arial" w:cs="Arial"/>
                <w:sz w:val="20"/>
              </w:rPr>
            </w:pPr>
            <w:r>
              <w:rPr>
                <w:rFonts w:ascii="Arial" w:hAnsi="Arial" w:cs="Arial"/>
                <w:sz w:val="20"/>
              </w:rPr>
              <w:t>Mark RISON</w:t>
            </w:r>
          </w:p>
        </w:tc>
        <w:tc>
          <w:tcPr>
            <w:tcW w:w="396" w:type="pct"/>
            <w:shd w:val="clear" w:color="auto" w:fill="auto"/>
            <w:tcPrChange w:id="176" w:author="Banerjea, Raja" w:date="2016-06-23T14:53:00Z">
              <w:tcPr>
                <w:tcW w:w="870" w:type="dxa"/>
                <w:shd w:val="clear" w:color="auto" w:fill="auto"/>
              </w:tcPr>
            </w:tcPrChange>
          </w:tcPr>
          <w:p w14:paraId="1B8E76B8" w14:textId="4925EC44" w:rsidR="005B47CB" w:rsidRDefault="005B47CB" w:rsidP="005B47CB">
            <w:pPr>
              <w:jc w:val="right"/>
              <w:rPr>
                <w:rFonts w:ascii="Arial" w:hAnsi="Arial" w:cs="Arial"/>
                <w:sz w:val="20"/>
              </w:rPr>
            </w:pPr>
            <w:r>
              <w:rPr>
                <w:rFonts w:ascii="Arial" w:hAnsi="Arial" w:cs="Arial"/>
                <w:sz w:val="20"/>
              </w:rPr>
              <w:t>21.33</w:t>
            </w:r>
          </w:p>
        </w:tc>
        <w:tc>
          <w:tcPr>
            <w:tcW w:w="1047" w:type="pct"/>
            <w:gridSpan w:val="3"/>
            <w:shd w:val="clear" w:color="auto" w:fill="auto"/>
            <w:tcPrChange w:id="177" w:author="Banerjea, Raja" w:date="2016-06-23T14:53:00Z">
              <w:tcPr>
                <w:tcW w:w="2301" w:type="dxa"/>
                <w:gridSpan w:val="3"/>
                <w:shd w:val="clear" w:color="auto" w:fill="auto"/>
              </w:tcPr>
            </w:tcPrChange>
          </w:tcPr>
          <w:p w14:paraId="436D3939" w14:textId="4EE5DB85" w:rsidR="005B47CB" w:rsidRDefault="005B47CB" w:rsidP="005B47CB">
            <w:pPr>
              <w:rPr>
                <w:rFonts w:ascii="Arial" w:hAnsi="Arial" w:cs="Arial"/>
                <w:sz w:val="20"/>
              </w:rPr>
            </w:pPr>
            <w:r>
              <w:rPr>
                <w:rFonts w:ascii="Arial" w:hAnsi="Arial" w:cs="Arial"/>
                <w:sz w:val="20"/>
              </w:rPr>
              <w:t>The max AID is 2007 so only 11 bits are needed</w:t>
            </w:r>
          </w:p>
        </w:tc>
        <w:tc>
          <w:tcPr>
            <w:tcW w:w="1528" w:type="pct"/>
            <w:shd w:val="clear" w:color="auto" w:fill="auto"/>
            <w:tcPrChange w:id="178" w:author="Banerjea, Raja" w:date="2016-06-23T14:53:00Z">
              <w:tcPr>
                <w:tcW w:w="3359" w:type="dxa"/>
                <w:shd w:val="clear" w:color="auto" w:fill="auto"/>
              </w:tcPr>
            </w:tcPrChange>
          </w:tcPr>
          <w:p w14:paraId="50392B61" w14:textId="63236FF4" w:rsidR="005B47CB" w:rsidRDefault="005B47CB" w:rsidP="005B47CB">
            <w:pPr>
              <w:rPr>
                <w:rFonts w:ascii="Arial" w:hAnsi="Arial" w:cs="Arial"/>
                <w:sz w:val="20"/>
              </w:rPr>
            </w:pPr>
            <w:r>
              <w:rPr>
                <w:rFonts w:ascii="Arial" w:hAnsi="Arial" w:cs="Arial"/>
                <w:sz w:val="20"/>
              </w:rPr>
              <w:t>Change "11" to "10"</w:t>
            </w:r>
          </w:p>
        </w:tc>
        <w:tc>
          <w:tcPr>
            <w:tcW w:w="927" w:type="pct"/>
            <w:shd w:val="clear" w:color="auto" w:fill="auto"/>
            <w:tcPrChange w:id="179" w:author="Banerjea, Raja" w:date="2016-06-23T14:53:00Z">
              <w:tcPr>
                <w:tcW w:w="2037" w:type="dxa"/>
                <w:shd w:val="clear" w:color="auto" w:fill="auto"/>
              </w:tcPr>
            </w:tcPrChange>
          </w:tcPr>
          <w:p w14:paraId="3C4202C1" w14:textId="715CECF3" w:rsidR="005B47CB" w:rsidRDefault="00801C95" w:rsidP="005B47CB">
            <w:pPr>
              <w:rPr>
                <w:rFonts w:ascii="Arial" w:hAnsi="Arial" w:cs="Arial"/>
                <w:sz w:val="20"/>
              </w:rPr>
            </w:pPr>
            <w:ins w:id="180" w:author="Banerjea, Raja" w:date="2016-06-02T16:24:00Z">
              <w:r>
                <w:rPr>
                  <w:rFonts w:ascii="Arial" w:hAnsi="Arial" w:cs="Arial"/>
                  <w:sz w:val="20"/>
                </w:rPr>
                <w:t>Rejected.</w:t>
              </w:r>
              <w:r>
                <w:rPr>
                  <w:rFonts w:ascii="Arial" w:hAnsi="Arial" w:cs="Arial"/>
                  <w:sz w:val="20"/>
                </w:rPr>
                <w:br/>
                <w:t>The length of 12 bits was decided to be consistent with the baseline AID which is 12 bits</w:t>
              </w:r>
            </w:ins>
            <w:del w:id="181" w:author="Banerjea, Raja" w:date="2016-06-02T16:24:00Z">
              <w:r w:rsidR="00853538" w:rsidDel="00801C95">
                <w:rPr>
                  <w:rFonts w:ascii="Arial" w:hAnsi="Arial" w:cs="Arial"/>
                  <w:sz w:val="20"/>
                </w:rPr>
                <w:delText>Rejected</w:delText>
              </w:r>
              <w:r w:rsidR="005B47CB" w:rsidDel="00801C95">
                <w:rPr>
                  <w:rFonts w:ascii="Arial" w:hAnsi="Arial" w:cs="Arial"/>
                  <w:sz w:val="20"/>
                </w:rPr>
                <w:delText>.</w:delText>
              </w:r>
              <w:r w:rsidR="005B47CB" w:rsidDel="00801C95">
                <w:rPr>
                  <w:rFonts w:ascii="Arial" w:hAnsi="Arial" w:cs="Arial"/>
                  <w:sz w:val="20"/>
                </w:rPr>
                <w:br/>
                <w:delText>11 bits are required for 2007 STA</w:delText>
              </w:r>
            </w:del>
          </w:p>
        </w:tc>
      </w:tr>
      <w:tr w:rsidR="005B47CB" w14:paraId="1618487D" w14:textId="77777777" w:rsidTr="00FB0478">
        <w:trPr>
          <w:trHeight w:val="935"/>
          <w:trPrChange w:id="182" w:author="Banerjea, Raja" w:date="2016-06-23T14:53:00Z">
            <w:trPr>
              <w:trHeight w:val="935"/>
            </w:trPr>
          </w:trPrChange>
        </w:trPr>
        <w:tc>
          <w:tcPr>
            <w:tcW w:w="377" w:type="pct"/>
            <w:shd w:val="clear" w:color="auto" w:fill="auto"/>
            <w:tcPrChange w:id="183" w:author="Banerjea, Raja" w:date="2016-06-23T14:53:00Z">
              <w:tcPr>
                <w:tcW w:w="828" w:type="dxa"/>
                <w:shd w:val="clear" w:color="auto" w:fill="auto"/>
              </w:tcPr>
            </w:tcPrChange>
          </w:tcPr>
          <w:p w14:paraId="0C378D20" w14:textId="2397886F" w:rsidR="005B47CB" w:rsidRDefault="005B47CB" w:rsidP="005B47CB">
            <w:pPr>
              <w:jc w:val="right"/>
              <w:rPr>
                <w:rFonts w:ascii="Arial" w:hAnsi="Arial" w:cs="Arial"/>
                <w:sz w:val="20"/>
              </w:rPr>
            </w:pPr>
            <w:r>
              <w:rPr>
                <w:rFonts w:ascii="Arial" w:hAnsi="Arial" w:cs="Arial"/>
                <w:sz w:val="20"/>
              </w:rPr>
              <w:t>1303</w:t>
            </w:r>
          </w:p>
        </w:tc>
        <w:tc>
          <w:tcPr>
            <w:tcW w:w="726" w:type="pct"/>
            <w:shd w:val="clear" w:color="auto" w:fill="auto"/>
            <w:tcPrChange w:id="184" w:author="Banerjea, Raja" w:date="2016-06-23T14:53:00Z">
              <w:tcPr>
                <w:tcW w:w="1595" w:type="dxa"/>
                <w:shd w:val="clear" w:color="auto" w:fill="auto"/>
              </w:tcPr>
            </w:tcPrChange>
          </w:tcPr>
          <w:p w14:paraId="4A2DC0A4" w14:textId="0759DDF3" w:rsidR="005B47CB" w:rsidRDefault="005B47CB" w:rsidP="005B47CB">
            <w:pPr>
              <w:rPr>
                <w:rFonts w:ascii="Arial" w:hAnsi="Arial" w:cs="Arial"/>
                <w:sz w:val="20"/>
              </w:rPr>
            </w:pPr>
            <w:r>
              <w:rPr>
                <w:rFonts w:ascii="Arial" w:hAnsi="Arial" w:cs="Arial"/>
                <w:sz w:val="20"/>
              </w:rPr>
              <w:t>Mark RISON</w:t>
            </w:r>
          </w:p>
        </w:tc>
        <w:tc>
          <w:tcPr>
            <w:tcW w:w="396" w:type="pct"/>
            <w:shd w:val="clear" w:color="auto" w:fill="auto"/>
            <w:tcPrChange w:id="185" w:author="Banerjea, Raja" w:date="2016-06-23T14:53:00Z">
              <w:tcPr>
                <w:tcW w:w="870" w:type="dxa"/>
                <w:shd w:val="clear" w:color="auto" w:fill="auto"/>
              </w:tcPr>
            </w:tcPrChange>
          </w:tcPr>
          <w:p w14:paraId="5844405F" w14:textId="1DA45BAB" w:rsidR="005B47CB" w:rsidRDefault="005B47CB" w:rsidP="005B47CB">
            <w:pPr>
              <w:jc w:val="right"/>
              <w:rPr>
                <w:rFonts w:ascii="Arial" w:hAnsi="Arial" w:cs="Arial"/>
                <w:sz w:val="20"/>
              </w:rPr>
            </w:pPr>
            <w:r>
              <w:rPr>
                <w:rFonts w:ascii="Arial" w:hAnsi="Arial" w:cs="Arial"/>
                <w:sz w:val="20"/>
              </w:rPr>
              <w:t>21.33</w:t>
            </w:r>
          </w:p>
        </w:tc>
        <w:tc>
          <w:tcPr>
            <w:tcW w:w="1047" w:type="pct"/>
            <w:gridSpan w:val="3"/>
            <w:shd w:val="clear" w:color="auto" w:fill="auto"/>
            <w:tcPrChange w:id="186" w:author="Banerjea, Raja" w:date="2016-06-23T14:53:00Z">
              <w:tcPr>
                <w:tcW w:w="2301" w:type="dxa"/>
                <w:gridSpan w:val="3"/>
                <w:shd w:val="clear" w:color="auto" w:fill="auto"/>
              </w:tcPr>
            </w:tcPrChange>
          </w:tcPr>
          <w:p w14:paraId="4D6672D3" w14:textId="455D5EED" w:rsidR="005B47CB" w:rsidRDefault="005B47CB" w:rsidP="005B47CB">
            <w:pPr>
              <w:rPr>
                <w:rFonts w:ascii="Arial" w:hAnsi="Arial" w:cs="Arial"/>
                <w:sz w:val="20"/>
              </w:rPr>
            </w:pPr>
            <w:r>
              <w:rPr>
                <w:rFonts w:ascii="Arial" w:hAnsi="Arial" w:cs="Arial"/>
                <w:sz w:val="20"/>
              </w:rPr>
              <w:t>Only 2 values for the Coding Type are identified</w:t>
            </w:r>
          </w:p>
        </w:tc>
        <w:tc>
          <w:tcPr>
            <w:tcW w:w="1528" w:type="pct"/>
            <w:shd w:val="clear" w:color="auto" w:fill="auto"/>
            <w:tcPrChange w:id="187" w:author="Banerjea, Raja" w:date="2016-06-23T14:53:00Z">
              <w:tcPr>
                <w:tcW w:w="3359" w:type="dxa"/>
                <w:shd w:val="clear" w:color="auto" w:fill="auto"/>
              </w:tcPr>
            </w:tcPrChange>
          </w:tcPr>
          <w:p w14:paraId="6E4FDB39" w14:textId="2A0F7F98" w:rsidR="005B47CB" w:rsidRDefault="005B47CB" w:rsidP="005B47CB">
            <w:pPr>
              <w:rPr>
                <w:rFonts w:ascii="Arial" w:hAnsi="Arial" w:cs="Arial"/>
                <w:sz w:val="20"/>
              </w:rPr>
            </w:pPr>
            <w:r>
              <w:rPr>
                <w:rFonts w:ascii="Arial" w:hAnsi="Arial" w:cs="Arial"/>
                <w:sz w:val="20"/>
              </w:rPr>
              <w:t>Change "TBD" to "1" for the Coding Type subfield</w:t>
            </w:r>
          </w:p>
        </w:tc>
        <w:tc>
          <w:tcPr>
            <w:tcW w:w="927" w:type="pct"/>
            <w:shd w:val="clear" w:color="auto" w:fill="auto"/>
            <w:tcPrChange w:id="188" w:author="Banerjea, Raja" w:date="2016-06-23T14:53:00Z">
              <w:tcPr>
                <w:tcW w:w="2037" w:type="dxa"/>
                <w:shd w:val="clear" w:color="auto" w:fill="auto"/>
              </w:tcPr>
            </w:tcPrChange>
          </w:tcPr>
          <w:p w14:paraId="0899F9FE" w14:textId="30E05D87" w:rsidR="005B47CB" w:rsidRDefault="002F793E" w:rsidP="005B47CB">
            <w:pPr>
              <w:rPr>
                <w:rFonts w:ascii="Arial" w:hAnsi="Arial" w:cs="Arial"/>
                <w:sz w:val="20"/>
              </w:rPr>
            </w:pPr>
            <w:r>
              <w:rPr>
                <w:rFonts w:ascii="Arial" w:hAnsi="Arial" w:cs="Arial"/>
                <w:sz w:val="20"/>
              </w:rPr>
              <w:t>Accepted.</w:t>
            </w:r>
          </w:p>
        </w:tc>
      </w:tr>
      <w:tr w:rsidR="005B47CB" w14:paraId="3A344C1D" w14:textId="77777777" w:rsidTr="00FB0478">
        <w:trPr>
          <w:trHeight w:val="935"/>
          <w:trPrChange w:id="189" w:author="Banerjea, Raja" w:date="2016-06-23T14:53:00Z">
            <w:trPr>
              <w:trHeight w:val="935"/>
            </w:trPr>
          </w:trPrChange>
        </w:trPr>
        <w:tc>
          <w:tcPr>
            <w:tcW w:w="377" w:type="pct"/>
            <w:shd w:val="clear" w:color="auto" w:fill="auto"/>
            <w:tcPrChange w:id="190" w:author="Banerjea, Raja" w:date="2016-06-23T14:53:00Z">
              <w:tcPr>
                <w:tcW w:w="828" w:type="dxa"/>
                <w:shd w:val="clear" w:color="auto" w:fill="auto"/>
              </w:tcPr>
            </w:tcPrChange>
          </w:tcPr>
          <w:p w14:paraId="2B16E24D" w14:textId="03909D2A" w:rsidR="005B47CB" w:rsidRPr="0030326D" w:rsidRDefault="005B47CB" w:rsidP="005B47CB">
            <w:pPr>
              <w:jc w:val="right"/>
              <w:rPr>
                <w:rFonts w:ascii="Arial" w:hAnsi="Arial" w:cs="Arial"/>
                <w:sz w:val="20"/>
              </w:rPr>
            </w:pPr>
            <w:r w:rsidRPr="0030326D">
              <w:rPr>
                <w:rFonts w:ascii="Arial" w:hAnsi="Arial" w:cs="Arial"/>
                <w:sz w:val="20"/>
              </w:rPr>
              <w:t>1305</w:t>
            </w:r>
          </w:p>
        </w:tc>
        <w:tc>
          <w:tcPr>
            <w:tcW w:w="726" w:type="pct"/>
            <w:shd w:val="clear" w:color="auto" w:fill="auto"/>
            <w:tcPrChange w:id="191" w:author="Banerjea, Raja" w:date="2016-06-23T14:53:00Z">
              <w:tcPr>
                <w:tcW w:w="1595" w:type="dxa"/>
                <w:shd w:val="clear" w:color="auto" w:fill="auto"/>
              </w:tcPr>
            </w:tcPrChange>
          </w:tcPr>
          <w:p w14:paraId="27F46D41" w14:textId="5DEA0E67" w:rsidR="005B47CB" w:rsidRPr="0030326D" w:rsidRDefault="005B47CB" w:rsidP="005B47CB">
            <w:pPr>
              <w:rPr>
                <w:rFonts w:ascii="Arial" w:hAnsi="Arial" w:cs="Arial"/>
                <w:sz w:val="20"/>
              </w:rPr>
            </w:pPr>
            <w:r w:rsidRPr="0030326D">
              <w:rPr>
                <w:rFonts w:ascii="Arial" w:hAnsi="Arial" w:cs="Arial"/>
                <w:sz w:val="20"/>
              </w:rPr>
              <w:t>Mark RISON</w:t>
            </w:r>
          </w:p>
        </w:tc>
        <w:tc>
          <w:tcPr>
            <w:tcW w:w="396" w:type="pct"/>
            <w:shd w:val="clear" w:color="auto" w:fill="auto"/>
            <w:tcPrChange w:id="192" w:author="Banerjea, Raja" w:date="2016-06-23T14:53:00Z">
              <w:tcPr>
                <w:tcW w:w="870" w:type="dxa"/>
                <w:shd w:val="clear" w:color="auto" w:fill="auto"/>
              </w:tcPr>
            </w:tcPrChange>
          </w:tcPr>
          <w:p w14:paraId="671022D0" w14:textId="77375D75" w:rsidR="005B47CB" w:rsidRPr="0030326D" w:rsidRDefault="005B47CB" w:rsidP="005B47CB">
            <w:pPr>
              <w:jc w:val="right"/>
              <w:rPr>
                <w:rFonts w:ascii="Arial" w:hAnsi="Arial" w:cs="Arial"/>
                <w:sz w:val="20"/>
              </w:rPr>
            </w:pPr>
            <w:r w:rsidRPr="0030326D">
              <w:rPr>
                <w:rFonts w:ascii="Arial" w:hAnsi="Arial" w:cs="Arial"/>
                <w:sz w:val="20"/>
              </w:rPr>
              <w:t>21.33</w:t>
            </w:r>
          </w:p>
        </w:tc>
        <w:tc>
          <w:tcPr>
            <w:tcW w:w="1047" w:type="pct"/>
            <w:gridSpan w:val="3"/>
            <w:shd w:val="clear" w:color="auto" w:fill="auto"/>
            <w:tcPrChange w:id="193" w:author="Banerjea, Raja" w:date="2016-06-23T14:53:00Z">
              <w:tcPr>
                <w:tcW w:w="2301" w:type="dxa"/>
                <w:gridSpan w:val="3"/>
                <w:shd w:val="clear" w:color="auto" w:fill="auto"/>
              </w:tcPr>
            </w:tcPrChange>
          </w:tcPr>
          <w:p w14:paraId="71147B59" w14:textId="22093BC1" w:rsidR="005B47CB" w:rsidRPr="0030326D" w:rsidRDefault="005B47CB" w:rsidP="005B47CB">
            <w:pPr>
              <w:rPr>
                <w:rFonts w:ascii="Arial" w:hAnsi="Arial" w:cs="Arial"/>
                <w:sz w:val="20"/>
              </w:rPr>
            </w:pPr>
            <w:r w:rsidRPr="0030326D">
              <w:rPr>
                <w:rFonts w:ascii="Arial" w:hAnsi="Arial" w:cs="Arial"/>
                <w:sz w:val="20"/>
              </w:rPr>
              <w:t>Only 2 values for the DCM are identified</w:t>
            </w:r>
          </w:p>
        </w:tc>
        <w:tc>
          <w:tcPr>
            <w:tcW w:w="1528" w:type="pct"/>
            <w:shd w:val="clear" w:color="auto" w:fill="auto"/>
            <w:tcPrChange w:id="194" w:author="Banerjea, Raja" w:date="2016-06-23T14:53:00Z">
              <w:tcPr>
                <w:tcW w:w="3359" w:type="dxa"/>
                <w:shd w:val="clear" w:color="auto" w:fill="auto"/>
              </w:tcPr>
            </w:tcPrChange>
          </w:tcPr>
          <w:p w14:paraId="39CCF3DA" w14:textId="57462478" w:rsidR="005B47CB" w:rsidRPr="0030326D" w:rsidRDefault="005B47CB" w:rsidP="005B47CB">
            <w:pPr>
              <w:rPr>
                <w:rFonts w:ascii="Arial" w:hAnsi="Arial" w:cs="Arial"/>
                <w:sz w:val="20"/>
              </w:rPr>
            </w:pPr>
            <w:r w:rsidRPr="0030326D">
              <w:rPr>
                <w:rFonts w:ascii="Arial" w:hAnsi="Arial" w:cs="Arial"/>
                <w:sz w:val="20"/>
              </w:rPr>
              <w:t>Change "TBD" to "1" for the DCM subfield</w:t>
            </w:r>
          </w:p>
        </w:tc>
        <w:tc>
          <w:tcPr>
            <w:tcW w:w="927" w:type="pct"/>
            <w:shd w:val="clear" w:color="auto" w:fill="auto"/>
            <w:tcPrChange w:id="195" w:author="Banerjea, Raja" w:date="2016-06-23T14:53:00Z">
              <w:tcPr>
                <w:tcW w:w="2037" w:type="dxa"/>
                <w:shd w:val="clear" w:color="auto" w:fill="auto"/>
              </w:tcPr>
            </w:tcPrChange>
          </w:tcPr>
          <w:p w14:paraId="06B3C90B" w14:textId="77EB5C18" w:rsidR="005B47CB" w:rsidRPr="0030326D" w:rsidRDefault="0030326D" w:rsidP="005B47CB">
            <w:pPr>
              <w:rPr>
                <w:rFonts w:ascii="Arial" w:hAnsi="Arial" w:cs="Arial"/>
                <w:sz w:val="20"/>
              </w:rPr>
            </w:pPr>
            <w:ins w:id="196" w:author="Banerjea, Raja" w:date="2016-05-04T13:25:00Z">
              <w:r w:rsidRPr="0030326D">
                <w:rPr>
                  <w:rFonts w:ascii="Arial" w:hAnsi="Arial" w:cs="Arial"/>
                  <w:sz w:val="20"/>
                </w:rPr>
                <w:t>Accepted.</w:t>
              </w:r>
            </w:ins>
          </w:p>
        </w:tc>
      </w:tr>
      <w:tr w:rsidR="005B47CB" w14:paraId="3D925EA2" w14:textId="77777777" w:rsidTr="00FB0478">
        <w:trPr>
          <w:trHeight w:val="935"/>
          <w:trPrChange w:id="197" w:author="Banerjea, Raja" w:date="2016-06-23T14:53:00Z">
            <w:trPr>
              <w:trHeight w:val="935"/>
            </w:trPr>
          </w:trPrChange>
        </w:trPr>
        <w:tc>
          <w:tcPr>
            <w:tcW w:w="377" w:type="pct"/>
            <w:shd w:val="clear" w:color="auto" w:fill="auto"/>
            <w:tcPrChange w:id="198" w:author="Banerjea, Raja" w:date="2016-06-23T14:53:00Z">
              <w:tcPr>
                <w:tcW w:w="828" w:type="dxa"/>
                <w:shd w:val="clear" w:color="auto" w:fill="auto"/>
              </w:tcPr>
            </w:tcPrChange>
          </w:tcPr>
          <w:p w14:paraId="311F4C30" w14:textId="432CEE52" w:rsidR="005B47CB" w:rsidRDefault="005B47CB" w:rsidP="005B47CB">
            <w:pPr>
              <w:jc w:val="right"/>
              <w:rPr>
                <w:rFonts w:ascii="Arial" w:hAnsi="Arial" w:cs="Arial"/>
                <w:sz w:val="20"/>
              </w:rPr>
            </w:pPr>
            <w:r>
              <w:rPr>
                <w:rFonts w:ascii="Arial" w:hAnsi="Arial" w:cs="Arial"/>
                <w:sz w:val="20"/>
              </w:rPr>
              <w:t>1306</w:t>
            </w:r>
          </w:p>
        </w:tc>
        <w:tc>
          <w:tcPr>
            <w:tcW w:w="726" w:type="pct"/>
            <w:shd w:val="clear" w:color="auto" w:fill="auto"/>
            <w:tcPrChange w:id="199" w:author="Banerjea, Raja" w:date="2016-06-23T14:53:00Z">
              <w:tcPr>
                <w:tcW w:w="1595" w:type="dxa"/>
                <w:shd w:val="clear" w:color="auto" w:fill="auto"/>
              </w:tcPr>
            </w:tcPrChange>
          </w:tcPr>
          <w:p w14:paraId="18BA9B24" w14:textId="2DBF8746" w:rsidR="005B47CB" w:rsidRDefault="005B47CB" w:rsidP="005B47CB">
            <w:pPr>
              <w:rPr>
                <w:rFonts w:ascii="Arial" w:hAnsi="Arial" w:cs="Arial"/>
                <w:sz w:val="20"/>
              </w:rPr>
            </w:pPr>
            <w:r>
              <w:rPr>
                <w:rFonts w:ascii="Arial" w:hAnsi="Arial" w:cs="Arial"/>
                <w:sz w:val="20"/>
              </w:rPr>
              <w:t>Mark RISON</w:t>
            </w:r>
          </w:p>
        </w:tc>
        <w:tc>
          <w:tcPr>
            <w:tcW w:w="396" w:type="pct"/>
            <w:shd w:val="clear" w:color="auto" w:fill="auto"/>
            <w:tcPrChange w:id="200" w:author="Banerjea, Raja" w:date="2016-06-23T14:53:00Z">
              <w:tcPr>
                <w:tcW w:w="870" w:type="dxa"/>
                <w:shd w:val="clear" w:color="auto" w:fill="auto"/>
              </w:tcPr>
            </w:tcPrChange>
          </w:tcPr>
          <w:p w14:paraId="49DE756A" w14:textId="27B546D9" w:rsidR="005B47CB" w:rsidRDefault="005B47CB" w:rsidP="005B47CB">
            <w:pPr>
              <w:jc w:val="right"/>
              <w:rPr>
                <w:rFonts w:ascii="Arial" w:hAnsi="Arial" w:cs="Arial"/>
                <w:sz w:val="20"/>
              </w:rPr>
            </w:pPr>
            <w:r>
              <w:rPr>
                <w:rFonts w:ascii="Arial" w:hAnsi="Arial" w:cs="Arial"/>
                <w:sz w:val="20"/>
              </w:rPr>
              <w:t>21.60</w:t>
            </w:r>
          </w:p>
        </w:tc>
        <w:tc>
          <w:tcPr>
            <w:tcW w:w="1047" w:type="pct"/>
            <w:gridSpan w:val="3"/>
            <w:shd w:val="clear" w:color="auto" w:fill="auto"/>
            <w:tcPrChange w:id="201" w:author="Banerjea, Raja" w:date="2016-06-23T14:53:00Z">
              <w:tcPr>
                <w:tcW w:w="2301" w:type="dxa"/>
                <w:gridSpan w:val="3"/>
                <w:shd w:val="clear" w:color="auto" w:fill="auto"/>
              </w:tcPr>
            </w:tcPrChange>
          </w:tcPr>
          <w:p w14:paraId="764B4C54" w14:textId="706BB212" w:rsidR="005B47CB" w:rsidRDefault="005B47CB" w:rsidP="005B47CB">
            <w:pPr>
              <w:rPr>
                <w:rFonts w:ascii="Arial" w:hAnsi="Arial" w:cs="Arial"/>
                <w:sz w:val="20"/>
              </w:rPr>
            </w:pPr>
            <w:r>
              <w:rPr>
                <w:rFonts w:ascii="Arial" w:hAnsi="Arial" w:cs="Arial"/>
                <w:sz w:val="20"/>
              </w:rPr>
              <w:t>"The SS Allocation subfield of the Per User Info field indicates the spatial streams of the HE trigger-based PPDU response of the STA identified by User Identifier field." -- in what encoding/format?</w:t>
            </w:r>
          </w:p>
        </w:tc>
        <w:tc>
          <w:tcPr>
            <w:tcW w:w="1528" w:type="pct"/>
            <w:shd w:val="clear" w:color="auto" w:fill="auto"/>
            <w:tcPrChange w:id="202" w:author="Banerjea, Raja" w:date="2016-06-23T14:53:00Z">
              <w:tcPr>
                <w:tcW w:w="3359" w:type="dxa"/>
                <w:shd w:val="clear" w:color="auto" w:fill="auto"/>
              </w:tcPr>
            </w:tcPrChange>
          </w:tcPr>
          <w:p w14:paraId="41BC3724" w14:textId="6E9B4210" w:rsidR="005B47CB" w:rsidRDefault="005B47CB" w:rsidP="005B47CB">
            <w:pPr>
              <w:rPr>
                <w:rFonts w:ascii="Arial" w:hAnsi="Arial" w:cs="Arial"/>
                <w:sz w:val="20"/>
              </w:rPr>
            </w:pPr>
            <w:r>
              <w:rPr>
                <w:rFonts w:ascii="Arial" w:hAnsi="Arial" w:cs="Arial"/>
                <w:sz w:val="20"/>
              </w:rPr>
              <w:t>Clarify</w:t>
            </w:r>
          </w:p>
        </w:tc>
        <w:tc>
          <w:tcPr>
            <w:tcW w:w="927" w:type="pct"/>
            <w:shd w:val="clear" w:color="auto" w:fill="auto"/>
            <w:tcPrChange w:id="203" w:author="Banerjea, Raja" w:date="2016-06-23T14:53:00Z">
              <w:tcPr>
                <w:tcW w:w="2037" w:type="dxa"/>
                <w:shd w:val="clear" w:color="auto" w:fill="auto"/>
              </w:tcPr>
            </w:tcPrChange>
          </w:tcPr>
          <w:p w14:paraId="581398B0" w14:textId="349DF224" w:rsidR="005B47CB" w:rsidRDefault="002F793E" w:rsidP="005B47CB">
            <w:pPr>
              <w:rPr>
                <w:rFonts w:ascii="Arial" w:hAnsi="Arial" w:cs="Arial"/>
                <w:sz w:val="20"/>
              </w:rPr>
            </w:pPr>
            <w:del w:id="204" w:author="Banerjea, Raja" w:date="2016-06-02T16:25:00Z">
              <w:r w:rsidDel="00801C95">
                <w:rPr>
                  <w:rFonts w:ascii="Arial" w:hAnsi="Arial" w:cs="Arial"/>
                  <w:sz w:val="20"/>
                </w:rPr>
                <w:delText>Accepted</w:delText>
              </w:r>
            </w:del>
            <w:ins w:id="205" w:author="Banerjea, Raja" w:date="2016-06-02T16:25:00Z">
              <w:r w:rsidR="00801C95">
                <w:rPr>
                  <w:rFonts w:ascii="Arial" w:hAnsi="Arial" w:cs="Arial"/>
                  <w:sz w:val="20"/>
                </w:rPr>
                <w:t>Revised</w:t>
              </w:r>
            </w:ins>
            <w:r>
              <w:rPr>
                <w:rFonts w:ascii="Arial" w:hAnsi="Arial" w:cs="Arial"/>
                <w:sz w:val="20"/>
              </w:rPr>
              <w:t>.</w:t>
            </w:r>
          </w:p>
          <w:p w14:paraId="6C9C2708" w14:textId="02D571A1" w:rsidR="002321DA" w:rsidRDefault="002321DA" w:rsidP="005B47CB">
            <w:pPr>
              <w:rPr>
                <w:rFonts w:ascii="Arial" w:hAnsi="Arial" w:cs="Arial"/>
                <w:sz w:val="20"/>
              </w:rPr>
            </w:pPr>
            <w:r>
              <w:rPr>
                <w:rFonts w:ascii="Arial" w:hAnsi="Arial" w:cs="Arial"/>
                <w:sz w:val="20"/>
              </w:rPr>
              <w:t>The encoding format for SS is defined.</w:t>
            </w:r>
          </w:p>
        </w:tc>
      </w:tr>
      <w:tr w:rsidR="005B47CB" w14:paraId="48F5D2D5" w14:textId="77777777" w:rsidTr="00FB0478">
        <w:trPr>
          <w:trHeight w:val="935"/>
          <w:trPrChange w:id="206" w:author="Banerjea, Raja" w:date="2016-06-23T14:53:00Z">
            <w:trPr>
              <w:trHeight w:val="935"/>
            </w:trPr>
          </w:trPrChange>
        </w:trPr>
        <w:tc>
          <w:tcPr>
            <w:tcW w:w="377" w:type="pct"/>
            <w:shd w:val="clear" w:color="auto" w:fill="auto"/>
            <w:tcPrChange w:id="207" w:author="Banerjea, Raja" w:date="2016-06-23T14:53:00Z">
              <w:tcPr>
                <w:tcW w:w="828" w:type="dxa"/>
                <w:shd w:val="clear" w:color="auto" w:fill="auto"/>
              </w:tcPr>
            </w:tcPrChange>
          </w:tcPr>
          <w:p w14:paraId="2F9ED115" w14:textId="1E0C9D41" w:rsidR="005B47CB" w:rsidRDefault="005B47CB" w:rsidP="005B47CB">
            <w:pPr>
              <w:jc w:val="right"/>
              <w:rPr>
                <w:rFonts w:ascii="Arial" w:hAnsi="Arial" w:cs="Arial"/>
                <w:sz w:val="20"/>
              </w:rPr>
            </w:pPr>
            <w:r>
              <w:rPr>
                <w:rFonts w:ascii="Arial" w:hAnsi="Arial" w:cs="Arial"/>
                <w:sz w:val="20"/>
              </w:rPr>
              <w:t>1717</w:t>
            </w:r>
          </w:p>
        </w:tc>
        <w:tc>
          <w:tcPr>
            <w:tcW w:w="726" w:type="pct"/>
            <w:shd w:val="clear" w:color="auto" w:fill="auto"/>
            <w:tcPrChange w:id="208" w:author="Banerjea, Raja" w:date="2016-06-23T14:53:00Z">
              <w:tcPr>
                <w:tcW w:w="1595" w:type="dxa"/>
                <w:shd w:val="clear" w:color="auto" w:fill="auto"/>
              </w:tcPr>
            </w:tcPrChange>
          </w:tcPr>
          <w:p w14:paraId="7AC7EFD6" w14:textId="64F9931D" w:rsidR="005B47CB" w:rsidRDefault="005B47CB" w:rsidP="005B47CB">
            <w:pPr>
              <w:rPr>
                <w:rFonts w:ascii="Arial" w:hAnsi="Arial" w:cs="Arial"/>
                <w:sz w:val="20"/>
              </w:rPr>
            </w:pPr>
            <w:r>
              <w:rPr>
                <w:rFonts w:ascii="Arial" w:hAnsi="Arial" w:cs="Arial"/>
                <w:sz w:val="20"/>
              </w:rPr>
              <w:t>Osama Aboulmagd</w:t>
            </w:r>
          </w:p>
        </w:tc>
        <w:tc>
          <w:tcPr>
            <w:tcW w:w="396" w:type="pct"/>
            <w:shd w:val="clear" w:color="auto" w:fill="auto"/>
            <w:tcPrChange w:id="209" w:author="Banerjea, Raja" w:date="2016-06-23T14:53:00Z">
              <w:tcPr>
                <w:tcW w:w="870" w:type="dxa"/>
                <w:shd w:val="clear" w:color="auto" w:fill="auto"/>
              </w:tcPr>
            </w:tcPrChange>
          </w:tcPr>
          <w:p w14:paraId="6348E372" w14:textId="558DAAD5" w:rsidR="005B47CB" w:rsidRDefault="005B47CB" w:rsidP="005B47CB">
            <w:pPr>
              <w:jc w:val="right"/>
              <w:rPr>
                <w:rFonts w:ascii="Arial" w:hAnsi="Arial" w:cs="Arial"/>
                <w:sz w:val="20"/>
              </w:rPr>
            </w:pPr>
            <w:r>
              <w:rPr>
                <w:rFonts w:ascii="Arial" w:hAnsi="Arial" w:cs="Arial"/>
                <w:sz w:val="20"/>
              </w:rPr>
              <w:t>20.19</w:t>
            </w:r>
          </w:p>
        </w:tc>
        <w:tc>
          <w:tcPr>
            <w:tcW w:w="1047" w:type="pct"/>
            <w:gridSpan w:val="3"/>
            <w:shd w:val="clear" w:color="auto" w:fill="auto"/>
            <w:tcPrChange w:id="210" w:author="Banerjea, Raja" w:date="2016-06-23T14:53:00Z">
              <w:tcPr>
                <w:tcW w:w="2301" w:type="dxa"/>
                <w:gridSpan w:val="3"/>
                <w:shd w:val="clear" w:color="auto" w:fill="auto"/>
              </w:tcPr>
            </w:tcPrChange>
          </w:tcPr>
          <w:p w14:paraId="7E4A6C3E" w14:textId="36DF8B6A" w:rsidR="005B47CB" w:rsidRDefault="005B47CB" w:rsidP="005B47CB">
            <w:pPr>
              <w:rPr>
                <w:rFonts w:ascii="Arial" w:hAnsi="Arial" w:cs="Arial"/>
                <w:sz w:val="20"/>
              </w:rPr>
            </w:pPr>
            <w:r>
              <w:rPr>
                <w:rFonts w:ascii="Arial" w:hAnsi="Arial" w:cs="Arial"/>
                <w:sz w:val="20"/>
              </w:rPr>
              <w:t>I suggest using "Cascade Trigger" indication instead of  Cascade indication</w:t>
            </w:r>
          </w:p>
        </w:tc>
        <w:tc>
          <w:tcPr>
            <w:tcW w:w="1528" w:type="pct"/>
            <w:shd w:val="clear" w:color="auto" w:fill="auto"/>
            <w:tcPrChange w:id="211" w:author="Banerjea, Raja" w:date="2016-06-23T14:53:00Z">
              <w:tcPr>
                <w:tcW w:w="3359" w:type="dxa"/>
                <w:shd w:val="clear" w:color="auto" w:fill="auto"/>
              </w:tcPr>
            </w:tcPrChange>
          </w:tcPr>
          <w:p w14:paraId="082792F1" w14:textId="38F439C6" w:rsidR="005B47CB" w:rsidRDefault="005B47CB" w:rsidP="005B47CB">
            <w:pPr>
              <w:rPr>
                <w:rFonts w:ascii="Arial" w:hAnsi="Arial" w:cs="Arial"/>
                <w:sz w:val="20"/>
              </w:rPr>
            </w:pPr>
            <w:r>
              <w:rPr>
                <w:rFonts w:ascii="Arial" w:hAnsi="Arial" w:cs="Arial"/>
                <w:sz w:val="20"/>
              </w:rPr>
              <w:t>as in comment. Just to make it clear the type of the frame to follow.</w:t>
            </w:r>
          </w:p>
        </w:tc>
        <w:tc>
          <w:tcPr>
            <w:tcW w:w="927" w:type="pct"/>
            <w:shd w:val="clear" w:color="auto" w:fill="auto"/>
            <w:tcPrChange w:id="212" w:author="Banerjea, Raja" w:date="2016-06-23T14:53:00Z">
              <w:tcPr>
                <w:tcW w:w="2037" w:type="dxa"/>
                <w:shd w:val="clear" w:color="auto" w:fill="auto"/>
              </w:tcPr>
            </w:tcPrChange>
          </w:tcPr>
          <w:p w14:paraId="0E56F958" w14:textId="77777777" w:rsidR="005D7D41" w:rsidRDefault="002321DA" w:rsidP="005B47CB">
            <w:pPr>
              <w:rPr>
                <w:rFonts w:ascii="Arial" w:hAnsi="Arial" w:cs="Arial"/>
                <w:sz w:val="20"/>
              </w:rPr>
            </w:pPr>
            <w:r>
              <w:rPr>
                <w:rFonts w:ascii="Arial" w:hAnsi="Arial" w:cs="Arial"/>
                <w:sz w:val="20"/>
              </w:rPr>
              <w:t>Rejected.</w:t>
            </w:r>
          </w:p>
          <w:p w14:paraId="713CEA4F" w14:textId="254405F8" w:rsidR="002321DA" w:rsidRDefault="002321DA" w:rsidP="005B47CB">
            <w:pPr>
              <w:rPr>
                <w:rFonts w:ascii="Arial" w:hAnsi="Arial" w:cs="Arial"/>
                <w:sz w:val="20"/>
              </w:rPr>
            </w:pPr>
            <w:r>
              <w:rPr>
                <w:rFonts w:ascii="Arial" w:hAnsi="Arial" w:cs="Arial"/>
                <w:sz w:val="20"/>
              </w:rPr>
              <w:t>Indicates if there is</w:t>
            </w:r>
            <w:ins w:id="213" w:author="Banerjea, Raja" w:date="2016-06-02T16:26:00Z">
              <w:r w:rsidR="00801C95">
                <w:rPr>
                  <w:rFonts w:ascii="Arial" w:hAnsi="Arial" w:cs="Arial"/>
                  <w:sz w:val="20"/>
                </w:rPr>
                <w:t xml:space="preserve"> </w:t>
              </w:r>
            </w:ins>
            <w:r>
              <w:rPr>
                <w:rFonts w:ascii="Arial" w:hAnsi="Arial" w:cs="Arial"/>
                <w:sz w:val="20"/>
              </w:rPr>
              <w:t>a subsequent Trigger frame in the TxOP.</w:t>
            </w:r>
          </w:p>
        </w:tc>
      </w:tr>
      <w:tr w:rsidR="005B47CB" w14:paraId="23D8C72D" w14:textId="77777777" w:rsidTr="00FB0478">
        <w:trPr>
          <w:trHeight w:val="935"/>
          <w:trPrChange w:id="214" w:author="Banerjea, Raja" w:date="2016-06-23T14:53:00Z">
            <w:trPr>
              <w:trHeight w:val="935"/>
            </w:trPr>
          </w:trPrChange>
        </w:trPr>
        <w:tc>
          <w:tcPr>
            <w:tcW w:w="377" w:type="pct"/>
            <w:shd w:val="clear" w:color="auto" w:fill="auto"/>
            <w:tcPrChange w:id="215" w:author="Banerjea, Raja" w:date="2016-06-23T14:53:00Z">
              <w:tcPr>
                <w:tcW w:w="828" w:type="dxa"/>
                <w:shd w:val="clear" w:color="auto" w:fill="auto"/>
              </w:tcPr>
            </w:tcPrChange>
          </w:tcPr>
          <w:p w14:paraId="332E868D" w14:textId="39A86316" w:rsidR="005B47CB" w:rsidRDefault="005B47CB" w:rsidP="005B47CB">
            <w:pPr>
              <w:jc w:val="right"/>
              <w:rPr>
                <w:rFonts w:ascii="Arial" w:hAnsi="Arial" w:cs="Arial"/>
                <w:sz w:val="20"/>
              </w:rPr>
            </w:pPr>
            <w:r>
              <w:rPr>
                <w:rFonts w:ascii="Arial" w:hAnsi="Arial" w:cs="Arial"/>
                <w:sz w:val="20"/>
              </w:rPr>
              <w:t>1718</w:t>
            </w:r>
          </w:p>
        </w:tc>
        <w:tc>
          <w:tcPr>
            <w:tcW w:w="726" w:type="pct"/>
            <w:shd w:val="clear" w:color="auto" w:fill="auto"/>
            <w:tcPrChange w:id="216" w:author="Banerjea, Raja" w:date="2016-06-23T14:53:00Z">
              <w:tcPr>
                <w:tcW w:w="1595" w:type="dxa"/>
                <w:shd w:val="clear" w:color="auto" w:fill="auto"/>
              </w:tcPr>
            </w:tcPrChange>
          </w:tcPr>
          <w:p w14:paraId="1AECAE62" w14:textId="41DEC8CC" w:rsidR="005B47CB" w:rsidRDefault="005B47CB" w:rsidP="005B47CB">
            <w:pPr>
              <w:rPr>
                <w:rFonts w:ascii="Arial" w:hAnsi="Arial" w:cs="Arial"/>
                <w:sz w:val="20"/>
              </w:rPr>
            </w:pPr>
            <w:r>
              <w:rPr>
                <w:rFonts w:ascii="Arial" w:hAnsi="Arial" w:cs="Arial"/>
                <w:sz w:val="20"/>
              </w:rPr>
              <w:t>Osama Aboulmagd</w:t>
            </w:r>
          </w:p>
        </w:tc>
        <w:tc>
          <w:tcPr>
            <w:tcW w:w="396" w:type="pct"/>
            <w:shd w:val="clear" w:color="auto" w:fill="auto"/>
            <w:tcPrChange w:id="217" w:author="Banerjea, Raja" w:date="2016-06-23T14:53:00Z">
              <w:tcPr>
                <w:tcW w:w="870" w:type="dxa"/>
                <w:shd w:val="clear" w:color="auto" w:fill="auto"/>
              </w:tcPr>
            </w:tcPrChange>
          </w:tcPr>
          <w:p w14:paraId="04EAB34E" w14:textId="1ACA03B1" w:rsidR="005B47CB" w:rsidRDefault="005B47CB" w:rsidP="005B47CB">
            <w:pPr>
              <w:jc w:val="right"/>
              <w:rPr>
                <w:rFonts w:ascii="Arial" w:hAnsi="Arial" w:cs="Arial"/>
                <w:sz w:val="20"/>
              </w:rPr>
            </w:pPr>
            <w:r>
              <w:rPr>
                <w:rFonts w:ascii="Arial" w:hAnsi="Arial" w:cs="Arial"/>
                <w:sz w:val="20"/>
              </w:rPr>
              <w:t>21.30</w:t>
            </w:r>
          </w:p>
        </w:tc>
        <w:tc>
          <w:tcPr>
            <w:tcW w:w="1047" w:type="pct"/>
            <w:gridSpan w:val="3"/>
            <w:shd w:val="clear" w:color="auto" w:fill="auto"/>
            <w:tcPrChange w:id="218" w:author="Banerjea, Raja" w:date="2016-06-23T14:53:00Z">
              <w:tcPr>
                <w:tcW w:w="2301" w:type="dxa"/>
                <w:gridSpan w:val="3"/>
                <w:shd w:val="clear" w:color="auto" w:fill="auto"/>
              </w:tcPr>
            </w:tcPrChange>
          </w:tcPr>
          <w:p w14:paraId="3AED78AD" w14:textId="52FC6A7A" w:rsidR="005B47CB" w:rsidRDefault="005B47CB" w:rsidP="005B47CB">
            <w:pPr>
              <w:rPr>
                <w:rFonts w:ascii="Arial" w:hAnsi="Arial" w:cs="Arial"/>
                <w:sz w:val="20"/>
              </w:rPr>
            </w:pPr>
            <w:r>
              <w:rPr>
                <w:rFonts w:ascii="Arial" w:hAnsi="Arial" w:cs="Arial"/>
                <w:sz w:val="20"/>
              </w:rPr>
              <w:t>What is "Trigger Dependent Per User Info" field in Figure 9-51c?</w:t>
            </w:r>
          </w:p>
        </w:tc>
        <w:tc>
          <w:tcPr>
            <w:tcW w:w="1528" w:type="pct"/>
            <w:shd w:val="clear" w:color="auto" w:fill="auto"/>
            <w:tcPrChange w:id="219" w:author="Banerjea, Raja" w:date="2016-06-23T14:53:00Z">
              <w:tcPr>
                <w:tcW w:w="3359" w:type="dxa"/>
                <w:shd w:val="clear" w:color="auto" w:fill="auto"/>
              </w:tcPr>
            </w:tcPrChange>
          </w:tcPr>
          <w:p w14:paraId="433B474F" w14:textId="388DA79B" w:rsidR="005B47CB" w:rsidRDefault="005B47CB" w:rsidP="005B47CB">
            <w:pPr>
              <w:rPr>
                <w:rFonts w:ascii="Arial" w:hAnsi="Arial" w:cs="Arial"/>
                <w:sz w:val="20"/>
              </w:rPr>
            </w:pPr>
            <w:r>
              <w:rPr>
                <w:rFonts w:ascii="Arial" w:hAnsi="Arial" w:cs="Arial"/>
                <w:sz w:val="20"/>
              </w:rPr>
              <w:t>I guess this field needs to be deleted</w:t>
            </w:r>
          </w:p>
        </w:tc>
        <w:tc>
          <w:tcPr>
            <w:tcW w:w="927" w:type="pct"/>
            <w:shd w:val="clear" w:color="auto" w:fill="auto"/>
            <w:tcPrChange w:id="220" w:author="Banerjea, Raja" w:date="2016-06-23T14:53:00Z">
              <w:tcPr>
                <w:tcW w:w="2037" w:type="dxa"/>
                <w:shd w:val="clear" w:color="auto" w:fill="auto"/>
              </w:tcPr>
            </w:tcPrChange>
          </w:tcPr>
          <w:p w14:paraId="19A2D034" w14:textId="610DE6A6" w:rsidR="005B47CB" w:rsidDel="00801C95" w:rsidRDefault="00801C95" w:rsidP="005B47CB">
            <w:pPr>
              <w:rPr>
                <w:del w:id="221" w:author="Banerjea, Raja" w:date="2016-06-02T16:26:00Z"/>
                <w:rFonts w:ascii="Arial" w:hAnsi="Arial" w:cs="Arial"/>
                <w:sz w:val="20"/>
              </w:rPr>
            </w:pPr>
            <w:ins w:id="222" w:author="Banerjea, Raja" w:date="2016-06-02T16:26:00Z">
              <w:r>
                <w:rPr>
                  <w:rFonts w:ascii="Arial" w:hAnsi="Arial" w:cs="Arial"/>
                  <w:sz w:val="20"/>
                </w:rPr>
                <w:t>Revised</w:t>
              </w:r>
              <w:r w:rsidDel="00801C95">
                <w:rPr>
                  <w:rFonts w:ascii="Arial" w:hAnsi="Arial" w:cs="Arial"/>
                  <w:sz w:val="20"/>
                </w:rPr>
                <w:t xml:space="preserve"> </w:t>
              </w:r>
            </w:ins>
            <w:del w:id="223" w:author="Banerjea, Raja" w:date="2016-06-02T16:26:00Z">
              <w:r w:rsidR="005D7D41" w:rsidDel="00801C95">
                <w:rPr>
                  <w:rFonts w:ascii="Arial" w:hAnsi="Arial" w:cs="Arial"/>
                  <w:sz w:val="20"/>
                </w:rPr>
                <w:delText>Rejected.</w:delText>
              </w:r>
            </w:del>
          </w:p>
          <w:p w14:paraId="6D565807" w14:textId="77777777" w:rsidR="00801C95" w:rsidRDefault="00801C95" w:rsidP="005B47CB">
            <w:pPr>
              <w:rPr>
                <w:ins w:id="224" w:author="Banerjea, Raja" w:date="2016-06-02T16:26:00Z"/>
                <w:rFonts w:ascii="Arial" w:hAnsi="Arial" w:cs="Arial"/>
                <w:sz w:val="20"/>
              </w:rPr>
            </w:pPr>
          </w:p>
          <w:p w14:paraId="542B7FF5" w14:textId="02BF85A4" w:rsidR="005D7D41" w:rsidRDefault="005D7D41" w:rsidP="005B47CB">
            <w:pPr>
              <w:rPr>
                <w:rFonts w:ascii="Arial" w:hAnsi="Arial" w:cs="Arial"/>
                <w:sz w:val="20"/>
              </w:rPr>
            </w:pPr>
            <w:r>
              <w:rPr>
                <w:rFonts w:ascii="Arial" w:hAnsi="Arial" w:cs="Arial"/>
                <w:sz w:val="20"/>
              </w:rPr>
              <w:t>The Trigger dependent per user information is required if a Trigger Type has specific per user information.</w:t>
            </w:r>
          </w:p>
        </w:tc>
      </w:tr>
      <w:tr w:rsidR="005B47CB" w14:paraId="3AE61D0B" w14:textId="77777777" w:rsidTr="00FB0478">
        <w:trPr>
          <w:trHeight w:val="935"/>
          <w:trPrChange w:id="225" w:author="Banerjea, Raja" w:date="2016-06-23T14:53:00Z">
            <w:trPr>
              <w:trHeight w:val="935"/>
            </w:trPr>
          </w:trPrChange>
        </w:trPr>
        <w:tc>
          <w:tcPr>
            <w:tcW w:w="377" w:type="pct"/>
            <w:shd w:val="clear" w:color="auto" w:fill="auto"/>
            <w:tcPrChange w:id="226" w:author="Banerjea, Raja" w:date="2016-06-23T14:53:00Z">
              <w:tcPr>
                <w:tcW w:w="828" w:type="dxa"/>
                <w:shd w:val="clear" w:color="auto" w:fill="auto"/>
              </w:tcPr>
            </w:tcPrChange>
          </w:tcPr>
          <w:p w14:paraId="43DD426D" w14:textId="639E42FF" w:rsidR="005B47CB" w:rsidRDefault="005B47CB" w:rsidP="005B47CB">
            <w:pPr>
              <w:jc w:val="right"/>
              <w:rPr>
                <w:rFonts w:ascii="Arial" w:hAnsi="Arial" w:cs="Arial"/>
                <w:sz w:val="20"/>
              </w:rPr>
            </w:pPr>
            <w:r>
              <w:rPr>
                <w:rFonts w:ascii="Arial" w:hAnsi="Arial" w:cs="Arial"/>
                <w:sz w:val="20"/>
              </w:rPr>
              <w:lastRenderedPageBreak/>
              <w:t>1882</w:t>
            </w:r>
          </w:p>
        </w:tc>
        <w:tc>
          <w:tcPr>
            <w:tcW w:w="726" w:type="pct"/>
            <w:shd w:val="clear" w:color="auto" w:fill="auto"/>
            <w:tcPrChange w:id="227" w:author="Banerjea, Raja" w:date="2016-06-23T14:53:00Z">
              <w:tcPr>
                <w:tcW w:w="1595" w:type="dxa"/>
                <w:shd w:val="clear" w:color="auto" w:fill="auto"/>
              </w:tcPr>
            </w:tcPrChange>
          </w:tcPr>
          <w:p w14:paraId="1A4A33A1" w14:textId="497D1FC1" w:rsidR="005B47CB" w:rsidRDefault="005B47CB" w:rsidP="005B47CB">
            <w:pPr>
              <w:rPr>
                <w:rFonts w:ascii="Arial" w:hAnsi="Arial" w:cs="Arial"/>
                <w:sz w:val="20"/>
              </w:rPr>
            </w:pPr>
            <w:r>
              <w:rPr>
                <w:rFonts w:ascii="Arial" w:hAnsi="Arial" w:cs="Arial"/>
                <w:sz w:val="20"/>
              </w:rPr>
              <w:t>Sigurd Schelstraete</w:t>
            </w:r>
          </w:p>
        </w:tc>
        <w:tc>
          <w:tcPr>
            <w:tcW w:w="396" w:type="pct"/>
            <w:shd w:val="clear" w:color="auto" w:fill="auto"/>
            <w:tcPrChange w:id="228" w:author="Banerjea, Raja" w:date="2016-06-23T14:53:00Z">
              <w:tcPr>
                <w:tcW w:w="870" w:type="dxa"/>
                <w:shd w:val="clear" w:color="auto" w:fill="auto"/>
              </w:tcPr>
            </w:tcPrChange>
          </w:tcPr>
          <w:p w14:paraId="2BAB6DC6" w14:textId="60381743" w:rsidR="005B47CB" w:rsidRDefault="005B47CB" w:rsidP="005B47CB">
            <w:pPr>
              <w:jc w:val="right"/>
              <w:rPr>
                <w:rFonts w:ascii="Arial" w:hAnsi="Arial" w:cs="Arial"/>
                <w:sz w:val="20"/>
              </w:rPr>
            </w:pPr>
            <w:r>
              <w:rPr>
                <w:rFonts w:ascii="Arial" w:hAnsi="Arial" w:cs="Arial"/>
                <w:sz w:val="20"/>
              </w:rPr>
              <w:t>20.40</w:t>
            </w:r>
          </w:p>
        </w:tc>
        <w:tc>
          <w:tcPr>
            <w:tcW w:w="1047" w:type="pct"/>
            <w:gridSpan w:val="3"/>
            <w:shd w:val="clear" w:color="auto" w:fill="auto"/>
            <w:tcPrChange w:id="229" w:author="Banerjea, Raja" w:date="2016-06-23T14:53:00Z">
              <w:tcPr>
                <w:tcW w:w="2301" w:type="dxa"/>
                <w:gridSpan w:val="3"/>
                <w:shd w:val="clear" w:color="auto" w:fill="auto"/>
              </w:tcPr>
            </w:tcPrChange>
          </w:tcPr>
          <w:p w14:paraId="6A9F06F0" w14:textId="62E1519C" w:rsidR="005B47CB" w:rsidRDefault="005B47CB" w:rsidP="005B47CB">
            <w:pPr>
              <w:rPr>
                <w:rFonts w:ascii="Arial" w:hAnsi="Arial" w:cs="Arial"/>
                <w:sz w:val="20"/>
              </w:rPr>
            </w:pPr>
            <w:r>
              <w:rPr>
                <w:rFonts w:ascii="Arial" w:hAnsi="Arial" w:cs="Arial"/>
                <w:sz w:val="20"/>
              </w:rPr>
              <w:t>Table 9-ax1 is missing 1x LTF + 0.8 usec</w:t>
            </w:r>
          </w:p>
        </w:tc>
        <w:tc>
          <w:tcPr>
            <w:tcW w:w="1528" w:type="pct"/>
            <w:shd w:val="clear" w:color="auto" w:fill="auto"/>
            <w:tcPrChange w:id="230" w:author="Banerjea, Raja" w:date="2016-06-23T14:53:00Z">
              <w:tcPr>
                <w:tcW w:w="3359" w:type="dxa"/>
                <w:shd w:val="clear" w:color="auto" w:fill="auto"/>
              </w:tcPr>
            </w:tcPrChange>
          </w:tcPr>
          <w:p w14:paraId="71DA265C" w14:textId="7904B991" w:rsidR="005B47CB" w:rsidRDefault="005B47CB" w:rsidP="005B47CB">
            <w:pPr>
              <w:rPr>
                <w:rFonts w:ascii="Arial" w:hAnsi="Arial" w:cs="Arial"/>
                <w:sz w:val="20"/>
              </w:rPr>
            </w:pPr>
            <w:r>
              <w:rPr>
                <w:rFonts w:ascii="Arial" w:hAnsi="Arial" w:cs="Arial"/>
                <w:sz w:val="20"/>
              </w:rPr>
              <w:t>Add entry.</w:t>
            </w:r>
            <w:r>
              <w:rPr>
                <w:rFonts w:ascii="Arial" w:hAnsi="Arial" w:cs="Arial"/>
                <w:sz w:val="20"/>
              </w:rPr>
              <w:br/>
              <w:t>Also, keep numbering assignment of the different modes consistent with numbering used in HE-SIG-A</w:t>
            </w:r>
          </w:p>
        </w:tc>
        <w:tc>
          <w:tcPr>
            <w:tcW w:w="927" w:type="pct"/>
            <w:shd w:val="clear" w:color="auto" w:fill="auto"/>
            <w:tcPrChange w:id="231" w:author="Banerjea, Raja" w:date="2016-06-23T14:53:00Z">
              <w:tcPr>
                <w:tcW w:w="2037" w:type="dxa"/>
                <w:shd w:val="clear" w:color="auto" w:fill="auto"/>
              </w:tcPr>
            </w:tcPrChange>
          </w:tcPr>
          <w:p w14:paraId="58FE9D51" w14:textId="157B3435" w:rsidR="005B47CB" w:rsidRDefault="005D7D41" w:rsidP="005B47CB">
            <w:pPr>
              <w:rPr>
                <w:rFonts w:ascii="Arial" w:hAnsi="Arial" w:cs="Arial"/>
                <w:sz w:val="20"/>
              </w:rPr>
            </w:pPr>
            <w:r>
              <w:rPr>
                <w:rFonts w:ascii="Arial" w:hAnsi="Arial" w:cs="Arial"/>
                <w:sz w:val="20"/>
              </w:rPr>
              <w:t>Rejected</w:t>
            </w:r>
            <w:r w:rsidR="005B47CB">
              <w:rPr>
                <w:rFonts w:ascii="Arial" w:hAnsi="Arial" w:cs="Arial"/>
                <w:sz w:val="20"/>
              </w:rPr>
              <w:t>.</w:t>
            </w:r>
            <w:r w:rsidR="005B47CB">
              <w:rPr>
                <w:rFonts w:ascii="Arial" w:hAnsi="Arial" w:cs="Arial"/>
                <w:sz w:val="20"/>
              </w:rPr>
              <w:br/>
              <w:t>UL response with 1x LTF + 0.8us is not allowed</w:t>
            </w:r>
          </w:p>
        </w:tc>
      </w:tr>
      <w:tr w:rsidR="005B47CB" w14:paraId="08610CCC" w14:textId="77777777" w:rsidTr="00FB0478">
        <w:trPr>
          <w:trHeight w:val="935"/>
          <w:trPrChange w:id="232" w:author="Banerjea, Raja" w:date="2016-06-23T14:53:00Z">
            <w:trPr>
              <w:trHeight w:val="935"/>
            </w:trPr>
          </w:trPrChange>
        </w:trPr>
        <w:tc>
          <w:tcPr>
            <w:tcW w:w="377" w:type="pct"/>
            <w:shd w:val="clear" w:color="auto" w:fill="auto"/>
            <w:tcPrChange w:id="233" w:author="Banerjea, Raja" w:date="2016-06-23T14:53:00Z">
              <w:tcPr>
                <w:tcW w:w="828" w:type="dxa"/>
                <w:shd w:val="clear" w:color="auto" w:fill="auto"/>
              </w:tcPr>
            </w:tcPrChange>
          </w:tcPr>
          <w:p w14:paraId="79EC55E5" w14:textId="0D31CC6A" w:rsidR="005B47CB" w:rsidRDefault="005B47CB" w:rsidP="005B47CB">
            <w:pPr>
              <w:jc w:val="right"/>
              <w:rPr>
                <w:rFonts w:ascii="Arial" w:hAnsi="Arial" w:cs="Arial"/>
                <w:sz w:val="20"/>
              </w:rPr>
            </w:pPr>
            <w:r>
              <w:rPr>
                <w:rFonts w:ascii="Arial" w:hAnsi="Arial" w:cs="Arial"/>
                <w:sz w:val="20"/>
              </w:rPr>
              <w:t>2113</w:t>
            </w:r>
          </w:p>
        </w:tc>
        <w:tc>
          <w:tcPr>
            <w:tcW w:w="726" w:type="pct"/>
            <w:shd w:val="clear" w:color="auto" w:fill="auto"/>
            <w:tcPrChange w:id="234" w:author="Banerjea, Raja" w:date="2016-06-23T14:53:00Z">
              <w:tcPr>
                <w:tcW w:w="1595" w:type="dxa"/>
                <w:shd w:val="clear" w:color="auto" w:fill="auto"/>
              </w:tcPr>
            </w:tcPrChange>
          </w:tcPr>
          <w:p w14:paraId="7AA83D08" w14:textId="4A7BA4A5" w:rsidR="005B47CB" w:rsidRDefault="005B47CB" w:rsidP="005B47CB">
            <w:pPr>
              <w:rPr>
                <w:rFonts w:ascii="Arial" w:hAnsi="Arial" w:cs="Arial"/>
                <w:sz w:val="20"/>
              </w:rPr>
            </w:pPr>
            <w:r>
              <w:rPr>
                <w:rFonts w:ascii="Arial" w:hAnsi="Arial" w:cs="Arial"/>
                <w:sz w:val="20"/>
              </w:rPr>
              <w:t>Sriram Venkateswaran</w:t>
            </w:r>
          </w:p>
        </w:tc>
        <w:tc>
          <w:tcPr>
            <w:tcW w:w="396" w:type="pct"/>
            <w:shd w:val="clear" w:color="auto" w:fill="auto"/>
            <w:tcPrChange w:id="235" w:author="Banerjea, Raja" w:date="2016-06-23T14:53:00Z">
              <w:tcPr>
                <w:tcW w:w="870" w:type="dxa"/>
                <w:shd w:val="clear" w:color="auto" w:fill="auto"/>
              </w:tcPr>
            </w:tcPrChange>
          </w:tcPr>
          <w:p w14:paraId="233A4C13" w14:textId="0468393E" w:rsidR="005B47CB" w:rsidRDefault="005B47CB" w:rsidP="005B47CB">
            <w:pPr>
              <w:jc w:val="right"/>
              <w:rPr>
                <w:rFonts w:ascii="Arial" w:hAnsi="Arial" w:cs="Arial"/>
                <w:sz w:val="20"/>
              </w:rPr>
            </w:pPr>
            <w:r>
              <w:rPr>
                <w:rFonts w:ascii="Arial" w:hAnsi="Arial" w:cs="Arial"/>
                <w:sz w:val="20"/>
              </w:rPr>
              <w:t>20.07</w:t>
            </w:r>
          </w:p>
        </w:tc>
        <w:tc>
          <w:tcPr>
            <w:tcW w:w="1047" w:type="pct"/>
            <w:gridSpan w:val="3"/>
            <w:shd w:val="clear" w:color="auto" w:fill="auto"/>
            <w:tcPrChange w:id="236" w:author="Banerjea, Raja" w:date="2016-06-23T14:53:00Z">
              <w:tcPr>
                <w:tcW w:w="2301" w:type="dxa"/>
                <w:gridSpan w:val="3"/>
                <w:shd w:val="clear" w:color="auto" w:fill="auto"/>
              </w:tcPr>
            </w:tcPrChange>
          </w:tcPr>
          <w:p w14:paraId="0E854B99" w14:textId="2D68B732" w:rsidR="005B47CB" w:rsidRDefault="005B47CB" w:rsidP="005B47CB">
            <w:pPr>
              <w:rPr>
                <w:rFonts w:ascii="Arial" w:hAnsi="Arial" w:cs="Arial"/>
                <w:sz w:val="20"/>
              </w:rPr>
            </w:pPr>
            <w:r>
              <w:rPr>
                <w:rFonts w:ascii="Arial" w:hAnsi="Arial" w:cs="Arial"/>
                <w:sz w:val="20"/>
              </w:rPr>
              <w:t>Missing elements from Common Info Field</w:t>
            </w:r>
          </w:p>
        </w:tc>
        <w:tc>
          <w:tcPr>
            <w:tcW w:w="1528" w:type="pct"/>
            <w:shd w:val="clear" w:color="auto" w:fill="auto"/>
            <w:tcPrChange w:id="237" w:author="Banerjea, Raja" w:date="2016-06-23T14:53:00Z">
              <w:tcPr>
                <w:tcW w:w="3359" w:type="dxa"/>
                <w:shd w:val="clear" w:color="auto" w:fill="auto"/>
              </w:tcPr>
            </w:tcPrChange>
          </w:tcPr>
          <w:p w14:paraId="2AB1E621" w14:textId="2548D16E" w:rsidR="005B47CB" w:rsidRDefault="005B47CB" w:rsidP="005B47CB">
            <w:pPr>
              <w:rPr>
                <w:rFonts w:ascii="Arial" w:hAnsi="Arial" w:cs="Arial"/>
                <w:sz w:val="20"/>
              </w:rPr>
            </w:pPr>
            <w:r>
              <w:rPr>
                <w:rFonts w:ascii="Arial" w:hAnsi="Arial" w:cs="Arial"/>
                <w:sz w:val="20"/>
              </w:rPr>
              <w:t>Add:</w:t>
            </w:r>
            <w:r>
              <w:rPr>
                <w:rFonts w:ascii="Arial" w:hAnsi="Arial" w:cs="Arial"/>
                <w:sz w:val="20"/>
              </w:rPr>
              <w:br/>
              <w:t>- A factor</w:t>
            </w:r>
            <w:r>
              <w:rPr>
                <w:rFonts w:ascii="Arial" w:hAnsi="Arial" w:cs="Arial"/>
                <w:sz w:val="20"/>
              </w:rPr>
              <w:br/>
              <w:t>- Padding disambiguation bit</w:t>
            </w:r>
            <w:r>
              <w:rPr>
                <w:rFonts w:ascii="Arial" w:hAnsi="Arial" w:cs="Arial"/>
                <w:sz w:val="20"/>
              </w:rPr>
              <w:br/>
              <w:t>- Number of HE-LTF</w:t>
            </w:r>
            <w:r>
              <w:rPr>
                <w:rFonts w:ascii="Arial" w:hAnsi="Arial" w:cs="Arial"/>
                <w:sz w:val="20"/>
              </w:rPr>
              <w:br/>
              <w:t>- Pilot mode for HE-LTF: SSP or Masking</w:t>
            </w:r>
          </w:p>
        </w:tc>
        <w:tc>
          <w:tcPr>
            <w:tcW w:w="927" w:type="pct"/>
            <w:shd w:val="clear" w:color="auto" w:fill="auto"/>
            <w:tcPrChange w:id="238" w:author="Banerjea, Raja" w:date="2016-06-23T14:53:00Z">
              <w:tcPr>
                <w:tcW w:w="2037" w:type="dxa"/>
                <w:shd w:val="clear" w:color="auto" w:fill="auto"/>
              </w:tcPr>
            </w:tcPrChange>
          </w:tcPr>
          <w:p w14:paraId="0F27DF57" w14:textId="06913561" w:rsidR="005B47CB" w:rsidRDefault="005D7D41" w:rsidP="005B47CB">
            <w:pPr>
              <w:rPr>
                <w:rFonts w:ascii="Arial" w:hAnsi="Arial" w:cs="Arial"/>
                <w:sz w:val="20"/>
              </w:rPr>
            </w:pPr>
            <w:del w:id="239" w:author="Banerjea, Raja" w:date="2016-06-02T16:26:00Z">
              <w:r w:rsidDel="00801C95">
                <w:rPr>
                  <w:rFonts w:ascii="Arial" w:hAnsi="Arial" w:cs="Arial"/>
                  <w:sz w:val="20"/>
                </w:rPr>
                <w:delText>Accepted</w:delText>
              </w:r>
            </w:del>
            <w:ins w:id="240" w:author="Banerjea, Raja" w:date="2016-06-02T16:26:00Z">
              <w:r w:rsidR="00801C95">
                <w:rPr>
                  <w:rFonts w:ascii="Arial" w:hAnsi="Arial" w:cs="Arial"/>
                  <w:sz w:val="20"/>
                </w:rPr>
                <w:t>Revised</w:t>
              </w:r>
            </w:ins>
            <w:r>
              <w:rPr>
                <w:rFonts w:ascii="Arial" w:hAnsi="Arial" w:cs="Arial"/>
                <w:sz w:val="20"/>
              </w:rPr>
              <w:t>.</w:t>
            </w:r>
          </w:p>
          <w:p w14:paraId="58D41BE1" w14:textId="6C0CD4CE" w:rsidR="002321DA" w:rsidRDefault="002321DA" w:rsidP="005B47CB">
            <w:pPr>
              <w:rPr>
                <w:rFonts w:ascii="Arial" w:hAnsi="Arial" w:cs="Arial"/>
                <w:sz w:val="20"/>
              </w:rPr>
            </w:pPr>
            <w:r>
              <w:rPr>
                <w:rFonts w:ascii="Arial" w:hAnsi="Arial" w:cs="Arial"/>
                <w:sz w:val="20"/>
              </w:rPr>
              <w:t>This information is included in the Packet extension f</w:t>
            </w:r>
          </w:p>
          <w:p w14:paraId="434CDC72" w14:textId="77777777" w:rsidR="002321DA" w:rsidRDefault="002321DA" w:rsidP="005B47CB">
            <w:pPr>
              <w:rPr>
                <w:rFonts w:ascii="Arial" w:hAnsi="Arial" w:cs="Arial"/>
                <w:sz w:val="20"/>
              </w:rPr>
            </w:pPr>
          </w:p>
          <w:p w14:paraId="05D646A6" w14:textId="1B5A64A4" w:rsidR="005D7D41" w:rsidRDefault="005D7D41" w:rsidP="005B47CB">
            <w:pPr>
              <w:rPr>
                <w:rFonts w:ascii="Arial" w:hAnsi="Arial" w:cs="Arial"/>
                <w:sz w:val="20"/>
              </w:rPr>
            </w:pPr>
          </w:p>
        </w:tc>
      </w:tr>
      <w:tr w:rsidR="005B47CB" w14:paraId="080AA18B" w14:textId="77777777" w:rsidTr="00FB0478">
        <w:trPr>
          <w:trHeight w:val="935"/>
          <w:trPrChange w:id="241" w:author="Banerjea, Raja" w:date="2016-06-23T14:53:00Z">
            <w:trPr>
              <w:trHeight w:val="935"/>
            </w:trPr>
          </w:trPrChange>
        </w:trPr>
        <w:tc>
          <w:tcPr>
            <w:tcW w:w="377" w:type="pct"/>
            <w:shd w:val="clear" w:color="auto" w:fill="auto"/>
            <w:tcPrChange w:id="242" w:author="Banerjea, Raja" w:date="2016-06-23T14:53:00Z">
              <w:tcPr>
                <w:tcW w:w="828" w:type="dxa"/>
                <w:shd w:val="clear" w:color="auto" w:fill="auto"/>
              </w:tcPr>
            </w:tcPrChange>
          </w:tcPr>
          <w:p w14:paraId="23714ED6" w14:textId="76B1D3C2" w:rsidR="005B47CB" w:rsidRDefault="005B47CB" w:rsidP="005B47CB">
            <w:pPr>
              <w:jc w:val="right"/>
              <w:rPr>
                <w:rFonts w:ascii="Arial" w:hAnsi="Arial" w:cs="Arial"/>
                <w:sz w:val="20"/>
              </w:rPr>
            </w:pPr>
            <w:r>
              <w:rPr>
                <w:rFonts w:ascii="Arial" w:hAnsi="Arial" w:cs="Arial"/>
                <w:sz w:val="20"/>
              </w:rPr>
              <w:t>2114</w:t>
            </w:r>
          </w:p>
        </w:tc>
        <w:tc>
          <w:tcPr>
            <w:tcW w:w="726" w:type="pct"/>
            <w:shd w:val="clear" w:color="auto" w:fill="auto"/>
            <w:tcPrChange w:id="243" w:author="Banerjea, Raja" w:date="2016-06-23T14:53:00Z">
              <w:tcPr>
                <w:tcW w:w="1595" w:type="dxa"/>
                <w:shd w:val="clear" w:color="auto" w:fill="auto"/>
              </w:tcPr>
            </w:tcPrChange>
          </w:tcPr>
          <w:p w14:paraId="4CEA2914" w14:textId="058978D1" w:rsidR="005B47CB" w:rsidRDefault="005B47CB" w:rsidP="005B47CB">
            <w:pPr>
              <w:rPr>
                <w:rFonts w:ascii="Arial" w:hAnsi="Arial" w:cs="Arial"/>
                <w:sz w:val="20"/>
              </w:rPr>
            </w:pPr>
            <w:r>
              <w:rPr>
                <w:rFonts w:ascii="Arial" w:hAnsi="Arial" w:cs="Arial"/>
                <w:sz w:val="20"/>
              </w:rPr>
              <w:t>Sriram Venkateswaran</w:t>
            </w:r>
          </w:p>
        </w:tc>
        <w:tc>
          <w:tcPr>
            <w:tcW w:w="396" w:type="pct"/>
            <w:shd w:val="clear" w:color="auto" w:fill="auto"/>
            <w:tcPrChange w:id="244" w:author="Banerjea, Raja" w:date="2016-06-23T14:53:00Z">
              <w:tcPr>
                <w:tcW w:w="870" w:type="dxa"/>
                <w:shd w:val="clear" w:color="auto" w:fill="auto"/>
              </w:tcPr>
            </w:tcPrChange>
          </w:tcPr>
          <w:p w14:paraId="4E36CD17" w14:textId="05EC9025" w:rsidR="005B47CB" w:rsidRDefault="005B47CB" w:rsidP="005B47CB">
            <w:pPr>
              <w:jc w:val="right"/>
              <w:rPr>
                <w:rFonts w:ascii="Arial" w:hAnsi="Arial" w:cs="Arial"/>
                <w:sz w:val="20"/>
              </w:rPr>
            </w:pPr>
            <w:r>
              <w:rPr>
                <w:rFonts w:ascii="Arial" w:hAnsi="Arial" w:cs="Arial"/>
                <w:sz w:val="20"/>
              </w:rPr>
              <w:t>20.47</w:t>
            </w:r>
          </w:p>
        </w:tc>
        <w:tc>
          <w:tcPr>
            <w:tcW w:w="1047" w:type="pct"/>
            <w:gridSpan w:val="3"/>
            <w:shd w:val="clear" w:color="auto" w:fill="auto"/>
            <w:tcPrChange w:id="245" w:author="Banerjea, Raja" w:date="2016-06-23T14:53:00Z">
              <w:tcPr>
                <w:tcW w:w="2301" w:type="dxa"/>
                <w:gridSpan w:val="3"/>
                <w:shd w:val="clear" w:color="auto" w:fill="auto"/>
              </w:tcPr>
            </w:tcPrChange>
          </w:tcPr>
          <w:p w14:paraId="2766C99E" w14:textId="5F6280FB" w:rsidR="005B47CB" w:rsidRDefault="005B47CB" w:rsidP="005B47CB">
            <w:pPr>
              <w:rPr>
                <w:rFonts w:ascii="Arial" w:hAnsi="Arial" w:cs="Arial"/>
                <w:sz w:val="20"/>
              </w:rPr>
            </w:pPr>
            <w:r>
              <w:rPr>
                <w:rFonts w:ascii="Arial" w:hAnsi="Arial" w:cs="Arial"/>
                <w:sz w:val="20"/>
              </w:rPr>
              <w:t>Add 1x LTF to CP LTF size</w:t>
            </w:r>
          </w:p>
        </w:tc>
        <w:tc>
          <w:tcPr>
            <w:tcW w:w="1528" w:type="pct"/>
            <w:shd w:val="clear" w:color="auto" w:fill="auto"/>
            <w:tcPrChange w:id="246" w:author="Banerjea, Raja" w:date="2016-06-23T14:53:00Z">
              <w:tcPr>
                <w:tcW w:w="3359" w:type="dxa"/>
                <w:shd w:val="clear" w:color="auto" w:fill="auto"/>
              </w:tcPr>
            </w:tcPrChange>
          </w:tcPr>
          <w:p w14:paraId="2D517935" w14:textId="60FAF719" w:rsidR="005B47CB" w:rsidRDefault="005B47CB" w:rsidP="005B47CB">
            <w:pPr>
              <w:rPr>
                <w:rFonts w:ascii="Arial" w:hAnsi="Arial" w:cs="Arial"/>
                <w:sz w:val="20"/>
              </w:rPr>
            </w:pPr>
            <w:r>
              <w:rPr>
                <w:rFonts w:ascii="Arial" w:hAnsi="Arial" w:cs="Arial"/>
                <w:sz w:val="20"/>
              </w:rPr>
              <w:t>0: 1xLTF + 1.6us CP for full BW UL MU MIMO</w:t>
            </w:r>
            <w:r>
              <w:rPr>
                <w:rFonts w:ascii="Arial" w:hAnsi="Arial" w:cs="Arial"/>
                <w:sz w:val="20"/>
              </w:rPr>
              <w:br/>
              <w:t>2-4: current elements 1-3</w:t>
            </w:r>
          </w:p>
        </w:tc>
        <w:tc>
          <w:tcPr>
            <w:tcW w:w="927" w:type="pct"/>
            <w:shd w:val="clear" w:color="auto" w:fill="auto"/>
            <w:tcPrChange w:id="247" w:author="Banerjea, Raja" w:date="2016-06-23T14:53:00Z">
              <w:tcPr>
                <w:tcW w:w="2037" w:type="dxa"/>
                <w:shd w:val="clear" w:color="auto" w:fill="auto"/>
              </w:tcPr>
            </w:tcPrChange>
          </w:tcPr>
          <w:p w14:paraId="29A3B2AF" w14:textId="3C5B87DA" w:rsidR="005B47CB" w:rsidRDefault="005D7D41" w:rsidP="005B47CB">
            <w:pPr>
              <w:rPr>
                <w:rFonts w:ascii="Arial" w:hAnsi="Arial" w:cs="Arial"/>
                <w:sz w:val="20"/>
              </w:rPr>
            </w:pPr>
            <w:r>
              <w:rPr>
                <w:rFonts w:ascii="Arial" w:hAnsi="Arial" w:cs="Arial"/>
                <w:sz w:val="20"/>
              </w:rPr>
              <w:t>Rejected.</w:t>
            </w:r>
            <w:r>
              <w:rPr>
                <w:rFonts w:ascii="Arial" w:hAnsi="Arial" w:cs="Arial"/>
                <w:sz w:val="20"/>
              </w:rPr>
              <w:br/>
              <w:t>UL response with 1x LTF + 1.6us is not allowed</w:t>
            </w:r>
          </w:p>
        </w:tc>
      </w:tr>
      <w:tr w:rsidR="005B47CB" w14:paraId="3A5B2383" w14:textId="77777777" w:rsidTr="00FB0478">
        <w:trPr>
          <w:trHeight w:val="935"/>
          <w:trPrChange w:id="248" w:author="Banerjea, Raja" w:date="2016-06-23T14:53:00Z">
            <w:trPr>
              <w:trHeight w:val="935"/>
            </w:trPr>
          </w:trPrChange>
        </w:trPr>
        <w:tc>
          <w:tcPr>
            <w:tcW w:w="377" w:type="pct"/>
            <w:shd w:val="clear" w:color="auto" w:fill="auto"/>
            <w:tcPrChange w:id="249" w:author="Banerjea, Raja" w:date="2016-06-23T14:53:00Z">
              <w:tcPr>
                <w:tcW w:w="828" w:type="dxa"/>
                <w:shd w:val="clear" w:color="auto" w:fill="auto"/>
              </w:tcPr>
            </w:tcPrChange>
          </w:tcPr>
          <w:p w14:paraId="0B2EA9AE" w14:textId="6C6C7ACB" w:rsidR="005B47CB" w:rsidRDefault="005B47CB" w:rsidP="005B47CB">
            <w:pPr>
              <w:jc w:val="right"/>
              <w:rPr>
                <w:rFonts w:ascii="Arial" w:hAnsi="Arial" w:cs="Arial"/>
                <w:sz w:val="20"/>
              </w:rPr>
            </w:pPr>
            <w:r>
              <w:rPr>
                <w:rFonts w:ascii="Arial" w:hAnsi="Arial" w:cs="Arial"/>
                <w:sz w:val="20"/>
              </w:rPr>
              <w:t>2174</w:t>
            </w:r>
          </w:p>
        </w:tc>
        <w:tc>
          <w:tcPr>
            <w:tcW w:w="726" w:type="pct"/>
            <w:shd w:val="clear" w:color="auto" w:fill="auto"/>
            <w:tcPrChange w:id="250" w:author="Banerjea, Raja" w:date="2016-06-23T14:53:00Z">
              <w:tcPr>
                <w:tcW w:w="1595" w:type="dxa"/>
                <w:shd w:val="clear" w:color="auto" w:fill="auto"/>
              </w:tcPr>
            </w:tcPrChange>
          </w:tcPr>
          <w:p w14:paraId="18303A73" w14:textId="18AFBEC6" w:rsidR="005B47CB" w:rsidRDefault="005B47CB" w:rsidP="005B47CB">
            <w:pPr>
              <w:rPr>
                <w:rFonts w:ascii="Arial" w:hAnsi="Arial" w:cs="Arial"/>
                <w:sz w:val="20"/>
              </w:rPr>
            </w:pPr>
            <w:r>
              <w:rPr>
                <w:rFonts w:ascii="Arial" w:hAnsi="Arial" w:cs="Arial"/>
                <w:sz w:val="20"/>
              </w:rPr>
              <w:t>stephane baron</w:t>
            </w:r>
          </w:p>
        </w:tc>
        <w:tc>
          <w:tcPr>
            <w:tcW w:w="396" w:type="pct"/>
            <w:shd w:val="clear" w:color="auto" w:fill="auto"/>
            <w:tcPrChange w:id="251" w:author="Banerjea, Raja" w:date="2016-06-23T14:53:00Z">
              <w:tcPr>
                <w:tcW w:w="870" w:type="dxa"/>
                <w:shd w:val="clear" w:color="auto" w:fill="auto"/>
              </w:tcPr>
            </w:tcPrChange>
          </w:tcPr>
          <w:p w14:paraId="0D3F1723" w14:textId="293683AE" w:rsidR="005B47CB" w:rsidRDefault="005B47CB" w:rsidP="005B47CB">
            <w:pPr>
              <w:jc w:val="right"/>
              <w:rPr>
                <w:rFonts w:ascii="Arial" w:hAnsi="Arial" w:cs="Arial"/>
                <w:sz w:val="20"/>
              </w:rPr>
            </w:pPr>
            <w:r>
              <w:rPr>
                <w:rFonts w:ascii="Arial" w:hAnsi="Arial" w:cs="Arial"/>
                <w:sz w:val="20"/>
              </w:rPr>
              <w:t>21.14</w:t>
            </w:r>
          </w:p>
        </w:tc>
        <w:tc>
          <w:tcPr>
            <w:tcW w:w="1047" w:type="pct"/>
            <w:gridSpan w:val="3"/>
            <w:shd w:val="clear" w:color="auto" w:fill="auto"/>
            <w:tcPrChange w:id="252" w:author="Banerjea, Raja" w:date="2016-06-23T14:53:00Z">
              <w:tcPr>
                <w:tcW w:w="2301" w:type="dxa"/>
                <w:gridSpan w:val="3"/>
                <w:shd w:val="clear" w:color="auto" w:fill="auto"/>
              </w:tcPr>
            </w:tcPrChange>
          </w:tcPr>
          <w:p w14:paraId="48674686" w14:textId="2B666435" w:rsidR="005B47CB" w:rsidRDefault="005B47CB" w:rsidP="005B47CB">
            <w:pPr>
              <w:rPr>
                <w:rFonts w:ascii="Arial" w:hAnsi="Arial" w:cs="Arial"/>
                <w:sz w:val="20"/>
              </w:rPr>
            </w:pPr>
            <w:r>
              <w:rPr>
                <w:rFonts w:ascii="Arial" w:hAnsi="Arial" w:cs="Arial"/>
                <w:sz w:val="20"/>
              </w:rPr>
              <w:t>Basic trigger type is undefined</w:t>
            </w:r>
          </w:p>
        </w:tc>
        <w:tc>
          <w:tcPr>
            <w:tcW w:w="1528" w:type="pct"/>
            <w:shd w:val="clear" w:color="auto" w:fill="auto"/>
            <w:tcPrChange w:id="253" w:author="Banerjea, Raja" w:date="2016-06-23T14:53:00Z">
              <w:tcPr>
                <w:tcW w:w="3359" w:type="dxa"/>
                <w:shd w:val="clear" w:color="auto" w:fill="auto"/>
              </w:tcPr>
            </w:tcPrChange>
          </w:tcPr>
          <w:p w14:paraId="3D094DFC" w14:textId="121F0F5C" w:rsidR="005B47CB" w:rsidRDefault="005B47CB" w:rsidP="005B47CB">
            <w:pPr>
              <w:rPr>
                <w:rFonts w:ascii="Arial" w:hAnsi="Arial" w:cs="Arial"/>
                <w:sz w:val="20"/>
              </w:rPr>
            </w:pPr>
            <w:r>
              <w:rPr>
                <w:rFonts w:ascii="Arial" w:hAnsi="Arial" w:cs="Arial"/>
                <w:sz w:val="20"/>
              </w:rPr>
              <w:t>Define Basic trigger type (wich type of traffic is allowed).</w:t>
            </w:r>
          </w:p>
        </w:tc>
        <w:tc>
          <w:tcPr>
            <w:tcW w:w="927" w:type="pct"/>
            <w:shd w:val="clear" w:color="auto" w:fill="auto"/>
            <w:tcPrChange w:id="254" w:author="Banerjea, Raja" w:date="2016-06-23T14:53:00Z">
              <w:tcPr>
                <w:tcW w:w="2037" w:type="dxa"/>
                <w:shd w:val="clear" w:color="auto" w:fill="auto"/>
              </w:tcPr>
            </w:tcPrChange>
          </w:tcPr>
          <w:p w14:paraId="1E778DDD" w14:textId="77777777" w:rsidR="005B47CB" w:rsidRDefault="005D7D41" w:rsidP="005B47CB">
            <w:pPr>
              <w:rPr>
                <w:rFonts w:ascii="Arial" w:hAnsi="Arial" w:cs="Arial"/>
                <w:sz w:val="20"/>
              </w:rPr>
            </w:pPr>
            <w:r>
              <w:rPr>
                <w:rFonts w:ascii="Arial" w:hAnsi="Arial" w:cs="Arial"/>
                <w:sz w:val="20"/>
              </w:rPr>
              <w:t>Rejected.</w:t>
            </w:r>
          </w:p>
          <w:p w14:paraId="29018514" w14:textId="1ACFFDE6" w:rsidR="005D7D41" w:rsidRDefault="005D7D41" w:rsidP="005B47CB">
            <w:pPr>
              <w:rPr>
                <w:rFonts w:ascii="Arial" w:hAnsi="Arial" w:cs="Arial"/>
                <w:sz w:val="20"/>
              </w:rPr>
            </w:pPr>
            <w:r>
              <w:rPr>
                <w:rFonts w:ascii="Arial" w:hAnsi="Arial" w:cs="Arial"/>
                <w:sz w:val="20"/>
              </w:rPr>
              <w:t>This is defined in the section UL MU operation.</w:t>
            </w:r>
          </w:p>
        </w:tc>
      </w:tr>
      <w:tr w:rsidR="00A95C18" w14:paraId="3645ADCF" w14:textId="77777777" w:rsidTr="00FB0478">
        <w:trPr>
          <w:trHeight w:val="935"/>
          <w:trPrChange w:id="255" w:author="Banerjea, Raja" w:date="2016-06-23T14:53:00Z">
            <w:trPr>
              <w:trHeight w:val="935"/>
            </w:trPr>
          </w:trPrChange>
        </w:trPr>
        <w:tc>
          <w:tcPr>
            <w:tcW w:w="377" w:type="pct"/>
            <w:shd w:val="clear" w:color="auto" w:fill="auto"/>
            <w:tcPrChange w:id="256" w:author="Banerjea, Raja" w:date="2016-06-23T14:53:00Z">
              <w:tcPr>
                <w:tcW w:w="828" w:type="dxa"/>
                <w:shd w:val="clear" w:color="auto" w:fill="auto"/>
              </w:tcPr>
            </w:tcPrChange>
          </w:tcPr>
          <w:p w14:paraId="185E1564" w14:textId="6A7E5B8F" w:rsidR="00A95C18" w:rsidRDefault="003E1F58" w:rsidP="00A95C18">
            <w:pPr>
              <w:jc w:val="right"/>
              <w:rPr>
                <w:rFonts w:ascii="Arial" w:hAnsi="Arial" w:cs="Arial"/>
                <w:sz w:val="20"/>
              </w:rPr>
            </w:pPr>
            <w:ins w:id="257" w:author="Banerjea, Raja" w:date="2016-06-24T10:24:00Z">
              <w:r>
                <w:rPr>
                  <w:rFonts w:ascii="Arial" w:hAnsi="Arial" w:cs="Arial"/>
                  <w:sz w:val="20"/>
                </w:rPr>
                <w:t>2216</w:t>
              </w:r>
            </w:ins>
          </w:p>
        </w:tc>
        <w:tc>
          <w:tcPr>
            <w:tcW w:w="726" w:type="pct"/>
            <w:shd w:val="clear" w:color="auto" w:fill="auto"/>
            <w:tcPrChange w:id="258" w:author="Banerjea, Raja" w:date="2016-06-23T14:53:00Z">
              <w:tcPr>
                <w:tcW w:w="1595" w:type="dxa"/>
                <w:shd w:val="clear" w:color="auto" w:fill="auto"/>
              </w:tcPr>
            </w:tcPrChange>
          </w:tcPr>
          <w:p w14:paraId="6C676089" w14:textId="2A56FDAB" w:rsidR="00A95C18" w:rsidRDefault="00A95C18" w:rsidP="00A95C18">
            <w:pPr>
              <w:rPr>
                <w:rFonts w:ascii="Arial" w:hAnsi="Arial" w:cs="Arial"/>
                <w:sz w:val="20"/>
              </w:rPr>
            </w:pPr>
            <w:r>
              <w:rPr>
                <w:rFonts w:ascii="Arial" w:hAnsi="Arial" w:cs="Arial"/>
                <w:sz w:val="20"/>
              </w:rPr>
              <w:t>Tomoko Adachi</w:t>
            </w:r>
          </w:p>
        </w:tc>
        <w:tc>
          <w:tcPr>
            <w:tcW w:w="396" w:type="pct"/>
            <w:shd w:val="clear" w:color="auto" w:fill="auto"/>
            <w:tcPrChange w:id="259" w:author="Banerjea, Raja" w:date="2016-06-23T14:53:00Z">
              <w:tcPr>
                <w:tcW w:w="870" w:type="dxa"/>
                <w:shd w:val="clear" w:color="auto" w:fill="auto"/>
              </w:tcPr>
            </w:tcPrChange>
          </w:tcPr>
          <w:p w14:paraId="54EF6559" w14:textId="664E4C08" w:rsidR="00A95C18" w:rsidRDefault="00A95C18" w:rsidP="00A95C18">
            <w:pPr>
              <w:jc w:val="right"/>
              <w:rPr>
                <w:rFonts w:ascii="Arial" w:hAnsi="Arial" w:cs="Arial"/>
                <w:sz w:val="20"/>
              </w:rPr>
            </w:pPr>
            <w:r>
              <w:rPr>
                <w:rFonts w:ascii="Arial" w:hAnsi="Arial" w:cs="Arial"/>
                <w:sz w:val="20"/>
              </w:rPr>
              <w:t>21.01</w:t>
            </w:r>
          </w:p>
        </w:tc>
        <w:tc>
          <w:tcPr>
            <w:tcW w:w="1047" w:type="pct"/>
            <w:gridSpan w:val="3"/>
            <w:shd w:val="clear" w:color="auto" w:fill="auto"/>
            <w:tcPrChange w:id="260" w:author="Banerjea, Raja" w:date="2016-06-23T14:53:00Z">
              <w:tcPr>
                <w:tcW w:w="2301" w:type="dxa"/>
                <w:gridSpan w:val="3"/>
                <w:shd w:val="clear" w:color="auto" w:fill="auto"/>
              </w:tcPr>
            </w:tcPrChange>
          </w:tcPr>
          <w:p w14:paraId="7F0FF1A7" w14:textId="64C7B09C" w:rsidR="00A95C18" w:rsidRDefault="00A95C18" w:rsidP="00A95C18">
            <w:pPr>
              <w:rPr>
                <w:rFonts w:ascii="Arial" w:hAnsi="Arial" w:cs="Arial"/>
                <w:sz w:val="20"/>
              </w:rPr>
            </w:pPr>
            <w:r>
              <w:rPr>
                <w:rFonts w:ascii="Arial" w:hAnsi="Arial" w:cs="Arial"/>
                <w:sz w:val="20"/>
              </w:rPr>
              <w:t>It says "The Trigger Type subfield indicates the type of the Trigger frame. The Trigger frame can include an optional type-specific Common Info and optional type-specific Per User Info. Table 9-ax2 (Trigger Type field encoding) defines the valid Trigger Type." Is the second sentence explaining the Trigger Dependent Common Info in the Common Info field and the Trigger Dependent Per User Info in the Per User Info field that they are optional?</w:t>
            </w:r>
            <w:r>
              <w:rPr>
                <w:rFonts w:ascii="Arial" w:hAnsi="Arial" w:cs="Arial"/>
                <w:sz w:val="20"/>
              </w:rPr>
              <w:br/>
              <w:t xml:space="preserve">If so, use the same names which appear in the Figures 9-51b and 9-51c. Also explain the one in the Per User Info field after the SS </w:t>
            </w:r>
            <w:r>
              <w:rPr>
                <w:rFonts w:ascii="Arial" w:hAnsi="Arial" w:cs="Arial"/>
                <w:sz w:val="20"/>
              </w:rPr>
              <w:lastRenderedPageBreak/>
              <w:t>Allocation subfield to appear in the same order with Figure 9-51c.</w:t>
            </w:r>
          </w:p>
        </w:tc>
        <w:tc>
          <w:tcPr>
            <w:tcW w:w="1528" w:type="pct"/>
            <w:shd w:val="clear" w:color="auto" w:fill="auto"/>
            <w:tcPrChange w:id="261" w:author="Banerjea, Raja" w:date="2016-06-23T14:53:00Z">
              <w:tcPr>
                <w:tcW w:w="3359" w:type="dxa"/>
                <w:shd w:val="clear" w:color="auto" w:fill="auto"/>
              </w:tcPr>
            </w:tcPrChange>
          </w:tcPr>
          <w:p w14:paraId="21B68A35" w14:textId="5BCF4B7A" w:rsidR="00A95C18" w:rsidRDefault="00A95C18" w:rsidP="00A95C18">
            <w:pPr>
              <w:rPr>
                <w:rFonts w:ascii="Arial" w:hAnsi="Arial" w:cs="Arial"/>
                <w:sz w:val="20"/>
              </w:rPr>
            </w:pPr>
            <w:r>
              <w:rPr>
                <w:rFonts w:ascii="Arial" w:hAnsi="Arial" w:cs="Arial"/>
                <w:sz w:val="20"/>
              </w:rPr>
              <w:lastRenderedPageBreak/>
              <w:t>As in comment.</w:t>
            </w:r>
          </w:p>
        </w:tc>
        <w:tc>
          <w:tcPr>
            <w:tcW w:w="927" w:type="pct"/>
            <w:shd w:val="clear" w:color="auto" w:fill="auto"/>
            <w:tcPrChange w:id="262" w:author="Banerjea, Raja" w:date="2016-06-23T14:53:00Z">
              <w:tcPr>
                <w:tcW w:w="2037" w:type="dxa"/>
                <w:shd w:val="clear" w:color="auto" w:fill="auto"/>
              </w:tcPr>
            </w:tcPrChange>
          </w:tcPr>
          <w:p w14:paraId="64DCB55E" w14:textId="77777777" w:rsidR="00A95C18" w:rsidRDefault="002321DA" w:rsidP="00A95C18">
            <w:pPr>
              <w:rPr>
                <w:rFonts w:ascii="Arial" w:hAnsi="Arial" w:cs="Arial"/>
                <w:sz w:val="20"/>
              </w:rPr>
            </w:pPr>
            <w:r>
              <w:rPr>
                <w:rFonts w:ascii="Arial" w:hAnsi="Arial" w:cs="Arial"/>
                <w:sz w:val="20"/>
              </w:rPr>
              <w:t>Revised.</w:t>
            </w:r>
          </w:p>
          <w:p w14:paraId="72E0D483" w14:textId="1AFFCE53" w:rsidR="002321DA" w:rsidRDefault="002321DA" w:rsidP="00A95C18">
            <w:pPr>
              <w:rPr>
                <w:rFonts w:ascii="Arial" w:hAnsi="Arial" w:cs="Arial"/>
                <w:sz w:val="20"/>
              </w:rPr>
            </w:pPr>
            <w:r>
              <w:rPr>
                <w:rFonts w:ascii="Arial" w:hAnsi="Arial" w:cs="Arial"/>
                <w:sz w:val="20"/>
              </w:rPr>
              <w:t>The fields are “Type-Dependent Common Info” and and “Type dependent per user info”</w:t>
            </w:r>
          </w:p>
        </w:tc>
      </w:tr>
      <w:tr w:rsidR="00A95C18" w14:paraId="43551065" w14:textId="77777777" w:rsidTr="00FB0478">
        <w:trPr>
          <w:trHeight w:val="935"/>
          <w:trPrChange w:id="263" w:author="Banerjea, Raja" w:date="2016-06-23T14:53:00Z">
            <w:trPr>
              <w:trHeight w:val="935"/>
            </w:trPr>
          </w:trPrChange>
        </w:trPr>
        <w:tc>
          <w:tcPr>
            <w:tcW w:w="377" w:type="pct"/>
            <w:shd w:val="clear" w:color="auto" w:fill="auto"/>
            <w:tcPrChange w:id="264" w:author="Banerjea, Raja" w:date="2016-06-23T14:53:00Z">
              <w:tcPr>
                <w:tcW w:w="828" w:type="dxa"/>
                <w:shd w:val="clear" w:color="auto" w:fill="auto"/>
              </w:tcPr>
            </w:tcPrChange>
          </w:tcPr>
          <w:p w14:paraId="0FD904A1" w14:textId="0226D375" w:rsidR="00A95C18" w:rsidRDefault="00A95C18" w:rsidP="00A95C18">
            <w:pPr>
              <w:jc w:val="right"/>
              <w:rPr>
                <w:rFonts w:ascii="Arial" w:hAnsi="Arial" w:cs="Arial"/>
                <w:sz w:val="20"/>
              </w:rPr>
            </w:pPr>
            <w:r>
              <w:rPr>
                <w:rFonts w:ascii="Arial" w:hAnsi="Arial" w:cs="Arial"/>
                <w:sz w:val="20"/>
              </w:rPr>
              <w:t>2217</w:t>
            </w:r>
          </w:p>
        </w:tc>
        <w:tc>
          <w:tcPr>
            <w:tcW w:w="726" w:type="pct"/>
            <w:shd w:val="clear" w:color="auto" w:fill="auto"/>
            <w:tcPrChange w:id="265" w:author="Banerjea, Raja" w:date="2016-06-23T14:53:00Z">
              <w:tcPr>
                <w:tcW w:w="1595" w:type="dxa"/>
                <w:shd w:val="clear" w:color="auto" w:fill="auto"/>
              </w:tcPr>
            </w:tcPrChange>
          </w:tcPr>
          <w:p w14:paraId="13933B61" w14:textId="6FBBC1AD" w:rsidR="00A95C18" w:rsidRDefault="00A95C18" w:rsidP="00A95C18">
            <w:pPr>
              <w:rPr>
                <w:rFonts w:ascii="Arial" w:hAnsi="Arial" w:cs="Arial"/>
                <w:sz w:val="20"/>
              </w:rPr>
            </w:pPr>
            <w:r>
              <w:rPr>
                <w:rFonts w:ascii="Arial" w:hAnsi="Arial" w:cs="Arial"/>
                <w:sz w:val="20"/>
              </w:rPr>
              <w:t>Tomoko Adachi</w:t>
            </w:r>
          </w:p>
        </w:tc>
        <w:tc>
          <w:tcPr>
            <w:tcW w:w="396" w:type="pct"/>
            <w:shd w:val="clear" w:color="auto" w:fill="auto"/>
            <w:tcPrChange w:id="266" w:author="Banerjea, Raja" w:date="2016-06-23T14:53:00Z">
              <w:tcPr>
                <w:tcW w:w="870" w:type="dxa"/>
                <w:shd w:val="clear" w:color="auto" w:fill="auto"/>
              </w:tcPr>
            </w:tcPrChange>
          </w:tcPr>
          <w:p w14:paraId="1259B622" w14:textId="1101F945" w:rsidR="00A95C18" w:rsidRDefault="00A95C18" w:rsidP="00A95C18">
            <w:pPr>
              <w:jc w:val="right"/>
              <w:rPr>
                <w:rFonts w:ascii="Arial" w:hAnsi="Arial" w:cs="Arial"/>
                <w:sz w:val="20"/>
              </w:rPr>
            </w:pPr>
            <w:r>
              <w:rPr>
                <w:rFonts w:ascii="Arial" w:hAnsi="Arial" w:cs="Arial"/>
                <w:sz w:val="20"/>
              </w:rPr>
              <w:t>21.25</w:t>
            </w:r>
          </w:p>
        </w:tc>
        <w:tc>
          <w:tcPr>
            <w:tcW w:w="1047" w:type="pct"/>
            <w:gridSpan w:val="3"/>
            <w:shd w:val="clear" w:color="auto" w:fill="auto"/>
            <w:tcPrChange w:id="267" w:author="Banerjea, Raja" w:date="2016-06-23T14:53:00Z">
              <w:tcPr>
                <w:tcW w:w="2301" w:type="dxa"/>
                <w:gridSpan w:val="3"/>
                <w:shd w:val="clear" w:color="auto" w:fill="auto"/>
              </w:tcPr>
            </w:tcPrChange>
          </w:tcPr>
          <w:p w14:paraId="16ACEB2E" w14:textId="13C48371" w:rsidR="00A95C18" w:rsidRDefault="00A95C18" w:rsidP="00A95C18">
            <w:pPr>
              <w:rPr>
                <w:rFonts w:ascii="Arial" w:hAnsi="Arial" w:cs="Arial"/>
                <w:sz w:val="20"/>
              </w:rPr>
            </w:pPr>
            <w:r>
              <w:rPr>
                <w:rFonts w:ascii="Arial" w:hAnsi="Arial" w:cs="Arial"/>
                <w:sz w:val="20"/>
              </w:rPr>
              <w:t>Clarify that one or more Per User Info fields are carried in the Trigger frame.</w:t>
            </w:r>
          </w:p>
        </w:tc>
        <w:tc>
          <w:tcPr>
            <w:tcW w:w="1528" w:type="pct"/>
            <w:shd w:val="clear" w:color="auto" w:fill="auto"/>
            <w:tcPrChange w:id="268" w:author="Banerjea, Raja" w:date="2016-06-23T14:53:00Z">
              <w:tcPr>
                <w:tcW w:w="3359" w:type="dxa"/>
                <w:shd w:val="clear" w:color="auto" w:fill="auto"/>
              </w:tcPr>
            </w:tcPrChange>
          </w:tcPr>
          <w:p w14:paraId="02C6F95D" w14:textId="74F34271" w:rsidR="00A95C18" w:rsidRDefault="00A95C18" w:rsidP="00A95C18">
            <w:pPr>
              <w:rPr>
                <w:rFonts w:ascii="Arial" w:hAnsi="Arial" w:cs="Arial"/>
                <w:sz w:val="20"/>
              </w:rPr>
            </w:pPr>
            <w:r>
              <w:rPr>
                <w:rFonts w:ascii="Arial" w:hAnsi="Arial" w:cs="Arial"/>
                <w:sz w:val="20"/>
              </w:rPr>
              <w:t>As in comment.</w:t>
            </w:r>
          </w:p>
        </w:tc>
        <w:tc>
          <w:tcPr>
            <w:tcW w:w="927" w:type="pct"/>
            <w:shd w:val="clear" w:color="auto" w:fill="auto"/>
            <w:tcPrChange w:id="269" w:author="Banerjea, Raja" w:date="2016-06-23T14:53:00Z">
              <w:tcPr>
                <w:tcW w:w="2037" w:type="dxa"/>
                <w:shd w:val="clear" w:color="auto" w:fill="auto"/>
              </w:tcPr>
            </w:tcPrChange>
          </w:tcPr>
          <w:p w14:paraId="3DF5DE6A" w14:textId="77777777" w:rsidR="00A95C18" w:rsidRDefault="006516C5" w:rsidP="00A95C18">
            <w:pPr>
              <w:rPr>
                <w:rFonts w:ascii="Arial" w:hAnsi="Arial" w:cs="Arial"/>
                <w:sz w:val="20"/>
              </w:rPr>
            </w:pPr>
            <w:r>
              <w:rPr>
                <w:rFonts w:ascii="Arial" w:hAnsi="Arial" w:cs="Arial"/>
                <w:sz w:val="20"/>
              </w:rPr>
              <w:t>Rejected.</w:t>
            </w:r>
          </w:p>
          <w:p w14:paraId="26591A5C" w14:textId="663BEAE7" w:rsidR="006516C5" w:rsidRDefault="006516C5" w:rsidP="00A95C18">
            <w:pPr>
              <w:rPr>
                <w:rFonts w:ascii="Arial" w:hAnsi="Arial" w:cs="Arial"/>
                <w:sz w:val="20"/>
              </w:rPr>
            </w:pPr>
            <w:r>
              <w:rPr>
                <w:rFonts w:ascii="Arial" w:hAnsi="Arial" w:cs="Arial"/>
                <w:sz w:val="20"/>
              </w:rPr>
              <w:t>The diagram in 9-51a shows there are multiple Per Use Info fields.</w:t>
            </w:r>
          </w:p>
        </w:tc>
      </w:tr>
      <w:tr w:rsidR="00AB6625" w14:paraId="3AC85B6F" w14:textId="77777777" w:rsidTr="00FB0478">
        <w:trPr>
          <w:trHeight w:val="935"/>
          <w:trPrChange w:id="270" w:author="Banerjea, Raja" w:date="2016-06-23T14:53:00Z">
            <w:trPr>
              <w:trHeight w:val="935"/>
            </w:trPr>
          </w:trPrChange>
        </w:trPr>
        <w:tc>
          <w:tcPr>
            <w:tcW w:w="377" w:type="pct"/>
            <w:shd w:val="clear" w:color="auto" w:fill="auto"/>
            <w:tcPrChange w:id="271" w:author="Banerjea, Raja" w:date="2016-06-23T14:53:00Z">
              <w:tcPr>
                <w:tcW w:w="828" w:type="dxa"/>
                <w:shd w:val="clear" w:color="auto" w:fill="auto"/>
              </w:tcPr>
            </w:tcPrChange>
          </w:tcPr>
          <w:p w14:paraId="55C0B670" w14:textId="6E2BDBDC" w:rsidR="00AB6625" w:rsidRDefault="00AB6625" w:rsidP="00AB6625">
            <w:pPr>
              <w:jc w:val="right"/>
              <w:rPr>
                <w:rFonts w:ascii="Arial" w:hAnsi="Arial" w:cs="Arial"/>
                <w:sz w:val="20"/>
              </w:rPr>
            </w:pPr>
            <w:r>
              <w:rPr>
                <w:rFonts w:ascii="Arial" w:hAnsi="Arial" w:cs="Arial"/>
                <w:sz w:val="20"/>
              </w:rPr>
              <w:t>2302</w:t>
            </w:r>
          </w:p>
        </w:tc>
        <w:tc>
          <w:tcPr>
            <w:tcW w:w="726" w:type="pct"/>
            <w:shd w:val="clear" w:color="auto" w:fill="auto"/>
            <w:tcPrChange w:id="272" w:author="Banerjea, Raja" w:date="2016-06-23T14:53:00Z">
              <w:tcPr>
                <w:tcW w:w="1595" w:type="dxa"/>
                <w:shd w:val="clear" w:color="auto" w:fill="auto"/>
              </w:tcPr>
            </w:tcPrChange>
          </w:tcPr>
          <w:p w14:paraId="5D23C35F" w14:textId="239E8999" w:rsidR="00AB6625" w:rsidRDefault="00AB6625" w:rsidP="00AB6625">
            <w:pPr>
              <w:rPr>
                <w:rFonts w:ascii="Arial" w:hAnsi="Arial" w:cs="Arial"/>
                <w:sz w:val="20"/>
              </w:rPr>
            </w:pPr>
            <w:r>
              <w:rPr>
                <w:rFonts w:ascii="Arial" w:hAnsi="Arial" w:cs="Arial"/>
                <w:sz w:val="20"/>
              </w:rPr>
              <w:t>Yasuhiko Inoue</w:t>
            </w:r>
          </w:p>
        </w:tc>
        <w:tc>
          <w:tcPr>
            <w:tcW w:w="396" w:type="pct"/>
            <w:shd w:val="clear" w:color="auto" w:fill="auto"/>
            <w:tcPrChange w:id="273" w:author="Banerjea, Raja" w:date="2016-06-23T14:53:00Z">
              <w:tcPr>
                <w:tcW w:w="870" w:type="dxa"/>
                <w:shd w:val="clear" w:color="auto" w:fill="auto"/>
              </w:tcPr>
            </w:tcPrChange>
          </w:tcPr>
          <w:p w14:paraId="400B07CD" w14:textId="14118408" w:rsidR="00AB6625" w:rsidRDefault="00AB6625" w:rsidP="00AB6625">
            <w:pPr>
              <w:jc w:val="right"/>
              <w:rPr>
                <w:rFonts w:ascii="Arial" w:hAnsi="Arial" w:cs="Arial"/>
                <w:sz w:val="20"/>
              </w:rPr>
            </w:pPr>
            <w:r>
              <w:rPr>
                <w:rFonts w:ascii="Arial" w:hAnsi="Arial" w:cs="Arial"/>
                <w:sz w:val="20"/>
              </w:rPr>
              <w:t>19.37</w:t>
            </w:r>
          </w:p>
        </w:tc>
        <w:tc>
          <w:tcPr>
            <w:tcW w:w="1047" w:type="pct"/>
            <w:gridSpan w:val="3"/>
            <w:shd w:val="clear" w:color="auto" w:fill="auto"/>
            <w:tcPrChange w:id="274" w:author="Banerjea, Raja" w:date="2016-06-23T14:53:00Z">
              <w:tcPr>
                <w:tcW w:w="2301" w:type="dxa"/>
                <w:gridSpan w:val="3"/>
                <w:shd w:val="clear" w:color="auto" w:fill="auto"/>
              </w:tcPr>
            </w:tcPrChange>
          </w:tcPr>
          <w:p w14:paraId="023719B8" w14:textId="7F02EB63" w:rsidR="00AB6625" w:rsidRDefault="00AB6625" w:rsidP="00AB6625">
            <w:pPr>
              <w:rPr>
                <w:rFonts w:ascii="Arial" w:hAnsi="Arial" w:cs="Arial"/>
                <w:sz w:val="20"/>
              </w:rPr>
            </w:pPr>
            <w:r>
              <w:rPr>
                <w:rFonts w:ascii="Arial" w:hAnsi="Arial" w:cs="Arial"/>
                <w:sz w:val="20"/>
              </w:rPr>
              <w:t>Clause 9.3.1.23 is very confusing.</w:t>
            </w:r>
            <w:r>
              <w:rPr>
                <w:rFonts w:ascii="Arial" w:hAnsi="Arial" w:cs="Arial"/>
                <w:sz w:val="20"/>
              </w:rPr>
              <w:br/>
              <w:t>I do not understand why trigger dependent per-user information is contained in the common information field of the trigger frame. It shall be contained the per-user information field of the trigger frame.</w:t>
            </w:r>
            <w:r>
              <w:rPr>
                <w:rFonts w:ascii="Arial" w:hAnsi="Arial" w:cs="Arial"/>
                <w:sz w:val="20"/>
              </w:rPr>
              <w:br/>
              <w:t>I guess some figures and figure captions are not correct.</w:t>
            </w:r>
          </w:p>
        </w:tc>
        <w:tc>
          <w:tcPr>
            <w:tcW w:w="1528" w:type="pct"/>
            <w:shd w:val="clear" w:color="auto" w:fill="auto"/>
            <w:tcPrChange w:id="275" w:author="Banerjea, Raja" w:date="2016-06-23T14:53:00Z">
              <w:tcPr>
                <w:tcW w:w="3359" w:type="dxa"/>
                <w:shd w:val="clear" w:color="auto" w:fill="auto"/>
              </w:tcPr>
            </w:tcPrChange>
          </w:tcPr>
          <w:p w14:paraId="16E25DF2" w14:textId="2E0D35EB" w:rsidR="00AB6625" w:rsidRDefault="00AB6625" w:rsidP="00AB6625">
            <w:pPr>
              <w:rPr>
                <w:rFonts w:ascii="Arial" w:hAnsi="Arial" w:cs="Arial"/>
                <w:sz w:val="20"/>
              </w:rPr>
            </w:pPr>
            <w:r>
              <w:rPr>
                <w:rFonts w:ascii="Arial" w:hAnsi="Arial" w:cs="Arial"/>
                <w:sz w:val="20"/>
              </w:rPr>
              <w:t>Please double check entire subclause</w:t>
            </w:r>
          </w:p>
        </w:tc>
        <w:tc>
          <w:tcPr>
            <w:tcW w:w="927" w:type="pct"/>
            <w:shd w:val="clear" w:color="auto" w:fill="auto"/>
            <w:tcPrChange w:id="276" w:author="Banerjea, Raja" w:date="2016-06-23T14:53:00Z">
              <w:tcPr>
                <w:tcW w:w="2037" w:type="dxa"/>
                <w:shd w:val="clear" w:color="auto" w:fill="auto"/>
              </w:tcPr>
            </w:tcPrChange>
          </w:tcPr>
          <w:p w14:paraId="193BDECC" w14:textId="094B2B90" w:rsidR="00AB6625" w:rsidRDefault="006516C5" w:rsidP="00AB6625">
            <w:pPr>
              <w:rPr>
                <w:rFonts w:ascii="Arial" w:hAnsi="Arial" w:cs="Arial"/>
                <w:sz w:val="20"/>
              </w:rPr>
            </w:pPr>
            <w:del w:id="277" w:author="Banerjea, Raja" w:date="2016-06-02T16:29:00Z">
              <w:r w:rsidDel="00801C95">
                <w:rPr>
                  <w:rFonts w:ascii="Arial" w:hAnsi="Arial" w:cs="Arial"/>
                  <w:sz w:val="20"/>
                </w:rPr>
                <w:delText>Accepted</w:delText>
              </w:r>
            </w:del>
            <w:ins w:id="278" w:author="Banerjea, Raja" w:date="2016-06-02T16:29:00Z">
              <w:r w:rsidR="00801C95">
                <w:rPr>
                  <w:rFonts w:ascii="Arial" w:hAnsi="Arial" w:cs="Arial"/>
                  <w:sz w:val="20"/>
                </w:rPr>
                <w:t>Revised</w:t>
              </w:r>
            </w:ins>
            <w:r>
              <w:rPr>
                <w:rFonts w:ascii="Arial" w:hAnsi="Arial" w:cs="Arial"/>
                <w:sz w:val="20"/>
              </w:rPr>
              <w:t>.</w:t>
            </w:r>
          </w:p>
          <w:p w14:paraId="053AC5F1" w14:textId="0AB02ECA" w:rsidR="006516C5" w:rsidRDefault="006516C5" w:rsidP="00AB6625">
            <w:pPr>
              <w:rPr>
                <w:rFonts w:ascii="Arial" w:hAnsi="Arial" w:cs="Arial"/>
                <w:sz w:val="20"/>
              </w:rPr>
            </w:pPr>
            <w:r>
              <w:rPr>
                <w:rFonts w:ascii="Arial" w:hAnsi="Arial" w:cs="Arial"/>
                <w:sz w:val="20"/>
              </w:rPr>
              <w:t>Text modified.</w:t>
            </w:r>
          </w:p>
        </w:tc>
      </w:tr>
      <w:tr w:rsidR="00AB6625" w14:paraId="7B9C52E7" w14:textId="77777777" w:rsidTr="00FB0478">
        <w:trPr>
          <w:trHeight w:val="935"/>
          <w:trPrChange w:id="279" w:author="Banerjea, Raja" w:date="2016-06-23T14:53:00Z">
            <w:trPr>
              <w:trHeight w:val="935"/>
            </w:trPr>
          </w:trPrChange>
        </w:trPr>
        <w:tc>
          <w:tcPr>
            <w:tcW w:w="377" w:type="pct"/>
            <w:shd w:val="clear" w:color="auto" w:fill="auto"/>
            <w:tcPrChange w:id="280" w:author="Banerjea, Raja" w:date="2016-06-23T14:53:00Z">
              <w:tcPr>
                <w:tcW w:w="828" w:type="dxa"/>
                <w:shd w:val="clear" w:color="auto" w:fill="auto"/>
              </w:tcPr>
            </w:tcPrChange>
          </w:tcPr>
          <w:p w14:paraId="3DE588CC" w14:textId="22DE3FDB" w:rsidR="00AB6625" w:rsidRDefault="00AB6625" w:rsidP="00AB6625">
            <w:pPr>
              <w:jc w:val="right"/>
              <w:rPr>
                <w:rFonts w:ascii="Arial" w:hAnsi="Arial" w:cs="Arial"/>
                <w:sz w:val="20"/>
              </w:rPr>
            </w:pPr>
            <w:r>
              <w:rPr>
                <w:rFonts w:ascii="Arial" w:hAnsi="Arial" w:cs="Arial"/>
                <w:sz w:val="20"/>
              </w:rPr>
              <w:t>2421</w:t>
            </w:r>
          </w:p>
        </w:tc>
        <w:tc>
          <w:tcPr>
            <w:tcW w:w="726" w:type="pct"/>
            <w:shd w:val="clear" w:color="auto" w:fill="auto"/>
            <w:tcPrChange w:id="281" w:author="Banerjea, Raja" w:date="2016-06-23T14:53:00Z">
              <w:tcPr>
                <w:tcW w:w="1595" w:type="dxa"/>
                <w:shd w:val="clear" w:color="auto" w:fill="auto"/>
              </w:tcPr>
            </w:tcPrChange>
          </w:tcPr>
          <w:p w14:paraId="29BDC663" w14:textId="6A4FC9F1" w:rsidR="00AB6625" w:rsidRDefault="00AB6625" w:rsidP="00AB6625">
            <w:pPr>
              <w:rPr>
                <w:rFonts w:ascii="Arial" w:hAnsi="Arial" w:cs="Arial"/>
                <w:sz w:val="20"/>
              </w:rPr>
            </w:pPr>
            <w:r>
              <w:rPr>
                <w:rFonts w:ascii="Arial" w:hAnsi="Arial" w:cs="Arial"/>
                <w:sz w:val="20"/>
              </w:rPr>
              <w:t>Yongho Seok</w:t>
            </w:r>
          </w:p>
        </w:tc>
        <w:tc>
          <w:tcPr>
            <w:tcW w:w="396" w:type="pct"/>
            <w:shd w:val="clear" w:color="auto" w:fill="auto"/>
            <w:tcPrChange w:id="282" w:author="Banerjea, Raja" w:date="2016-06-23T14:53:00Z">
              <w:tcPr>
                <w:tcW w:w="870" w:type="dxa"/>
                <w:shd w:val="clear" w:color="auto" w:fill="auto"/>
              </w:tcPr>
            </w:tcPrChange>
          </w:tcPr>
          <w:p w14:paraId="70709A5B" w14:textId="12030383" w:rsidR="00AB6625" w:rsidRDefault="00AB6625" w:rsidP="00AB6625">
            <w:pPr>
              <w:jc w:val="right"/>
              <w:rPr>
                <w:rFonts w:ascii="Arial" w:hAnsi="Arial" w:cs="Arial"/>
                <w:sz w:val="20"/>
              </w:rPr>
            </w:pPr>
            <w:r>
              <w:rPr>
                <w:rFonts w:ascii="Arial" w:hAnsi="Arial" w:cs="Arial"/>
                <w:sz w:val="20"/>
              </w:rPr>
              <w:t>21.25</w:t>
            </w:r>
          </w:p>
        </w:tc>
        <w:tc>
          <w:tcPr>
            <w:tcW w:w="1047" w:type="pct"/>
            <w:gridSpan w:val="3"/>
            <w:shd w:val="clear" w:color="auto" w:fill="auto"/>
            <w:tcPrChange w:id="283" w:author="Banerjea, Raja" w:date="2016-06-23T14:53:00Z">
              <w:tcPr>
                <w:tcW w:w="2301" w:type="dxa"/>
                <w:gridSpan w:val="3"/>
                <w:shd w:val="clear" w:color="auto" w:fill="auto"/>
              </w:tcPr>
            </w:tcPrChange>
          </w:tcPr>
          <w:p w14:paraId="2ADE7F75" w14:textId="18AA6DB7" w:rsidR="00AB6625" w:rsidRDefault="00AB6625" w:rsidP="00AB6625">
            <w:pPr>
              <w:rPr>
                <w:rFonts w:ascii="Arial" w:hAnsi="Arial" w:cs="Arial"/>
                <w:sz w:val="20"/>
              </w:rPr>
            </w:pPr>
            <w:r>
              <w:rPr>
                <w:rFonts w:ascii="Arial" w:hAnsi="Arial" w:cs="Arial"/>
                <w:sz w:val="20"/>
              </w:rPr>
              <w:t>The HE trigger-based PPDU is either a beamformed PPDU or a non-beamformed PPDU.</w:t>
            </w:r>
            <w:r>
              <w:rPr>
                <w:rFonts w:ascii="Arial" w:hAnsi="Arial" w:cs="Arial"/>
                <w:sz w:val="20"/>
              </w:rPr>
              <w:br/>
              <w:t>Because the HE-SIG-A field of the HE trigger-based PPDU does not have a beamformed status information, the receiver (i.e., AP) of the HE trigger-based PPDU can not decide whether the channel smoothing is allowed or disallowed.</w:t>
            </w:r>
            <w:r>
              <w:rPr>
                <w:rFonts w:ascii="Arial" w:hAnsi="Arial" w:cs="Arial"/>
                <w:sz w:val="20"/>
              </w:rPr>
              <w:br/>
              <w:t xml:space="preserve">So, the Per User Info field of the Trigger frame needs to indicate the beamformed status of the HE </w:t>
            </w:r>
            <w:r>
              <w:rPr>
                <w:rFonts w:ascii="Arial" w:hAnsi="Arial" w:cs="Arial"/>
                <w:sz w:val="20"/>
              </w:rPr>
              <w:lastRenderedPageBreak/>
              <w:t>trigger-based PPDU.</w:t>
            </w:r>
            <w:r>
              <w:rPr>
                <w:rFonts w:ascii="Arial" w:hAnsi="Arial" w:cs="Arial"/>
                <w:sz w:val="20"/>
              </w:rPr>
              <w:br/>
              <w:t>When the beamformed status information of the Per User Info field of the Trigger frame is enabled, the HE trigger-based PPDU can be a beamformed PPDU. Otherwise, the HE trigger-based PPDU can not be a beamformed PPDU.</w:t>
            </w:r>
          </w:p>
        </w:tc>
        <w:tc>
          <w:tcPr>
            <w:tcW w:w="1528" w:type="pct"/>
            <w:shd w:val="clear" w:color="auto" w:fill="auto"/>
            <w:tcPrChange w:id="284" w:author="Banerjea, Raja" w:date="2016-06-23T14:53:00Z">
              <w:tcPr>
                <w:tcW w:w="3359" w:type="dxa"/>
                <w:shd w:val="clear" w:color="auto" w:fill="auto"/>
              </w:tcPr>
            </w:tcPrChange>
          </w:tcPr>
          <w:p w14:paraId="34CC82A6" w14:textId="5D3FD700" w:rsidR="00AB6625" w:rsidRDefault="00AB6625" w:rsidP="00AB6625">
            <w:pPr>
              <w:rPr>
                <w:rFonts w:ascii="Arial" w:hAnsi="Arial" w:cs="Arial"/>
                <w:sz w:val="20"/>
              </w:rPr>
            </w:pPr>
            <w:r>
              <w:rPr>
                <w:rFonts w:ascii="Arial" w:hAnsi="Arial" w:cs="Arial"/>
                <w:sz w:val="20"/>
              </w:rPr>
              <w:lastRenderedPageBreak/>
              <w:t>As per comment</w:t>
            </w:r>
          </w:p>
        </w:tc>
        <w:tc>
          <w:tcPr>
            <w:tcW w:w="927" w:type="pct"/>
            <w:shd w:val="clear" w:color="auto" w:fill="auto"/>
            <w:tcPrChange w:id="285" w:author="Banerjea, Raja" w:date="2016-06-23T14:53:00Z">
              <w:tcPr>
                <w:tcW w:w="2037" w:type="dxa"/>
                <w:shd w:val="clear" w:color="auto" w:fill="auto"/>
              </w:tcPr>
            </w:tcPrChange>
          </w:tcPr>
          <w:p w14:paraId="476AC3A3" w14:textId="77777777" w:rsidR="00AB6625" w:rsidRDefault="002321DA" w:rsidP="00AB6625">
            <w:pPr>
              <w:rPr>
                <w:rFonts w:ascii="Arial" w:hAnsi="Arial" w:cs="Arial"/>
                <w:sz w:val="20"/>
              </w:rPr>
            </w:pPr>
            <w:r>
              <w:rPr>
                <w:rFonts w:ascii="Arial" w:hAnsi="Arial" w:cs="Arial"/>
                <w:sz w:val="20"/>
              </w:rPr>
              <w:t>Rejected.</w:t>
            </w:r>
          </w:p>
          <w:p w14:paraId="42E619E4" w14:textId="77777777" w:rsidR="002321DA" w:rsidRPr="002321DA" w:rsidRDefault="002321DA" w:rsidP="002321DA">
            <w:pPr>
              <w:rPr>
                <w:rFonts w:ascii="Arial" w:hAnsi="Arial" w:cs="Arial"/>
                <w:sz w:val="20"/>
              </w:rPr>
            </w:pPr>
          </w:p>
          <w:p w14:paraId="107C139A" w14:textId="77777777" w:rsidR="002321DA" w:rsidRPr="002321DA" w:rsidRDefault="002321DA" w:rsidP="002321DA">
            <w:pPr>
              <w:rPr>
                <w:rFonts w:ascii="Arial" w:hAnsi="Arial" w:cs="Arial"/>
                <w:sz w:val="20"/>
              </w:rPr>
            </w:pPr>
            <w:r w:rsidRPr="002321DA">
              <w:rPr>
                <w:rFonts w:ascii="Arial" w:hAnsi="Arial" w:cs="Arial"/>
                <w:sz w:val="20"/>
              </w:rPr>
              <w:t xml:space="preserve">1) The AP cannot dictate the use of beamformed PPDU transmissions at the non-AP STA.  </w:t>
            </w:r>
          </w:p>
          <w:p w14:paraId="0308B146" w14:textId="77777777" w:rsidR="002321DA" w:rsidRPr="002321DA" w:rsidRDefault="002321DA" w:rsidP="002321DA">
            <w:pPr>
              <w:rPr>
                <w:rFonts w:ascii="Arial" w:hAnsi="Arial" w:cs="Arial"/>
                <w:sz w:val="20"/>
              </w:rPr>
            </w:pPr>
            <w:r w:rsidRPr="002321DA">
              <w:rPr>
                <w:rFonts w:ascii="Arial" w:hAnsi="Arial" w:cs="Arial"/>
                <w:sz w:val="20"/>
              </w:rPr>
              <w:t xml:space="preserve"> </w:t>
            </w:r>
          </w:p>
          <w:p w14:paraId="24BCD74C" w14:textId="7F8571FD" w:rsidR="002321DA" w:rsidRDefault="002321DA" w:rsidP="002321DA">
            <w:pPr>
              <w:rPr>
                <w:rFonts w:ascii="Arial" w:hAnsi="Arial" w:cs="Arial"/>
                <w:sz w:val="20"/>
              </w:rPr>
            </w:pPr>
            <w:r w:rsidRPr="002321DA">
              <w:rPr>
                <w:rFonts w:ascii="Arial" w:hAnsi="Arial" w:cs="Arial"/>
                <w:sz w:val="20"/>
              </w:rPr>
              <w:t>2) The AP can rely on advanced algorithms for determining use of channel smoothing without knowledge of UL trigger-based PPDU is beamformed or not.</w:t>
            </w:r>
          </w:p>
        </w:tc>
      </w:tr>
      <w:tr w:rsidR="00683F6F" w14:paraId="4AFA9274" w14:textId="77777777" w:rsidTr="00FB0478">
        <w:trPr>
          <w:trHeight w:val="935"/>
          <w:trPrChange w:id="286" w:author="Banerjea, Raja" w:date="2016-06-23T14:53:00Z">
            <w:trPr>
              <w:trHeight w:val="935"/>
            </w:trPr>
          </w:trPrChange>
        </w:trPr>
        <w:tc>
          <w:tcPr>
            <w:tcW w:w="377" w:type="pct"/>
            <w:shd w:val="clear" w:color="auto" w:fill="auto"/>
            <w:tcPrChange w:id="287" w:author="Banerjea, Raja" w:date="2016-06-23T14:53:00Z">
              <w:tcPr>
                <w:tcW w:w="828" w:type="dxa"/>
                <w:shd w:val="clear" w:color="auto" w:fill="auto"/>
              </w:tcPr>
            </w:tcPrChange>
          </w:tcPr>
          <w:p w14:paraId="4710E887" w14:textId="70CA27D9" w:rsidR="00683F6F" w:rsidRDefault="00683F6F" w:rsidP="00683F6F">
            <w:pPr>
              <w:jc w:val="right"/>
              <w:rPr>
                <w:rFonts w:ascii="Arial" w:hAnsi="Arial" w:cs="Arial"/>
                <w:sz w:val="20"/>
              </w:rPr>
            </w:pPr>
            <w:r>
              <w:rPr>
                <w:rFonts w:ascii="Arial" w:hAnsi="Arial" w:cs="Arial"/>
                <w:sz w:val="20"/>
              </w:rPr>
              <w:t>227</w:t>
            </w:r>
          </w:p>
        </w:tc>
        <w:tc>
          <w:tcPr>
            <w:tcW w:w="726" w:type="pct"/>
            <w:shd w:val="clear" w:color="auto" w:fill="auto"/>
            <w:tcPrChange w:id="288" w:author="Banerjea, Raja" w:date="2016-06-23T14:53:00Z">
              <w:tcPr>
                <w:tcW w:w="1595" w:type="dxa"/>
                <w:shd w:val="clear" w:color="auto" w:fill="auto"/>
              </w:tcPr>
            </w:tcPrChange>
          </w:tcPr>
          <w:p w14:paraId="6EB56B1E" w14:textId="1667A4E9" w:rsidR="00683F6F" w:rsidRDefault="00683F6F" w:rsidP="00683F6F">
            <w:pPr>
              <w:rPr>
                <w:rFonts w:ascii="Arial" w:hAnsi="Arial" w:cs="Arial"/>
                <w:sz w:val="20"/>
              </w:rPr>
            </w:pPr>
            <w:r>
              <w:rPr>
                <w:rFonts w:ascii="Arial" w:hAnsi="Arial" w:cs="Arial"/>
                <w:sz w:val="20"/>
              </w:rPr>
              <w:t>Alfred Asterjadhi</w:t>
            </w:r>
          </w:p>
        </w:tc>
        <w:tc>
          <w:tcPr>
            <w:tcW w:w="396" w:type="pct"/>
            <w:shd w:val="clear" w:color="auto" w:fill="auto"/>
            <w:tcPrChange w:id="289" w:author="Banerjea, Raja" w:date="2016-06-23T14:53:00Z">
              <w:tcPr>
                <w:tcW w:w="870" w:type="dxa"/>
                <w:shd w:val="clear" w:color="auto" w:fill="auto"/>
              </w:tcPr>
            </w:tcPrChange>
          </w:tcPr>
          <w:p w14:paraId="40DB4334" w14:textId="212E3E43" w:rsidR="00683F6F" w:rsidRDefault="00683F6F" w:rsidP="00683F6F">
            <w:pPr>
              <w:jc w:val="right"/>
              <w:rPr>
                <w:rFonts w:ascii="Arial" w:hAnsi="Arial" w:cs="Arial"/>
                <w:sz w:val="20"/>
              </w:rPr>
            </w:pPr>
            <w:r>
              <w:rPr>
                <w:rFonts w:ascii="Arial" w:hAnsi="Arial" w:cs="Arial"/>
                <w:sz w:val="20"/>
              </w:rPr>
              <w:t>39.31</w:t>
            </w:r>
          </w:p>
        </w:tc>
        <w:tc>
          <w:tcPr>
            <w:tcW w:w="1047" w:type="pct"/>
            <w:gridSpan w:val="3"/>
            <w:shd w:val="clear" w:color="auto" w:fill="auto"/>
            <w:tcPrChange w:id="290" w:author="Banerjea, Raja" w:date="2016-06-23T14:53:00Z">
              <w:tcPr>
                <w:tcW w:w="2301" w:type="dxa"/>
                <w:gridSpan w:val="3"/>
                <w:shd w:val="clear" w:color="auto" w:fill="auto"/>
              </w:tcPr>
            </w:tcPrChange>
          </w:tcPr>
          <w:p w14:paraId="36ADEB8C" w14:textId="06174BFD" w:rsidR="00683F6F" w:rsidRDefault="00683F6F" w:rsidP="00683F6F">
            <w:pPr>
              <w:rPr>
                <w:rFonts w:ascii="Arial" w:hAnsi="Arial" w:cs="Arial"/>
                <w:sz w:val="20"/>
              </w:rPr>
            </w:pPr>
            <w:r>
              <w:rPr>
                <w:rFonts w:ascii="Arial" w:hAnsi="Arial" w:cs="Arial"/>
                <w:sz w:val="20"/>
              </w:rPr>
              <w:t>Suppose a STA received a Trigger Frame, allocating an RU for HE_TRIG PPDU transmission.  The Trigger Frame says Nss = 2 and Nss,offset = 0.  How does the STA know whether it is being allocated an "SU" transmission in the RU, or that it is being allocated the first two streams of an UL MU-MIMO together with other STAs?</w:t>
            </w:r>
          </w:p>
        </w:tc>
        <w:tc>
          <w:tcPr>
            <w:tcW w:w="1528" w:type="pct"/>
            <w:shd w:val="clear" w:color="auto" w:fill="auto"/>
            <w:tcPrChange w:id="291" w:author="Banerjea, Raja" w:date="2016-06-23T14:53:00Z">
              <w:tcPr>
                <w:tcW w:w="3359" w:type="dxa"/>
                <w:shd w:val="clear" w:color="auto" w:fill="auto"/>
              </w:tcPr>
            </w:tcPrChange>
          </w:tcPr>
          <w:p w14:paraId="4932228A" w14:textId="46CACC80" w:rsidR="00683F6F" w:rsidRDefault="00683F6F" w:rsidP="00683F6F">
            <w:pPr>
              <w:rPr>
                <w:rFonts w:ascii="Arial" w:hAnsi="Arial" w:cs="Arial"/>
                <w:sz w:val="20"/>
              </w:rPr>
            </w:pPr>
            <w:r>
              <w:rPr>
                <w:rFonts w:ascii="Arial" w:hAnsi="Arial" w:cs="Arial"/>
                <w:sz w:val="20"/>
              </w:rPr>
              <w:t>Add a bit in the per user field of Trigger Frame indicating whether the allocated RU is an "SU RU" or "MU RU".</w:t>
            </w:r>
          </w:p>
        </w:tc>
        <w:tc>
          <w:tcPr>
            <w:tcW w:w="927" w:type="pct"/>
            <w:shd w:val="clear" w:color="auto" w:fill="auto"/>
            <w:tcPrChange w:id="292" w:author="Banerjea, Raja" w:date="2016-06-23T14:53:00Z">
              <w:tcPr>
                <w:tcW w:w="2037" w:type="dxa"/>
                <w:shd w:val="clear" w:color="auto" w:fill="auto"/>
              </w:tcPr>
            </w:tcPrChange>
          </w:tcPr>
          <w:p w14:paraId="79CC714A" w14:textId="77777777" w:rsidR="00683F6F" w:rsidRDefault="002F793E" w:rsidP="00683F6F">
            <w:pPr>
              <w:rPr>
                <w:rFonts w:ascii="Arial" w:hAnsi="Arial" w:cs="Arial"/>
                <w:sz w:val="20"/>
              </w:rPr>
            </w:pPr>
            <w:r>
              <w:rPr>
                <w:rFonts w:ascii="Arial" w:hAnsi="Arial" w:cs="Arial"/>
                <w:sz w:val="20"/>
              </w:rPr>
              <w:t>Revised.</w:t>
            </w:r>
          </w:p>
          <w:p w14:paraId="2363E951" w14:textId="6B4D9249" w:rsidR="00813E38" w:rsidRDefault="00813E38" w:rsidP="00683F6F">
            <w:pPr>
              <w:rPr>
                <w:rFonts w:ascii="Arial" w:hAnsi="Arial" w:cs="Arial"/>
                <w:sz w:val="20"/>
              </w:rPr>
            </w:pPr>
            <w:r>
              <w:rPr>
                <w:rFonts w:ascii="Arial" w:hAnsi="Arial" w:cs="Arial"/>
                <w:sz w:val="20"/>
              </w:rPr>
              <w:t>Text was added to the specification  “</w:t>
            </w:r>
            <w:ins w:id="293" w:author="Banerjea, Raja" w:date="2016-05-06T16:15:00Z">
              <w:r w:rsidRPr="000E67E6">
                <w:rPr>
                  <w:rPrChange w:id="294" w:author="Banerjea, Raja" w:date="2016-05-06T16:15:00Z">
                    <w:rPr>
                      <w:highlight w:val="yellow"/>
                    </w:rPr>
                  </w:rPrChange>
                </w:rPr>
                <w:t xml:space="preserve">The MU MIMO LTF Mode subfield of the Common Info field indicates LTF mode of the UL MU-MIMO trigger-based PPDU response. </w:t>
              </w:r>
            </w:ins>
            <w:ins w:id="295" w:author="Banerjea, Raja" w:date="2016-05-16T08:22:00Z">
              <w:r>
                <w:t>The AP shall set the MU MIMO LTF to Single Stream pilot if the triggered UL PPDU contains partial or full UL OFDMA allocation</w:t>
              </w:r>
            </w:ins>
            <w:r>
              <w:t>”</w:t>
            </w:r>
          </w:p>
        </w:tc>
      </w:tr>
      <w:tr w:rsidR="00683F6F" w14:paraId="14DF7D7A" w14:textId="77777777" w:rsidTr="00FB0478">
        <w:trPr>
          <w:trHeight w:val="935"/>
          <w:trPrChange w:id="296" w:author="Banerjea, Raja" w:date="2016-06-23T14:53:00Z">
            <w:trPr>
              <w:trHeight w:val="935"/>
            </w:trPr>
          </w:trPrChange>
        </w:trPr>
        <w:tc>
          <w:tcPr>
            <w:tcW w:w="377" w:type="pct"/>
            <w:shd w:val="clear" w:color="auto" w:fill="auto"/>
            <w:tcPrChange w:id="297" w:author="Banerjea, Raja" w:date="2016-06-23T14:53:00Z">
              <w:tcPr>
                <w:tcW w:w="828" w:type="dxa"/>
                <w:shd w:val="clear" w:color="auto" w:fill="auto"/>
              </w:tcPr>
            </w:tcPrChange>
          </w:tcPr>
          <w:p w14:paraId="75A2CBDF" w14:textId="5AA7841C" w:rsidR="00683F6F" w:rsidRDefault="00683F6F" w:rsidP="00683F6F">
            <w:pPr>
              <w:jc w:val="right"/>
              <w:rPr>
                <w:rFonts w:ascii="Arial" w:hAnsi="Arial" w:cs="Arial"/>
                <w:sz w:val="20"/>
              </w:rPr>
            </w:pPr>
            <w:r>
              <w:rPr>
                <w:rFonts w:ascii="Arial" w:hAnsi="Arial" w:cs="Arial"/>
                <w:sz w:val="20"/>
              </w:rPr>
              <w:t>720</w:t>
            </w:r>
          </w:p>
        </w:tc>
        <w:tc>
          <w:tcPr>
            <w:tcW w:w="726" w:type="pct"/>
            <w:shd w:val="clear" w:color="auto" w:fill="auto"/>
            <w:tcPrChange w:id="298" w:author="Banerjea, Raja" w:date="2016-06-23T14:53:00Z">
              <w:tcPr>
                <w:tcW w:w="1595" w:type="dxa"/>
                <w:shd w:val="clear" w:color="auto" w:fill="auto"/>
              </w:tcPr>
            </w:tcPrChange>
          </w:tcPr>
          <w:p w14:paraId="01741FE1" w14:textId="6783FD50" w:rsidR="00683F6F" w:rsidRDefault="00683F6F" w:rsidP="00683F6F">
            <w:pPr>
              <w:rPr>
                <w:rFonts w:ascii="Arial" w:hAnsi="Arial" w:cs="Arial"/>
                <w:sz w:val="20"/>
              </w:rPr>
            </w:pPr>
            <w:r>
              <w:rPr>
                <w:rFonts w:ascii="Arial" w:hAnsi="Arial" w:cs="Arial"/>
                <w:sz w:val="20"/>
              </w:rPr>
              <w:t>Jarkko Kneckt</w:t>
            </w:r>
          </w:p>
        </w:tc>
        <w:tc>
          <w:tcPr>
            <w:tcW w:w="396" w:type="pct"/>
            <w:shd w:val="clear" w:color="auto" w:fill="auto"/>
            <w:tcPrChange w:id="299" w:author="Banerjea, Raja" w:date="2016-06-23T14:53:00Z">
              <w:tcPr>
                <w:tcW w:w="870" w:type="dxa"/>
                <w:shd w:val="clear" w:color="auto" w:fill="auto"/>
              </w:tcPr>
            </w:tcPrChange>
          </w:tcPr>
          <w:p w14:paraId="5EF7A393" w14:textId="4D99C96B" w:rsidR="00683F6F" w:rsidRDefault="00683F6F" w:rsidP="00683F6F">
            <w:pPr>
              <w:jc w:val="right"/>
              <w:rPr>
                <w:rFonts w:ascii="Arial" w:hAnsi="Arial" w:cs="Arial"/>
                <w:sz w:val="20"/>
              </w:rPr>
            </w:pPr>
            <w:r>
              <w:rPr>
                <w:rFonts w:ascii="Arial" w:hAnsi="Arial" w:cs="Arial"/>
                <w:sz w:val="20"/>
              </w:rPr>
              <w:t>20.26</w:t>
            </w:r>
          </w:p>
        </w:tc>
        <w:tc>
          <w:tcPr>
            <w:tcW w:w="1047" w:type="pct"/>
            <w:gridSpan w:val="3"/>
            <w:shd w:val="clear" w:color="auto" w:fill="auto"/>
            <w:tcPrChange w:id="300" w:author="Banerjea, Raja" w:date="2016-06-23T14:53:00Z">
              <w:tcPr>
                <w:tcW w:w="2301" w:type="dxa"/>
                <w:gridSpan w:val="3"/>
                <w:shd w:val="clear" w:color="auto" w:fill="auto"/>
              </w:tcPr>
            </w:tcPrChange>
          </w:tcPr>
          <w:p w14:paraId="5D4B1804" w14:textId="1FD0E22B" w:rsidR="00683F6F" w:rsidRDefault="00683F6F" w:rsidP="00683F6F">
            <w:pPr>
              <w:rPr>
                <w:rFonts w:ascii="Arial" w:hAnsi="Arial" w:cs="Arial"/>
                <w:sz w:val="20"/>
              </w:rPr>
            </w:pPr>
            <w:r>
              <w:rPr>
                <w:rFonts w:ascii="Arial" w:hAnsi="Arial" w:cs="Arial"/>
                <w:sz w:val="20"/>
              </w:rPr>
              <w:t>It is not clear does triggered STAs receiving a trigger with CS Required field set to 0 sense if the medium is idle.</w:t>
            </w:r>
          </w:p>
        </w:tc>
        <w:tc>
          <w:tcPr>
            <w:tcW w:w="1528" w:type="pct"/>
            <w:shd w:val="clear" w:color="auto" w:fill="auto"/>
            <w:tcPrChange w:id="301" w:author="Banerjea, Raja" w:date="2016-06-23T14:53:00Z">
              <w:tcPr>
                <w:tcW w:w="3359" w:type="dxa"/>
                <w:shd w:val="clear" w:color="auto" w:fill="auto"/>
              </w:tcPr>
            </w:tcPrChange>
          </w:tcPr>
          <w:p w14:paraId="24E5400D" w14:textId="2B814C5C" w:rsidR="00683F6F" w:rsidRDefault="00683F6F" w:rsidP="00683F6F">
            <w:pPr>
              <w:rPr>
                <w:rFonts w:ascii="Arial" w:hAnsi="Arial" w:cs="Arial"/>
                <w:sz w:val="20"/>
              </w:rPr>
            </w:pPr>
            <w:r>
              <w:rPr>
                <w:rFonts w:ascii="Arial" w:hAnsi="Arial" w:cs="Arial"/>
                <w:sz w:val="20"/>
              </w:rPr>
              <w:t>It should be clear is the medium sensing performed or not. This affects to STA operations.</w:t>
            </w:r>
          </w:p>
        </w:tc>
        <w:tc>
          <w:tcPr>
            <w:tcW w:w="927" w:type="pct"/>
            <w:shd w:val="clear" w:color="auto" w:fill="auto"/>
            <w:tcPrChange w:id="302" w:author="Banerjea, Raja" w:date="2016-06-23T14:53:00Z">
              <w:tcPr>
                <w:tcW w:w="2037" w:type="dxa"/>
                <w:shd w:val="clear" w:color="auto" w:fill="auto"/>
              </w:tcPr>
            </w:tcPrChange>
          </w:tcPr>
          <w:p w14:paraId="7E6992B4" w14:textId="77777777" w:rsidR="00683F6F" w:rsidRDefault="00296531" w:rsidP="00683F6F">
            <w:pPr>
              <w:rPr>
                <w:rFonts w:ascii="Arial" w:hAnsi="Arial" w:cs="Arial"/>
                <w:sz w:val="20"/>
              </w:rPr>
            </w:pPr>
            <w:r>
              <w:rPr>
                <w:rFonts w:ascii="Arial" w:hAnsi="Arial" w:cs="Arial"/>
                <w:sz w:val="20"/>
              </w:rPr>
              <w:t>Accepted.</w:t>
            </w:r>
          </w:p>
          <w:p w14:paraId="09D6EA19" w14:textId="332E06AB" w:rsidR="00813E38" w:rsidRDefault="00813E38" w:rsidP="00683F6F">
            <w:pPr>
              <w:rPr>
                <w:rFonts w:ascii="Arial" w:hAnsi="Arial" w:cs="Arial"/>
                <w:sz w:val="20"/>
              </w:rPr>
            </w:pPr>
            <w:r>
              <w:rPr>
                <w:rFonts w:ascii="Arial" w:hAnsi="Arial" w:cs="Arial"/>
                <w:sz w:val="20"/>
              </w:rPr>
              <w:t>Text was added as part of Motion 55.</w:t>
            </w:r>
          </w:p>
        </w:tc>
      </w:tr>
    </w:tbl>
    <w:p w14:paraId="01DF41D8" w14:textId="5A0DFC34" w:rsidR="0015680F" w:rsidRDefault="0015680F" w:rsidP="00074294">
      <w:pPr>
        <w:pStyle w:val="Heading2"/>
        <w:pageBreakBefore/>
        <w:numPr>
          <w:ilvl w:val="0"/>
          <w:numId w:val="0"/>
        </w:numPr>
      </w:pPr>
    </w:p>
    <w:p w14:paraId="6CEDA487"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73CDBD90"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36EE2B15"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69F7A283"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5C226C48"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2FA0E731"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4AD1FEE5"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752C6497"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431BE70C"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4BFE44DB" w14:textId="77777777" w:rsidR="00343A70" w:rsidRDefault="00343A70" w:rsidP="00C6462C">
      <w:pPr>
        <w:jc w:val="both"/>
        <w:rPr>
          <w:rFonts w:eastAsia="Times New Roman"/>
          <w:b/>
          <w:color w:val="000000"/>
          <w:sz w:val="20"/>
          <w:highlight w:val="yellow"/>
          <w:lang w:val="en-US"/>
        </w:rPr>
      </w:pPr>
    </w:p>
    <w:p w14:paraId="48651886" w14:textId="77777777" w:rsidR="00343A70" w:rsidRDefault="00343A70" w:rsidP="00C6462C">
      <w:pPr>
        <w:jc w:val="both"/>
        <w:rPr>
          <w:rFonts w:eastAsia="Times New Roman"/>
          <w:b/>
          <w:color w:val="000000"/>
          <w:sz w:val="20"/>
          <w:highlight w:val="yellow"/>
          <w:lang w:val="en-US"/>
        </w:rPr>
      </w:pPr>
    </w:p>
    <w:p w14:paraId="5C08A57A" w14:textId="20AEF0DF" w:rsidR="00074294" w:rsidRDefault="00074294" w:rsidP="00074294">
      <w:pPr>
        <w:pStyle w:val="Heading4"/>
        <w:numPr>
          <w:ilvl w:val="0"/>
          <w:numId w:val="0"/>
        </w:numPr>
      </w:pPr>
      <w:r>
        <w:t xml:space="preserve">9.3.1.23 </w:t>
      </w:r>
      <w:r w:rsidRPr="009247B1">
        <w:t>Trigger frame</w:t>
      </w:r>
      <w:r>
        <w:t xml:space="preserve"> format</w:t>
      </w:r>
    </w:p>
    <w:p w14:paraId="3D3CAAD3" w14:textId="77777777" w:rsidR="00343A70" w:rsidRDefault="00343A70" w:rsidP="00074294">
      <w:pPr>
        <w:pStyle w:val="BodyText"/>
      </w:pPr>
    </w:p>
    <w:p w14:paraId="36171BD1" w14:textId="41B80E2C" w:rsidR="00813E38" w:rsidRDefault="00813E38" w:rsidP="00813E38">
      <w:pPr>
        <w:jc w:val="both"/>
        <w:rPr>
          <w:rFonts w:eastAsia="Times New Roman"/>
          <w:b/>
          <w:i/>
          <w:color w:val="000000"/>
          <w:sz w:val="20"/>
          <w:highlight w:val="yellow"/>
          <w:lang w:val="en-US"/>
        </w:rPr>
      </w:pPr>
      <w:bookmarkStart w:id="303" w:name="_Ref438479985"/>
      <w:r w:rsidRPr="00C6462C">
        <w:rPr>
          <w:rFonts w:eastAsia="Times New Roman"/>
          <w:b/>
          <w:color w:val="000000"/>
          <w:sz w:val="20"/>
          <w:highlight w:val="yellow"/>
          <w:lang w:val="en-US"/>
        </w:rPr>
        <w:t>TGax Editor:</w:t>
      </w:r>
      <w:r>
        <w:rPr>
          <w:rFonts w:eastAsia="Times New Roman"/>
          <w:b/>
          <w:i/>
          <w:color w:val="000000"/>
          <w:sz w:val="20"/>
          <w:highlight w:val="yellow"/>
          <w:lang w:val="en-US"/>
        </w:rPr>
        <w:t xml:space="preserve"> Add the </w:t>
      </w:r>
      <w:r w:rsidRPr="00C6462C">
        <w:rPr>
          <w:rFonts w:eastAsia="Times New Roman"/>
          <w:b/>
          <w:i/>
          <w:color w:val="000000"/>
          <w:sz w:val="20"/>
          <w:highlight w:val="yellow"/>
          <w:lang w:val="en-US"/>
        </w:rPr>
        <w:t xml:space="preserve">subclause below as resolution to </w:t>
      </w:r>
      <w:r>
        <w:rPr>
          <w:rFonts w:eastAsia="Times New Roman"/>
          <w:b/>
          <w:i/>
          <w:color w:val="000000"/>
          <w:sz w:val="20"/>
          <w:highlight w:val="yellow"/>
          <w:lang w:val="en-US"/>
        </w:rPr>
        <w:t>Trigger Type</w:t>
      </w:r>
      <w:r w:rsidRPr="00C6462C">
        <w:rPr>
          <w:rFonts w:eastAsia="Times New Roman"/>
          <w:b/>
          <w:i/>
          <w:color w:val="000000"/>
          <w:sz w:val="20"/>
          <w:highlight w:val="yellow"/>
          <w:lang w:val="en-US"/>
        </w:rPr>
        <w:t xml:space="preserve"> (#CID):</w:t>
      </w:r>
      <w:r>
        <w:rPr>
          <w:rFonts w:eastAsia="Times New Roman"/>
          <w:b/>
          <w:i/>
          <w:color w:val="000000"/>
          <w:sz w:val="20"/>
          <w:highlight w:val="yellow"/>
          <w:lang w:val="en-US"/>
        </w:rPr>
        <w:t>101,104,374,661,688, 2113,</w:t>
      </w:r>
      <w:ins w:id="304" w:author="Banerjea, Raja" w:date="2016-06-24T10:24:00Z">
        <w:r w:rsidR="003E1F58">
          <w:rPr>
            <w:rFonts w:eastAsia="Times New Roman"/>
            <w:b/>
            <w:i/>
            <w:color w:val="000000"/>
            <w:sz w:val="20"/>
            <w:highlight w:val="yellow"/>
            <w:lang w:val="en-US"/>
          </w:rPr>
          <w:t>2216</w:t>
        </w:r>
      </w:ins>
    </w:p>
    <w:p w14:paraId="3AE713A4" w14:textId="65EDD09F" w:rsidR="00074294" w:rsidRDefault="00690E04" w:rsidP="00343A70">
      <w:pPr>
        <w:pStyle w:val="Caption"/>
        <w:jc w:val="left"/>
        <w:rPr>
          <w:ins w:id="305" w:author="Banerjea, Raja" w:date="2016-05-16T08:06:00Z"/>
        </w:rPr>
      </w:pPr>
      <w:ins w:id="306" w:author="Banerjea, Raja" w:date="2016-05-31T12:24:00Z">
        <w:r>
          <w:t xml:space="preserve">Editor: </w:t>
        </w:r>
      </w:ins>
      <w:ins w:id="307" w:author="Banerjea, Raja" w:date="2016-05-31T12:25:00Z">
        <w:r>
          <w:t>Change</w:t>
        </w:r>
      </w:ins>
      <w:ins w:id="308" w:author="Banerjea, Raja" w:date="2016-05-31T12:24:00Z">
        <w:r w:rsidR="00C6788F">
          <w:t xml:space="preserve"> TBD in Figure 9.51b</w:t>
        </w:r>
        <w:r>
          <w:t xml:space="preserve"> from </w:t>
        </w:r>
      </w:ins>
      <w:ins w:id="309" w:author="Banerjea, Raja" w:date="2016-05-31T12:25:00Z">
        <w:r>
          <w:t>TBD to Variable.</w:t>
        </w:r>
      </w:ins>
    </w:p>
    <w:p w14:paraId="7F3B699D" w14:textId="3E37409B" w:rsidR="00C6008B" w:rsidRPr="009D7D79" w:rsidRDefault="000509C1">
      <w:pPr>
        <w:pPrChange w:id="310" w:author="Banerjea, Raja" w:date="2016-05-16T08:06:00Z">
          <w:pPr>
            <w:pStyle w:val="Caption"/>
            <w:jc w:val="left"/>
          </w:pPr>
        </w:pPrChange>
      </w:pPr>
      <w:del w:id="311" w:author="Banerjea, Raja" w:date="2016-06-28T11:41:00Z">
        <w:r w:rsidDel="002812A7">
          <w:object w:dxaOrig="13877" w:dyaOrig="3601" w14:anchorId="7B21C4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21.5pt" o:ole="">
              <v:imagedata r:id="rId14" o:title=""/>
            </v:shape>
            <o:OLEObject Type="Embed" ProgID="Visio.Drawing.11" ShapeID="_x0000_i1025" DrawAspect="Content" ObjectID="_1529317344" r:id="rId15"/>
          </w:object>
        </w:r>
      </w:del>
      <w:ins w:id="312" w:author="Banerjea, Raja" w:date="2016-06-28T11:42:00Z">
        <w:r w:rsidR="002812A7">
          <w:object w:dxaOrig="15367" w:dyaOrig="3601" w14:anchorId="4BD994B6">
            <v:shape id="_x0000_i1026" type="#_x0000_t75" style="width:468pt;height:109.5pt" o:ole="">
              <v:imagedata r:id="rId16" o:title=""/>
            </v:shape>
            <o:OLEObject Type="Embed" ProgID="Visio.Drawing.11" ShapeID="_x0000_i1026" DrawAspect="Content" ObjectID="_1529317345" r:id="rId17"/>
          </w:object>
        </w:r>
      </w:ins>
    </w:p>
    <w:p w14:paraId="4DE9541E" w14:textId="67351BD0" w:rsidR="00074294" w:rsidRDefault="00074294" w:rsidP="00074294">
      <w:pPr>
        <w:pStyle w:val="Caption"/>
      </w:pPr>
      <w:r>
        <w:t xml:space="preserve">Figure </w:t>
      </w:r>
      <w:r>
        <w:fldChar w:fldCharType="begin"/>
      </w:r>
      <w:r>
        <w:instrText xml:space="preserve"> STYLEREF 1 \s </w:instrText>
      </w:r>
      <w:r>
        <w:fldChar w:fldCharType="separate"/>
      </w:r>
      <w:r>
        <w:rPr>
          <w:noProof/>
        </w:rPr>
        <w:t>9</w:t>
      </w:r>
      <w:r>
        <w:fldChar w:fldCharType="end"/>
      </w:r>
      <w:r>
        <w:noBreakHyphen/>
      </w:r>
      <w:bookmarkEnd w:id="303"/>
      <w:ins w:id="313" w:author="Banerjea, Raja" w:date="2016-06-23T15:14:00Z">
        <w:r w:rsidR="00C6788F">
          <w:t>51b</w:t>
        </w:r>
      </w:ins>
      <w:del w:id="314" w:author="Banerjea, Raja" w:date="2016-06-23T15:14:00Z">
        <w:r w:rsidR="00AE2C1D" w:rsidDel="003A14E7">
          <w:delText>51c</w:delText>
        </w:r>
      </w:del>
      <w:r>
        <w:t xml:space="preserve"> </w:t>
      </w:r>
      <w:r w:rsidR="00AE2C1D">
        <w:t>–</w:t>
      </w:r>
      <w:r>
        <w:t>Common Info field</w:t>
      </w:r>
    </w:p>
    <w:p w14:paraId="597300E7" w14:textId="09483FC5" w:rsidR="00343A70" w:rsidDel="00C6008B" w:rsidRDefault="00343A70" w:rsidP="00074294">
      <w:pPr>
        <w:pStyle w:val="BodyText"/>
        <w:rPr>
          <w:del w:id="315" w:author="Banerjea, Raja" w:date="2016-05-16T08:06:00Z"/>
        </w:rPr>
      </w:pPr>
    </w:p>
    <w:p w14:paraId="3D8F945C" w14:textId="77777777" w:rsidR="00EA5CF9" w:rsidRDefault="00AE2C1D" w:rsidP="00074294">
      <w:pPr>
        <w:pStyle w:val="BodyText"/>
        <w:rPr>
          <w:ins w:id="316" w:author="Banerjea, Raja" w:date="2016-05-31T12:11:00Z"/>
        </w:rPr>
      </w:pPr>
      <w:ins w:id="317" w:author="Banerjea, Raja" w:date="2016-05-05T14:13:00Z">
        <w:r w:rsidRPr="00343A70">
          <w:t xml:space="preserve">The BW bits indicate the bandwidth </w:t>
        </w:r>
      </w:ins>
      <w:ins w:id="318" w:author="Banerjea, Raja" w:date="2016-05-05T14:14:00Z">
        <w:r w:rsidRPr="00343A70">
          <w:t>in</w:t>
        </w:r>
      </w:ins>
      <w:ins w:id="319" w:author="Banerjea, Raja" w:date="2016-05-05T14:15:00Z">
        <w:r w:rsidRPr="00343A70">
          <w:t xml:space="preserve"> the HE-SIG-A of the HE Trigger based PPDU and is</w:t>
        </w:r>
        <w:r>
          <w:t xml:space="preserve"> </w:t>
        </w:r>
      </w:ins>
      <w:ins w:id="320" w:author="Banerjea, Raja" w:date="2016-05-31T12:11:00Z">
        <w:r w:rsidR="00EA5CF9">
          <w:t>defined in Table X-XX</w:t>
        </w:r>
      </w:ins>
    </w:p>
    <w:p w14:paraId="584D870C" w14:textId="571E4EF2" w:rsidR="00AE2C1D" w:rsidRPr="006D04F4" w:rsidRDefault="00AE2C1D">
      <w:pPr>
        <w:pStyle w:val="BodyText"/>
        <w:jc w:val="center"/>
        <w:rPr>
          <w:ins w:id="321" w:author="Banerjea, Raja" w:date="2016-05-05T14:16:00Z"/>
          <w:b/>
          <w:rPrChange w:id="322" w:author="Banerjea, Raja" w:date="2016-06-02T16:17:00Z">
            <w:rPr>
              <w:ins w:id="323" w:author="Banerjea, Raja" w:date="2016-05-05T14:16:00Z"/>
            </w:rPr>
          </w:rPrChange>
        </w:rPr>
        <w:pPrChange w:id="324" w:author="Banerjea, Raja" w:date="2016-05-31T12:12:00Z">
          <w:pPr>
            <w:pStyle w:val="BodyText"/>
          </w:pPr>
        </w:pPrChange>
      </w:pPr>
      <w:ins w:id="325" w:author="Banerjea, Raja" w:date="2016-05-05T14:14:00Z">
        <w:r w:rsidRPr="006D04F4">
          <w:rPr>
            <w:b/>
            <w:rPrChange w:id="326" w:author="Banerjea, Raja" w:date="2016-06-02T16:17:00Z">
              <w:rPr/>
            </w:rPrChange>
          </w:rPr>
          <w:t xml:space="preserve"> </w:t>
        </w:r>
      </w:ins>
      <w:ins w:id="327" w:author="Banerjea, Raja" w:date="2016-05-31T12:12:00Z">
        <w:r w:rsidR="00EA5CF9" w:rsidRPr="006D04F4">
          <w:rPr>
            <w:b/>
            <w:rPrChange w:id="328" w:author="Banerjea, Raja" w:date="2016-06-02T16:17:00Z">
              <w:rPr/>
            </w:rPrChange>
          </w:rPr>
          <w:t>Table X-XX Bandwidth in the HE-SIG-A</w:t>
        </w:r>
      </w:ins>
    </w:p>
    <w:tbl>
      <w:tblPr>
        <w:tblStyle w:val="TableGrid"/>
        <w:tblW w:w="0" w:type="auto"/>
        <w:jc w:val="center"/>
        <w:tblLook w:val="04A0" w:firstRow="1" w:lastRow="0" w:firstColumn="1" w:lastColumn="0" w:noHBand="0" w:noVBand="1"/>
      </w:tblPr>
      <w:tblGrid>
        <w:gridCol w:w="1975"/>
        <w:gridCol w:w="3060"/>
      </w:tblGrid>
      <w:tr w:rsidR="00AE2C1D" w14:paraId="42C2B956" w14:textId="77777777" w:rsidTr="00AE2C1D">
        <w:trPr>
          <w:jc w:val="center"/>
          <w:ins w:id="329" w:author="Banerjea, Raja" w:date="2016-05-05T14:16:00Z"/>
        </w:trPr>
        <w:tc>
          <w:tcPr>
            <w:tcW w:w="1975" w:type="dxa"/>
          </w:tcPr>
          <w:p w14:paraId="511A385E" w14:textId="01BC585A" w:rsidR="00AE2C1D" w:rsidRPr="00EE5892" w:rsidRDefault="00AE2C1D" w:rsidP="00AE2C1D">
            <w:pPr>
              <w:pStyle w:val="CellText"/>
              <w:jc w:val="center"/>
              <w:rPr>
                <w:ins w:id="330" w:author="Banerjea, Raja" w:date="2016-05-05T14:16:00Z"/>
                <w:b/>
              </w:rPr>
            </w:pPr>
            <w:ins w:id="331" w:author="Banerjea, Raja" w:date="2016-05-05T14:16:00Z">
              <w:r>
                <w:rPr>
                  <w:b/>
                </w:rPr>
                <w:t>BW</w:t>
              </w:r>
            </w:ins>
          </w:p>
        </w:tc>
        <w:tc>
          <w:tcPr>
            <w:tcW w:w="3060" w:type="dxa"/>
          </w:tcPr>
          <w:p w14:paraId="75F13D1F" w14:textId="77777777" w:rsidR="00AE2C1D" w:rsidRPr="00EE5892" w:rsidRDefault="00AE2C1D" w:rsidP="00626AB3">
            <w:pPr>
              <w:pStyle w:val="CellText"/>
              <w:jc w:val="center"/>
              <w:rPr>
                <w:ins w:id="332" w:author="Banerjea, Raja" w:date="2016-05-05T14:16:00Z"/>
                <w:b/>
              </w:rPr>
            </w:pPr>
            <w:ins w:id="333" w:author="Banerjea, Raja" w:date="2016-05-05T14:16:00Z">
              <w:r>
                <w:rPr>
                  <w:b/>
                </w:rPr>
                <w:t>D</w:t>
              </w:r>
              <w:r w:rsidRPr="00EE5892">
                <w:rPr>
                  <w:b/>
                </w:rPr>
                <w:t>escription</w:t>
              </w:r>
            </w:ins>
          </w:p>
        </w:tc>
      </w:tr>
      <w:tr w:rsidR="00AE2C1D" w14:paraId="61934CA2" w14:textId="77777777" w:rsidTr="00AE2C1D">
        <w:trPr>
          <w:jc w:val="center"/>
          <w:ins w:id="334" w:author="Banerjea, Raja" w:date="2016-05-05T14:16:00Z"/>
        </w:trPr>
        <w:tc>
          <w:tcPr>
            <w:tcW w:w="1975" w:type="dxa"/>
          </w:tcPr>
          <w:p w14:paraId="434CE172" w14:textId="77777777" w:rsidR="00AE2C1D" w:rsidRDefault="00AE2C1D">
            <w:pPr>
              <w:pStyle w:val="CellText"/>
              <w:jc w:val="center"/>
              <w:rPr>
                <w:ins w:id="335" w:author="Banerjea, Raja" w:date="2016-05-05T14:16:00Z"/>
              </w:rPr>
              <w:pPrChange w:id="336" w:author="Banerjea, Raja" w:date="2016-05-05T14:16:00Z">
                <w:pPr>
                  <w:pStyle w:val="CellText"/>
                </w:pPr>
              </w:pPrChange>
            </w:pPr>
            <w:ins w:id="337" w:author="Banerjea, Raja" w:date="2016-05-05T14:16:00Z">
              <w:r>
                <w:t>0</w:t>
              </w:r>
            </w:ins>
          </w:p>
        </w:tc>
        <w:tc>
          <w:tcPr>
            <w:tcW w:w="3060" w:type="dxa"/>
          </w:tcPr>
          <w:p w14:paraId="7771BE02" w14:textId="6AA6999A" w:rsidR="00AE2C1D" w:rsidRDefault="00AE2C1D">
            <w:pPr>
              <w:pStyle w:val="CellText"/>
              <w:jc w:val="center"/>
              <w:rPr>
                <w:ins w:id="338" w:author="Banerjea, Raja" w:date="2016-05-05T14:16:00Z"/>
              </w:rPr>
              <w:pPrChange w:id="339" w:author="Banerjea, Raja" w:date="2016-05-05T14:16:00Z">
                <w:pPr>
                  <w:pStyle w:val="CellText"/>
                </w:pPr>
              </w:pPrChange>
            </w:pPr>
            <w:ins w:id="340" w:author="Banerjea, Raja" w:date="2016-05-05T14:16:00Z">
              <w:r>
                <w:t>20 MHz</w:t>
              </w:r>
            </w:ins>
          </w:p>
        </w:tc>
      </w:tr>
      <w:tr w:rsidR="00AE2C1D" w14:paraId="323DE342" w14:textId="77777777" w:rsidTr="00AE2C1D">
        <w:trPr>
          <w:jc w:val="center"/>
          <w:ins w:id="341" w:author="Banerjea, Raja" w:date="2016-05-05T14:16:00Z"/>
        </w:trPr>
        <w:tc>
          <w:tcPr>
            <w:tcW w:w="1975" w:type="dxa"/>
          </w:tcPr>
          <w:p w14:paraId="6AEFD112" w14:textId="77777777" w:rsidR="00AE2C1D" w:rsidRDefault="00AE2C1D">
            <w:pPr>
              <w:pStyle w:val="CellText"/>
              <w:jc w:val="center"/>
              <w:rPr>
                <w:ins w:id="342" w:author="Banerjea, Raja" w:date="2016-05-05T14:16:00Z"/>
              </w:rPr>
              <w:pPrChange w:id="343" w:author="Banerjea, Raja" w:date="2016-05-05T14:16:00Z">
                <w:pPr>
                  <w:pStyle w:val="CellText"/>
                </w:pPr>
              </w:pPrChange>
            </w:pPr>
            <w:ins w:id="344" w:author="Banerjea, Raja" w:date="2016-05-05T14:16:00Z">
              <w:r>
                <w:t>1</w:t>
              </w:r>
            </w:ins>
          </w:p>
        </w:tc>
        <w:tc>
          <w:tcPr>
            <w:tcW w:w="3060" w:type="dxa"/>
          </w:tcPr>
          <w:p w14:paraId="0D3480CD" w14:textId="32A72279" w:rsidR="00AE2C1D" w:rsidRDefault="00AE2C1D">
            <w:pPr>
              <w:pStyle w:val="CellText"/>
              <w:jc w:val="center"/>
              <w:rPr>
                <w:ins w:id="345" w:author="Banerjea, Raja" w:date="2016-05-05T14:16:00Z"/>
              </w:rPr>
              <w:pPrChange w:id="346" w:author="Banerjea, Raja" w:date="2016-05-05T14:16:00Z">
                <w:pPr>
                  <w:pStyle w:val="CellText"/>
                </w:pPr>
              </w:pPrChange>
            </w:pPr>
            <w:ins w:id="347" w:author="Banerjea, Raja" w:date="2016-05-05T14:16:00Z">
              <w:r>
                <w:t>40 MHz</w:t>
              </w:r>
            </w:ins>
          </w:p>
        </w:tc>
      </w:tr>
      <w:tr w:rsidR="00AE2C1D" w14:paraId="106D57D4" w14:textId="77777777" w:rsidTr="00AE2C1D">
        <w:trPr>
          <w:jc w:val="center"/>
          <w:ins w:id="348" w:author="Banerjea, Raja" w:date="2016-05-05T14:16:00Z"/>
        </w:trPr>
        <w:tc>
          <w:tcPr>
            <w:tcW w:w="1975" w:type="dxa"/>
          </w:tcPr>
          <w:p w14:paraId="0B4429F4" w14:textId="77777777" w:rsidR="00AE2C1D" w:rsidRDefault="00AE2C1D">
            <w:pPr>
              <w:pStyle w:val="CellText"/>
              <w:jc w:val="center"/>
              <w:rPr>
                <w:ins w:id="349" w:author="Banerjea, Raja" w:date="2016-05-05T14:16:00Z"/>
              </w:rPr>
              <w:pPrChange w:id="350" w:author="Banerjea, Raja" w:date="2016-05-05T14:16:00Z">
                <w:pPr>
                  <w:pStyle w:val="CellText"/>
                </w:pPr>
              </w:pPrChange>
            </w:pPr>
            <w:ins w:id="351" w:author="Banerjea, Raja" w:date="2016-05-05T14:16:00Z">
              <w:r>
                <w:t>2</w:t>
              </w:r>
            </w:ins>
          </w:p>
        </w:tc>
        <w:tc>
          <w:tcPr>
            <w:tcW w:w="3060" w:type="dxa"/>
          </w:tcPr>
          <w:p w14:paraId="510A3A59" w14:textId="13984097" w:rsidR="00AE2C1D" w:rsidRDefault="00AE2C1D">
            <w:pPr>
              <w:pStyle w:val="CellText"/>
              <w:jc w:val="center"/>
              <w:rPr>
                <w:ins w:id="352" w:author="Banerjea, Raja" w:date="2016-05-05T14:16:00Z"/>
              </w:rPr>
              <w:pPrChange w:id="353" w:author="Banerjea, Raja" w:date="2016-05-05T14:16:00Z">
                <w:pPr>
                  <w:pStyle w:val="CellText"/>
                </w:pPr>
              </w:pPrChange>
            </w:pPr>
            <w:ins w:id="354" w:author="Banerjea, Raja" w:date="2016-05-05T14:16:00Z">
              <w:r>
                <w:t>80 MHz</w:t>
              </w:r>
            </w:ins>
          </w:p>
        </w:tc>
      </w:tr>
      <w:tr w:rsidR="00AE2C1D" w14:paraId="576C710F" w14:textId="77777777" w:rsidTr="00AE2C1D">
        <w:trPr>
          <w:jc w:val="center"/>
          <w:ins w:id="355" w:author="Banerjea, Raja" w:date="2016-05-05T14:16:00Z"/>
        </w:trPr>
        <w:tc>
          <w:tcPr>
            <w:tcW w:w="1975" w:type="dxa"/>
          </w:tcPr>
          <w:p w14:paraId="4DCF1E48" w14:textId="44AD01FB" w:rsidR="00AE2C1D" w:rsidRDefault="00AE2C1D">
            <w:pPr>
              <w:pStyle w:val="CellText"/>
              <w:jc w:val="center"/>
              <w:rPr>
                <w:ins w:id="356" w:author="Banerjea, Raja" w:date="2016-05-05T14:16:00Z"/>
              </w:rPr>
              <w:pPrChange w:id="357" w:author="Banerjea, Raja" w:date="2016-05-05T14:16:00Z">
                <w:pPr>
                  <w:pStyle w:val="CellText"/>
                </w:pPr>
              </w:pPrChange>
            </w:pPr>
            <w:ins w:id="358" w:author="Banerjea, Raja" w:date="2016-05-05T14:16:00Z">
              <w:r>
                <w:t>3</w:t>
              </w:r>
            </w:ins>
          </w:p>
        </w:tc>
        <w:tc>
          <w:tcPr>
            <w:tcW w:w="3060" w:type="dxa"/>
          </w:tcPr>
          <w:p w14:paraId="1DC987D3" w14:textId="0BFD273E" w:rsidR="00AE2C1D" w:rsidRDefault="00AE2C1D">
            <w:pPr>
              <w:pStyle w:val="CellText"/>
              <w:jc w:val="center"/>
              <w:rPr>
                <w:ins w:id="359" w:author="Banerjea, Raja" w:date="2016-05-05T14:16:00Z"/>
              </w:rPr>
              <w:pPrChange w:id="360" w:author="Banerjea, Raja" w:date="2016-05-05T14:16:00Z">
                <w:pPr>
                  <w:pStyle w:val="CellText"/>
                </w:pPr>
              </w:pPrChange>
            </w:pPr>
            <w:ins w:id="361" w:author="Banerjea, Raja" w:date="2016-05-05T14:16:00Z">
              <w:r>
                <w:t>80 + 80 or 160 MHz</w:t>
              </w:r>
            </w:ins>
          </w:p>
        </w:tc>
      </w:tr>
    </w:tbl>
    <w:p w14:paraId="41313548" w14:textId="77777777" w:rsidR="00AE2C1D" w:rsidRDefault="00AE2C1D" w:rsidP="00074294">
      <w:pPr>
        <w:pStyle w:val="BodyText"/>
      </w:pPr>
    </w:p>
    <w:p w14:paraId="2BCEFC8A" w14:textId="31B18EC1" w:rsidR="00074294" w:rsidRDefault="00074294" w:rsidP="00074294">
      <w:pPr>
        <w:pStyle w:val="BodyText"/>
      </w:pPr>
    </w:p>
    <w:p w14:paraId="3EBB1792" w14:textId="15D9BEC6" w:rsidR="00074294" w:rsidRDefault="00074294" w:rsidP="00074294">
      <w:pPr>
        <w:pStyle w:val="Caption"/>
        <w:keepNext/>
      </w:pPr>
      <w:bookmarkStart w:id="362" w:name="_Ref442884472"/>
      <w:r>
        <w:t xml:space="preserve">Table </w:t>
      </w:r>
      <w:r>
        <w:fldChar w:fldCharType="begin"/>
      </w:r>
      <w:r>
        <w:instrText xml:space="preserve"> STYLEREF 1 \s </w:instrText>
      </w:r>
      <w:r>
        <w:fldChar w:fldCharType="separate"/>
      </w:r>
      <w:r>
        <w:rPr>
          <w:noProof/>
        </w:rPr>
        <w:t>9</w:t>
      </w:r>
      <w:r>
        <w:fldChar w:fldCharType="end"/>
      </w:r>
      <w:r>
        <w:noBreakHyphen/>
      </w:r>
      <w:ins w:id="363" w:author="Banerjea, Raja" w:date="2016-06-23T15:33:00Z">
        <w:r w:rsidR="009A59F4">
          <w:t>a</w:t>
        </w:r>
      </w:ins>
      <w:del w:id="364" w:author="Banerjea, Raja" w:date="2016-06-23T15:14:00Z">
        <w:r w:rsidDel="003A14E7">
          <w:fldChar w:fldCharType="begin"/>
        </w:r>
        <w:r w:rsidDel="003A14E7">
          <w:delInstrText xml:space="preserve"> SEQ Table \* ARABIC \s 1 </w:delInstrText>
        </w:r>
        <w:r w:rsidDel="003A14E7">
          <w:fldChar w:fldCharType="separate"/>
        </w:r>
        <w:r w:rsidDel="003A14E7">
          <w:rPr>
            <w:noProof/>
          </w:rPr>
          <w:delText>2</w:delText>
        </w:r>
        <w:r w:rsidDel="003A14E7">
          <w:fldChar w:fldCharType="end"/>
        </w:r>
        <w:bookmarkEnd w:id="362"/>
        <w:r w:rsidDel="003A14E7">
          <w:delText xml:space="preserve"> </w:delText>
        </w:r>
      </w:del>
      <w:ins w:id="365" w:author="Banerjea, Raja" w:date="2016-06-23T15:14:00Z">
        <w:r w:rsidR="003A14E7">
          <w:t>x</w:t>
        </w:r>
      </w:ins>
      <w:ins w:id="366" w:author="Banerjea, Raja" w:date="2016-06-23T15:33:00Z">
        <w:r w:rsidR="009A59F4">
          <w:t>1</w:t>
        </w:r>
      </w:ins>
      <w:ins w:id="367" w:author="Banerjea, Raja" w:date="2016-06-23T15:14:00Z">
        <w:r w:rsidR="003A14E7">
          <w:t xml:space="preserve"> </w:t>
        </w:r>
      </w:ins>
      <w:del w:id="368" w:author="Banerjea, Raja" w:date="2016-06-23T15:33:00Z">
        <w:r w:rsidDel="009A59F4">
          <w:delText>-</w:delText>
        </w:r>
      </w:del>
      <w:ins w:id="369" w:author="Banerjea, Raja" w:date="2016-06-23T15:33:00Z">
        <w:r w:rsidR="009A59F4">
          <w:t>–</w:t>
        </w:r>
      </w:ins>
      <w:r>
        <w:t xml:space="preserve"> </w:t>
      </w:r>
      <w:del w:id="370" w:author="Banerjea, Raja" w:date="2016-06-23T15:33:00Z">
        <w:r w:rsidDel="009A59F4">
          <w:delText>CP and LTF field encoding</w:delText>
        </w:r>
      </w:del>
      <w:ins w:id="371" w:author="Banerjea, Raja" w:date="2016-06-23T15:33:00Z">
        <w:r w:rsidR="009A59F4">
          <w:t>GI and LTF Type subfield</w:t>
        </w:r>
      </w:ins>
    </w:p>
    <w:tbl>
      <w:tblPr>
        <w:tblStyle w:val="TableGrid"/>
        <w:tblW w:w="0" w:type="auto"/>
        <w:jc w:val="center"/>
        <w:tblLook w:val="04A0" w:firstRow="1" w:lastRow="0" w:firstColumn="1" w:lastColumn="0" w:noHBand="0" w:noVBand="1"/>
      </w:tblPr>
      <w:tblGrid>
        <w:gridCol w:w="1975"/>
        <w:gridCol w:w="3060"/>
      </w:tblGrid>
      <w:tr w:rsidR="00074294" w14:paraId="77F93131" w14:textId="77777777" w:rsidTr="0030326D">
        <w:trPr>
          <w:jc w:val="center"/>
        </w:trPr>
        <w:tc>
          <w:tcPr>
            <w:tcW w:w="1975" w:type="dxa"/>
          </w:tcPr>
          <w:p w14:paraId="2A8402EC" w14:textId="77777777" w:rsidR="00074294" w:rsidRPr="00EE5892" w:rsidRDefault="00074294" w:rsidP="0030326D">
            <w:pPr>
              <w:pStyle w:val="CellText"/>
              <w:jc w:val="center"/>
              <w:rPr>
                <w:b/>
              </w:rPr>
            </w:pPr>
            <w:r>
              <w:rPr>
                <w:b/>
              </w:rPr>
              <w:t>CP and LTF field</w:t>
            </w:r>
            <w:r w:rsidRPr="00EE5892">
              <w:rPr>
                <w:b/>
              </w:rPr>
              <w:t xml:space="preserve"> value</w:t>
            </w:r>
          </w:p>
        </w:tc>
        <w:tc>
          <w:tcPr>
            <w:tcW w:w="3060" w:type="dxa"/>
          </w:tcPr>
          <w:p w14:paraId="2570EB22" w14:textId="77777777" w:rsidR="00074294" w:rsidRPr="00EE5892" w:rsidRDefault="00074294" w:rsidP="0030326D">
            <w:pPr>
              <w:pStyle w:val="CellText"/>
              <w:jc w:val="center"/>
              <w:rPr>
                <w:b/>
              </w:rPr>
            </w:pPr>
            <w:r>
              <w:rPr>
                <w:b/>
              </w:rPr>
              <w:t>D</w:t>
            </w:r>
            <w:r w:rsidRPr="00EE5892">
              <w:rPr>
                <w:b/>
              </w:rPr>
              <w:t>escription</w:t>
            </w:r>
          </w:p>
        </w:tc>
      </w:tr>
      <w:tr w:rsidR="00AE2C1D" w14:paraId="03144FC8" w14:textId="77777777" w:rsidTr="0030326D">
        <w:trPr>
          <w:jc w:val="center"/>
          <w:ins w:id="372" w:author="Banerjea, Raja" w:date="2016-05-05T14:17:00Z"/>
        </w:trPr>
        <w:tc>
          <w:tcPr>
            <w:tcW w:w="1975" w:type="dxa"/>
          </w:tcPr>
          <w:p w14:paraId="447EDCE3" w14:textId="1C10299B" w:rsidR="00AE2C1D" w:rsidRDefault="00AE2C1D" w:rsidP="0030326D">
            <w:pPr>
              <w:pStyle w:val="CellText"/>
              <w:rPr>
                <w:ins w:id="373" w:author="Banerjea, Raja" w:date="2016-05-05T14:17:00Z"/>
              </w:rPr>
            </w:pPr>
            <w:ins w:id="374" w:author="Banerjea, Raja" w:date="2016-05-05T14:17:00Z">
              <w:r>
                <w:t>0</w:t>
              </w:r>
            </w:ins>
          </w:p>
        </w:tc>
        <w:tc>
          <w:tcPr>
            <w:tcW w:w="3060" w:type="dxa"/>
          </w:tcPr>
          <w:p w14:paraId="51ECC37C" w14:textId="3318DF00" w:rsidR="00AE2C1D" w:rsidRDefault="00AE2C1D" w:rsidP="0030326D">
            <w:pPr>
              <w:pStyle w:val="CellText"/>
              <w:rPr>
                <w:ins w:id="375" w:author="Banerjea, Raja" w:date="2016-05-05T14:17:00Z"/>
              </w:rPr>
            </w:pPr>
            <w:ins w:id="376" w:author="Banerjea, Raja" w:date="2016-05-05T14:17:00Z">
              <w:r>
                <w:t>1xLTF + 1.6 us CP</w:t>
              </w:r>
            </w:ins>
          </w:p>
        </w:tc>
      </w:tr>
      <w:tr w:rsidR="00074294" w14:paraId="2C9632D9" w14:textId="77777777" w:rsidTr="0030326D">
        <w:trPr>
          <w:jc w:val="center"/>
        </w:trPr>
        <w:tc>
          <w:tcPr>
            <w:tcW w:w="1975" w:type="dxa"/>
          </w:tcPr>
          <w:p w14:paraId="2DE12DB2" w14:textId="3EBCBC18" w:rsidR="00074294" w:rsidRDefault="00AE2C1D" w:rsidP="0030326D">
            <w:pPr>
              <w:pStyle w:val="CellText"/>
            </w:pPr>
            <w:ins w:id="377" w:author="Banerjea, Raja" w:date="2016-05-05T14:17:00Z">
              <w:r>
                <w:t>1</w:t>
              </w:r>
            </w:ins>
            <w:del w:id="378" w:author="Banerjea, Raja" w:date="2016-05-05T14:17:00Z">
              <w:r w:rsidR="00074294" w:rsidDel="00AE2C1D">
                <w:delText>0</w:delText>
              </w:r>
            </w:del>
          </w:p>
        </w:tc>
        <w:tc>
          <w:tcPr>
            <w:tcW w:w="3060" w:type="dxa"/>
          </w:tcPr>
          <w:p w14:paraId="32A2DA1C" w14:textId="77777777" w:rsidR="00074294" w:rsidRDefault="00074294" w:rsidP="0030326D">
            <w:pPr>
              <w:pStyle w:val="CellText"/>
            </w:pPr>
            <w:r>
              <w:t>2x LTF + 0.8 µs CP</w:t>
            </w:r>
          </w:p>
        </w:tc>
      </w:tr>
      <w:tr w:rsidR="00074294" w14:paraId="6A9D1B72" w14:textId="77777777" w:rsidTr="0030326D">
        <w:trPr>
          <w:jc w:val="center"/>
        </w:trPr>
        <w:tc>
          <w:tcPr>
            <w:tcW w:w="1975" w:type="dxa"/>
          </w:tcPr>
          <w:p w14:paraId="19297E09" w14:textId="0AAD59C3" w:rsidR="00074294" w:rsidRDefault="00AE2C1D" w:rsidP="0030326D">
            <w:pPr>
              <w:pStyle w:val="CellText"/>
            </w:pPr>
            <w:ins w:id="379" w:author="Banerjea, Raja" w:date="2016-05-05T14:17:00Z">
              <w:r>
                <w:t>2</w:t>
              </w:r>
            </w:ins>
            <w:del w:id="380" w:author="Banerjea, Raja" w:date="2016-05-05T14:17:00Z">
              <w:r w:rsidR="00074294" w:rsidDel="00AE2C1D">
                <w:delText>1</w:delText>
              </w:r>
            </w:del>
          </w:p>
        </w:tc>
        <w:tc>
          <w:tcPr>
            <w:tcW w:w="3060" w:type="dxa"/>
          </w:tcPr>
          <w:p w14:paraId="67D4D285" w14:textId="77777777" w:rsidR="00074294" w:rsidRDefault="00074294" w:rsidP="0030326D">
            <w:pPr>
              <w:pStyle w:val="CellText"/>
            </w:pPr>
            <w:r>
              <w:t>2x LTF + 1.6 µs CP</w:t>
            </w:r>
          </w:p>
        </w:tc>
      </w:tr>
      <w:tr w:rsidR="00074294" w14:paraId="115CAF87" w14:textId="77777777" w:rsidTr="0030326D">
        <w:trPr>
          <w:jc w:val="center"/>
        </w:trPr>
        <w:tc>
          <w:tcPr>
            <w:tcW w:w="1975" w:type="dxa"/>
          </w:tcPr>
          <w:p w14:paraId="2832CA2B" w14:textId="2AF9F6B8" w:rsidR="00074294" w:rsidRDefault="00AE2C1D" w:rsidP="0030326D">
            <w:pPr>
              <w:pStyle w:val="CellText"/>
            </w:pPr>
            <w:ins w:id="381" w:author="Banerjea, Raja" w:date="2016-05-05T14:17:00Z">
              <w:r>
                <w:t>3</w:t>
              </w:r>
            </w:ins>
            <w:del w:id="382" w:author="Banerjea, Raja" w:date="2016-05-05T14:17:00Z">
              <w:r w:rsidR="00074294" w:rsidDel="00AE2C1D">
                <w:delText>2</w:delText>
              </w:r>
            </w:del>
          </w:p>
        </w:tc>
        <w:tc>
          <w:tcPr>
            <w:tcW w:w="3060" w:type="dxa"/>
          </w:tcPr>
          <w:p w14:paraId="3F82A0B9" w14:textId="77777777" w:rsidR="00074294" w:rsidRDefault="00074294" w:rsidP="0030326D">
            <w:pPr>
              <w:pStyle w:val="CellText"/>
            </w:pPr>
            <w:r>
              <w:t>4x LTF + 3.2 µs CP</w:t>
            </w:r>
          </w:p>
        </w:tc>
      </w:tr>
      <w:tr w:rsidR="00074294" w14:paraId="20BF614F" w14:textId="77777777" w:rsidTr="0030326D">
        <w:trPr>
          <w:jc w:val="center"/>
        </w:trPr>
        <w:tc>
          <w:tcPr>
            <w:tcW w:w="1975" w:type="dxa"/>
          </w:tcPr>
          <w:p w14:paraId="2BC68B1C" w14:textId="1803D183" w:rsidR="00074294" w:rsidRDefault="00AE2C1D" w:rsidP="0030326D">
            <w:pPr>
              <w:pStyle w:val="CellText"/>
            </w:pPr>
            <w:ins w:id="383" w:author="Banerjea, Raja" w:date="2016-05-05T14:17:00Z">
              <w:r>
                <w:t>4</w:t>
              </w:r>
            </w:ins>
            <w:del w:id="384" w:author="Banerjea, Raja" w:date="2016-05-05T14:17:00Z">
              <w:r w:rsidR="00074294" w:rsidDel="00AE2C1D">
                <w:delText>3</w:delText>
              </w:r>
            </w:del>
            <w:r w:rsidR="00074294">
              <w:t>-TBD</w:t>
            </w:r>
          </w:p>
        </w:tc>
        <w:tc>
          <w:tcPr>
            <w:tcW w:w="3060" w:type="dxa"/>
          </w:tcPr>
          <w:p w14:paraId="7AD38C6E" w14:textId="77777777" w:rsidR="00074294" w:rsidRDefault="00074294" w:rsidP="0030326D">
            <w:pPr>
              <w:pStyle w:val="CellText"/>
            </w:pPr>
            <w:r>
              <w:t>Reserved</w:t>
            </w:r>
          </w:p>
        </w:tc>
      </w:tr>
    </w:tbl>
    <w:p w14:paraId="2E6AC729" w14:textId="2B1515A3" w:rsidR="000E67E6" w:rsidRPr="000E67E6" w:rsidRDefault="000E67E6" w:rsidP="000E67E6">
      <w:pPr>
        <w:pStyle w:val="BodyText"/>
        <w:rPr>
          <w:ins w:id="385" w:author="Banerjea, Raja" w:date="2016-05-06T16:15:00Z"/>
          <w:rPrChange w:id="386" w:author="Banerjea, Raja" w:date="2016-05-06T16:15:00Z">
            <w:rPr>
              <w:ins w:id="387" w:author="Banerjea, Raja" w:date="2016-05-06T16:15:00Z"/>
              <w:highlight w:val="yellow"/>
            </w:rPr>
          </w:rPrChange>
        </w:rPr>
      </w:pPr>
      <w:ins w:id="388" w:author="Banerjea, Raja" w:date="2016-05-06T16:15:00Z">
        <w:r w:rsidRPr="000E67E6">
          <w:rPr>
            <w:rPrChange w:id="389" w:author="Banerjea, Raja" w:date="2016-05-06T16:15:00Z">
              <w:rPr>
                <w:highlight w:val="yellow"/>
              </w:rPr>
            </w:rPrChange>
          </w:rPr>
          <w:t xml:space="preserve">The MU MIMO LTF Mode subfield of the Common Info field indicates LTF mode of the UL MU-MIMO trigger-based PPDU response. </w:t>
        </w:r>
      </w:ins>
      <w:ins w:id="390" w:author="Banerjea, Raja" w:date="2016-05-16T08:22:00Z">
        <w:r w:rsidR="00447FB4">
          <w:t xml:space="preserve">The AP shall set the MU MIMO LTF to Single Stream pilot if the triggered UL PPDU contains partial or full UL OFDMA allocation. </w:t>
        </w:r>
      </w:ins>
      <w:ins w:id="391" w:author="Banerjea, Raja" w:date="2016-05-06T16:15:00Z">
        <w:r w:rsidRPr="000E67E6">
          <w:rPr>
            <w:rPrChange w:id="392" w:author="Banerjea, Raja" w:date="2016-05-06T16:15:00Z">
              <w:rPr>
                <w:highlight w:val="yellow"/>
              </w:rPr>
            </w:rPrChange>
          </w:rPr>
          <w:t>The MU MIMO LTF Mode subfield encoding is defined in Table X-X</w:t>
        </w:r>
      </w:ins>
    </w:p>
    <w:p w14:paraId="51674802" w14:textId="77777777" w:rsidR="000E67E6" w:rsidRPr="006D04F4" w:rsidRDefault="000E67E6" w:rsidP="000E67E6">
      <w:pPr>
        <w:pStyle w:val="BodyText"/>
        <w:rPr>
          <w:ins w:id="393" w:author="Banerjea, Raja" w:date="2016-05-06T16:15:00Z"/>
          <w:b/>
          <w:rPrChange w:id="394" w:author="Banerjea, Raja" w:date="2016-06-02T16:17:00Z">
            <w:rPr>
              <w:ins w:id="395" w:author="Banerjea, Raja" w:date="2016-05-06T16:15:00Z"/>
              <w:highlight w:val="yellow"/>
            </w:rPr>
          </w:rPrChange>
        </w:rPr>
      </w:pPr>
      <w:ins w:id="396" w:author="Banerjea, Raja" w:date="2016-05-06T16:15:00Z">
        <w:r w:rsidRPr="006D04F4">
          <w:rPr>
            <w:b/>
            <w:rPrChange w:id="397" w:author="Banerjea, Raja" w:date="2016-06-02T16:17:00Z">
              <w:rPr>
                <w:highlight w:val="yellow"/>
              </w:rPr>
            </w:rPrChange>
          </w:rPr>
          <w:tab/>
        </w:r>
        <w:r w:rsidRPr="006D04F4">
          <w:rPr>
            <w:b/>
            <w:rPrChange w:id="398" w:author="Banerjea, Raja" w:date="2016-06-02T16:17:00Z">
              <w:rPr>
                <w:highlight w:val="yellow"/>
              </w:rPr>
            </w:rPrChange>
          </w:rPr>
          <w:tab/>
        </w:r>
        <w:r w:rsidRPr="006D04F4">
          <w:rPr>
            <w:b/>
            <w:rPrChange w:id="399" w:author="Banerjea, Raja" w:date="2016-06-02T16:17:00Z">
              <w:rPr>
                <w:highlight w:val="yellow"/>
              </w:rPr>
            </w:rPrChange>
          </w:rPr>
          <w:tab/>
          <w:t>Table X-X MU MIMO LTF Mode subfield encoding</w:t>
        </w:r>
      </w:ins>
    </w:p>
    <w:tbl>
      <w:tblPr>
        <w:tblStyle w:val="TableGrid"/>
        <w:tblW w:w="0" w:type="auto"/>
        <w:tblLook w:val="04A0" w:firstRow="1" w:lastRow="0" w:firstColumn="1" w:lastColumn="0" w:noHBand="0" w:noVBand="1"/>
      </w:tblPr>
      <w:tblGrid>
        <w:gridCol w:w="4675"/>
        <w:gridCol w:w="4675"/>
      </w:tblGrid>
      <w:tr w:rsidR="000E67E6" w:rsidRPr="000E67E6" w14:paraId="68E5579C" w14:textId="77777777" w:rsidTr="00B63CA1">
        <w:trPr>
          <w:ins w:id="400" w:author="Banerjea, Raja" w:date="2016-05-06T16:15:00Z"/>
        </w:trPr>
        <w:tc>
          <w:tcPr>
            <w:tcW w:w="4675" w:type="dxa"/>
          </w:tcPr>
          <w:p w14:paraId="024265F3" w14:textId="77777777" w:rsidR="000E67E6" w:rsidRPr="000E67E6" w:rsidRDefault="000E67E6" w:rsidP="00B63CA1">
            <w:pPr>
              <w:pStyle w:val="BodyText"/>
              <w:rPr>
                <w:ins w:id="401" w:author="Banerjea, Raja" w:date="2016-05-06T16:15:00Z"/>
                <w:rPrChange w:id="402" w:author="Banerjea, Raja" w:date="2016-05-06T16:15:00Z">
                  <w:rPr>
                    <w:ins w:id="403" w:author="Banerjea, Raja" w:date="2016-05-06T16:15:00Z"/>
                    <w:highlight w:val="yellow"/>
                  </w:rPr>
                </w:rPrChange>
              </w:rPr>
            </w:pPr>
            <w:ins w:id="404" w:author="Banerjea, Raja" w:date="2016-05-06T16:15:00Z">
              <w:r w:rsidRPr="000E67E6">
                <w:rPr>
                  <w:rPrChange w:id="405" w:author="Banerjea, Raja" w:date="2016-05-06T16:15:00Z">
                    <w:rPr>
                      <w:highlight w:val="yellow"/>
                    </w:rPr>
                  </w:rPrChange>
                </w:rPr>
                <w:t>MU MIMO LTF Mode subfield value</w:t>
              </w:r>
            </w:ins>
          </w:p>
        </w:tc>
        <w:tc>
          <w:tcPr>
            <w:tcW w:w="4675" w:type="dxa"/>
          </w:tcPr>
          <w:p w14:paraId="484DB9FF" w14:textId="77777777" w:rsidR="000E67E6" w:rsidRPr="000E67E6" w:rsidRDefault="000E67E6" w:rsidP="00B63CA1">
            <w:pPr>
              <w:pStyle w:val="BodyText"/>
              <w:rPr>
                <w:ins w:id="406" w:author="Banerjea, Raja" w:date="2016-05-06T16:15:00Z"/>
                <w:rPrChange w:id="407" w:author="Banerjea, Raja" w:date="2016-05-06T16:15:00Z">
                  <w:rPr>
                    <w:ins w:id="408" w:author="Banerjea, Raja" w:date="2016-05-06T16:15:00Z"/>
                    <w:highlight w:val="yellow"/>
                  </w:rPr>
                </w:rPrChange>
              </w:rPr>
            </w:pPr>
            <w:ins w:id="409" w:author="Banerjea, Raja" w:date="2016-05-06T16:15:00Z">
              <w:r w:rsidRPr="000E67E6">
                <w:rPr>
                  <w:rPrChange w:id="410" w:author="Banerjea, Raja" w:date="2016-05-06T16:15:00Z">
                    <w:rPr>
                      <w:highlight w:val="yellow"/>
                    </w:rPr>
                  </w:rPrChange>
                </w:rPr>
                <w:t>Description</w:t>
              </w:r>
            </w:ins>
          </w:p>
        </w:tc>
      </w:tr>
      <w:tr w:rsidR="000E67E6" w:rsidRPr="000E67E6" w14:paraId="5911B47C" w14:textId="77777777" w:rsidTr="00B63CA1">
        <w:trPr>
          <w:ins w:id="411" w:author="Banerjea, Raja" w:date="2016-05-06T16:15:00Z"/>
        </w:trPr>
        <w:tc>
          <w:tcPr>
            <w:tcW w:w="4675" w:type="dxa"/>
          </w:tcPr>
          <w:p w14:paraId="415EE2B3" w14:textId="77777777" w:rsidR="000E67E6" w:rsidRPr="000E67E6" w:rsidRDefault="000E67E6" w:rsidP="00B63CA1">
            <w:pPr>
              <w:pStyle w:val="BodyText"/>
              <w:rPr>
                <w:ins w:id="412" w:author="Banerjea, Raja" w:date="2016-05-06T16:15:00Z"/>
                <w:rPrChange w:id="413" w:author="Banerjea, Raja" w:date="2016-05-06T16:15:00Z">
                  <w:rPr>
                    <w:ins w:id="414" w:author="Banerjea, Raja" w:date="2016-05-06T16:15:00Z"/>
                    <w:highlight w:val="yellow"/>
                  </w:rPr>
                </w:rPrChange>
              </w:rPr>
            </w:pPr>
            <w:ins w:id="415" w:author="Banerjea, Raja" w:date="2016-05-06T16:15:00Z">
              <w:r w:rsidRPr="000E67E6">
                <w:rPr>
                  <w:rPrChange w:id="416" w:author="Banerjea, Raja" w:date="2016-05-06T16:15:00Z">
                    <w:rPr>
                      <w:highlight w:val="yellow"/>
                    </w:rPr>
                  </w:rPrChange>
                </w:rPr>
                <w:t>0</w:t>
              </w:r>
            </w:ins>
          </w:p>
        </w:tc>
        <w:tc>
          <w:tcPr>
            <w:tcW w:w="4675" w:type="dxa"/>
          </w:tcPr>
          <w:p w14:paraId="702BBD7F" w14:textId="77777777" w:rsidR="000E67E6" w:rsidRPr="000E67E6" w:rsidRDefault="000E67E6" w:rsidP="00B63CA1">
            <w:pPr>
              <w:pStyle w:val="BodyText"/>
              <w:rPr>
                <w:ins w:id="417" w:author="Banerjea, Raja" w:date="2016-05-06T16:15:00Z"/>
                <w:rPrChange w:id="418" w:author="Banerjea, Raja" w:date="2016-05-06T16:15:00Z">
                  <w:rPr>
                    <w:ins w:id="419" w:author="Banerjea, Raja" w:date="2016-05-06T16:15:00Z"/>
                    <w:highlight w:val="yellow"/>
                  </w:rPr>
                </w:rPrChange>
              </w:rPr>
            </w:pPr>
            <w:ins w:id="420" w:author="Banerjea, Raja" w:date="2016-05-06T16:15:00Z">
              <w:r w:rsidRPr="000E67E6">
                <w:rPr>
                  <w:rPrChange w:id="421" w:author="Banerjea, Raja" w:date="2016-05-06T16:15:00Z">
                    <w:rPr>
                      <w:highlight w:val="yellow"/>
                    </w:rPr>
                  </w:rPrChange>
                </w:rPr>
                <w:t>Single-stream pilot</w:t>
              </w:r>
            </w:ins>
          </w:p>
        </w:tc>
      </w:tr>
      <w:tr w:rsidR="000E67E6" w14:paraId="1D923CB5" w14:textId="77777777" w:rsidTr="00B63CA1">
        <w:trPr>
          <w:ins w:id="422" w:author="Banerjea, Raja" w:date="2016-05-06T16:15:00Z"/>
        </w:trPr>
        <w:tc>
          <w:tcPr>
            <w:tcW w:w="4675" w:type="dxa"/>
          </w:tcPr>
          <w:p w14:paraId="1745E2EC" w14:textId="77777777" w:rsidR="000E67E6" w:rsidRPr="000E67E6" w:rsidRDefault="000E67E6" w:rsidP="00B63CA1">
            <w:pPr>
              <w:pStyle w:val="BodyText"/>
              <w:rPr>
                <w:ins w:id="423" w:author="Banerjea, Raja" w:date="2016-05-06T16:15:00Z"/>
                <w:rPrChange w:id="424" w:author="Banerjea, Raja" w:date="2016-05-06T16:15:00Z">
                  <w:rPr>
                    <w:ins w:id="425" w:author="Banerjea, Raja" w:date="2016-05-06T16:15:00Z"/>
                    <w:highlight w:val="yellow"/>
                  </w:rPr>
                </w:rPrChange>
              </w:rPr>
            </w:pPr>
            <w:ins w:id="426" w:author="Banerjea, Raja" w:date="2016-05-06T16:15:00Z">
              <w:r w:rsidRPr="000E67E6">
                <w:rPr>
                  <w:rPrChange w:id="427" w:author="Banerjea, Raja" w:date="2016-05-06T16:15:00Z">
                    <w:rPr>
                      <w:highlight w:val="yellow"/>
                    </w:rPr>
                  </w:rPrChange>
                </w:rPr>
                <w:t>1</w:t>
              </w:r>
            </w:ins>
          </w:p>
        </w:tc>
        <w:tc>
          <w:tcPr>
            <w:tcW w:w="4675" w:type="dxa"/>
          </w:tcPr>
          <w:p w14:paraId="6F1F4475" w14:textId="77777777" w:rsidR="000E67E6" w:rsidRPr="000E67E6" w:rsidRDefault="000E67E6" w:rsidP="00B63CA1">
            <w:pPr>
              <w:pStyle w:val="BodyText"/>
              <w:rPr>
                <w:ins w:id="428" w:author="Banerjea, Raja" w:date="2016-05-06T16:15:00Z"/>
                <w:rPrChange w:id="429" w:author="Banerjea, Raja" w:date="2016-05-06T16:15:00Z">
                  <w:rPr>
                    <w:ins w:id="430" w:author="Banerjea, Raja" w:date="2016-05-06T16:15:00Z"/>
                    <w:highlight w:val="yellow"/>
                  </w:rPr>
                </w:rPrChange>
              </w:rPr>
            </w:pPr>
            <w:ins w:id="431" w:author="Banerjea, Raja" w:date="2016-05-06T16:15:00Z">
              <w:r w:rsidRPr="000E67E6">
                <w:rPr>
                  <w:rPrChange w:id="432" w:author="Banerjea, Raja" w:date="2016-05-06T16:15:00Z">
                    <w:rPr>
                      <w:highlight w:val="yellow"/>
                    </w:rPr>
                  </w:rPrChange>
                </w:rPr>
                <w:t>Mask LTF sequence of each spatial stream by a distinct orthogonal code</w:t>
              </w:r>
            </w:ins>
          </w:p>
        </w:tc>
      </w:tr>
    </w:tbl>
    <w:p w14:paraId="0E2FBD81" w14:textId="5524C648" w:rsidR="000E67E6" w:rsidRDefault="000E67E6" w:rsidP="000E67E6">
      <w:pPr>
        <w:pStyle w:val="BodyText"/>
        <w:rPr>
          <w:ins w:id="433" w:author="Banerjea, Raja" w:date="2016-05-06T16:16:00Z"/>
        </w:rPr>
      </w:pPr>
      <w:ins w:id="434" w:author="Banerjea, Raja" w:date="2016-05-06T16:16:00Z">
        <w:r w:rsidRPr="000E67E6">
          <w:lastRenderedPageBreak/>
          <w:t xml:space="preserve">The number of HE-LTFs subfield of the Common Info field indicates the number of HE-LTF symbols present in the HE trigger-based PPDU response. The number of HE-LTF symbols is a function of the total number of space-time streams. The number of HE-LTF subfield encoding is defined in Table </w:t>
        </w:r>
      </w:ins>
      <w:ins w:id="435" w:author="Banerjea, Raja" w:date="2016-05-06T16:17:00Z">
        <w:r>
          <w:t>22-13</w:t>
        </w:r>
      </w:ins>
      <w:ins w:id="436" w:author="Banerjea, Raja" w:date="2016-05-06T16:16:00Z">
        <w:r>
          <w:t>.</w:t>
        </w:r>
      </w:ins>
    </w:p>
    <w:p w14:paraId="367C2F06" w14:textId="3BA44A32" w:rsidR="000E67E6" w:rsidRDefault="000E67E6" w:rsidP="000E67E6">
      <w:pPr>
        <w:pStyle w:val="BodyText"/>
        <w:rPr>
          <w:ins w:id="437" w:author="Banerjea, Raja" w:date="2016-05-06T16:17:00Z"/>
        </w:rPr>
      </w:pPr>
      <w:ins w:id="438" w:author="Banerjea, Raja" w:date="2016-05-06T16:17:00Z">
        <w:r w:rsidRPr="000E67E6">
          <w:t>The STBC subfield of the Common Info field indicates the status of STBC encoding of the HE trigger-based PPDU response. It is set to 1 if STBC encoding is used and set to 0 otherwise</w:t>
        </w:r>
        <w:r>
          <w:t>.</w:t>
        </w:r>
      </w:ins>
    </w:p>
    <w:p w14:paraId="550BAACC" w14:textId="3768B60F" w:rsidR="000E67E6" w:rsidRDefault="000E67E6" w:rsidP="000E67E6">
      <w:pPr>
        <w:pStyle w:val="BodyText"/>
        <w:rPr>
          <w:ins w:id="439" w:author="Banerjea, Raja" w:date="2016-05-06T16:15:00Z"/>
          <w:highlight w:val="yellow"/>
        </w:rPr>
      </w:pPr>
      <w:ins w:id="440" w:author="Banerjea, Raja" w:date="2016-05-06T16:17:00Z">
        <w:r w:rsidRPr="000E67E6">
          <w:t>The LDPC Extra Symbol subfield of the Common Info field indicates the status of LDPC Extra Symbol. It is set to 1 when LDPC extra symbol is present and set to 0 otherwise.</w:t>
        </w:r>
      </w:ins>
    </w:p>
    <w:p w14:paraId="12753482" w14:textId="29C54AC3" w:rsidR="000E67E6" w:rsidRDefault="000E67E6" w:rsidP="000E67E6">
      <w:pPr>
        <w:pStyle w:val="BodyText"/>
      </w:pPr>
      <w:ins w:id="441" w:author="Banerjea, Raja" w:date="2016-05-06T16:18:00Z">
        <w:r>
          <w:t>The AP Tx Power subfield of the Common Info field indicates the combined average power per 20 MHz bandwidth of all transmit antennas used to transmit the trigger frame at the HE AP. The resolution for the transmit power reported in the Common Info field is 1dB. The AP Tx Power subfield encoding is defined in Table X-XX</w:t>
        </w:r>
      </w:ins>
    </w:p>
    <w:p w14:paraId="313D4B7C" w14:textId="1D27C3F2" w:rsidR="00EA5CF9" w:rsidRPr="006D04F4" w:rsidRDefault="00EA5CF9" w:rsidP="00EA5CF9">
      <w:pPr>
        <w:pStyle w:val="BodyText"/>
        <w:jc w:val="center"/>
        <w:rPr>
          <w:ins w:id="442" w:author="Banerjea, Raja" w:date="2016-05-06T16:18:00Z"/>
          <w:b/>
          <w:rPrChange w:id="443" w:author="Banerjea, Raja" w:date="2016-06-02T16:17:00Z">
            <w:rPr>
              <w:ins w:id="444" w:author="Banerjea, Raja" w:date="2016-05-06T16:18:00Z"/>
            </w:rPr>
          </w:rPrChange>
        </w:rPr>
      </w:pPr>
      <w:ins w:id="445" w:author="Banerjea, Raja" w:date="2016-05-06T16:15:00Z">
        <w:r w:rsidRPr="006D04F4">
          <w:rPr>
            <w:b/>
            <w:rPrChange w:id="446" w:author="Banerjea, Raja" w:date="2016-06-02T16:17:00Z">
              <w:rPr>
                <w:highlight w:val="yellow"/>
              </w:rPr>
            </w:rPrChange>
          </w:rPr>
          <w:t xml:space="preserve">Table X-X </w:t>
        </w:r>
      </w:ins>
      <w:ins w:id="447" w:author="Banerjea, Raja" w:date="2016-05-31T12:11:00Z">
        <w:r w:rsidRPr="006D04F4">
          <w:rPr>
            <w:b/>
            <w:rPrChange w:id="448" w:author="Banerjea, Raja" w:date="2016-06-02T16:17:00Z">
              <w:rPr/>
            </w:rPrChange>
          </w:rPr>
          <w:t xml:space="preserve">AP Tx Power </w:t>
        </w:r>
      </w:ins>
      <w:ins w:id="449" w:author="Banerjea, Raja" w:date="2016-05-06T16:15:00Z">
        <w:r w:rsidRPr="006D04F4">
          <w:rPr>
            <w:b/>
            <w:rPrChange w:id="450" w:author="Banerjea, Raja" w:date="2016-06-02T16:17:00Z">
              <w:rPr>
                <w:highlight w:val="yellow"/>
              </w:rPr>
            </w:rPrChange>
          </w:rPr>
          <w:t>subfield encoding</w:t>
        </w:r>
      </w:ins>
    </w:p>
    <w:tbl>
      <w:tblPr>
        <w:tblStyle w:val="TableGrid"/>
        <w:tblW w:w="0" w:type="auto"/>
        <w:tblLook w:val="04A0" w:firstRow="1" w:lastRow="0" w:firstColumn="1" w:lastColumn="0" w:noHBand="0" w:noVBand="1"/>
      </w:tblPr>
      <w:tblGrid>
        <w:gridCol w:w="4675"/>
        <w:gridCol w:w="4675"/>
      </w:tblGrid>
      <w:tr w:rsidR="000E67E6" w:rsidRPr="000E67E6" w14:paraId="04AC0B34" w14:textId="77777777" w:rsidTr="00B63CA1">
        <w:trPr>
          <w:ins w:id="451" w:author="Banerjea, Raja" w:date="2016-05-06T16:18:00Z"/>
        </w:trPr>
        <w:tc>
          <w:tcPr>
            <w:tcW w:w="4675" w:type="dxa"/>
          </w:tcPr>
          <w:p w14:paraId="38BCF4CC" w14:textId="77777777" w:rsidR="000E67E6" w:rsidRPr="000E67E6" w:rsidRDefault="000E67E6" w:rsidP="00B63CA1">
            <w:pPr>
              <w:pStyle w:val="BodyText"/>
              <w:rPr>
                <w:ins w:id="452" w:author="Banerjea, Raja" w:date="2016-05-06T16:18:00Z"/>
                <w:rPrChange w:id="453" w:author="Banerjea, Raja" w:date="2016-05-06T16:19:00Z">
                  <w:rPr>
                    <w:ins w:id="454" w:author="Banerjea, Raja" w:date="2016-05-06T16:18:00Z"/>
                    <w:highlight w:val="yellow"/>
                  </w:rPr>
                </w:rPrChange>
              </w:rPr>
            </w:pPr>
            <w:ins w:id="455" w:author="Banerjea, Raja" w:date="2016-05-06T16:18:00Z">
              <w:r w:rsidRPr="000E67E6">
                <w:rPr>
                  <w:rPrChange w:id="456" w:author="Banerjea, Raja" w:date="2016-05-06T16:19:00Z">
                    <w:rPr>
                      <w:highlight w:val="yellow"/>
                    </w:rPr>
                  </w:rPrChange>
                </w:rPr>
                <w:t xml:space="preserve">AP Tx Power subfield value </w:t>
              </w:r>
            </w:ins>
          </w:p>
        </w:tc>
        <w:tc>
          <w:tcPr>
            <w:tcW w:w="4675" w:type="dxa"/>
          </w:tcPr>
          <w:p w14:paraId="4408121F" w14:textId="77777777" w:rsidR="000E67E6" w:rsidRPr="000E67E6" w:rsidRDefault="000E67E6" w:rsidP="00B63CA1">
            <w:pPr>
              <w:pStyle w:val="BodyText"/>
              <w:rPr>
                <w:ins w:id="457" w:author="Banerjea, Raja" w:date="2016-05-06T16:18:00Z"/>
                <w:rPrChange w:id="458" w:author="Banerjea, Raja" w:date="2016-05-06T16:19:00Z">
                  <w:rPr>
                    <w:ins w:id="459" w:author="Banerjea, Raja" w:date="2016-05-06T16:18:00Z"/>
                    <w:highlight w:val="yellow"/>
                  </w:rPr>
                </w:rPrChange>
              </w:rPr>
            </w:pPr>
            <w:ins w:id="460" w:author="Banerjea, Raja" w:date="2016-05-06T16:18:00Z">
              <w:r w:rsidRPr="000E67E6">
                <w:rPr>
                  <w:rPrChange w:id="461" w:author="Banerjea, Raja" w:date="2016-05-06T16:19:00Z">
                    <w:rPr>
                      <w:highlight w:val="yellow"/>
                    </w:rPr>
                  </w:rPrChange>
                </w:rPr>
                <w:t>Description</w:t>
              </w:r>
            </w:ins>
          </w:p>
        </w:tc>
      </w:tr>
      <w:tr w:rsidR="000E67E6" w:rsidRPr="000E67E6" w14:paraId="696C7EC9" w14:textId="77777777" w:rsidTr="00B63CA1">
        <w:trPr>
          <w:ins w:id="462" w:author="Banerjea, Raja" w:date="2016-05-06T16:18:00Z"/>
        </w:trPr>
        <w:tc>
          <w:tcPr>
            <w:tcW w:w="4675" w:type="dxa"/>
          </w:tcPr>
          <w:p w14:paraId="5736787F" w14:textId="13DFE6CC" w:rsidR="000E67E6" w:rsidRPr="000E67E6" w:rsidRDefault="000E67E6" w:rsidP="00B63CA1">
            <w:pPr>
              <w:pStyle w:val="BodyText"/>
              <w:rPr>
                <w:ins w:id="463" w:author="Banerjea, Raja" w:date="2016-05-06T16:18:00Z"/>
                <w:rPrChange w:id="464" w:author="Banerjea, Raja" w:date="2016-05-06T16:19:00Z">
                  <w:rPr>
                    <w:ins w:id="465" w:author="Banerjea, Raja" w:date="2016-05-06T16:18:00Z"/>
                    <w:highlight w:val="yellow"/>
                  </w:rPr>
                </w:rPrChange>
              </w:rPr>
            </w:pPr>
            <w:ins w:id="466" w:author="Banerjea, Raja" w:date="2016-05-06T16:18:00Z">
              <w:r w:rsidRPr="000E67E6">
                <w:rPr>
                  <w:rPrChange w:id="467" w:author="Banerjea, Raja" w:date="2016-05-06T16:19:00Z">
                    <w:rPr>
                      <w:highlight w:val="yellow"/>
                    </w:rPr>
                  </w:rPrChange>
                </w:rPr>
                <w:t>0 to 6</w:t>
              </w:r>
              <w:r w:rsidR="00C6008B">
                <w:t>0</w:t>
              </w:r>
            </w:ins>
          </w:p>
        </w:tc>
        <w:tc>
          <w:tcPr>
            <w:tcW w:w="4675" w:type="dxa"/>
          </w:tcPr>
          <w:p w14:paraId="5FB9793A" w14:textId="716766BD" w:rsidR="000E67E6" w:rsidRPr="000E67E6" w:rsidRDefault="00C6008B" w:rsidP="00B63CA1">
            <w:pPr>
              <w:pStyle w:val="BodyText"/>
              <w:rPr>
                <w:ins w:id="468" w:author="Banerjea, Raja" w:date="2016-05-06T16:18:00Z"/>
                <w:rPrChange w:id="469" w:author="Banerjea, Raja" w:date="2016-05-06T16:19:00Z">
                  <w:rPr>
                    <w:ins w:id="470" w:author="Banerjea, Raja" w:date="2016-05-06T16:18:00Z"/>
                    <w:highlight w:val="yellow"/>
                  </w:rPr>
                </w:rPrChange>
              </w:rPr>
            </w:pPr>
            <w:ins w:id="471" w:author="Banerjea, Raja" w:date="2016-05-06T16:18:00Z">
              <w:r>
                <w:t>Values 0 to 61 maps to -20 dBm to 40</w:t>
              </w:r>
              <w:r w:rsidR="000E67E6" w:rsidRPr="000E67E6">
                <w:rPr>
                  <w:rPrChange w:id="472" w:author="Banerjea, Raja" w:date="2016-05-06T16:19:00Z">
                    <w:rPr>
                      <w:highlight w:val="yellow"/>
                    </w:rPr>
                  </w:rPrChange>
                </w:rPr>
                <w:t xml:space="preserve"> dBm</w:t>
              </w:r>
            </w:ins>
          </w:p>
        </w:tc>
      </w:tr>
      <w:tr w:rsidR="000E67E6" w14:paraId="50CC101C" w14:textId="77777777" w:rsidTr="00B63CA1">
        <w:trPr>
          <w:ins w:id="473" w:author="Banerjea, Raja" w:date="2016-05-06T16:18:00Z"/>
        </w:trPr>
        <w:tc>
          <w:tcPr>
            <w:tcW w:w="4675" w:type="dxa"/>
          </w:tcPr>
          <w:p w14:paraId="0248C143" w14:textId="1EF9C571" w:rsidR="000E67E6" w:rsidRPr="000E67E6" w:rsidRDefault="00C6008B" w:rsidP="00B63CA1">
            <w:pPr>
              <w:pStyle w:val="BodyText"/>
              <w:rPr>
                <w:ins w:id="474" w:author="Banerjea, Raja" w:date="2016-05-06T16:18:00Z"/>
                <w:rPrChange w:id="475" w:author="Banerjea, Raja" w:date="2016-05-06T16:19:00Z">
                  <w:rPr>
                    <w:ins w:id="476" w:author="Banerjea, Raja" w:date="2016-05-06T16:18:00Z"/>
                    <w:highlight w:val="yellow"/>
                  </w:rPr>
                </w:rPrChange>
              </w:rPr>
            </w:pPr>
            <w:ins w:id="477" w:author="Banerjea, Raja" w:date="2016-05-16T08:11:00Z">
              <w:r>
                <w:t>61,</w:t>
              </w:r>
            </w:ins>
            <w:ins w:id="478" w:author="Banerjea, Raja" w:date="2016-05-06T16:18:00Z">
              <w:r w:rsidR="000E67E6" w:rsidRPr="000E67E6">
                <w:rPr>
                  <w:rPrChange w:id="479" w:author="Banerjea, Raja" w:date="2016-05-06T16:19:00Z">
                    <w:rPr>
                      <w:highlight w:val="yellow"/>
                    </w:rPr>
                  </w:rPrChange>
                </w:rPr>
                <w:t>62, 63</w:t>
              </w:r>
            </w:ins>
          </w:p>
        </w:tc>
        <w:tc>
          <w:tcPr>
            <w:tcW w:w="4675" w:type="dxa"/>
          </w:tcPr>
          <w:p w14:paraId="3C2ACB75" w14:textId="77777777" w:rsidR="000E67E6" w:rsidRPr="000E67E6" w:rsidRDefault="000E67E6" w:rsidP="00B63CA1">
            <w:pPr>
              <w:pStyle w:val="BodyText"/>
              <w:rPr>
                <w:ins w:id="480" w:author="Banerjea, Raja" w:date="2016-05-06T16:18:00Z"/>
                <w:rPrChange w:id="481" w:author="Banerjea, Raja" w:date="2016-05-06T16:19:00Z">
                  <w:rPr>
                    <w:ins w:id="482" w:author="Banerjea, Raja" w:date="2016-05-06T16:18:00Z"/>
                    <w:highlight w:val="yellow"/>
                  </w:rPr>
                </w:rPrChange>
              </w:rPr>
            </w:pPr>
            <w:ins w:id="483" w:author="Banerjea, Raja" w:date="2016-05-06T16:18:00Z">
              <w:r w:rsidRPr="000E67E6">
                <w:rPr>
                  <w:rPrChange w:id="484" w:author="Banerjea, Raja" w:date="2016-05-06T16:19:00Z">
                    <w:rPr>
                      <w:highlight w:val="yellow"/>
                    </w:rPr>
                  </w:rPrChange>
                </w:rPr>
                <w:t>Reserved</w:t>
              </w:r>
            </w:ins>
          </w:p>
        </w:tc>
      </w:tr>
    </w:tbl>
    <w:p w14:paraId="72FA2087" w14:textId="21E483D2" w:rsidR="000E67E6" w:rsidRDefault="000E67E6" w:rsidP="00074294">
      <w:pPr>
        <w:pStyle w:val="BodyText"/>
        <w:rPr>
          <w:ins w:id="485" w:author="Banerjea, Raja" w:date="2016-05-16T08:13:00Z"/>
        </w:rPr>
      </w:pPr>
      <w:ins w:id="486" w:author="Banerjea, Raja" w:date="2016-05-06T16:21:00Z">
        <w:r w:rsidRPr="000E67E6">
          <w:t>The Packet Extension subfield of the Common Info field indicates the packet extension duration of the trigger-based PPDU response. The first two bits indicate the “a-factor” and the third bit indicates the PE-Disambiguity.</w:t>
        </w:r>
      </w:ins>
    </w:p>
    <w:p w14:paraId="70A42789" w14:textId="00F2AAA0" w:rsidR="009D7D79" w:rsidRDefault="00C6008B" w:rsidP="009D7D79">
      <w:pPr>
        <w:rPr>
          <w:ins w:id="487" w:author="Banerjea, Raja" w:date="2016-05-18T20:13:00Z"/>
          <w:lang w:eastAsia="zh-CN"/>
        </w:rPr>
      </w:pPr>
      <w:ins w:id="488" w:author="Banerjea, Raja" w:date="2016-05-16T08:13:00Z">
        <w:r>
          <w:t xml:space="preserve">The Spatial Reuse bits indicates the value of the Spatial Reuse in the </w:t>
        </w:r>
      </w:ins>
      <w:ins w:id="489" w:author="Banerjea, Raja" w:date="2016-05-16T08:14:00Z">
        <w:r>
          <w:t xml:space="preserve">HE-SIGA of the </w:t>
        </w:r>
      </w:ins>
      <w:ins w:id="490" w:author="Banerjea, Raja" w:date="2016-05-16T08:13:00Z">
        <w:r>
          <w:t>HE_TRIG PPDU</w:t>
        </w:r>
      </w:ins>
      <w:ins w:id="491" w:author="Banerjea, Raja" w:date="2016-05-16T08:14:00Z">
        <w:r>
          <w:t xml:space="preserve"> transmitted as </w:t>
        </w:r>
        <w:r w:rsidR="009D7D79">
          <w:t>a response to the Trigger frame</w:t>
        </w:r>
        <w:r>
          <w:t>.</w:t>
        </w:r>
      </w:ins>
      <w:ins w:id="492" w:author="Banerjea, Raja" w:date="2016-05-18T20:07:00Z">
        <w:r w:rsidR="009D7D79">
          <w:t xml:space="preserve"> </w:t>
        </w:r>
      </w:ins>
      <w:ins w:id="493" w:author="Banerjea, Raja" w:date="2016-05-18T20:13:00Z">
        <w:r w:rsidR="009D7D79">
          <w:rPr>
            <w:lang w:eastAsia="zh-CN"/>
          </w:rPr>
          <w:t>For HE trigger-based PPDU, 4 SR fields are signaled:</w:t>
        </w:r>
      </w:ins>
    </w:p>
    <w:p w14:paraId="648DB73E" w14:textId="77777777" w:rsidR="009D7D79" w:rsidRDefault="009D7D79" w:rsidP="009D7D79">
      <w:pPr>
        <w:pStyle w:val="ListParagraph"/>
        <w:numPr>
          <w:ilvl w:val="0"/>
          <w:numId w:val="16"/>
        </w:numPr>
        <w:rPr>
          <w:ins w:id="494" w:author="Banerjea, Raja" w:date="2016-05-18T20:13:00Z"/>
          <w:lang w:eastAsia="zh-CN"/>
        </w:rPr>
      </w:pPr>
      <w:ins w:id="495" w:author="Banerjea, Raja" w:date="2016-05-18T20:13:00Z">
        <w:r>
          <w:rPr>
            <w:lang w:eastAsia="zh-CN"/>
          </w:rPr>
          <w:t>For 20MHz one SR field corresponding to entire 20MHz (other 3 fields indicate identical values)</w:t>
        </w:r>
      </w:ins>
    </w:p>
    <w:p w14:paraId="2BBBA4C2" w14:textId="77777777" w:rsidR="009D7D79" w:rsidRDefault="009D7D79" w:rsidP="009D7D79">
      <w:pPr>
        <w:pStyle w:val="ListParagraph"/>
        <w:numPr>
          <w:ilvl w:val="0"/>
          <w:numId w:val="16"/>
        </w:numPr>
        <w:rPr>
          <w:ins w:id="496" w:author="Banerjea, Raja" w:date="2016-05-18T20:13:00Z"/>
          <w:lang w:eastAsia="zh-CN"/>
        </w:rPr>
      </w:pPr>
      <w:ins w:id="497" w:author="Banerjea, Raja" w:date="2016-05-18T20:13:00Z">
        <w:r>
          <w:rPr>
            <w:lang w:eastAsia="zh-CN"/>
          </w:rPr>
          <w:t>For 40MHz two SR fields for each 20MHz (other 2 fields indicate identical values)</w:t>
        </w:r>
      </w:ins>
    </w:p>
    <w:p w14:paraId="58AC7B25" w14:textId="77777777" w:rsidR="009D7D79" w:rsidRDefault="009D7D79" w:rsidP="009D7D79">
      <w:pPr>
        <w:pStyle w:val="ListParagraph"/>
        <w:numPr>
          <w:ilvl w:val="0"/>
          <w:numId w:val="16"/>
        </w:numPr>
        <w:rPr>
          <w:ins w:id="498" w:author="Banerjea, Raja" w:date="2016-05-18T20:13:00Z"/>
          <w:lang w:eastAsia="zh-CN"/>
        </w:rPr>
      </w:pPr>
      <w:ins w:id="499" w:author="Banerjea, Raja" w:date="2016-05-18T20:13:00Z">
        <w:r>
          <w:rPr>
            <w:lang w:eastAsia="zh-CN"/>
          </w:rPr>
          <w:t>For 80MHz four SR fields for each 20MHz</w:t>
        </w:r>
      </w:ins>
    </w:p>
    <w:p w14:paraId="6BFD1E05" w14:textId="77777777" w:rsidR="009D7D79" w:rsidRDefault="009D7D79" w:rsidP="009D7D79">
      <w:pPr>
        <w:pStyle w:val="ListParagraph"/>
        <w:numPr>
          <w:ilvl w:val="0"/>
          <w:numId w:val="16"/>
        </w:numPr>
        <w:rPr>
          <w:ins w:id="500" w:author="Banerjea, Raja" w:date="2016-05-18T20:13:00Z"/>
          <w:lang w:eastAsia="zh-CN"/>
        </w:rPr>
      </w:pPr>
      <w:ins w:id="501" w:author="Banerjea, Raja" w:date="2016-05-18T20:13:00Z">
        <w:r>
          <w:rPr>
            <w:lang w:eastAsia="zh-CN"/>
          </w:rPr>
          <w:t>For 160MHz four SR fields for each 40MHz</w:t>
        </w:r>
      </w:ins>
    </w:p>
    <w:p w14:paraId="0E25CE2F" w14:textId="72D0F646" w:rsidR="00C6008B" w:rsidRDefault="009D7D79" w:rsidP="009D7D79">
      <w:pPr>
        <w:pStyle w:val="BodyText"/>
        <w:rPr>
          <w:ins w:id="502" w:author="Banerjea, Raja" w:date="2016-06-28T11:43:00Z"/>
          <w:lang w:eastAsia="zh-CN"/>
        </w:rPr>
      </w:pPr>
      <w:ins w:id="503" w:author="Banerjea, Raja" w:date="2016-05-18T20:13:00Z">
        <w:r>
          <w:rPr>
            <w:lang w:eastAsia="zh-CN"/>
          </w:rPr>
          <w:t>The exact location of each 20MHz for 80MHz BW is TBD</w:t>
        </w:r>
      </w:ins>
      <w:ins w:id="504" w:author="Banerjea, Raja" w:date="2016-05-18T20:14:00Z">
        <w:r>
          <w:rPr>
            <w:lang w:eastAsia="zh-CN"/>
          </w:rPr>
          <w:t>.</w:t>
        </w:r>
      </w:ins>
    </w:p>
    <w:p w14:paraId="198CE990" w14:textId="169C93A7" w:rsidR="005E4AB4" w:rsidRDefault="005E4AB4" w:rsidP="009D7D79">
      <w:pPr>
        <w:pStyle w:val="BodyText"/>
        <w:rPr>
          <w:ins w:id="505" w:author="Banerjea, Raja" w:date="2016-05-16T08:14:00Z"/>
        </w:rPr>
      </w:pPr>
      <w:ins w:id="506" w:author="Banerjea, Raja" w:date="2016-06-28T11:47:00Z">
        <w:r>
          <w:t xml:space="preserve">One bit is used to indicate </w:t>
        </w:r>
      </w:ins>
      <w:ins w:id="507" w:author="Banerjea, Raja" w:date="2016-06-28T14:28:00Z">
        <w:r w:rsidR="008118B7">
          <w:t xml:space="preserve">high </w:t>
        </w:r>
      </w:ins>
      <w:ins w:id="508" w:author="Banerjea, Raja" w:date="2016-06-28T11:47:00Z">
        <w:r w:rsidR="008118B7">
          <w:t>d</w:t>
        </w:r>
      </w:ins>
      <w:ins w:id="509" w:author="Banerjea, Raja" w:date="2016-06-28T11:45:00Z">
        <w:r>
          <w:t xml:space="preserve">oppler </w:t>
        </w:r>
      </w:ins>
      <w:ins w:id="510" w:author="Banerjea, Raja" w:date="2016-06-28T14:28:00Z">
        <w:r w:rsidR="008118B7">
          <w:t>mode of transmission.</w:t>
        </w:r>
      </w:ins>
    </w:p>
    <w:p w14:paraId="60965D41" w14:textId="55D9A49C" w:rsidR="00C6008B" w:rsidRDefault="00C6008B" w:rsidP="00074294">
      <w:pPr>
        <w:pStyle w:val="BodyText"/>
        <w:rPr>
          <w:ins w:id="511" w:author="Banerjea, Raja" w:date="2016-05-18T20:26:00Z"/>
        </w:rPr>
      </w:pPr>
      <w:ins w:id="512" w:author="Banerjea, Raja" w:date="2016-05-16T08:14:00Z">
        <w:r>
          <w:t xml:space="preserve">The </w:t>
        </w:r>
      </w:ins>
      <w:ins w:id="513" w:author="Banerjea, Raja" w:date="2016-05-18T20:26:00Z">
        <w:r w:rsidR="004F344A">
          <w:t xml:space="preserve">‘HE-SIGA </w:t>
        </w:r>
      </w:ins>
      <w:ins w:id="514" w:author="Banerjea, Raja" w:date="2016-05-16T08:14:00Z">
        <w:r>
          <w:t>reserved</w:t>
        </w:r>
      </w:ins>
      <w:ins w:id="515" w:author="Banerjea, Raja" w:date="2016-05-18T20:26:00Z">
        <w:r w:rsidR="004F344A">
          <w:t>’</w:t>
        </w:r>
      </w:ins>
      <w:ins w:id="516" w:author="Banerjea, Raja" w:date="2016-05-16T08:14:00Z">
        <w:r>
          <w:t xml:space="preserve"> bits indicate the values of the reserved bits in the HE-SIGA of the HE_TRIG PPDU transmitted as a response to the Trigger frame. </w:t>
        </w:r>
      </w:ins>
      <w:ins w:id="517" w:author="Banerjea, Raja" w:date="2016-05-18T20:15:00Z">
        <w:r w:rsidR="009D7D79">
          <w:t>The</w:t>
        </w:r>
        <w:r w:rsidR="004F344A">
          <w:t xml:space="preserve"> number of reserved bits is </w:t>
        </w:r>
      </w:ins>
      <w:del w:id="518" w:author="Banerjea, Raja" w:date="2016-06-28T11:43:00Z">
        <w:r w:rsidR="00BD2CFD" w:rsidDel="005E4AB4">
          <w:delText>10</w:delText>
        </w:r>
      </w:del>
      <w:ins w:id="519" w:author="Banerjea, Raja" w:date="2016-06-28T11:43:00Z">
        <w:r w:rsidR="005E4AB4">
          <w:t>9</w:t>
        </w:r>
      </w:ins>
      <w:ins w:id="520" w:author="Banerjea, Raja" w:date="2016-05-18T20:15:00Z">
        <w:r w:rsidR="009D7D79">
          <w:t>.</w:t>
        </w:r>
      </w:ins>
    </w:p>
    <w:p w14:paraId="0870717D" w14:textId="17DF33F6" w:rsidR="004F344A" w:rsidRDefault="004F344A" w:rsidP="00074294">
      <w:pPr>
        <w:pStyle w:val="BodyText"/>
        <w:rPr>
          <w:ins w:id="521" w:author="Banerjea, Raja" w:date="2016-05-18T20:26:00Z"/>
        </w:rPr>
      </w:pPr>
      <w:ins w:id="522" w:author="Banerjea, Raja" w:date="2016-05-18T20:26:00Z">
        <w:r>
          <w:t xml:space="preserve">The </w:t>
        </w:r>
      </w:ins>
      <w:r w:rsidR="00BD2CFD">
        <w:t>1</w:t>
      </w:r>
      <w:ins w:id="523" w:author="Banerjea, Raja" w:date="2016-05-18T20:26:00Z">
        <w:r>
          <w:t xml:space="preserve"> reserved bits align the Common Info Field to octets.</w:t>
        </w:r>
      </w:ins>
    </w:p>
    <w:p w14:paraId="3162E9FC" w14:textId="77777777" w:rsidR="004F344A" w:rsidRDefault="004F344A" w:rsidP="00074294">
      <w:pPr>
        <w:pStyle w:val="BodyText"/>
        <w:rPr>
          <w:ins w:id="524" w:author="Banerjea, Raja" w:date="2016-05-06T16:18:00Z"/>
        </w:rPr>
      </w:pPr>
    </w:p>
    <w:p w14:paraId="17B8EF80" w14:textId="0C3DC60F" w:rsidR="00074294" w:rsidRDefault="00074294" w:rsidP="00074294">
      <w:pPr>
        <w:pStyle w:val="BodyText"/>
        <w:rPr>
          <w:ins w:id="525" w:author="Banerjea, Raja" w:date="2016-05-05T14:19:00Z"/>
        </w:rPr>
      </w:pPr>
      <w:r w:rsidRPr="009247B1">
        <w:t xml:space="preserve">The Per User Info field </w:t>
      </w:r>
      <w:r>
        <w:t>is</w:t>
      </w:r>
      <w:r w:rsidRPr="009247B1">
        <w:t xml:space="preserve"> defined in </w:t>
      </w:r>
      <w:r>
        <w:fldChar w:fldCharType="begin"/>
      </w:r>
      <w:r>
        <w:instrText xml:space="preserve"> REF _Ref438479933 \h </w:instrText>
      </w:r>
      <w:r>
        <w:fldChar w:fldCharType="separate"/>
      </w:r>
      <w:ins w:id="526" w:author="Banerjea, Raja" w:date="2016-06-23T15:34:00Z">
        <w:r w:rsidR="009A59F4">
          <w:t xml:space="preserve">Figure </w:t>
        </w:r>
        <w:r w:rsidR="009A59F4">
          <w:rPr>
            <w:noProof/>
          </w:rPr>
          <w:t>9</w:t>
        </w:r>
        <w:r w:rsidR="009A59F4">
          <w:noBreakHyphen/>
        </w:r>
      </w:ins>
      <w:del w:id="527" w:author="Banerjea, Raja" w:date="2016-06-23T15:34:00Z">
        <w:r w:rsidDel="009A59F4">
          <w:delText xml:space="preserve">Figure </w:delText>
        </w:r>
        <w:r w:rsidDel="009A59F4">
          <w:rPr>
            <w:noProof/>
          </w:rPr>
          <w:delText>9</w:delText>
        </w:r>
        <w:r w:rsidDel="009A59F4">
          <w:noBreakHyphen/>
        </w:r>
        <w:r w:rsidDel="009A59F4">
          <w:rPr>
            <w:noProof/>
          </w:rPr>
          <w:delText>1</w:delText>
        </w:r>
      </w:del>
      <w:r>
        <w:fldChar w:fldCharType="end"/>
      </w:r>
      <w:ins w:id="528" w:author="Banerjea, Raja" w:date="2016-06-23T15:34:00Z">
        <w:r w:rsidR="009A59F4">
          <w:t>51c</w:t>
        </w:r>
      </w:ins>
      <w:r w:rsidRPr="009247B1">
        <w:t>.</w:t>
      </w:r>
    </w:p>
    <w:p w14:paraId="1755ADB4" w14:textId="09B400C8" w:rsidR="00626AB3" w:rsidRDefault="00626AB3" w:rsidP="00074294">
      <w:pPr>
        <w:pStyle w:val="BodyText"/>
      </w:pPr>
      <w:del w:id="529" w:author="Banerjea, Raja" w:date="2016-05-16T08:24:00Z">
        <w:r w:rsidDel="00447FB4">
          <w:fldChar w:fldCharType="begin"/>
        </w:r>
        <w:r w:rsidDel="00447FB4">
          <w:fldChar w:fldCharType="end"/>
        </w:r>
      </w:del>
      <w:r w:rsidR="000509C1" w:rsidRPr="000509C1">
        <w:t xml:space="preserve"> </w:t>
      </w:r>
      <w:del w:id="530" w:author="Banerjea, Raja" w:date="2016-06-23T15:35:00Z">
        <w:r w:rsidR="00B63EDA" w:rsidDel="009A59F4">
          <w:object w:dxaOrig="13386" w:dyaOrig="1769" w14:anchorId="040007BB">
            <v:shape id="_x0000_i1027" type="#_x0000_t75" style="width:468pt;height:61.5pt" o:ole="">
              <v:imagedata r:id="rId18" o:title=""/>
            </v:shape>
            <o:OLEObject Type="Embed" ProgID="Visio.Drawing.11" ShapeID="_x0000_i1027" DrawAspect="Content" ObjectID="_1529317346" r:id="rId19"/>
          </w:object>
        </w:r>
      </w:del>
      <w:del w:id="531" w:author="Banerjea, Raja" w:date="2016-06-24T10:27:00Z">
        <w:r w:rsidR="009A59F4" w:rsidDel="001108F8">
          <w:fldChar w:fldCharType="begin"/>
        </w:r>
        <w:r w:rsidR="009A59F4" w:rsidDel="001108F8">
          <w:fldChar w:fldCharType="end"/>
        </w:r>
      </w:del>
      <w:ins w:id="532" w:author="Banerjea, Raja" w:date="2016-06-24T10:27:00Z">
        <w:r w:rsidR="001108F8">
          <w:object w:dxaOrig="13387" w:dyaOrig="1769" w14:anchorId="5240E471">
            <v:shape id="_x0000_i1028" type="#_x0000_t75" style="width:468pt;height:61.5pt" o:ole="">
              <v:imagedata r:id="rId20" o:title=""/>
            </v:shape>
            <o:OLEObject Type="Embed" ProgID="Visio.Drawing.11" ShapeID="_x0000_i1028" DrawAspect="Content" ObjectID="_1529317347" r:id="rId21"/>
          </w:object>
        </w:r>
      </w:ins>
    </w:p>
    <w:p w14:paraId="2CC8CC48" w14:textId="2EC6B027" w:rsidR="00074294" w:rsidDel="00626AB3" w:rsidRDefault="00074294" w:rsidP="00074294">
      <w:pPr>
        <w:rPr>
          <w:del w:id="533" w:author="Banerjea, Raja" w:date="2016-05-05T14:19:00Z"/>
        </w:rPr>
      </w:pPr>
    </w:p>
    <w:tbl>
      <w:tblPr>
        <w:tblStyle w:val="TableGrid"/>
        <w:tblW w:w="8680" w:type="dxa"/>
        <w:jc w:val="center"/>
        <w:tblLook w:val="04A0" w:firstRow="1" w:lastRow="0" w:firstColumn="1" w:lastColumn="0" w:noHBand="0" w:noVBand="1"/>
      </w:tblPr>
      <w:tblGrid>
        <w:gridCol w:w="620"/>
        <w:gridCol w:w="1063"/>
        <w:gridCol w:w="910"/>
        <w:gridCol w:w="965"/>
        <w:gridCol w:w="789"/>
        <w:gridCol w:w="872"/>
        <w:gridCol w:w="1061"/>
        <w:gridCol w:w="1200"/>
        <w:gridCol w:w="1200"/>
      </w:tblGrid>
      <w:tr w:rsidR="00074294" w:rsidRPr="009247B1" w:rsidDel="00626AB3" w14:paraId="088FF44A" w14:textId="2E556C7F" w:rsidTr="00074294">
        <w:trPr>
          <w:jc w:val="center"/>
          <w:del w:id="534" w:author="Banerjea, Raja" w:date="2016-05-05T14:19:00Z"/>
        </w:trPr>
        <w:tc>
          <w:tcPr>
            <w:tcW w:w="620" w:type="dxa"/>
            <w:tcBorders>
              <w:top w:val="nil"/>
              <w:left w:val="nil"/>
              <w:bottom w:val="nil"/>
            </w:tcBorders>
          </w:tcPr>
          <w:p w14:paraId="2E51A446" w14:textId="70F79B1D" w:rsidR="00074294" w:rsidRPr="009247B1" w:rsidDel="00626AB3" w:rsidRDefault="00074294" w:rsidP="0030326D">
            <w:pPr>
              <w:rPr>
                <w:del w:id="535" w:author="Banerjea, Raja" w:date="2016-05-05T14:19:00Z"/>
                <w:rFonts w:ascii="Arial" w:hAnsi="Arial"/>
                <w:color w:val="000000"/>
                <w:sz w:val="16"/>
                <w:szCs w:val="16"/>
                <w:lang w:val="en-US" w:eastAsia="ko-KR"/>
              </w:rPr>
            </w:pPr>
          </w:p>
        </w:tc>
        <w:tc>
          <w:tcPr>
            <w:tcW w:w="1063" w:type="dxa"/>
            <w:tcBorders>
              <w:bottom w:val="single" w:sz="4" w:space="0" w:color="auto"/>
            </w:tcBorders>
          </w:tcPr>
          <w:p w14:paraId="0D17DB2A" w14:textId="24056162" w:rsidR="00074294" w:rsidRPr="009247B1" w:rsidDel="00626AB3" w:rsidRDefault="00074294" w:rsidP="0030326D">
            <w:pPr>
              <w:jc w:val="center"/>
              <w:rPr>
                <w:del w:id="536" w:author="Banerjea, Raja" w:date="2016-05-05T14:19:00Z"/>
                <w:rFonts w:ascii="Arial" w:hAnsi="Arial"/>
                <w:color w:val="000000"/>
                <w:sz w:val="16"/>
                <w:szCs w:val="16"/>
                <w:lang w:val="en-US" w:eastAsia="ko-KR"/>
              </w:rPr>
            </w:pPr>
            <w:del w:id="537" w:author="Banerjea, Raja" w:date="2016-05-05T14:19:00Z">
              <w:r w:rsidDel="00626AB3">
                <w:rPr>
                  <w:rFonts w:ascii="Arial" w:hAnsi="Arial"/>
                  <w:color w:val="000000"/>
                  <w:sz w:val="16"/>
                  <w:szCs w:val="16"/>
                  <w:lang w:val="en-US" w:eastAsia="ko-KR"/>
                </w:rPr>
                <w:delText>User Indentifier</w:delText>
              </w:r>
            </w:del>
          </w:p>
        </w:tc>
        <w:tc>
          <w:tcPr>
            <w:tcW w:w="910" w:type="dxa"/>
            <w:tcBorders>
              <w:bottom w:val="single" w:sz="4" w:space="0" w:color="auto"/>
            </w:tcBorders>
          </w:tcPr>
          <w:p w14:paraId="673F838B" w14:textId="27C3EBD3" w:rsidR="00074294" w:rsidRPr="009247B1" w:rsidDel="00626AB3" w:rsidRDefault="00074294" w:rsidP="0030326D">
            <w:pPr>
              <w:jc w:val="center"/>
              <w:rPr>
                <w:del w:id="538" w:author="Banerjea, Raja" w:date="2016-05-05T14:19:00Z"/>
                <w:rFonts w:ascii="Arial" w:hAnsi="Arial"/>
                <w:color w:val="000000"/>
                <w:sz w:val="16"/>
                <w:szCs w:val="16"/>
                <w:lang w:val="en-US" w:eastAsia="ko-KR"/>
              </w:rPr>
            </w:pPr>
            <w:del w:id="539" w:author="Banerjea, Raja" w:date="2016-05-05T14:19:00Z">
              <w:r w:rsidDel="00626AB3">
                <w:rPr>
                  <w:rFonts w:ascii="Arial" w:hAnsi="Arial"/>
                  <w:color w:val="000000"/>
                  <w:sz w:val="16"/>
                  <w:szCs w:val="16"/>
                  <w:lang w:val="en-US" w:eastAsia="ko-KR"/>
                </w:rPr>
                <w:delText>RU Allocation</w:delText>
              </w:r>
            </w:del>
          </w:p>
        </w:tc>
        <w:tc>
          <w:tcPr>
            <w:tcW w:w="965" w:type="dxa"/>
            <w:tcBorders>
              <w:bottom w:val="single" w:sz="4" w:space="0" w:color="auto"/>
            </w:tcBorders>
          </w:tcPr>
          <w:p w14:paraId="0AA64890" w14:textId="4195C60E" w:rsidR="00074294" w:rsidRPr="009247B1" w:rsidDel="00626AB3" w:rsidRDefault="00074294" w:rsidP="0030326D">
            <w:pPr>
              <w:jc w:val="center"/>
              <w:rPr>
                <w:del w:id="540" w:author="Banerjea, Raja" w:date="2016-05-05T14:19:00Z"/>
                <w:rFonts w:ascii="Arial" w:hAnsi="Arial"/>
                <w:color w:val="000000"/>
                <w:sz w:val="16"/>
                <w:szCs w:val="16"/>
                <w:lang w:val="en-US" w:eastAsia="ko-KR"/>
              </w:rPr>
            </w:pPr>
            <w:del w:id="541" w:author="Banerjea, Raja" w:date="2016-05-05T14:19:00Z">
              <w:r w:rsidDel="00626AB3">
                <w:rPr>
                  <w:rFonts w:ascii="Arial" w:hAnsi="Arial"/>
                  <w:color w:val="000000"/>
                  <w:sz w:val="16"/>
                  <w:szCs w:val="16"/>
                  <w:lang w:val="en-US" w:eastAsia="ko-KR"/>
                </w:rPr>
                <w:delText>Coding Type</w:delText>
              </w:r>
            </w:del>
          </w:p>
        </w:tc>
        <w:tc>
          <w:tcPr>
            <w:tcW w:w="789" w:type="dxa"/>
            <w:tcBorders>
              <w:bottom w:val="single" w:sz="4" w:space="0" w:color="auto"/>
            </w:tcBorders>
          </w:tcPr>
          <w:p w14:paraId="283A605B" w14:textId="745929DE" w:rsidR="00074294" w:rsidRPr="009247B1" w:rsidDel="00626AB3" w:rsidRDefault="00074294" w:rsidP="0030326D">
            <w:pPr>
              <w:jc w:val="center"/>
              <w:rPr>
                <w:del w:id="542" w:author="Banerjea, Raja" w:date="2016-05-05T14:19:00Z"/>
                <w:rFonts w:ascii="Arial" w:hAnsi="Arial"/>
                <w:color w:val="000000"/>
                <w:sz w:val="16"/>
                <w:szCs w:val="16"/>
                <w:lang w:val="en-US" w:eastAsia="ko-KR"/>
              </w:rPr>
            </w:pPr>
            <w:del w:id="543" w:author="Banerjea, Raja" w:date="2016-05-05T14:19:00Z">
              <w:r w:rsidDel="00626AB3">
                <w:rPr>
                  <w:rFonts w:ascii="Arial" w:hAnsi="Arial"/>
                  <w:color w:val="000000"/>
                  <w:sz w:val="16"/>
                  <w:szCs w:val="16"/>
                  <w:lang w:val="en-US" w:eastAsia="ko-KR"/>
                </w:rPr>
                <w:delText>MCS</w:delText>
              </w:r>
            </w:del>
          </w:p>
        </w:tc>
        <w:tc>
          <w:tcPr>
            <w:tcW w:w="872" w:type="dxa"/>
            <w:tcBorders>
              <w:bottom w:val="single" w:sz="4" w:space="0" w:color="auto"/>
            </w:tcBorders>
          </w:tcPr>
          <w:p w14:paraId="628F44B2" w14:textId="1BA82DE6" w:rsidR="00074294" w:rsidDel="00626AB3" w:rsidRDefault="00074294" w:rsidP="0030326D">
            <w:pPr>
              <w:jc w:val="center"/>
              <w:rPr>
                <w:del w:id="544" w:author="Banerjea, Raja" w:date="2016-05-05T14:19:00Z"/>
                <w:rFonts w:ascii="Arial" w:hAnsi="Arial"/>
                <w:color w:val="000000"/>
                <w:sz w:val="16"/>
                <w:szCs w:val="16"/>
                <w:lang w:val="en-US" w:eastAsia="ko-KR"/>
              </w:rPr>
            </w:pPr>
            <w:del w:id="545" w:author="Banerjea, Raja" w:date="2016-05-05T14:19:00Z">
              <w:r w:rsidDel="00626AB3">
                <w:rPr>
                  <w:rFonts w:ascii="Arial" w:hAnsi="Arial"/>
                  <w:color w:val="000000"/>
                  <w:sz w:val="16"/>
                  <w:szCs w:val="16"/>
                  <w:lang w:val="en-US" w:eastAsia="ko-KR"/>
                </w:rPr>
                <w:delText>DCM</w:delText>
              </w:r>
            </w:del>
          </w:p>
        </w:tc>
        <w:tc>
          <w:tcPr>
            <w:tcW w:w="1061" w:type="dxa"/>
            <w:tcBorders>
              <w:bottom w:val="single" w:sz="4" w:space="0" w:color="auto"/>
            </w:tcBorders>
          </w:tcPr>
          <w:p w14:paraId="2D4B3F00" w14:textId="1DF59AF6" w:rsidR="00074294" w:rsidDel="00626AB3" w:rsidRDefault="00074294" w:rsidP="0030326D">
            <w:pPr>
              <w:jc w:val="center"/>
              <w:rPr>
                <w:del w:id="546" w:author="Banerjea, Raja" w:date="2016-05-05T14:19:00Z"/>
                <w:rFonts w:ascii="Arial" w:hAnsi="Arial"/>
                <w:color w:val="000000"/>
                <w:sz w:val="16"/>
                <w:szCs w:val="16"/>
                <w:lang w:val="en-US" w:eastAsia="ko-KR"/>
              </w:rPr>
            </w:pPr>
            <w:del w:id="547" w:author="Banerjea, Raja" w:date="2016-05-05T14:19:00Z">
              <w:r w:rsidDel="00626AB3">
                <w:rPr>
                  <w:rFonts w:ascii="Arial" w:hAnsi="Arial"/>
                  <w:color w:val="000000"/>
                  <w:sz w:val="16"/>
                  <w:szCs w:val="16"/>
                  <w:lang w:val="en-US" w:eastAsia="ko-KR"/>
                </w:rPr>
                <w:delText>SS Allocation</w:delText>
              </w:r>
            </w:del>
          </w:p>
        </w:tc>
        <w:tc>
          <w:tcPr>
            <w:tcW w:w="1200" w:type="dxa"/>
            <w:tcBorders>
              <w:bottom w:val="single" w:sz="4" w:space="0" w:color="auto"/>
            </w:tcBorders>
          </w:tcPr>
          <w:p w14:paraId="3ABCB0C7" w14:textId="1835B1B3" w:rsidR="00074294" w:rsidDel="00626AB3" w:rsidRDefault="00074294" w:rsidP="0030326D">
            <w:pPr>
              <w:jc w:val="center"/>
              <w:rPr>
                <w:del w:id="548" w:author="Banerjea, Raja" w:date="2016-05-05T14:19:00Z"/>
                <w:rFonts w:ascii="Arial" w:hAnsi="Arial"/>
                <w:color w:val="000000"/>
                <w:sz w:val="16"/>
                <w:szCs w:val="16"/>
                <w:lang w:val="en-US" w:eastAsia="ko-KR"/>
              </w:rPr>
            </w:pPr>
            <w:del w:id="549" w:author="Banerjea, Raja" w:date="2016-05-05T14:19:00Z">
              <w:r w:rsidDel="00626AB3">
                <w:rPr>
                  <w:rFonts w:ascii="Arial" w:hAnsi="Arial"/>
                  <w:color w:val="000000"/>
                  <w:sz w:val="16"/>
                  <w:szCs w:val="16"/>
                  <w:lang w:val="en-US" w:eastAsia="ko-KR"/>
                </w:rPr>
                <w:delText>Target RSSI</w:delText>
              </w:r>
            </w:del>
          </w:p>
        </w:tc>
        <w:tc>
          <w:tcPr>
            <w:tcW w:w="1200" w:type="dxa"/>
            <w:tcBorders>
              <w:bottom w:val="single" w:sz="4" w:space="0" w:color="auto"/>
            </w:tcBorders>
          </w:tcPr>
          <w:p w14:paraId="73D68A99" w14:textId="248F73AD" w:rsidR="00074294" w:rsidDel="00626AB3" w:rsidRDefault="00074294" w:rsidP="0030326D">
            <w:pPr>
              <w:jc w:val="center"/>
              <w:rPr>
                <w:del w:id="550" w:author="Banerjea, Raja" w:date="2016-05-05T14:19:00Z"/>
                <w:rFonts w:ascii="Arial" w:hAnsi="Arial"/>
                <w:color w:val="000000"/>
                <w:sz w:val="16"/>
                <w:szCs w:val="16"/>
                <w:lang w:val="en-US" w:eastAsia="ko-KR"/>
              </w:rPr>
            </w:pPr>
            <w:del w:id="551" w:author="Banerjea, Raja" w:date="2016-05-05T14:19:00Z">
              <w:r w:rsidDel="00626AB3">
                <w:rPr>
                  <w:rFonts w:ascii="Arial" w:hAnsi="Arial"/>
                  <w:color w:val="000000"/>
                  <w:sz w:val="16"/>
                  <w:szCs w:val="16"/>
                  <w:lang w:val="en-US" w:eastAsia="ko-KR"/>
                </w:rPr>
                <w:delText>Type dependent Per User Info</w:delText>
              </w:r>
            </w:del>
          </w:p>
        </w:tc>
      </w:tr>
      <w:tr w:rsidR="00074294" w:rsidRPr="009247B1" w:rsidDel="00626AB3" w14:paraId="68BA3FC8" w14:textId="01961B48" w:rsidTr="00074294">
        <w:trPr>
          <w:jc w:val="center"/>
          <w:del w:id="552" w:author="Banerjea, Raja" w:date="2016-05-05T14:19:00Z"/>
        </w:trPr>
        <w:tc>
          <w:tcPr>
            <w:tcW w:w="620" w:type="dxa"/>
            <w:tcBorders>
              <w:top w:val="nil"/>
              <w:left w:val="nil"/>
              <w:bottom w:val="nil"/>
              <w:right w:val="nil"/>
            </w:tcBorders>
          </w:tcPr>
          <w:p w14:paraId="159B7328" w14:textId="1E3003E7" w:rsidR="00074294" w:rsidRPr="009247B1" w:rsidDel="00626AB3" w:rsidRDefault="00074294" w:rsidP="0030326D">
            <w:pPr>
              <w:jc w:val="right"/>
              <w:rPr>
                <w:del w:id="553" w:author="Banerjea, Raja" w:date="2016-05-05T14:19:00Z"/>
                <w:rFonts w:ascii="Arial" w:hAnsi="Arial"/>
                <w:color w:val="000000"/>
                <w:sz w:val="16"/>
                <w:szCs w:val="16"/>
                <w:lang w:val="en-US" w:eastAsia="ko-KR"/>
              </w:rPr>
            </w:pPr>
            <w:del w:id="554" w:author="Banerjea, Raja" w:date="2016-05-05T14:19:00Z">
              <w:r w:rsidRPr="009247B1" w:rsidDel="00626AB3">
                <w:rPr>
                  <w:rFonts w:ascii="Arial" w:hAnsi="Arial"/>
                  <w:color w:val="000000"/>
                  <w:sz w:val="16"/>
                  <w:szCs w:val="16"/>
                  <w:lang w:val="en-US" w:eastAsia="ko-KR"/>
                </w:rPr>
                <w:delText>Bits:</w:delText>
              </w:r>
            </w:del>
          </w:p>
        </w:tc>
        <w:tc>
          <w:tcPr>
            <w:tcW w:w="1063" w:type="dxa"/>
            <w:tcBorders>
              <w:top w:val="single" w:sz="4" w:space="0" w:color="auto"/>
              <w:left w:val="nil"/>
              <w:bottom w:val="nil"/>
              <w:right w:val="nil"/>
            </w:tcBorders>
          </w:tcPr>
          <w:p w14:paraId="079D88D2" w14:textId="33127E80" w:rsidR="00074294" w:rsidRPr="009247B1" w:rsidDel="00626AB3" w:rsidRDefault="00074294" w:rsidP="0030326D">
            <w:pPr>
              <w:jc w:val="center"/>
              <w:rPr>
                <w:del w:id="555" w:author="Banerjea, Raja" w:date="2016-05-05T14:19:00Z"/>
                <w:rFonts w:ascii="Arial" w:hAnsi="Arial"/>
                <w:color w:val="000000"/>
                <w:sz w:val="16"/>
                <w:szCs w:val="16"/>
                <w:lang w:val="en-US" w:eastAsia="ko-KR"/>
              </w:rPr>
            </w:pPr>
            <w:del w:id="556" w:author="Banerjea, Raja" w:date="2016-05-05T14:19:00Z">
              <w:r w:rsidRPr="009247B1" w:rsidDel="00626AB3">
                <w:rPr>
                  <w:rFonts w:ascii="Arial" w:hAnsi="Arial"/>
                  <w:color w:val="000000"/>
                  <w:sz w:val="16"/>
                  <w:szCs w:val="16"/>
                  <w:lang w:val="en-US" w:eastAsia="ko-KR"/>
                </w:rPr>
                <w:delText>12</w:delText>
              </w:r>
            </w:del>
          </w:p>
        </w:tc>
        <w:tc>
          <w:tcPr>
            <w:tcW w:w="910" w:type="dxa"/>
            <w:tcBorders>
              <w:top w:val="single" w:sz="4" w:space="0" w:color="auto"/>
              <w:left w:val="nil"/>
              <w:bottom w:val="nil"/>
              <w:right w:val="nil"/>
            </w:tcBorders>
          </w:tcPr>
          <w:p w14:paraId="4196981C" w14:textId="75DA1AEB" w:rsidR="00074294" w:rsidRPr="009247B1" w:rsidDel="00626AB3" w:rsidRDefault="00074294" w:rsidP="0030326D">
            <w:pPr>
              <w:keepNext/>
              <w:jc w:val="center"/>
              <w:rPr>
                <w:del w:id="557" w:author="Banerjea, Raja" w:date="2016-05-05T14:19:00Z"/>
                <w:rFonts w:ascii="Arial" w:hAnsi="Arial"/>
                <w:color w:val="000000"/>
                <w:sz w:val="16"/>
                <w:szCs w:val="16"/>
                <w:lang w:val="en-US" w:eastAsia="ko-KR"/>
              </w:rPr>
            </w:pPr>
            <w:del w:id="558" w:author="Banerjea, Raja" w:date="2016-05-05T14:19:00Z">
              <w:r w:rsidDel="00626AB3">
                <w:rPr>
                  <w:rFonts w:ascii="Arial" w:hAnsi="Arial"/>
                  <w:color w:val="000000"/>
                  <w:sz w:val="16"/>
                  <w:szCs w:val="16"/>
                  <w:lang w:val="en-US" w:eastAsia="ko-KR"/>
                </w:rPr>
                <w:delText>8</w:delText>
              </w:r>
            </w:del>
          </w:p>
        </w:tc>
        <w:tc>
          <w:tcPr>
            <w:tcW w:w="965" w:type="dxa"/>
            <w:tcBorders>
              <w:top w:val="single" w:sz="4" w:space="0" w:color="auto"/>
              <w:left w:val="nil"/>
              <w:bottom w:val="nil"/>
              <w:right w:val="nil"/>
            </w:tcBorders>
          </w:tcPr>
          <w:p w14:paraId="49565060" w14:textId="14D45A16" w:rsidR="00074294" w:rsidRPr="009247B1" w:rsidDel="00626AB3" w:rsidRDefault="00074294" w:rsidP="0030326D">
            <w:pPr>
              <w:keepNext/>
              <w:jc w:val="center"/>
              <w:rPr>
                <w:del w:id="559" w:author="Banerjea, Raja" w:date="2016-05-05T14:19:00Z"/>
                <w:rFonts w:ascii="Arial" w:hAnsi="Arial"/>
                <w:color w:val="000000"/>
                <w:sz w:val="16"/>
                <w:szCs w:val="16"/>
                <w:lang w:val="en-US" w:eastAsia="ko-KR"/>
              </w:rPr>
            </w:pPr>
            <w:del w:id="560" w:author="Banerjea, Raja" w:date="2016-05-05T14:19:00Z">
              <w:r w:rsidDel="00626AB3">
                <w:rPr>
                  <w:rFonts w:ascii="Arial" w:hAnsi="Arial"/>
                  <w:color w:val="000000"/>
                  <w:sz w:val="16"/>
                  <w:szCs w:val="16"/>
                  <w:lang w:val="en-US" w:eastAsia="ko-KR"/>
                </w:rPr>
                <w:delText>1</w:delText>
              </w:r>
            </w:del>
          </w:p>
        </w:tc>
        <w:tc>
          <w:tcPr>
            <w:tcW w:w="789" w:type="dxa"/>
            <w:tcBorders>
              <w:top w:val="single" w:sz="4" w:space="0" w:color="auto"/>
              <w:left w:val="nil"/>
              <w:bottom w:val="nil"/>
              <w:right w:val="nil"/>
            </w:tcBorders>
          </w:tcPr>
          <w:p w14:paraId="0F56436D" w14:textId="191A2191" w:rsidR="00074294" w:rsidRPr="009247B1" w:rsidDel="00626AB3" w:rsidRDefault="00074294" w:rsidP="0030326D">
            <w:pPr>
              <w:keepNext/>
              <w:jc w:val="center"/>
              <w:rPr>
                <w:del w:id="561" w:author="Banerjea, Raja" w:date="2016-05-05T14:19:00Z"/>
                <w:rFonts w:ascii="Arial" w:hAnsi="Arial"/>
                <w:color w:val="000000"/>
                <w:sz w:val="16"/>
                <w:szCs w:val="16"/>
                <w:lang w:val="en-US" w:eastAsia="ko-KR"/>
              </w:rPr>
            </w:pPr>
            <w:del w:id="562" w:author="Banerjea, Raja" w:date="2016-05-05T14:19:00Z">
              <w:r w:rsidDel="00626AB3">
                <w:rPr>
                  <w:rFonts w:ascii="Arial" w:hAnsi="Arial"/>
                  <w:color w:val="000000"/>
                  <w:sz w:val="16"/>
                  <w:szCs w:val="16"/>
                  <w:lang w:val="en-US" w:eastAsia="ko-KR"/>
                </w:rPr>
                <w:delText>4</w:delText>
              </w:r>
            </w:del>
          </w:p>
        </w:tc>
        <w:tc>
          <w:tcPr>
            <w:tcW w:w="872" w:type="dxa"/>
            <w:tcBorders>
              <w:top w:val="single" w:sz="4" w:space="0" w:color="auto"/>
              <w:left w:val="nil"/>
              <w:bottom w:val="nil"/>
              <w:right w:val="nil"/>
            </w:tcBorders>
          </w:tcPr>
          <w:p w14:paraId="7B656A2F" w14:textId="347E49AC" w:rsidR="00074294" w:rsidRPr="009247B1" w:rsidDel="00626AB3" w:rsidRDefault="00074294" w:rsidP="0030326D">
            <w:pPr>
              <w:keepNext/>
              <w:jc w:val="center"/>
              <w:rPr>
                <w:del w:id="563" w:author="Banerjea, Raja" w:date="2016-05-05T14:19:00Z"/>
                <w:rFonts w:ascii="Arial" w:hAnsi="Arial"/>
                <w:color w:val="000000"/>
                <w:sz w:val="16"/>
                <w:szCs w:val="16"/>
                <w:lang w:val="en-US" w:eastAsia="ko-KR"/>
              </w:rPr>
            </w:pPr>
            <w:del w:id="564" w:author="Banerjea, Raja" w:date="2016-05-05T14:19:00Z">
              <w:r w:rsidDel="00626AB3">
                <w:rPr>
                  <w:rFonts w:ascii="Arial" w:hAnsi="Arial"/>
                  <w:color w:val="000000"/>
                  <w:sz w:val="16"/>
                  <w:szCs w:val="16"/>
                  <w:lang w:val="en-US" w:eastAsia="ko-KR"/>
                </w:rPr>
                <w:delText>1</w:delText>
              </w:r>
            </w:del>
          </w:p>
        </w:tc>
        <w:tc>
          <w:tcPr>
            <w:tcW w:w="1061" w:type="dxa"/>
            <w:tcBorders>
              <w:top w:val="single" w:sz="4" w:space="0" w:color="auto"/>
              <w:left w:val="nil"/>
              <w:bottom w:val="nil"/>
              <w:right w:val="nil"/>
            </w:tcBorders>
          </w:tcPr>
          <w:p w14:paraId="7CA7991D" w14:textId="1E804C3B" w:rsidR="00074294" w:rsidRPr="009247B1" w:rsidDel="00626AB3" w:rsidRDefault="00074294" w:rsidP="0030326D">
            <w:pPr>
              <w:keepNext/>
              <w:jc w:val="center"/>
              <w:rPr>
                <w:del w:id="565" w:author="Banerjea, Raja" w:date="2016-05-05T14:19:00Z"/>
                <w:rFonts w:ascii="Arial" w:hAnsi="Arial"/>
                <w:color w:val="000000"/>
                <w:sz w:val="16"/>
                <w:szCs w:val="16"/>
                <w:lang w:val="en-US" w:eastAsia="ko-KR"/>
              </w:rPr>
            </w:pPr>
            <w:del w:id="566" w:author="Banerjea, Raja" w:date="2016-05-05T14:19:00Z">
              <w:r w:rsidDel="00626AB3">
                <w:rPr>
                  <w:rFonts w:ascii="Arial" w:hAnsi="Arial"/>
                  <w:color w:val="000000"/>
                  <w:sz w:val="16"/>
                  <w:szCs w:val="16"/>
                  <w:lang w:val="en-US" w:eastAsia="ko-KR"/>
                </w:rPr>
                <w:delText>TBD</w:delText>
              </w:r>
            </w:del>
          </w:p>
        </w:tc>
        <w:tc>
          <w:tcPr>
            <w:tcW w:w="1200" w:type="dxa"/>
            <w:tcBorders>
              <w:top w:val="single" w:sz="4" w:space="0" w:color="auto"/>
              <w:left w:val="nil"/>
              <w:bottom w:val="nil"/>
              <w:right w:val="nil"/>
            </w:tcBorders>
          </w:tcPr>
          <w:p w14:paraId="44A9DA1B" w14:textId="3AF93A8B" w:rsidR="00074294" w:rsidDel="00626AB3" w:rsidRDefault="00074294" w:rsidP="0030326D">
            <w:pPr>
              <w:keepNext/>
              <w:jc w:val="center"/>
              <w:rPr>
                <w:del w:id="567" w:author="Banerjea, Raja" w:date="2016-05-05T14:19:00Z"/>
                <w:rFonts w:ascii="Arial" w:hAnsi="Arial"/>
                <w:color w:val="000000"/>
                <w:sz w:val="16"/>
                <w:szCs w:val="16"/>
                <w:lang w:val="en-US" w:eastAsia="ko-KR"/>
              </w:rPr>
            </w:pPr>
            <w:del w:id="568" w:author="Banerjea, Raja" w:date="2016-05-05T14:19:00Z">
              <w:r w:rsidDel="00626AB3">
                <w:rPr>
                  <w:rFonts w:ascii="Arial" w:hAnsi="Arial"/>
                  <w:color w:val="000000"/>
                  <w:sz w:val="16"/>
                  <w:szCs w:val="16"/>
                  <w:lang w:val="en-US" w:eastAsia="ko-KR"/>
                </w:rPr>
                <w:delText>TBD</w:delText>
              </w:r>
            </w:del>
          </w:p>
        </w:tc>
        <w:tc>
          <w:tcPr>
            <w:tcW w:w="1200" w:type="dxa"/>
            <w:tcBorders>
              <w:top w:val="single" w:sz="4" w:space="0" w:color="auto"/>
              <w:left w:val="nil"/>
              <w:bottom w:val="nil"/>
              <w:right w:val="nil"/>
            </w:tcBorders>
          </w:tcPr>
          <w:p w14:paraId="43211F4A" w14:textId="06157E2C" w:rsidR="00074294" w:rsidDel="00626AB3" w:rsidRDefault="00074294" w:rsidP="0030326D">
            <w:pPr>
              <w:keepNext/>
              <w:jc w:val="center"/>
              <w:rPr>
                <w:del w:id="569" w:author="Banerjea, Raja" w:date="2016-05-05T14:19:00Z"/>
                <w:rFonts w:ascii="Arial" w:hAnsi="Arial"/>
                <w:color w:val="000000"/>
                <w:sz w:val="16"/>
                <w:szCs w:val="16"/>
                <w:lang w:val="en-US" w:eastAsia="ko-KR"/>
              </w:rPr>
            </w:pPr>
            <w:del w:id="570" w:author="Banerjea, Raja" w:date="2016-05-05T14:19:00Z">
              <w:r w:rsidDel="00626AB3">
                <w:rPr>
                  <w:rFonts w:ascii="Arial" w:hAnsi="Arial"/>
                  <w:color w:val="000000"/>
                  <w:sz w:val="16"/>
                  <w:szCs w:val="16"/>
                  <w:lang w:val="en-US" w:eastAsia="ko-KR"/>
                </w:rPr>
                <w:delText>variable</w:delText>
              </w:r>
            </w:del>
          </w:p>
        </w:tc>
      </w:tr>
    </w:tbl>
    <w:p w14:paraId="4C2DDD0F" w14:textId="3266B7DA" w:rsidR="00074294" w:rsidRDefault="00074294" w:rsidP="00074294">
      <w:pPr>
        <w:pStyle w:val="Caption"/>
      </w:pPr>
      <w:bookmarkStart w:id="571" w:name="_Ref438479933"/>
      <w:bookmarkStart w:id="572" w:name="_Ref438479928"/>
      <w:r>
        <w:t xml:space="preserve">Figure </w:t>
      </w:r>
      <w:r>
        <w:fldChar w:fldCharType="begin"/>
      </w:r>
      <w:r>
        <w:instrText xml:space="preserve"> STYLEREF 1 \s </w:instrText>
      </w:r>
      <w:r>
        <w:fldChar w:fldCharType="separate"/>
      </w:r>
      <w:r>
        <w:rPr>
          <w:noProof/>
        </w:rPr>
        <w:t>9</w:t>
      </w:r>
      <w:r>
        <w:fldChar w:fldCharType="end"/>
      </w:r>
      <w:r>
        <w:noBreakHyphen/>
      </w:r>
      <w:del w:id="573" w:author="Banerjea, Raja" w:date="2016-06-23T15:34:00Z">
        <w:r w:rsidDel="009A59F4">
          <w:fldChar w:fldCharType="begin"/>
        </w:r>
        <w:r w:rsidDel="009A59F4">
          <w:delInstrText xml:space="preserve"> SEQ Figure \* ARABIC \s 1 </w:delInstrText>
        </w:r>
        <w:r w:rsidDel="009A59F4">
          <w:fldChar w:fldCharType="separate"/>
        </w:r>
        <w:r w:rsidDel="009A59F4">
          <w:rPr>
            <w:noProof/>
          </w:rPr>
          <w:delText>1</w:delText>
        </w:r>
        <w:r w:rsidDel="009A59F4">
          <w:fldChar w:fldCharType="end"/>
        </w:r>
        <w:bookmarkEnd w:id="571"/>
        <w:r w:rsidDel="009A59F4">
          <w:delText xml:space="preserve"> </w:delText>
        </w:r>
      </w:del>
      <w:ins w:id="574" w:author="Banerjea, Raja" w:date="2016-06-23T15:34:00Z">
        <w:r w:rsidR="009A59F4">
          <w:t xml:space="preserve">51c </w:t>
        </w:r>
      </w:ins>
      <w:r>
        <w:t>- Per User Info</w:t>
      </w:r>
      <w:bookmarkEnd w:id="572"/>
      <w:r>
        <w:t xml:space="preserve"> field</w:t>
      </w:r>
    </w:p>
    <w:p w14:paraId="64F9DC2B" w14:textId="77777777" w:rsidR="00074294" w:rsidRDefault="00074294" w:rsidP="00074294">
      <w:pPr>
        <w:pStyle w:val="BodyText"/>
      </w:pPr>
    </w:p>
    <w:p w14:paraId="4B97C882" w14:textId="77777777" w:rsidR="00813E38" w:rsidRDefault="00813E38" w:rsidP="00813E38">
      <w:pPr>
        <w:jc w:val="both"/>
        <w:rPr>
          <w:rFonts w:eastAsia="Times New Roman"/>
          <w:b/>
          <w:i/>
          <w:color w:val="000000"/>
          <w:sz w:val="20"/>
          <w:highlight w:val="yellow"/>
          <w:lang w:val="en-US"/>
        </w:rPr>
      </w:pPr>
      <w:r w:rsidRPr="00C6462C">
        <w:rPr>
          <w:rFonts w:eastAsia="Times New Roman"/>
          <w:b/>
          <w:color w:val="000000"/>
          <w:sz w:val="20"/>
          <w:highlight w:val="yellow"/>
          <w:lang w:val="en-US"/>
        </w:rPr>
        <w:t>TGax Editor:</w:t>
      </w:r>
      <w:r>
        <w:rPr>
          <w:rFonts w:eastAsia="Times New Roman"/>
          <w:b/>
          <w:i/>
          <w:color w:val="000000"/>
          <w:sz w:val="20"/>
          <w:highlight w:val="yellow"/>
          <w:lang w:val="en-US"/>
        </w:rPr>
        <w:t xml:space="preserve"> Add the </w:t>
      </w:r>
      <w:r w:rsidRPr="00C6462C">
        <w:rPr>
          <w:rFonts w:eastAsia="Times New Roman"/>
          <w:b/>
          <w:i/>
          <w:color w:val="000000"/>
          <w:sz w:val="20"/>
          <w:highlight w:val="yellow"/>
          <w:lang w:val="en-US"/>
        </w:rPr>
        <w:t xml:space="preserve">subclause below as resolution to </w:t>
      </w:r>
      <w:r>
        <w:rPr>
          <w:rFonts w:eastAsia="Times New Roman"/>
          <w:b/>
          <w:i/>
          <w:color w:val="000000"/>
          <w:sz w:val="20"/>
          <w:highlight w:val="yellow"/>
          <w:lang w:val="en-US"/>
        </w:rPr>
        <w:t>Trigger Type</w:t>
      </w:r>
      <w:r w:rsidRPr="00C6462C">
        <w:rPr>
          <w:rFonts w:eastAsia="Times New Roman"/>
          <w:b/>
          <w:i/>
          <w:color w:val="000000"/>
          <w:sz w:val="20"/>
          <w:highlight w:val="yellow"/>
          <w:lang w:val="en-US"/>
        </w:rPr>
        <w:t xml:space="preserve"> (#CID):</w:t>
      </w:r>
      <w:r>
        <w:rPr>
          <w:rFonts w:eastAsia="Times New Roman"/>
          <w:b/>
          <w:i/>
          <w:color w:val="000000"/>
          <w:sz w:val="20"/>
          <w:highlight w:val="yellow"/>
          <w:lang w:val="en-US"/>
        </w:rPr>
        <w:t>663,688,1303,1305,1306,</w:t>
      </w:r>
    </w:p>
    <w:p w14:paraId="10A3AEDE" w14:textId="0E91652A" w:rsidR="001435C1" w:rsidRDefault="00074294" w:rsidP="001435C1">
      <w:pPr>
        <w:pStyle w:val="BodyText"/>
        <w:rPr>
          <w:ins w:id="575" w:author="Banerjea, Raja" w:date="2016-06-02T16:30:00Z"/>
        </w:rPr>
      </w:pPr>
      <w:r>
        <w:lastRenderedPageBreak/>
        <w:t xml:space="preserve">The </w:t>
      </w:r>
      <w:del w:id="576" w:author="Banerjea, Raja" w:date="2016-05-06T17:15:00Z">
        <w:r w:rsidDel="008E5BD1">
          <w:delText>User Identifier</w:delText>
        </w:r>
      </w:del>
      <w:ins w:id="577" w:author="Banerjea, Raja" w:date="2016-05-06T17:15:00Z">
        <w:r w:rsidR="008E5BD1">
          <w:t>AID12</w:t>
        </w:r>
      </w:ins>
      <w:r>
        <w:t xml:space="preserve"> subfield of the Per User Info field indicates the </w:t>
      </w:r>
      <w:ins w:id="578" w:author="Banerjea, Raja" w:date="2016-05-16T08:17:00Z">
        <w:r w:rsidR="00447FB4">
          <w:t xml:space="preserve">LSB 12 bits of the </w:t>
        </w:r>
      </w:ins>
      <w:r>
        <w:t>AID of the STA allocated the RU to transmit the MPDU(s) in the HE trigger-based PPDU</w:t>
      </w:r>
      <w:ins w:id="579" w:author="Banerjea, Raja" w:date="2016-06-02T16:30:00Z">
        <w:r w:rsidR="001435C1">
          <w:t>,</w:t>
        </w:r>
        <w:r w:rsidR="001435C1" w:rsidRPr="001435C1">
          <w:t xml:space="preserve"> </w:t>
        </w:r>
        <w:r w:rsidR="001435C1">
          <w:t xml:space="preserve">except for an AID equal to 0 which identifies a </w:t>
        </w:r>
      </w:ins>
      <w:ins w:id="580" w:author="Banerjea, Raja" w:date="2016-06-02T16:31:00Z">
        <w:r w:rsidR="001435C1">
          <w:t xml:space="preserve">wildcard RU for </w:t>
        </w:r>
      </w:ins>
      <w:ins w:id="581" w:author="Banerjea, Raja" w:date="2016-06-02T16:30:00Z">
        <w:r w:rsidR="001435C1">
          <w:t xml:space="preserve">random </w:t>
        </w:r>
      </w:ins>
      <w:ins w:id="582" w:author="Banerjea, Raja" w:date="2016-06-02T16:31:00Z">
        <w:r w:rsidR="001435C1">
          <w:t>access</w:t>
        </w:r>
      </w:ins>
      <w:ins w:id="583" w:author="Banerjea, Raja" w:date="2016-06-02T16:30:00Z">
        <w:r w:rsidR="001435C1">
          <w:t xml:space="preserve">. </w:t>
        </w:r>
      </w:ins>
    </w:p>
    <w:p w14:paraId="339FC73C" w14:textId="5BF993B0" w:rsidR="00074294" w:rsidRDefault="00074294" w:rsidP="00074294">
      <w:pPr>
        <w:pStyle w:val="BodyText"/>
      </w:pPr>
      <w:del w:id="584" w:author="Banerjea, Raja" w:date="2016-06-02T16:30:00Z">
        <w:r w:rsidDel="001435C1">
          <w:delText>.</w:delText>
        </w:r>
      </w:del>
    </w:p>
    <w:p w14:paraId="19702B05" w14:textId="001ED7A0" w:rsidR="00074294" w:rsidRDefault="00074294" w:rsidP="00074294">
      <w:pPr>
        <w:pStyle w:val="BodyText"/>
      </w:pPr>
      <w:r>
        <w:t>The SS Allocation subfield of the Per User Info field indicates the spatial streams of the HE trigger-based PPDU response of the STA identified by User Identifier field.</w:t>
      </w:r>
      <w:r w:rsidR="006516C5">
        <w:t xml:space="preserve"> </w:t>
      </w:r>
      <w:ins w:id="585" w:author="Banerjea, Raja" w:date="2016-05-04T15:17:00Z">
        <w:r w:rsidR="006516C5" w:rsidRPr="006516C5">
          <w:t xml:space="preserve">SS Allocation in Per User Info field is defined </w:t>
        </w:r>
      </w:ins>
      <w:ins w:id="586" w:author="Banerjea, Raja" w:date="2016-05-31T12:13:00Z">
        <w:r w:rsidR="00EA5CF9">
          <w:t>in Figure X-XX (SS Allocation subfield in Per User info field)</w:t>
        </w:r>
      </w:ins>
      <w:ins w:id="587" w:author="Banerjea, Raja" w:date="2016-05-04T15:17:00Z">
        <w:r w:rsidR="006516C5" w:rsidRPr="006516C5">
          <w:t>.</w:t>
        </w:r>
      </w:ins>
    </w:p>
    <w:p w14:paraId="79109453" w14:textId="7B2409BA" w:rsidR="000509C1" w:rsidRDefault="000509C1" w:rsidP="000509C1">
      <w:pPr>
        <w:pStyle w:val="BodyText"/>
        <w:jc w:val="center"/>
        <w:rPr>
          <w:ins w:id="588" w:author="Banerjea, Raja" w:date="2016-05-31T12:13:00Z"/>
        </w:rPr>
      </w:pPr>
      <w:r>
        <w:object w:dxaOrig="4249" w:dyaOrig="1751" w14:anchorId="644F2F8A">
          <v:shape id="_x0000_i1029" type="#_x0000_t75" style="width:167.25pt;height:69.75pt" o:ole="">
            <v:imagedata r:id="rId22" o:title=""/>
          </v:shape>
          <o:OLEObject Type="Embed" ProgID="Visio.Drawing.11" ShapeID="_x0000_i1029" DrawAspect="Content" ObjectID="_1529317348" r:id="rId23"/>
        </w:object>
      </w:r>
    </w:p>
    <w:p w14:paraId="40C77D0B" w14:textId="1C9A7A3E" w:rsidR="00EA5CF9" w:rsidRPr="006D04F4" w:rsidRDefault="00EA5CF9" w:rsidP="000509C1">
      <w:pPr>
        <w:pStyle w:val="BodyText"/>
        <w:jc w:val="center"/>
        <w:rPr>
          <w:b/>
          <w:rPrChange w:id="589" w:author="Banerjea, Raja" w:date="2016-06-02T16:17:00Z">
            <w:rPr/>
          </w:rPrChange>
        </w:rPr>
      </w:pPr>
      <w:ins w:id="590" w:author="Banerjea, Raja" w:date="2016-05-31T12:13:00Z">
        <w:r w:rsidRPr="006D04F4">
          <w:rPr>
            <w:b/>
            <w:rPrChange w:id="591" w:author="Banerjea, Raja" w:date="2016-06-02T16:17:00Z">
              <w:rPr/>
            </w:rPrChange>
          </w:rPr>
          <w:t>Figure X-XX SS Allocation subfield in Per User Info field</w:t>
        </w:r>
      </w:ins>
    </w:p>
    <w:p w14:paraId="6EDF2D57" w14:textId="77777777" w:rsidR="00382B10" w:rsidRDefault="00382B10" w:rsidP="00074294">
      <w:pPr>
        <w:pStyle w:val="BodyText"/>
      </w:pPr>
    </w:p>
    <w:p w14:paraId="1E5857A4" w14:textId="38CE7CAD" w:rsidR="00626AB3" w:rsidRDefault="000E67E6" w:rsidP="00074294">
      <w:pPr>
        <w:pStyle w:val="BodyText"/>
        <w:rPr>
          <w:ins w:id="592" w:author="Banerjea, Raja" w:date="2016-05-31T12:14:00Z"/>
        </w:rPr>
      </w:pPr>
      <w:ins w:id="593" w:author="Banerjea, Raja" w:date="2016-05-06T16:19:00Z">
        <w:r w:rsidRPr="000E67E6">
          <w:t>The Target RSSI subfield of the Per User Info field indicates the target received signal power of the the HE trigger-based PPDU response. The resolution for the Target RSSI in the Per User Info field is 1dB. The Target RSSI subfield encoding is defined in Table X-XXX</w:t>
        </w:r>
        <w:r>
          <w:t>.</w:t>
        </w:r>
      </w:ins>
    </w:p>
    <w:p w14:paraId="3116369A" w14:textId="5C620E61" w:rsidR="00EA5CF9" w:rsidRDefault="00EA5CF9">
      <w:pPr>
        <w:pStyle w:val="BodyText"/>
        <w:jc w:val="center"/>
        <w:rPr>
          <w:ins w:id="594" w:author="Banerjea, Raja" w:date="2016-05-06T16:19:00Z"/>
        </w:rPr>
        <w:pPrChange w:id="595" w:author="Banerjea, Raja" w:date="2016-05-31T12:14:00Z">
          <w:pPr>
            <w:pStyle w:val="BodyText"/>
          </w:pPr>
        </w:pPrChange>
      </w:pPr>
      <w:ins w:id="596" w:author="Banerjea, Raja" w:date="2016-05-31T12:14:00Z">
        <w:r w:rsidRPr="00582E66">
          <w:t>Table X-X</w:t>
        </w:r>
        <w:r>
          <w:t>XX</w:t>
        </w:r>
        <w:r w:rsidRPr="00582E66">
          <w:t xml:space="preserve"> </w:t>
        </w:r>
        <w:r>
          <w:t>Target RSSI subfield encoding</w:t>
        </w:r>
      </w:ins>
    </w:p>
    <w:tbl>
      <w:tblPr>
        <w:tblStyle w:val="TableGrid"/>
        <w:tblW w:w="0" w:type="auto"/>
        <w:tblLook w:val="04A0" w:firstRow="1" w:lastRow="0" w:firstColumn="1" w:lastColumn="0" w:noHBand="0" w:noVBand="1"/>
      </w:tblPr>
      <w:tblGrid>
        <w:gridCol w:w="4675"/>
        <w:gridCol w:w="4675"/>
      </w:tblGrid>
      <w:tr w:rsidR="000E67E6" w:rsidRPr="000E67E6" w14:paraId="5FF3C780" w14:textId="77777777" w:rsidTr="00B63CA1">
        <w:trPr>
          <w:ins w:id="597" w:author="Banerjea, Raja" w:date="2016-05-06T16:19:00Z"/>
        </w:trPr>
        <w:tc>
          <w:tcPr>
            <w:tcW w:w="4675" w:type="dxa"/>
          </w:tcPr>
          <w:p w14:paraId="64FE79B6" w14:textId="77777777" w:rsidR="000E67E6" w:rsidRPr="000E67E6" w:rsidRDefault="000E67E6" w:rsidP="000E67E6">
            <w:pPr>
              <w:pStyle w:val="BodyText"/>
              <w:rPr>
                <w:ins w:id="598" w:author="Banerjea, Raja" w:date="2016-05-06T16:19:00Z"/>
              </w:rPr>
            </w:pPr>
            <w:ins w:id="599" w:author="Banerjea, Raja" w:date="2016-05-06T16:19:00Z">
              <w:r w:rsidRPr="000E67E6">
                <w:t>Target RSSI subfield value</w:t>
              </w:r>
            </w:ins>
          </w:p>
        </w:tc>
        <w:tc>
          <w:tcPr>
            <w:tcW w:w="4675" w:type="dxa"/>
          </w:tcPr>
          <w:p w14:paraId="119017F5" w14:textId="77777777" w:rsidR="000E67E6" w:rsidRPr="000E67E6" w:rsidRDefault="000E67E6" w:rsidP="000E67E6">
            <w:pPr>
              <w:pStyle w:val="BodyText"/>
              <w:rPr>
                <w:ins w:id="600" w:author="Banerjea, Raja" w:date="2016-05-06T16:19:00Z"/>
              </w:rPr>
            </w:pPr>
            <w:ins w:id="601" w:author="Banerjea, Raja" w:date="2016-05-06T16:19:00Z">
              <w:r w:rsidRPr="000E67E6">
                <w:t>Description</w:t>
              </w:r>
            </w:ins>
          </w:p>
        </w:tc>
      </w:tr>
      <w:tr w:rsidR="000E67E6" w:rsidRPr="000E67E6" w14:paraId="09A5A47B" w14:textId="77777777" w:rsidTr="00B63CA1">
        <w:trPr>
          <w:ins w:id="602" w:author="Banerjea, Raja" w:date="2016-05-06T16:19:00Z"/>
        </w:trPr>
        <w:tc>
          <w:tcPr>
            <w:tcW w:w="4675" w:type="dxa"/>
          </w:tcPr>
          <w:p w14:paraId="26396DDE" w14:textId="2C59769C" w:rsidR="000E67E6" w:rsidRPr="000E67E6" w:rsidRDefault="00447FB4" w:rsidP="000E67E6">
            <w:pPr>
              <w:pStyle w:val="BodyText"/>
              <w:rPr>
                <w:ins w:id="603" w:author="Banerjea, Raja" w:date="2016-05-06T16:19:00Z"/>
              </w:rPr>
            </w:pPr>
            <w:ins w:id="604" w:author="Banerjea, Raja" w:date="2016-05-06T16:19:00Z">
              <w:r>
                <w:t>0 to 90</w:t>
              </w:r>
            </w:ins>
          </w:p>
        </w:tc>
        <w:tc>
          <w:tcPr>
            <w:tcW w:w="4675" w:type="dxa"/>
          </w:tcPr>
          <w:p w14:paraId="04389480" w14:textId="429F0FC0" w:rsidR="000E67E6" w:rsidRPr="000E67E6" w:rsidRDefault="00447FB4" w:rsidP="000E67E6">
            <w:pPr>
              <w:pStyle w:val="BodyText"/>
              <w:rPr>
                <w:ins w:id="605" w:author="Banerjea, Raja" w:date="2016-05-06T16:19:00Z"/>
              </w:rPr>
            </w:pPr>
            <w:ins w:id="606" w:author="Banerjea, Raja" w:date="2016-05-06T16:19:00Z">
              <w:r>
                <w:t>Values 0 to 90 maps to -110</w:t>
              </w:r>
              <w:r w:rsidR="000E67E6" w:rsidRPr="000E67E6">
                <w:t xml:space="preserve"> dBm to -</w:t>
              </w:r>
              <w:r>
                <w:t>2</w:t>
              </w:r>
              <w:r w:rsidR="000E67E6" w:rsidRPr="000E67E6">
                <w:t>0 dBm</w:t>
              </w:r>
            </w:ins>
          </w:p>
        </w:tc>
      </w:tr>
      <w:tr w:rsidR="000E67E6" w:rsidRPr="000E67E6" w14:paraId="332C856E" w14:textId="77777777" w:rsidTr="00B63CA1">
        <w:trPr>
          <w:ins w:id="607" w:author="Banerjea, Raja" w:date="2016-05-06T16:19:00Z"/>
        </w:trPr>
        <w:tc>
          <w:tcPr>
            <w:tcW w:w="4675" w:type="dxa"/>
          </w:tcPr>
          <w:p w14:paraId="32A3BC14" w14:textId="44714845" w:rsidR="000E67E6" w:rsidRPr="000E67E6" w:rsidRDefault="00447FB4" w:rsidP="000E67E6">
            <w:pPr>
              <w:pStyle w:val="BodyText"/>
              <w:rPr>
                <w:ins w:id="608" w:author="Banerjea, Raja" w:date="2016-05-06T16:19:00Z"/>
              </w:rPr>
            </w:pPr>
            <w:ins w:id="609" w:author="Banerjea, Raja" w:date="2016-05-16T08:19:00Z">
              <w:r>
                <w:t>91 to 127</w:t>
              </w:r>
            </w:ins>
          </w:p>
        </w:tc>
        <w:tc>
          <w:tcPr>
            <w:tcW w:w="4675" w:type="dxa"/>
          </w:tcPr>
          <w:p w14:paraId="4E732A59" w14:textId="7A2A612F" w:rsidR="000E67E6" w:rsidRPr="000E67E6" w:rsidRDefault="00447FB4" w:rsidP="000E67E6">
            <w:pPr>
              <w:pStyle w:val="BodyText"/>
              <w:rPr>
                <w:ins w:id="610" w:author="Banerjea, Raja" w:date="2016-05-06T16:19:00Z"/>
              </w:rPr>
            </w:pPr>
            <w:ins w:id="611" w:author="Banerjea, Raja" w:date="2016-05-16T08:20:00Z">
              <w:r>
                <w:t>reserved</w:t>
              </w:r>
            </w:ins>
          </w:p>
        </w:tc>
      </w:tr>
    </w:tbl>
    <w:p w14:paraId="63A316F1" w14:textId="26897043" w:rsidR="00074294" w:rsidRDefault="00074294"/>
    <w:sectPr w:rsidR="00074294" w:rsidSect="00A03A1C">
      <w:headerReference w:type="even" r:id="rId24"/>
      <w:headerReference w:type="default" r:id="rId25"/>
      <w:footerReference w:type="even" r:id="rId26"/>
      <w:footerReference w:type="default" r:id="rId27"/>
      <w:headerReference w:type="first" r:id="rId28"/>
      <w:footerReference w:type="first" r:id="rId29"/>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5B28D4" w14:textId="77777777" w:rsidR="00FA34D7" w:rsidRDefault="00FA34D7">
      <w:r>
        <w:separator/>
      </w:r>
    </w:p>
  </w:endnote>
  <w:endnote w:type="continuationSeparator" w:id="0">
    <w:p w14:paraId="25793932" w14:textId="77777777" w:rsidR="00FA34D7" w:rsidRDefault="00FA3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4A558" w14:textId="77777777" w:rsidR="00AF3B28" w:rsidRDefault="00AF3B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77A0A" w14:textId="03125CAA" w:rsidR="00BD2CFD" w:rsidRDefault="00BD2CFD">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AF3B28">
      <w:rPr>
        <w:noProof/>
      </w:rPr>
      <w:t>1</w:t>
    </w:r>
    <w:r>
      <w:fldChar w:fldCharType="end"/>
    </w:r>
    <w:r>
      <w:tab/>
      <w:t xml:space="preserve">Raja Banerjea, Qualcomm Inc </w:t>
    </w:r>
  </w:p>
  <w:p w14:paraId="0C819658" w14:textId="77777777" w:rsidR="00BD2CFD" w:rsidRDefault="00BD2CF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1FFBF" w14:textId="77777777" w:rsidR="00AF3B28" w:rsidRDefault="00AF3B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7863A7" w14:textId="77777777" w:rsidR="00FA34D7" w:rsidRDefault="00FA34D7">
      <w:r>
        <w:separator/>
      </w:r>
    </w:p>
  </w:footnote>
  <w:footnote w:type="continuationSeparator" w:id="0">
    <w:p w14:paraId="3B498D34" w14:textId="77777777" w:rsidR="00FA34D7" w:rsidRDefault="00FA34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412A6" w14:textId="77777777" w:rsidR="00AF3B28" w:rsidRDefault="00AF3B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824CC" w14:textId="52D95575" w:rsidR="00BD2CFD" w:rsidRDefault="00BD2CFD" w:rsidP="00732A32">
    <w:pPr>
      <w:pStyle w:val="Header"/>
      <w:tabs>
        <w:tab w:val="clear" w:pos="6480"/>
        <w:tab w:val="center" w:pos="4680"/>
        <w:tab w:val="right" w:pos="9360"/>
      </w:tabs>
    </w:pPr>
    <w:r>
      <w:t>April</w:t>
    </w:r>
    <w:fldSimple w:instr=" KEYWORDS  \* MERGEFORMAT ">
      <w:r>
        <w:t xml:space="preserve"> 2016</w:t>
      </w:r>
    </w:fldSimple>
    <w:r>
      <w:tab/>
    </w:r>
    <w:r>
      <w:tab/>
    </w:r>
    <w:fldSimple w:instr=" TITLE  \* MERGEFORMAT ">
      <w:ins w:id="612" w:author="Banerjea, Raja" w:date="2016-07-06T13:34:00Z">
        <w:r w:rsidR="00AF3B28">
          <w:t>doc.: IEEE 802.11-16/0780/r1</w:t>
        </w:r>
      </w:ins>
      <w:del w:id="613" w:author="Banerjea, Raja" w:date="2016-07-06T13:34:00Z">
        <w:r w:rsidR="007E5FAF" w:rsidDel="00AF3B28">
          <w:delText>doc.: IEEE 802.11-16/0780/r2</w:delText>
        </w:r>
      </w:del>
      <w:del w:id="614" w:author="Banerjea, Raja" w:date="2016-06-28T11:39:00Z">
        <w:r w:rsidR="00FB0478" w:rsidDel="007E5FAF">
          <w:delText>doc.: IEEE 802.11-16/0780/r1</w:delText>
        </w:r>
      </w:del>
      <w:del w:id="615" w:author="Banerjea, Raja" w:date="2016-06-23T14:51:00Z">
        <w:r w:rsidDel="00FB0478">
          <w:delText>doc.: IEEE 802.11-16/xxxxr0</w:delText>
        </w:r>
      </w:del>
    </w:fldSimple>
    <w:bookmarkStart w:id="616" w:name="_GoBack"/>
    <w:bookmarkEnd w:id="616"/>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6FAC7" w14:textId="77777777" w:rsidR="00AF3B28" w:rsidRDefault="00AF3B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86345"/>
    <w:multiLevelType w:val="multilevel"/>
    <w:tmpl w:val="148EFA18"/>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1" w15:restartNumberingAfterBreak="0">
    <w:nsid w:val="27AC1A1F"/>
    <w:multiLevelType w:val="hybridMultilevel"/>
    <w:tmpl w:val="93D6F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BC2634"/>
    <w:multiLevelType w:val="multilevel"/>
    <w:tmpl w:val="BFEC700A"/>
    <w:lvl w:ilvl="0">
      <w:start w:val="25"/>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lowerRoman"/>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26A52AA"/>
    <w:multiLevelType w:val="hybridMultilevel"/>
    <w:tmpl w:val="7CD6BAFA"/>
    <w:lvl w:ilvl="0" w:tplc="3D6A7CC4">
      <w:start w:val="1"/>
      <w:numFmt w:val="bullet"/>
      <w:lvlText w:val="–"/>
      <w:lvlJc w:val="left"/>
      <w:pPr>
        <w:tabs>
          <w:tab w:val="num" w:pos="720"/>
        </w:tabs>
        <w:ind w:left="720" w:hanging="360"/>
      </w:pPr>
      <w:rPr>
        <w:rFonts w:ascii="Times New Roman" w:hAnsi="Times New Roman" w:hint="default"/>
      </w:rPr>
    </w:lvl>
    <w:lvl w:ilvl="1" w:tplc="E550CB72">
      <w:start w:val="1"/>
      <w:numFmt w:val="bullet"/>
      <w:lvlText w:val="–"/>
      <w:lvlJc w:val="left"/>
      <w:pPr>
        <w:tabs>
          <w:tab w:val="num" w:pos="1440"/>
        </w:tabs>
        <w:ind w:left="1440" w:hanging="360"/>
      </w:pPr>
      <w:rPr>
        <w:rFonts w:ascii="Times New Roman" w:hAnsi="Times New Roman" w:hint="default"/>
      </w:rPr>
    </w:lvl>
    <w:lvl w:ilvl="2" w:tplc="AAE0DB92">
      <w:start w:val="25"/>
      <w:numFmt w:val="bullet"/>
      <w:lvlText w:val="-"/>
      <w:lvlJc w:val="left"/>
      <w:pPr>
        <w:ind w:left="2160" w:hanging="360"/>
      </w:pPr>
      <w:rPr>
        <w:rFonts w:ascii="Times New Roman" w:eastAsia="Batang" w:hAnsi="Times New Roman" w:cs="Times New Roman" w:hint="default"/>
      </w:rPr>
    </w:lvl>
    <w:lvl w:ilvl="3" w:tplc="1D42B398" w:tentative="1">
      <w:start w:val="1"/>
      <w:numFmt w:val="bullet"/>
      <w:lvlText w:val="–"/>
      <w:lvlJc w:val="left"/>
      <w:pPr>
        <w:tabs>
          <w:tab w:val="num" w:pos="2880"/>
        </w:tabs>
        <w:ind w:left="2880" w:hanging="360"/>
      </w:pPr>
      <w:rPr>
        <w:rFonts w:ascii="Times New Roman" w:hAnsi="Times New Roman" w:hint="default"/>
      </w:rPr>
    </w:lvl>
    <w:lvl w:ilvl="4" w:tplc="6C486428" w:tentative="1">
      <w:start w:val="1"/>
      <w:numFmt w:val="bullet"/>
      <w:lvlText w:val="–"/>
      <w:lvlJc w:val="left"/>
      <w:pPr>
        <w:tabs>
          <w:tab w:val="num" w:pos="3600"/>
        </w:tabs>
        <w:ind w:left="3600" w:hanging="360"/>
      </w:pPr>
      <w:rPr>
        <w:rFonts w:ascii="Times New Roman" w:hAnsi="Times New Roman" w:hint="default"/>
      </w:rPr>
    </w:lvl>
    <w:lvl w:ilvl="5" w:tplc="B0924500" w:tentative="1">
      <w:start w:val="1"/>
      <w:numFmt w:val="bullet"/>
      <w:lvlText w:val="–"/>
      <w:lvlJc w:val="left"/>
      <w:pPr>
        <w:tabs>
          <w:tab w:val="num" w:pos="4320"/>
        </w:tabs>
        <w:ind w:left="4320" w:hanging="360"/>
      </w:pPr>
      <w:rPr>
        <w:rFonts w:ascii="Times New Roman" w:hAnsi="Times New Roman" w:hint="default"/>
      </w:rPr>
    </w:lvl>
    <w:lvl w:ilvl="6" w:tplc="5EBE2D5A" w:tentative="1">
      <w:start w:val="1"/>
      <w:numFmt w:val="bullet"/>
      <w:lvlText w:val="–"/>
      <w:lvlJc w:val="left"/>
      <w:pPr>
        <w:tabs>
          <w:tab w:val="num" w:pos="5040"/>
        </w:tabs>
        <w:ind w:left="5040" w:hanging="360"/>
      </w:pPr>
      <w:rPr>
        <w:rFonts w:ascii="Times New Roman" w:hAnsi="Times New Roman" w:hint="default"/>
      </w:rPr>
    </w:lvl>
    <w:lvl w:ilvl="7" w:tplc="502C10B0" w:tentative="1">
      <w:start w:val="1"/>
      <w:numFmt w:val="bullet"/>
      <w:lvlText w:val="–"/>
      <w:lvlJc w:val="left"/>
      <w:pPr>
        <w:tabs>
          <w:tab w:val="num" w:pos="5760"/>
        </w:tabs>
        <w:ind w:left="5760" w:hanging="360"/>
      </w:pPr>
      <w:rPr>
        <w:rFonts w:ascii="Times New Roman" w:hAnsi="Times New Roman" w:hint="default"/>
      </w:rPr>
    </w:lvl>
    <w:lvl w:ilvl="8" w:tplc="87AE812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5" w15:restartNumberingAfterBreak="0">
    <w:nsid w:val="487F7347"/>
    <w:multiLevelType w:val="hybridMultilevel"/>
    <w:tmpl w:val="5BDC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672D59"/>
    <w:multiLevelType w:val="multilevel"/>
    <w:tmpl w:val="D67CFED0"/>
    <w:lvl w:ilvl="0">
      <w:start w:val="1"/>
      <w:numFmt w:val="decimal"/>
      <w:pStyle w:val="Heading1"/>
      <w:isLgl/>
      <w:lvlText w:val="%1"/>
      <w:lvlJc w:val="left"/>
      <w:pPr>
        <w:tabs>
          <w:tab w:val="num" w:pos="1170"/>
        </w:tabs>
        <w:ind w:left="81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Theme="majorHAnsi" w:hAnsiTheme="maj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Theme="majorHAnsi" w:hAnsiTheme="maj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7" w15:restartNumberingAfterBreak="0">
    <w:nsid w:val="50CE2E5C"/>
    <w:multiLevelType w:val="hybridMultilevel"/>
    <w:tmpl w:val="716CA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1A65F3"/>
    <w:multiLevelType w:val="hybridMultilevel"/>
    <w:tmpl w:val="BF301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766509"/>
    <w:multiLevelType w:val="hybridMultilevel"/>
    <w:tmpl w:val="C636812C"/>
    <w:lvl w:ilvl="0" w:tplc="E346A73A">
      <w:start w:val="1"/>
      <w:numFmt w:val="bullet"/>
      <w:lvlText w:val="•"/>
      <w:lvlJc w:val="left"/>
      <w:pPr>
        <w:tabs>
          <w:tab w:val="num" w:pos="720"/>
        </w:tabs>
        <w:ind w:left="720" w:hanging="360"/>
      </w:pPr>
      <w:rPr>
        <w:rFonts w:ascii="Times New Roman" w:hAnsi="Times New Roman" w:hint="default"/>
      </w:rPr>
    </w:lvl>
    <w:lvl w:ilvl="1" w:tplc="DB003752">
      <w:start w:val="25"/>
      <w:numFmt w:val="bullet"/>
      <w:lvlText w:val="–"/>
      <w:lvlJc w:val="left"/>
      <w:pPr>
        <w:tabs>
          <w:tab w:val="num" w:pos="1440"/>
        </w:tabs>
        <w:ind w:left="1440" w:hanging="360"/>
      </w:pPr>
      <w:rPr>
        <w:rFonts w:ascii="Times New Roman" w:hAnsi="Times New Roman" w:hint="default"/>
      </w:rPr>
    </w:lvl>
    <w:lvl w:ilvl="2" w:tplc="93103440" w:tentative="1">
      <w:start w:val="1"/>
      <w:numFmt w:val="bullet"/>
      <w:lvlText w:val="•"/>
      <w:lvlJc w:val="left"/>
      <w:pPr>
        <w:tabs>
          <w:tab w:val="num" w:pos="2160"/>
        </w:tabs>
        <w:ind w:left="2160" w:hanging="360"/>
      </w:pPr>
      <w:rPr>
        <w:rFonts w:ascii="Times New Roman" w:hAnsi="Times New Roman" w:hint="default"/>
      </w:rPr>
    </w:lvl>
    <w:lvl w:ilvl="3" w:tplc="ECAE8B02" w:tentative="1">
      <w:start w:val="1"/>
      <w:numFmt w:val="bullet"/>
      <w:lvlText w:val="•"/>
      <w:lvlJc w:val="left"/>
      <w:pPr>
        <w:tabs>
          <w:tab w:val="num" w:pos="2880"/>
        </w:tabs>
        <w:ind w:left="2880" w:hanging="360"/>
      </w:pPr>
      <w:rPr>
        <w:rFonts w:ascii="Times New Roman" w:hAnsi="Times New Roman" w:hint="default"/>
      </w:rPr>
    </w:lvl>
    <w:lvl w:ilvl="4" w:tplc="33743EFA" w:tentative="1">
      <w:start w:val="1"/>
      <w:numFmt w:val="bullet"/>
      <w:lvlText w:val="•"/>
      <w:lvlJc w:val="left"/>
      <w:pPr>
        <w:tabs>
          <w:tab w:val="num" w:pos="3600"/>
        </w:tabs>
        <w:ind w:left="3600" w:hanging="360"/>
      </w:pPr>
      <w:rPr>
        <w:rFonts w:ascii="Times New Roman" w:hAnsi="Times New Roman" w:hint="default"/>
      </w:rPr>
    </w:lvl>
    <w:lvl w:ilvl="5" w:tplc="4FD28F04" w:tentative="1">
      <w:start w:val="1"/>
      <w:numFmt w:val="bullet"/>
      <w:lvlText w:val="•"/>
      <w:lvlJc w:val="left"/>
      <w:pPr>
        <w:tabs>
          <w:tab w:val="num" w:pos="4320"/>
        </w:tabs>
        <w:ind w:left="4320" w:hanging="360"/>
      </w:pPr>
      <w:rPr>
        <w:rFonts w:ascii="Times New Roman" w:hAnsi="Times New Roman" w:hint="default"/>
      </w:rPr>
    </w:lvl>
    <w:lvl w:ilvl="6" w:tplc="060C62DA" w:tentative="1">
      <w:start w:val="1"/>
      <w:numFmt w:val="bullet"/>
      <w:lvlText w:val="•"/>
      <w:lvlJc w:val="left"/>
      <w:pPr>
        <w:tabs>
          <w:tab w:val="num" w:pos="5040"/>
        </w:tabs>
        <w:ind w:left="5040" w:hanging="360"/>
      </w:pPr>
      <w:rPr>
        <w:rFonts w:ascii="Times New Roman" w:hAnsi="Times New Roman" w:hint="default"/>
      </w:rPr>
    </w:lvl>
    <w:lvl w:ilvl="7" w:tplc="D01E9DFC" w:tentative="1">
      <w:start w:val="1"/>
      <w:numFmt w:val="bullet"/>
      <w:lvlText w:val="•"/>
      <w:lvlJc w:val="left"/>
      <w:pPr>
        <w:tabs>
          <w:tab w:val="num" w:pos="5760"/>
        </w:tabs>
        <w:ind w:left="5760" w:hanging="360"/>
      </w:pPr>
      <w:rPr>
        <w:rFonts w:ascii="Times New Roman" w:hAnsi="Times New Roman" w:hint="default"/>
      </w:rPr>
    </w:lvl>
    <w:lvl w:ilvl="8" w:tplc="418AB022"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77B24441"/>
    <w:multiLevelType w:val="hybridMultilevel"/>
    <w:tmpl w:val="69CE9DEC"/>
    <w:lvl w:ilvl="0" w:tplc="CD9C8AB6">
      <w:start w:val="1"/>
      <w:numFmt w:val="bullet"/>
      <w:lvlText w:val="•"/>
      <w:lvlJc w:val="left"/>
      <w:pPr>
        <w:tabs>
          <w:tab w:val="num" w:pos="360"/>
        </w:tabs>
        <w:ind w:left="360" w:hanging="360"/>
      </w:pPr>
      <w:rPr>
        <w:rFonts w:ascii="Times New Roman" w:hAnsi="Times New Roman" w:cs="Times New Roman" w:hint="default"/>
      </w:rPr>
    </w:lvl>
    <w:lvl w:ilvl="1" w:tplc="E7BE25DE">
      <w:start w:val="1"/>
      <w:numFmt w:val="bullet"/>
      <w:lvlText w:val="•"/>
      <w:lvlJc w:val="left"/>
      <w:pPr>
        <w:tabs>
          <w:tab w:val="num" w:pos="1080"/>
        </w:tabs>
        <w:ind w:left="1080" w:hanging="360"/>
      </w:pPr>
      <w:rPr>
        <w:rFonts w:ascii="Times New Roman" w:hAnsi="Times New Roman" w:cs="Times New Roman" w:hint="default"/>
      </w:rPr>
    </w:lvl>
    <w:lvl w:ilvl="2" w:tplc="08B2144C">
      <w:start w:val="1"/>
      <w:numFmt w:val="bullet"/>
      <w:lvlText w:val="•"/>
      <w:lvlJc w:val="left"/>
      <w:pPr>
        <w:tabs>
          <w:tab w:val="num" w:pos="1800"/>
        </w:tabs>
        <w:ind w:left="1800" w:hanging="360"/>
      </w:pPr>
      <w:rPr>
        <w:rFonts w:ascii="Times New Roman" w:hAnsi="Times New Roman" w:cs="Times New Roman" w:hint="default"/>
      </w:rPr>
    </w:lvl>
    <w:lvl w:ilvl="3" w:tplc="E8EAD584">
      <w:start w:val="1"/>
      <w:numFmt w:val="bullet"/>
      <w:lvlText w:val="•"/>
      <w:lvlJc w:val="left"/>
      <w:pPr>
        <w:tabs>
          <w:tab w:val="num" w:pos="2520"/>
        </w:tabs>
        <w:ind w:left="2520" w:hanging="360"/>
      </w:pPr>
      <w:rPr>
        <w:rFonts w:ascii="Times New Roman" w:hAnsi="Times New Roman" w:cs="Times New Roman" w:hint="default"/>
      </w:rPr>
    </w:lvl>
    <w:lvl w:ilvl="4" w:tplc="E198244C">
      <w:start w:val="1"/>
      <w:numFmt w:val="bullet"/>
      <w:lvlText w:val="•"/>
      <w:lvlJc w:val="left"/>
      <w:pPr>
        <w:tabs>
          <w:tab w:val="num" w:pos="3240"/>
        </w:tabs>
        <w:ind w:left="3240" w:hanging="360"/>
      </w:pPr>
      <w:rPr>
        <w:rFonts w:ascii="Times New Roman" w:hAnsi="Times New Roman" w:cs="Times New Roman" w:hint="default"/>
      </w:rPr>
    </w:lvl>
    <w:lvl w:ilvl="5" w:tplc="0008A350">
      <w:start w:val="1"/>
      <w:numFmt w:val="bullet"/>
      <w:lvlText w:val="•"/>
      <w:lvlJc w:val="left"/>
      <w:pPr>
        <w:tabs>
          <w:tab w:val="num" w:pos="3960"/>
        </w:tabs>
        <w:ind w:left="3960" w:hanging="360"/>
      </w:pPr>
      <w:rPr>
        <w:rFonts w:ascii="Times New Roman" w:hAnsi="Times New Roman" w:cs="Times New Roman" w:hint="default"/>
      </w:rPr>
    </w:lvl>
    <w:lvl w:ilvl="6" w:tplc="DC5A16F0">
      <w:start w:val="1"/>
      <w:numFmt w:val="bullet"/>
      <w:lvlText w:val="•"/>
      <w:lvlJc w:val="left"/>
      <w:pPr>
        <w:tabs>
          <w:tab w:val="num" w:pos="4680"/>
        </w:tabs>
        <w:ind w:left="4680" w:hanging="360"/>
      </w:pPr>
      <w:rPr>
        <w:rFonts w:ascii="Times New Roman" w:hAnsi="Times New Roman" w:cs="Times New Roman" w:hint="default"/>
      </w:rPr>
    </w:lvl>
    <w:lvl w:ilvl="7" w:tplc="56C6489C">
      <w:start w:val="1"/>
      <w:numFmt w:val="bullet"/>
      <w:lvlText w:val="•"/>
      <w:lvlJc w:val="left"/>
      <w:pPr>
        <w:tabs>
          <w:tab w:val="num" w:pos="5400"/>
        </w:tabs>
        <w:ind w:left="5400" w:hanging="360"/>
      </w:pPr>
      <w:rPr>
        <w:rFonts w:ascii="Times New Roman" w:hAnsi="Times New Roman" w:cs="Times New Roman" w:hint="default"/>
      </w:rPr>
    </w:lvl>
    <w:lvl w:ilvl="8" w:tplc="E9BC6396">
      <w:start w:val="1"/>
      <w:numFmt w:val="bullet"/>
      <w:lvlText w:val="•"/>
      <w:lvlJc w:val="left"/>
      <w:pPr>
        <w:tabs>
          <w:tab w:val="num" w:pos="6120"/>
        </w:tabs>
        <w:ind w:left="6120" w:hanging="360"/>
      </w:pPr>
      <w:rPr>
        <w:rFonts w:ascii="Times New Roman" w:hAnsi="Times New Roman" w:cs="Times New Roman" w:hint="default"/>
      </w:rPr>
    </w:lvl>
  </w:abstractNum>
  <w:abstractNum w:abstractNumId="11" w15:restartNumberingAfterBreak="0">
    <w:nsid w:val="787D2A58"/>
    <w:multiLevelType w:val="hybridMultilevel"/>
    <w:tmpl w:val="4CE2F052"/>
    <w:lvl w:ilvl="0" w:tplc="1AC09B24">
      <w:start w:val="1"/>
      <w:numFmt w:val="bullet"/>
      <w:lvlText w:val="•"/>
      <w:lvlJc w:val="left"/>
      <w:pPr>
        <w:tabs>
          <w:tab w:val="num" w:pos="720"/>
        </w:tabs>
        <w:ind w:left="720" w:hanging="360"/>
      </w:pPr>
      <w:rPr>
        <w:rFonts w:ascii="Times New Roman" w:hAnsi="Times New Roman" w:hint="default"/>
      </w:rPr>
    </w:lvl>
    <w:lvl w:ilvl="1" w:tplc="44BA281C">
      <w:start w:val="25"/>
      <w:numFmt w:val="bullet"/>
      <w:lvlText w:val="–"/>
      <w:lvlJc w:val="left"/>
      <w:pPr>
        <w:tabs>
          <w:tab w:val="num" w:pos="1440"/>
        </w:tabs>
        <w:ind w:left="1440" w:hanging="360"/>
      </w:pPr>
      <w:rPr>
        <w:rFonts w:ascii="Times New Roman" w:hAnsi="Times New Roman" w:hint="default"/>
      </w:rPr>
    </w:lvl>
    <w:lvl w:ilvl="2" w:tplc="42F2BAB8" w:tentative="1">
      <w:start w:val="1"/>
      <w:numFmt w:val="bullet"/>
      <w:lvlText w:val="•"/>
      <w:lvlJc w:val="left"/>
      <w:pPr>
        <w:tabs>
          <w:tab w:val="num" w:pos="2160"/>
        </w:tabs>
        <w:ind w:left="2160" w:hanging="360"/>
      </w:pPr>
      <w:rPr>
        <w:rFonts w:ascii="Times New Roman" w:hAnsi="Times New Roman" w:hint="default"/>
      </w:rPr>
    </w:lvl>
    <w:lvl w:ilvl="3" w:tplc="B44E9E70" w:tentative="1">
      <w:start w:val="1"/>
      <w:numFmt w:val="bullet"/>
      <w:lvlText w:val="•"/>
      <w:lvlJc w:val="left"/>
      <w:pPr>
        <w:tabs>
          <w:tab w:val="num" w:pos="2880"/>
        </w:tabs>
        <w:ind w:left="2880" w:hanging="360"/>
      </w:pPr>
      <w:rPr>
        <w:rFonts w:ascii="Times New Roman" w:hAnsi="Times New Roman" w:hint="default"/>
      </w:rPr>
    </w:lvl>
    <w:lvl w:ilvl="4" w:tplc="BE10FE30" w:tentative="1">
      <w:start w:val="1"/>
      <w:numFmt w:val="bullet"/>
      <w:lvlText w:val="•"/>
      <w:lvlJc w:val="left"/>
      <w:pPr>
        <w:tabs>
          <w:tab w:val="num" w:pos="3600"/>
        </w:tabs>
        <w:ind w:left="3600" w:hanging="360"/>
      </w:pPr>
      <w:rPr>
        <w:rFonts w:ascii="Times New Roman" w:hAnsi="Times New Roman" w:hint="default"/>
      </w:rPr>
    </w:lvl>
    <w:lvl w:ilvl="5" w:tplc="30FE1084" w:tentative="1">
      <w:start w:val="1"/>
      <w:numFmt w:val="bullet"/>
      <w:lvlText w:val="•"/>
      <w:lvlJc w:val="left"/>
      <w:pPr>
        <w:tabs>
          <w:tab w:val="num" w:pos="4320"/>
        </w:tabs>
        <w:ind w:left="4320" w:hanging="360"/>
      </w:pPr>
      <w:rPr>
        <w:rFonts w:ascii="Times New Roman" w:hAnsi="Times New Roman" w:hint="default"/>
      </w:rPr>
    </w:lvl>
    <w:lvl w:ilvl="6" w:tplc="1040CA98" w:tentative="1">
      <w:start w:val="1"/>
      <w:numFmt w:val="bullet"/>
      <w:lvlText w:val="•"/>
      <w:lvlJc w:val="left"/>
      <w:pPr>
        <w:tabs>
          <w:tab w:val="num" w:pos="5040"/>
        </w:tabs>
        <w:ind w:left="5040" w:hanging="360"/>
      </w:pPr>
      <w:rPr>
        <w:rFonts w:ascii="Times New Roman" w:hAnsi="Times New Roman" w:hint="default"/>
      </w:rPr>
    </w:lvl>
    <w:lvl w:ilvl="7" w:tplc="A16E5FEA" w:tentative="1">
      <w:start w:val="1"/>
      <w:numFmt w:val="bullet"/>
      <w:lvlText w:val="•"/>
      <w:lvlJc w:val="left"/>
      <w:pPr>
        <w:tabs>
          <w:tab w:val="num" w:pos="5760"/>
        </w:tabs>
        <w:ind w:left="5760" w:hanging="360"/>
      </w:pPr>
      <w:rPr>
        <w:rFonts w:ascii="Times New Roman" w:hAnsi="Times New Roman" w:hint="default"/>
      </w:rPr>
    </w:lvl>
    <w:lvl w:ilvl="8" w:tplc="F1BA1B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7A9C12F4"/>
    <w:multiLevelType w:val="hybridMultilevel"/>
    <w:tmpl w:val="D436C8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7D83534A"/>
    <w:multiLevelType w:val="hybridMultilevel"/>
    <w:tmpl w:val="1B7A876C"/>
    <w:lvl w:ilvl="0" w:tplc="D452DFE6">
      <w:start w:val="1"/>
      <w:numFmt w:val="bullet"/>
      <w:lvlText w:val="•"/>
      <w:lvlJc w:val="left"/>
      <w:pPr>
        <w:tabs>
          <w:tab w:val="num" w:pos="720"/>
        </w:tabs>
        <w:ind w:left="720" w:hanging="360"/>
      </w:pPr>
      <w:rPr>
        <w:rFonts w:ascii="Times New Roman" w:hAnsi="Times New Roman" w:cs="Times New Roman" w:hint="default"/>
      </w:rPr>
    </w:lvl>
    <w:lvl w:ilvl="1" w:tplc="FDC0416C">
      <w:start w:val="1"/>
      <w:numFmt w:val="bullet"/>
      <w:lvlText w:val="•"/>
      <w:lvlJc w:val="left"/>
      <w:pPr>
        <w:tabs>
          <w:tab w:val="num" w:pos="1440"/>
        </w:tabs>
        <w:ind w:left="1440" w:hanging="360"/>
      </w:pPr>
      <w:rPr>
        <w:rFonts w:ascii="Times New Roman" w:hAnsi="Times New Roman" w:cs="Times New Roman" w:hint="default"/>
      </w:rPr>
    </w:lvl>
    <w:lvl w:ilvl="2" w:tplc="4810FB9C">
      <w:start w:val="1"/>
      <w:numFmt w:val="bullet"/>
      <w:lvlText w:val="•"/>
      <w:lvlJc w:val="left"/>
      <w:pPr>
        <w:tabs>
          <w:tab w:val="num" w:pos="2160"/>
        </w:tabs>
        <w:ind w:left="2160" w:hanging="360"/>
      </w:pPr>
      <w:rPr>
        <w:rFonts w:ascii="Times New Roman" w:hAnsi="Times New Roman" w:cs="Times New Roman" w:hint="default"/>
      </w:rPr>
    </w:lvl>
    <w:lvl w:ilvl="3" w:tplc="2D78C6E0">
      <w:start w:val="1"/>
      <w:numFmt w:val="bullet"/>
      <w:lvlText w:val="•"/>
      <w:lvlJc w:val="left"/>
      <w:pPr>
        <w:tabs>
          <w:tab w:val="num" w:pos="2880"/>
        </w:tabs>
        <w:ind w:left="2880" w:hanging="360"/>
      </w:pPr>
      <w:rPr>
        <w:rFonts w:ascii="Times New Roman" w:hAnsi="Times New Roman" w:cs="Times New Roman" w:hint="default"/>
      </w:rPr>
    </w:lvl>
    <w:lvl w:ilvl="4" w:tplc="1ED8AC7A">
      <w:start w:val="1"/>
      <w:numFmt w:val="bullet"/>
      <w:lvlText w:val="•"/>
      <w:lvlJc w:val="left"/>
      <w:pPr>
        <w:tabs>
          <w:tab w:val="num" w:pos="3600"/>
        </w:tabs>
        <w:ind w:left="3600" w:hanging="360"/>
      </w:pPr>
      <w:rPr>
        <w:rFonts w:ascii="Times New Roman" w:hAnsi="Times New Roman" w:cs="Times New Roman" w:hint="default"/>
      </w:rPr>
    </w:lvl>
    <w:lvl w:ilvl="5" w:tplc="633C7F0C">
      <w:start w:val="1"/>
      <w:numFmt w:val="bullet"/>
      <w:lvlText w:val="•"/>
      <w:lvlJc w:val="left"/>
      <w:pPr>
        <w:tabs>
          <w:tab w:val="num" w:pos="4320"/>
        </w:tabs>
        <w:ind w:left="4320" w:hanging="360"/>
      </w:pPr>
      <w:rPr>
        <w:rFonts w:ascii="Times New Roman" w:hAnsi="Times New Roman" w:cs="Times New Roman" w:hint="default"/>
      </w:rPr>
    </w:lvl>
    <w:lvl w:ilvl="6" w:tplc="69DECFF4">
      <w:start w:val="1"/>
      <w:numFmt w:val="bullet"/>
      <w:lvlText w:val="•"/>
      <w:lvlJc w:val="left"/>
      <w:pPr>
        <w:tabs>
          <w:tab w:val="num" w:pos="5040"/>
        </w:tabs>
        <w:ind w:left="5040" w:hanging="360"/>
      </w:pPr>
      <w:rPr>
        <w:rFonts w:ascii="Times New Roman" w:hAnsi="Times New Roman" w:cs="Times New Roman" w:hint="default"/>
      </w:rPr>
    </w:lvl>
    <w:lvl w:ilvl="7" w:tplc="739A35E8">
      <w:start w:val="1"/>
      <w:numFmt w:val="bullet"/>
      <w:lvlText w:val="•"/>
      <w:lvlJc w:val="left"/>
      <w:pPr>
        <w:tabs>
          <w:tab w:val="num" w:pos="5760"/>
        </w:tabs>
        <w:ind w:left="5760" w:hanging="360"/>
      </w:pPr>
      <w:rPr>
        <w:rFonts w:ascii="Times New Roman" w:hAnsi="Times New Roman" w:cs="Times New Roman" w:hint="default"/>
      </w:rPr>
    </w:lvl>
    <w:lvl w:ilvl="8" w:tplc="54FCA726">
      <w:start w:val="1"/>
      <w:numFmt w:val="bullet"/>
      <w:lvlText w:val="•"/>
      <w:lvlJc w:val="left"/>
      <w:pPr>
        <w:tabs>
          <w:tab w:val="num" w:pos="6480"/>
        </w:tabs>
        <w:ind w:left="6480" w:hanging="360"/>
      </w:pPr>
      <w:rPr>
        <w:rFonts w:ascii="Times New Roman" w:hAnsi="Times New Roman" w:cs="Times New Roman" w:hint="default"/>
      </w:rPr>
    </w:lvl>
  </w:abstractNum>
  <w:abstractNum w:abstractNumId="14" w15:restartNumberingAfterBreak="0">
    <w:nsid w:val="7F2F7378"/>
    <w:multiLevelType w:val="hybridMultilevel"/>
    <w:tmpl w:val="3BA0C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7"/>
  </w:num>
  <w:num w:numId="5">
    <w:abstractNumId w:val="11"/>
  </w:num>
  <w:num w:numId="6">
    <w:abstractNumId w:val="3"/>
  </w:num>
  <w:num w:numId="7">
    <w:abstractNumId w:val="9"/>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3"/>
  </w:num>
  <w:num w:numId="11">
    <w:abstractNumId w:val="6"/>
    <w:lvlOverride w:ilvl="0">
      <w:startOverride w:val="8"/>
    </w:lvlOverride>
    <w:lvlOverride w:ilvl="1">
      <w:startOverride w:val="3"/>
    </w:lvlOverride>
    <w:lvlOverride w:ilvl="2">
      <w:startOverride w:val="1"/>
    </w:lvlOverride>
    <w:lvlOverride w:ilvl="3">
      <w:startOverride w:val="2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
  </w:num>
  <w:num w:numId="14">
    <w:abstractNumId w:val="2"/>
  </w:num>
  <w:num w:numId="15">
    <w:abstractNumId w:val="5"/>
  </w:num>
  <w:num w:numId="16">
    <w:abstractNumId w:val="8"/>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nerjea, Raja">
    <w15:presenceInfo w15:providerId="AD" w15:userId="S-1-5-21-945540591-4024260831-3861152641-10886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11DE"/>
    <w:rsid w:val="00003ACB"/>
    <w:rsid w:val="00011009"/>
    <w:rsid w:val="00012150"/>
    <w:rsid w:val="00013ABD"/>
    <w:rsid w:val="00013C43"/>
    <w:rsid w:val="00015F03"/>
    <w:rsid w:val="00017517"/>
    <w:rsid w:val="00017B78"/>
    <w:rsid w:val="00021FBC"/>
    <w:rsid w:val="0002639C"/>
    <w:rsid w:val="000266E7"/>
    <w:rsid w:val="0003211C"/>
    <w:rsid w:val="00032E02"/>
    <w:rsid w:val="000359C1"/>
    <w:rsid w:val="0003628E"/>
    <w:rsid w:val="0003647B"/>
    <w:rsid w:val="00041CE2"/>
    <w:rsid w:val="00042283"/>
    <w:rsid w:val="00043A2B"/>
    <w:rsid w:val="00044F0F"/>
    <w:rsid w:val="00047DDD"/>
    <w:rsid w:val="00047FBA"/>
    <w:rsid w:val="00050665"/>
    <w:rsid w:val="000509C1"/>
    <w:rsid w:val="00050BE8"/>
    <w:rsid w:val="00050DF7"/>
    <w:rsid w:val="000513BD"/>
    <w:rsid w:val="00051571"/>
    <w:rsid w:val="00053715"/>
    <w:rsid w:val="00055361"/>
    <w:rsid w:val="00056064"/>
    <w:rsid w:val="00057544"/>
    <w:rsid w:val="00057931"/>
    <w:rsid w:val="00057981"/>
    <w:rsid w:val="000653AF"/>
    <w:rsid w:val="00071B75"/>
    <w:rsid w:val="00074099"/>
    <w:rsid w:val="00074294"/>
    <w:rsid w:val="00081DB2"/>
    <w:rsid w:val="00082AE9"/>
    <w:rsid w:val="000840D0"/>
    <w:rsid w:val="00084AD1"/>
    <w:rsid w:val="00085C91"/>
    <w:rsid w:val="000863DA"/>
    <w:rsid w:val="00086463"/>
    <w:rsid w:val="000924AE"/>
    <w:rsid w:val="00093E53"/>
    <w:rsid w:val="000958CD"/>
    <w:rsid w:val="000971EA"/>
    <w:rsid w:val="000977BD"/>
    <w:rsid w:val="000A04E6"/>
    <w:rsid w:val="000A2FF1"/>
    <w:rsid w:val="000A365F"/>
    <w:rsid w:val="000A6729"/>
    <w:rsid w:val="000A764C"/>
    <w:rsid w:val="000B0761"/>
    <w:rsid w:val="000B088E"/>
    <w:rsid w:val="000B0B24"/>
    <w:rsid w:val="000B490B"/>
    <w:rsid w:val="000B4A3A"/>
    <w:rsid w:val="000B7F08"/>
    <w:rsid w:val="000C285F"/>
    <w:rsid w:val="000C5A1D"/>
    <w:rsid w:val="000D11B6"/>
    <w:rsid w:val="000D180D"/>
    <w:rsid w:val="000D3B65"/>
    <w:rsid w:val="000D43F8"/>
    <w:rsid w:val="000D4C9E"/>
    <w:rsid w:val="000E151D"/>
    <w:rsid w:val="000E67E6"/>
    <w:rsid w:val="000F1E06"/>
    <w:rsid w:val="000F5794"/>
    <w:rsid w:val="000F5A3C"/>
    <w:rsid w:val="000F61F4"/>
    <w:rsid w:val="000F7452"/>
    <w:rsid w:val="001004D3"/>
    <w:rsid w:val="00104337"/>
    <w:rsid w:val="001046F3"/>
    <w:rsid w:val="00107B4D"/>
    <w:rsid w:val="00107B60"/>
    <w:rsid w:val="001108F8"/>
    <w:rsid w:val="00112E2A"/>
    <w:rsid w:val="00113B7E"/>
    <w:rsid w:val="001176B1"/>
    <w:rsid w:val="00120580"/>
    <w:rsid w:val="00123361"/>
    <w:rsid w:val="00126F7A"/>
    <w:rsid w:val="00127344"/>
    <w:rsid w:val="0013004F"/>
    <w:rsid w:val="00130286"/>
    <w:rsid w:val="001324C2"/>
    <w:rsid w:val="00133C09"/>
    <w:rsid w:val="00135192"/>
    <w:rsid w:val="00135B34"/>
    <w:rsid w:val="001415BF"/>
    <w:rsid w:val="001435C1"/>
    <w:rsid w:val="00144127"/>
    <w:rsid w:val="001469FB"/>
    <w:rsid w:val="001472D4"/>
    <w:rsid w:val="001502CE"/>
    <w:rsid w:val="001503CF"/>
    <w:rsid w:val="00152467"/>
    <w:rsid w:val="001542ED"/>
    <w:rsid w:val="001547A8"/>
    <w:rsid w:val="001556E8"/>
    <w:rsid w:val="00156787"/>
    <w:rsid w:val="0015680F"/>
    <w:rsid w:val="00160192"/>
    <w:rsid w:val="00160619"/>
    <w:rsid w:val="00163F16"/>
    <w:rsid w:val="00165886"/>
    <w:rsid w:val="00172460"/>
    <w:rsid w:val="001738A3"/>
    <w:rsid w:val="00174970"/>
    <w:rsid w:val="00175B26"/>
    <w:rsid w:val="00181978"/>
    <w:rsid w:val="0018245B"/>
    <w:rsid w:val="00183394"/>
    <w:rsid w:val="001850ED"/>
    <w:rsid w:val="00193996"/>
    <w:rsid w:val="0019712F"/>
    <w:rsid w:val="00197E4A"/>
    <w:rsid w:val="001A0132"/>
    <w:rsid w:val="001A2B00"/>
    <w:rsid w:val="001A5226"/>
    <w:rsid w:val="001B02FA"/>
    <w:rsid w:val="001B217E"/>
    <w:rsid w:val="001B2BCE"/>
    <w:rsid w:val="001D25A0"/>
    <w:rsid w:val="001D3204"/>
    <w:rsid w:val="001D4CD9"/>
    <w:rsid w:val="001D585F"/>
    <w:rsid w:val="001D6175"/>
    <w:rsid w:val="001D723B"/>
    <w:rsid w:val="001E3BE4"/>
    <w:rsid w:val="001E47B8"/>
    <w:rsid w:val="001F376F"/>
    <w:rsid w:val="001F5A28"/>
    <w:rsid w:val="0020389D"/>
    <w:rsid w:val="00211216"/>
    <w:rsid w:val="002126A1"/>
    <w:rsid w:val="00212EC4"/>
    <w:rsid w:val="00214C65"/>
    <w:rsid w:val="00221DF8"/>
    <w:rsid w:val="00223FAD"/>
    <w:rsid w:val="002248B1"/>
    <w:rsid w:val="00224FAA"/>
    <w:rsid w:val="0022565E"/>
    <w:rsid w:val="00227DFB"/>
    <w:rsid w:val="00230E7B"/>
    <w:rsid w:val="002321DA"/>
    <w:rsid w:val="002322EB"/>
    <w:rsid w:val="00233F21"/>
    <w:rsid w:val="00234528"/>
    <w:rsid w:val="00234E34"/>
    <w:rsid w:val="0023552D"/>
    <w:rsid w:val="002360E0"/>
    <w:rsid w:val="002404FA"/>
    <w:rsid w:val="00244FE5"/>
    <w:rsid w:val="00246562"/>
    <w:rsid w:val="00250C8A"/>
    <w:rsid w:val="0025369B"/>
    <w:rsid w:val="002545C3"/>
    <w:rsid w:val="002600EB"/>
    <w:rsid w:val="00260937"/>
    <w:rsid w:val="00260F6A"/>
    <w:rsid w:val="0026301F"/>
    <w:rsid w:val="00264D47"/>
    <w:rsid w:val="00267489"/>
    <w:rsid w:val="00275C7B"/>
    <w:rsid w:val="00276064"/>
    <w:rsid w:val="0027674F"/>
    <w:rsid w:val="00277873"/>
    <w:rsid w:val="00277A9A"/>
    <w:rsid w:val="002812A7"/>
    <w:rsid w:val="00282573"/>
    <w:rsid w:val="002836D0"/>
    <w:rsid w:val="0028670D"/>
    <w:rsid w:val="0029020B"/>
    <w:rsid w:val="002907EE"/>
    <w:rsid w:val="002917A7"/>
    <w:rsid w:val="00296531"/>
    <w:rsid w:val="002974BC"/>
    <w:rsid w:val="002A6FE1"/>
    <w:rsid w:val="002A7A48"/>
    <w:rsid w:val="002B1ACA"/>
    <w:rsid w:val="002B3A59"/>
    <w:rsid w:val="002B58CB"/>
    <w:rsid w:val="002C1AFC"/>
    <w:rsid w:val="002C446A"/>
    <w:rsid w:val="002D2D96"/>
    <w:rsid w:val="002D441A"/>
    <w:rsid w:val="002D44BE"/>
    <w:rsid w:val="002D4CBF"/>
    <w:rsid w:val="002D5907"/>
    <w:rsid w:val="002E1255"/>
    <w:rsid w:val="002E27A4"/>
    <w:rsid w:val="002E2DC2"/>
    <w:rsid w:val="002E5287"/>
    <w:rsid w:val="002E58AC"/>
    <w:rsid w:val="002E71FC"/>
    <w:rsid w:val="002E7A28"/>
    <w:rsid w:val="002F272A"/>
    <w:rsid w:val="002F2D4F"/>
    <w:rsid w:val="002F5C7B"/>
    <w:rsid w:val="002F793E"/>
    <w:rsid w:val="00301237"/>
    <w:rsid w:val="0030326D"/>
    <w:rsid w:val="003044AC"/>
    <w:rsid w:val="00305B68"/>
    <w:rsid w:val="003065F6"/>
    <w:rsid w:val="00311BC7"/>
    <w:rsid w:val="00312897"/>
    <w:rsid w:val="00315084"/>
    <w:rsid w:val="00317E81"/>
    <w:rsid w:val="00326D9A"/>
    <w:rsid w:val="00327E24"/>
    <w:rsid w:val="0033024A"/>
    <w:rsid w:val="0033436F"/>
    <w:rsid w:val="003361D2"/>
    <w:rsid w:val="00343A70"/>
    <w:rsid w:val="0034620C"/>
    <w:rsid w:val="00346714"/>
    <w:rsid w:val="003467AC"/>
    <w:rsid w:val="003478AD"/>
    <w:rsid w:val="00350E62"/>
    <w:rsid w:val="00360C64"/>
    <w:rsid w:val="00361221"/>
    <w:rsid w:val="0036165C"/>
    <w:rsid w:val="00361A7D"/>
    <w:rsid w:val="00370D13"/>
    <w:rsid w:val="00373CC1"/>
    <w:rsid w:val="00375457"/>
    <w:rsid w:val="00375604"/>
    <w:rsid w:val="00375F40"/>
    <w:rsid w:val="0037683B"/>
    <w:rsid w:val="00377BA5"/>
    <w:rsid w:val="003817BE"/>
    <w:rsid w:val="00382B10"/>
    <w:rsid w:val="003839B8"/>
    <w:rsid w:val="0038640A"/>
    <w:rsid w:val="00392A99"/>
    <w:rsid w:val="0039564A"/>
    <w:rsid w:val="003A14E7"/>
    <w:rsid w:val="003A2858"/>
    <w:rsid w:val="003A42E0"/>
    <w:rsid w:val="003A74B1"/>
    <w:rsid w:val="003A7B80"/>
    <w:rsid w:val="003B3CF5"/>
    <w:rsid w:val="003B4F7E"/>
    <w:rsid w:val="003B7FE9"/>
    <w:rsid w:val="003C1BDC"/>
    <w:rsid w:val="003C292F"/>
    <w:rsid w:val="003C3215"/>
    <w:rsid w:val="003D2021"/>
    <w:rsid w:val="003D66D1"/>
    <w:rsid w:val="003D6E7F"/>
    <w:rsid w:val="003E1F58"/>
    <w:rsid w:val="003E4185"/>
    <w:rsid w:val="003E49B0"/>
    <w:rsid w:val="003E612A"/>
    <w:rsid w:val="003E6745"/>
    <w:rsid w:val="003F3E21"/>
    <w:rsid w:val="003F5749"/>
    <w:rsid w:val="00400943"/>
    <w:rsid w:val="00402260"/>
    <w:rsid w:val="00403B31"/>
    <w:rsid w:val="00403E81"/>
    <w:rsid w:val="004061C7"/>
    <w:rsid w:val="004066FA"/>
    <w:rsid w:val="00414539"/>
    <w:rsid w:val="00415209"/>
    <w:rsid w:val="00415514"/>
    <w:rsid w:val="00417271"/>
    <w:rsid w:val="0042009A"/>
    <w:rsid w:val="004222E0"/>
    <w:rsid w:val="00423877"/>
    <w:rsid w:val="00424110"/>
    <w:rsid w:val="004242AC"/>
    <w:rsid w:val="00424588"/>
    <w:rsid w:val="00425E29"/>
    <w:rsid w:val="00426089"/>
    <w:rsid w:val="00431DA6"/>
    <w:rsid w:val="0043535E"/>
    <w:rsid w:val="00441E7C"/>
    <w:rsid w:val="00441EEC"/>
    <w:rsid w:val="00442037"/>
    <w:rsid w:val="004427B8"/>
    <w:rsid w:val="00442A1F"/>
    <w:rsid w:val="00442AB9"/>
    <w:rsid w:val="004465F3"/>
    <w:rsid w:val="00446628"/>
    <w:rsid w:val="00447FB4"/>
    <w:rsid w:val="004547AF"/>
    <w:rsid w:val="00455675"/>
    <w:rsid w:val="00456C11"/>
    <w:rsid w:val="004675B6"/>
    <w:rsid w:val="0047110F"/>
    <w:rsid w:val="0047111F"/>
    <w:rsid w:val="0047140F"/>
    <w:rsid w:val="00472CF7"/>
    <w:rsid w:val="00472D54"/>
    <w:rsid w:val="00475257"/>
    <w:rsid w:val="00477B34"/>
    <w:rsid w:val="00477E13"/>
    <w:rsid w:val="00481250"/>
    <w:rsid w:val="00481E33"/>
    <w:rsid w:val="00482864"/>
    <w:rsid w:val="00486994"/>
    <w:rsid w:val="00490F85"/>
    <w:rsid w:val="00496EA5"/>
    <w:rsid w:val="004A1196"/>
    <w:rsid w:val="004A23F2"/>
    <w:rsid w:val="004A35AB"/>
    <w:rsid w:val="004A40B7"/>
    <w:rsid w:val="004A4FAA"/>
    <w:rsid w:val="004A66D0"/>
    <w:rsid w:val="004A6910"/>
    <w:rsid w:val="004B08C7"/>
    <w:rsid w:val="004B2B82"/>
    <w:rsid w:val="004C0C4E"/>
    <w:rsid w:val="004C133A"/>
    <w:rsid w:val="004C17E4"/>
    <w:rsid w:val="004C3D5C"/>
    <w:rsid w:val="004C4208"/>
    <w:rsid w:val="004C69B5"/>
    <w:rsid w:val="004C7392"/>
    <w:rsid w:val="004D1A49"/>
    <w:rsid w:val="004D26B9"/>
    <w:rsid w:val="004D2893"/>
    <w:rsid w:val="004D31C9"/>
    <w:rsid w:val="004D5005"/>
    <w:rsid w:val="004D536D"/>
    <w:rsid w:val="004D578D"/>
    <w:rsid w:val="004D58C9"/>
    <w:rsid w:val="004E1A38"/>
    <w:rsid w:val="004E1A97"/>
    <w:rsid w:val="004F0D8B"/>
    <w:rsid w:val="004F23DC"/>
    <w:rsid w:val="004F344A"/>
    <w:rsid w:val="004F42A4"/>
    <w:rsid w:val="004F6AFF"/>
    <w:rsid w:val="004F7ACE"/>
    <w:rsid w:val="0050070B"/>
    <w:rsid w:val="00502B25"/>
    <w:rsid w:val="00506864"/>
    <w:rsid w:val="005108BF"/>
    <w:rsid w:val="00510FF3"/>
    <w:rsid w:val="00511421"/>
    <w:rsid w:val="0051324F"/>
    <w:rsid w:val="0051368F"/>
    <w:rsid w:val="005164D7"/>
    <w:rsid w:val="00516A55"/>
    <w:rsid w:val="005206B5"/>
    <w:rsid w:val="005234B0"/>
    <w:rsid w:val="005267E4"/>
    <w:rsid w:val="00526D33"/>
    <w:rsid w:val="00527100"/>
    <w:rsid w:val="005313BD"/>
    <w:rsid w:val="00531BCF"/>
    <w:rsid w:val="0053271D"/>
    <w:rsid w:val="0053288C"/>
    <w:rsid w:val="00533027"/>
    <w:rsid w:val="00537BD7"/>
    <w:rsid w:val="00541F1E"/>
    <w:rsid w:val="005423A3"/>
    <w:rsid w:val="00542A71"/>
    <w:rsid w:val="00542EB6"/>
    <w:rsid w:val="0054743D"/>
    <w:rsid w:val="00547756"/>
    <w:rsid w:val="00547AEE"/>
    <w:rsid w:val="005500DD"/>
    <w:rsid w:val="00552778"/>
    <w:rsid w:val="005546A8"/>
    <w:rsid w:val="005555E4"/>
    <w:rsid w:val="00555978"/>
    <w:rsid w:val="00560867"/>
    <w:rsid w:val="00564656"/>
    <w:rsid w:val="005666D9"/>
    <w:rsid w:val="00566705"/>
    <w:rsid w:val="00566D11"/>
    <w:rsid w:val="0056750B"/>
    <w:rsid w:val="00572EF2"/>
    <w:rsid w:val="005748AB"/>
    <w:rsid w:val="0057495D"/>
    <w:rsid w:val="00577F01"/>
    <w:rsid w:val="005800F9"/>
    <w:rsid w:val="00585E89"/>
    <w:rsid w:val="00590896"/>
    <w:rsid w:val="005915A7"/>
    <w:rsid w:val="0059503B"/>
    <w:rsid w:val="00596F7C"/>
    <w:rsid w:val="005A0ED7"/>
    <w:rsid w:val="005A0FA8"/>
    <w:rsid w:val="005A232A"/>
    <w:rsid w:val="005A25F3"/>
    <w:rsid w:val="005A3964"/>
    <w:rsid w:val="005A7DC3"/>
    <w:rsid w:val="005B0264"/>
    <w:rsid w:val="005B392B"/>
    <w:rsid w:val="005B3B31"/>
    <w:rsid w:val="005B41D9"/>
    <w:rsid w:val="005B47CB"/>
    <w:rsid w:val="005B607D"/>
    <w:rsid w:val="005C004F"/>
    <w:rsid w:val="005C0130"/>
    <w:rsid w:val="005C03FC"/>
    <w:rsid w:val="005C1214"/>
    <w:rsid w:val="005C46A3"/>
    <w:rsid w:val="005D16E9"/>
    <w:rsid w:val="005D3FAF"/>
    <w:rsid w:val="005D4208"/>
    <w:rsid w:val="005D7724"/>
    <w:rsid w:val="005D7D41"/>
    <w:rsid w:val="005D7E4F"/>
    <w:rsid w:val="005E1035"/>
    <w:rsid w:val="005E3215"/>
    <w:rsid w:val="005E3477"/>
    <w:rsid w:val="005E3A8F"/>
    <w:rsid w:val="005E3E6C"/>
    <w:rsid w:val="005E42F4"/>
    <w:rsid w:val="005E4924"/>
    <w:rsid w:val="005E4AB4"/>
    <w:rsid w:val="005E7FCE"/>
    <w:rsid w:val="005F3277"/>
    <w:rsid w:val="005F4E9B"/>
    <w:rsid w:val="005F6434"/>
    <w:rsid w:val="005F71F9"/>
    <w:rsid w:val="00601139"/>
    <w:rsid w:val="0060160F"/>
    <w:rsid w:val="00601B3E"/>
    <w:rsid w:val="0060347D"/>
    <w:rsid w:val="00603D8D"/>
    <w:rsid w:val="00603E59"/>
    <w:rsid w:val="0060638A"/>
    <w:rsid w:val="00606E4F"/>
    <w:rsid w:val="00610F5D"/>
    <w:rsid w:val="00613398"/>
    <w:rsid w:val="006171D0"/>
    <w:rsid w:val="006176F4"/>
    <w:rsid w:val="006179ED"/>
    <w:rsid w:val="0062440B"/>
    <w:rsid w:val="0062640B"/>
    <w:rsid w:val="00626AB3"/>
    <w:rsid w:val="00631502"/>
    <w:rsid w:val="00631808"/>
    <w:rsid w:val="00632143"/>
    <w:rsid w:val="00634189"/>
    <w:rsid w:val="00634FA1"/>
    <w:rsid w:val="00640FBB"/>
    <w:rsid w:val="0064334D"/>
    <w:rsid w:val="0064706A"/>
    <w:rsid w:val="006501FD"/>
    <w:rsid w:val="00650603"/>
    <w:rsid w:val="006516C5"/>
    <w:rsid w:val="0065185D"/>
    <w:rsid w:val="00651A32"/>
    <w:rsid w:val="00652F7B"/>
    <w:rsid w:val="006539BB"/>
    <w:rsid w:val="00655423"/>
    <w:rsid w:val="00656E90"/>
    <w:rsid w:val="00663373"/>
    <w:rsid w:val="006644A7"/>
    <w:rsid w:val="00664B2C"/>
    <w:rsid w:val="006670DF"/>
    <w:rsid w:val="00677059"/>
    <w:rsid w:val="00680C4F"/>
    <w:rsid w:val="00681FAF"/>
    <w:rsid w:val="0068272D"/>
    <w:rsid w:val="00682C6D"/>
    <w:rsid w:val="00683F6F"/>
    <w:rsid w:val="00684440"/>
    <w:rsid w:val="006867D6"/>
    <w:rsid w:val="00690B22"/>
    <w:rsid w:val="00690E04"/>
    <w:rsid w:val="0069276C"/>
    <w:rsid w:val="00693A83"/>
    <w:rsid w:val="00694CC1"/>
    <w:rsid w:val="00694F80"/>
    <w:rsid w:val="006960A7"/>
    <w:rsid w:val="006A1568"/>
    <w:rsid w:val="006A1600"/>
    <w:rsid w:val="006A23E8"/>
    <w:rsid w:val="006B1595"/>
    <w:rsid w:val="006B16CD"/>
    <w:rsid w:val="006B1B2A"/>
    <w:rsid w:val="006B2048"/>
    <w:rsid w:val="006B204F"/>
    <w:rsid w:val="006B366B"/>
    <w:rsid w:val="006B6E1A"/>
    <w:rsid w:val="006B6F80"/>
    <w:rsid w:val="006C0727"/>
    <w:rsid w:val="006C2BA6"/>
    <w:rsid w:val="006D04F4"/>
    <w:rsid w:val="006D25FA"/>
    <w:rsid w:val="006D43A9"/>
    <w:rsid w:val="006D61F5"/>
    <w:rsid w:val="006E145F"/>
    <w:rsid w:val="006F2890"/>
    <w:rsid w:val="006F4178"/>
    <w:rsid w:val="006F4200"/>
    <w:rsid w:val="006F7D0B"/>
    <w:rsid w:val="00700B6A"/>
    <w:rsid w:val="0070145E"/>
    <w:rsid w:val="00704203"/>
    <w:rsid w:val="00704746"/>
    <w:rsid w:val="007103AE"/>
    <w:rsid w:val="00710500"/>
    <w:rsid w:val="00713B3F"/>
    <w:rsid w:val="00717FF4"/>
    <w:rsid w:val="007207AE"/>
    <w:rsid w:val="0072189A"/>
    <w:rsid w:val="00721E00"/>
    <w:rsid w:val="00730060"/>
    <w:rsid w:val="007305B7"/>
    <w:rsid w:val="00732A32"/>
    <w:rsid w:val="00734CE5"/>
    <w:rsid w:val="00737331"/>
    <w:rsid w:val="00737EDB"/>
    <w:rsid w:val="007411C6"/>
    <w:rsid w:val="00743D14"/>
    <w:rsid w:val="007443E1"/>
    <w:rsid w:val="00745712"/>
    <w:rsid w:val="007476DB"/>
    <w:rsid w:val="0075000A"/>
    <w:rsid w:val="00750BD5"/>
    <w:rsid w:val="00751017"/>
    <w:rsid w:val="0075223D"/>
    <w:rsid w:val="00754210"/>
    <w:rsid w:val="00757566"/>
    <w:rsid w:val="00757EC2"/>
    <w:rsid w:val="00757FE6"/>
    <w:rsid w:val="00760889"/>
    <w:rsid w:val="007614B6"/>
    <w:rsid w:val="00762A7D"/>
    <w:rsid w:val="00767F87"/>
    <w:rsid w:val="00770572"/>
    <w:rsid w:val="00777608"/>
    <w:rsid w:val="00780CFD"/>
    <w:rsid w:val="00781A65"/>
    <w:rsid w:val="00781A78"/>
    <w:rsid w:val="00785AC1"/>
    <w:rsid w:val="00785E93"/>
    <w:rsid w:val="007908AA"/>
    <w:rsid w:val="007920FA"/>
    <w:rsid w:val="007925C0"/>
    <w:rsid w:val="00792AA8"/>
    <w:rsid w:val="00793A62"/>
    <w:rsid w:val="007A0CF0"/>
    <w:rsid w:val="007A49CE"/>
    <w:rsid w:val="007A6041"/>
    <w:rsid w:val="007A636F"/>
    <w:rsid w:val="007A64F1"/>
    <w:rsid w:val="007A7186"/>
    <w:rsid w:val="007A7A91"/>
    <w:rsid w:val="007B409C"/>
    <w:rsid w:val="007B5FA5"/>
    <w:rsid w:val="007C0448"/>
    <w:rsid w:val="007C67E6"/>
    <w:rsid w:val="007D1702"/>
    <w:rsid w:val="007D3F71"/>
    <w:rsid w:val="007D49FE"/>
    <w:rsid w:val="007E039A"/>
    <w:rsid w:val="007E5FAF"/>
    <w:rsid w:val="00801C95"/>
    <w:rsid w:val="008023E1"/>
    <w:rsid w:val="008026FC"/>
    <w:rsid w:val="008050EC"/>
    <w:rsid w:val="00807234"/>
    <w:rsid w:val="008118B7"/>
    <w:rsid w:val="00813E38"/>
    <w:rsid w:val="00814D7A"/>
    <w:rsid w:val="008151DF"/>
    <w:rsid w:val="008168DF"/>
    <w:rsid w:val="008243BD"/>
    <w:rsid w:val="00827530"/>
    <w:rsid w:val="00827A6D"/>
    <w:rsid w:val="0083499A"/>
    <w:rsid w:val="00840049"/>
    <w:rsid w:val="008400CF"/>
    <w:rsid w:val="00842FAD"/>
    <w:rsid w:val="00843139"/>
    <w:rsid w:val="0084679F"/>
    <w:rsid w:val="0084798C"/>
    <w:rsid w:val="008510CD"/>
    <w:rsid w:val="00851A9D"/>
    <w:rsid w:val="00853538"/>
    <w:rsid w:val="008541E7"/>
    <w:rsid w:val="00854D93"/>
    <w:rsid w:val="00855146"/>
    <w:rsid w:val="00855A4E"/>
    <w:rsid w:val="00855F56"/>
    <w:rsid w:val="00856280"/>
    <w:rsid w:val="00856898"/>
    <w:rsid w:val="0085778D"/>
    <w:rsid w:val="008634DC"/>
    <w:rsid w:val="00867F0A"/>
    <w:rsid w:val="00877031"/>
    <w:rsid w:val="00880691"/>
    <w:rsid w:val="00885AE0"/>
    <w:rsid w:val="0088742C"/>
    <w:rsid w:val="0089013B"/>
    <w:rsid w:val="0089289E"/>
    <w:rsid w:val="00893069"/>
    <w:rsid w:val="008A35CA"/>
    <w:rsid w:val="008A4A8C"/>
    <w:rsid w:val="008A4DEB"/>
    <w:rsid w:val="008A5FF8"/>
    <w:rsid w:val="008A7651"/>
    <w:rsid w:val="008A7D82"/>
    <w:rsid w:val="008B1844"/>
    <w:rsid w:val="008B1DA0"/>
    <w:rsid w:val="008B22D7"/>
    <w:rsid w:val="008B64AA"/>
    <w:rsid w:val="008C00F1"/>
    <w:rsid w:val="008C042B"/>
    <w:rsid w:val="008C15B5"/>
    <w:rsid w:val="008C3766"/>
    <w:rsid w:val="008C3EBD"/>
    <w:rsid w:val="008C422F"/>
    <w:rsid w:val="008C4367"/>
    <w:rsid w:val="008C557D"/>
    <w:rsid w:val="008C6206"/>
    <w:rsid w:val="008C63DE"/>
    <w:rsid w:val="008C6B1F"/>
    <w:rsid w:val="008E5BD1"/>
    <w:rsid w:val="008F0825"/>
    <w:rsid w:val="008F1369"/>
    <w:rsid w:val="008F52D4"/>
    <w:rsid w:val="00900B66"/>
    <w:rsid w:val="00901DF7"/>
    <w:rsid w:val="009026B5"/>
    <w:rsid w:val="00902837"/>
    <w:rsid w:val="0090638E"/>
    <w:rsid w:val="0090644C"/>
    <w:rsid w:val="00906EB4"/>
    <w:rsid w:val="00907325"/>
    <w:rsid w:val="009226DA"/>
    <w:rsid w:val="00923439"/>
    <w:rsid w:val="009236FF"/>
    <w:rsid w:val="009239B8"/>
    <w:rsid w:val="0092467A"/>
    <w:rsid w:val="009247B1"/>
    <w:rsid w:val="00924879"/>
    <w:rsid w:val="00925BC7"/>
    <w:rsid w:val="009277B0"/>
    <w:rsid w:val="009315C2"/>
    <w:rsid w:val="00935DBA"/>
    <w:rsid w:val="00935F56"/>
    <w:rsid w:val="00943214"/>
    <w:rsid w:val="0094395A"/>
    <w:rsid w:val="00943B9A"/>
    <w:rsid w:val="00944135"/>
    <w:rsid w:val="00944811"/>
    <w:rsid w:val="00945E34"/>
    <w:rsid w:val="00947217"/>
    <w:rsid w:val="009473AA"/>
    <w:rsid w:val="009504DE"/>
    <w:rsid w:val="00953BBF"/>
    <w:rsid w:val="00954111"/>
    <w:rsid w:val="00954676"/>
    <w:rsid w:val="00957265"/>
    <w:rsid w:val="009619A7"/>
    <w:rsid w:val="00964FE7"/>
    <w:rsid w:val="00966F0E"/>
    <w:rsid w:val="00966F8B"/>
    <w:rsid w:val="00970EA6"/>
    <w:rsid w:val="00972267"/>
    <w:rsid w:val="0097304E"/>
    <w:rsid w:val="00973F5C"/>
    <w:rsid w:val="00976795"/>
    <w:rsid w:val="009813F0"/>
    <w:rsid w:val="009818F5"/>
    <w:rsid w:val="00981B9D"/>
    <w:rsid w:val="00981CBC"/>
    <w:rsid w:val="00981E89"/>
    <w:rsid w:val="00983114"/>
    <w:rsid w:val="00986216"/>
    <w:rsid w:val="00987BED"/>
    <w:rsid w:val="009900AE"/>
    <w:rsid w:val="00991DBD"/>
    <w:rsid w:val="0099506E"/>
    <w:rsid w:val="00995250"/>
    <w:rsid w:val="009A235C"/>
    <w:rsid w:val="009A3BCF"/>
    <w:rsid w:val="009A59F4"/>
    <w:rsid w:val="009A7820"/>
    <w:rsid w:val="009A7F20"/>
    <w:rsid w:val="009B0CBB"/>
    <w:rsid w:val="009B5811"/>
    <w:rsid w:val="009B7B8C"/>
    <w:rsid w:val="009C1DCF"/>
    <w:rsid w:val="009C20E2"/>
    <w:rsid w:val="009C28B0"/>
    <w:rsid w:val="009C42B5"/>
    <w:rsid w:val="009C7A5B"/>
    <w:rsid w:val="009D280D"/>
    <w:rsid w:val="009D30B7"/>
    <w:rsid w:val="009D5A16"/>
    <w:rsid w:val="009D75C1"/>
    <w:rsid w:val="009D7D79"/>
    <w:rsid w:val="009E3337"/>
    <w:rsid w:val="009E4398"/>
    <w:rsid w:val="009E4B28"/>
    <w:rsid w:val="009F37A9"/>
    <w:rsid w:val="009F470D"/>
    <w:rsid w:val="009F6E7A"/>
    <w:rsid w:val="009F73E5"/>
    <w:rsid w:val="00A00F1D"/>
    <w:rsid w:val="00A01B3C"/>
    <w:rsid w:val="00A01CB9"/>
    <w:rsid w:val="00A03A1C"/>
    <w:rsid w:val="00A04232"/>
    <w:rsid w:val="00A07C53"/>
    <w:rsid w:val="00A10AB7"/>
    <w:rsid w:val="00A148DF"/>
    <w:rsid w:val="00A14FA0"/>
    <w:rsid w:val="00A16FA1"/>
    <w:rsid w:val="00A17721"/>
    <w:rsid w:val="00A20A75"/>
    <w:rsid w:val="00A20B6C"/>
    <w:rsid w:val="00A21CCE"/>
    <w:rsid w:val="00A25BF3"/>
    <w:rsid w:val="00A303C6"/>
    <w:rsid w:val="00A32ED6"/>
    <w:rsid w:val="00A33D6A"/>
    <w:rsid w:val="00A34823"/>
    <w:rsid w:val="00A35445"/>
    <w:rsid w:val="00A40733"/>
    <w:rsid w:val="00A40F72"/>
    <w:rsid w:val="00A422E3"/>
    <w:rsid w:val="00A4354E"/>
    <w:rsid w:val="00A440E8"/>
    <w:rsid w:val="00A44B99"/>
    <w:rsid w:val="00A47DE6"/>
    <w:rsid w:val="00A47F40"/>
    <w:rsid w:val="00A540C0"/>
    <w:rsid w:val="00A57A64"/>
    <w:rsid w:val="00A640BF"/>
    <w:rsid w:val="00A64D7D"/>
    <w:rsid w:val="00A6582C"/>
    <w:rsid w:val="00A65B24"/>
    <w:rsid w:val="00A71E9E"/>
    <w:rsid w:val="00A74585"/>
    <w:rsid w:val="00A74E29"/>
    <w:rsid w:val="00A75CE0"/>
    <w:rsid w:val="00A761F0"/>
    <w:rsid w:val="00A83036"/>
    <w:rsid w:val="00A8394A"/>
    <w:rsid w:val="00A83AA0"/>
    <w:rsid w:val="00A859BF"/>
    <w:rsid w:val="00A87A04"/>
    <w:rsid w:val="00A91C7D"/>
    <w:rsid w:val="00A94B4E"/>
    <w:rsid w:val="00A95C18"/>
    <w:rsid w:val="00A96574"/>
    <w:rsid w:val="00A96F80"/>
    <w:rsid w:val="00A974F3"/>
    <w:rsid w:val="00AA0F42"/>
    <w:rsid w:val="00AA1354"/>
    <w:rsid w:val="00AA1C47"/>
    <w:rsid w:val="00AA3A13"/>
    <w:rsid w:val="00AA427C"/>
    <w:rsid w:val="00AA75F4"/>
    <w:rsid w:val="00AB15FE"/>
    <w:rsid w:val="00AB6625"/>
    <w:rsid w:val="00AB7D1B"/>
    <w:rsid w:val="00AC0BF3"/>
    <w:rsid w:val="00AC32D5"/>
    <w:rsid w:val="00AC3EDC"/>
    <w:rsid w:val="00AC5401"/>
    <w:rsid w:val="00AD38C4"/>
    <w:rsid w:val="00AE2C1D"/>
    <w:rsid w:val="00AE3516"/>
    <w:rsid w:val="00AE56C0"/>
    <w:rsid w:val="00AF2C8F"/>
    <w:rsid w:val="00AF3B28"/>
    <w:rsid w:val="00AF4A59"/>
    <w:rsid w:val="00B03E1F"/>
    <w:rsid w:val="00B04997"/>
    <w:rsid w:val="00B05022"/>
    <w:rsid w:val="00B110E4"/>
    <w:rsid w:val="00B12457"/>
    <w:rsid w:val="00B13640"/>
    <w:rsid w:val="00B14F5F"/>
    <w:rsid w:val="00B206AF"/>
    <w:rsid w:val="00B208F8"/>
    <w:rsid w:val="00B24394"/>
    <w:rsid w:val="00B25B88"/>
    <w:rsid w:val="00B25CC0"/>
    <w:rsid w:val="00B27989"/>
    <w:rsid w:val="00B27DA8"/>
    <w:rsid w:val="00B3220F"/>
    <w:rsid w:val="00B332CF"/>
    <w:rsid w:val="00B34500"/>
    <w:rsid w:val="00B34F50"/>
    <w:rsid w:val="00B35A23"/>
    <w:rsid w:val="00B375CB"/>
    <w:rsid w:val="00B40412"/>
    <w:rsid w:val="00B40773"/>
    <w:rsid w:val="00B4224D"/>
    <w:rsid w:val="00B44120"/>
    <w:rsid w:val="00B459BC"/>
    <w:rsid w:val="00B51BA4"/>
    <w:rsid w:val="00B544FD"/>
    <w:rsid w:val="00B554B1"/>
    <w:rsid w:val="00B60F5D"/>
    <w:rsid w:val="00B620D6"/>
    <w:rsid w:val="00B627E9"/>
    <w:rsid w:val="00B63C2F"/>
    <w:rsid w:val="00B63CA1"/>
    <w:rsid w:val="00B63EDA"/>
    <w:rsid w:val="00B65C57"/>
    <w:rsid w:val="00B70EC8"/>
    <w:rsid w:val="00B726FD"/>
    <w:rsid w:val="00B76BFB"/>
    <w:rsid w:val="00B7781F"/>
    <w:rsid w:val="00B80455"/>
    <w:rsid w:val="00B82C30"/>
    <w:rsid w:val="00B835E9"/>
    <w:rsid w:val="00B84EF2"/>
    <w:rsid w:val="00B900B9"/>
    <w:rsid w:val="00B947B7"/>
    <w:rsid w:val="00B948BC"/>
    <w:rsid w:val="00B949F0"/>
    <w:rsid w:val="00B95E90"/>
    <w:rsid w:val="00B960E8"/>
    <w:rsid w:val="00B96246"/>
    <w:rsid w:val="00BA4274"/>
    <w:rsid w:val="00BA4F8A"/>
    <w:rsid w:val="00BA5962"/>
    <w:rsid w:val="00BA7B9E"/>
    <w:rsid w:val="00BB633A"/>
    <w:rsid w:val="00BB6AA8"/>
    <w:rsid w:val="00BC04E1"/>
    <w:rsid w:val="00BC1EEE"/>
    <w:rsid w:val="00BC6567"/>
    <w:rsid w:val="00BD2CFD"/>
    <w:rsid w:val="00BD42B2"/>
    <w:rsid w:val="00BD56E1"/>
    <w:rsid w:val="00BD6FB0"/>
    <w:rsid w:val="00BD7DBB"/>
    <w:rsid w:val="00BE68C2"/>
    <w:rsid w:val="00BE6AA9"/>
    <w:rsid w:val="00BF140C"/>
    <w:rsid w:val="00BF36F9"/>
    <w:rsid w:val="00BF3731"/>
    <w:rsid w:val="00BF3C83"/>
    <w:rsid w:val="00BF6447"/>
    <w:rsid w:val="00BF6992"/>
    <w:rsid w:val="00BF72C4"/>
    <w:rsid w:val="00C01F87"/>
    <w:rsid w:val="00C03AA0"/>
    <w:rsid w:val="00C04D06"/>
    <w:rsid w:val="00C0540A"/>
    <w:rsid w:val="00C06F9E"/>
    <w:rsid w:val="00C07427"/>
    <w:rsid w:val="00C140D0"/>
    <w:rsid w:val="00C154C3"/>
    <w:rsid w:val="00C155F1"/>
    <w:rsid w:val="00C16C9A"/>
    <w:rsid w:val="00C25127"/>
    <w:rsid w:val="00C25750"/>
    <w:rsid w:val="00C27076"/>
    <w:rsid w:val="00C27962"/>
    <w:rsid w:val="00C27B1D"/>
    <w:rsid w:val="00C35E9D"/>
    <w:rsid w:val="00C45246"/>
    <w:rsid w:val="00C46AC7"/>
    <w:rsid w:val="00C541EC"/>
    <w:rsid w:val="00C6008B"/>
    <w:rsid w:val="00C6158E"/>
    <w:rsid w:val="00C61EF5"/>
    <w:rsid w:val="00C62682"/>
    <w:rsid w:val="00C63513"/>
    <w:rsid w:val="00C6462C"/>
    <w:rsid w:val="00C6788F"/>
    <w:rsid w:val="00C72A8B"/>
    <w:rsid w:val="00C808DA"/>
    <w:rsid w:val="00C818D7"/>
    <w:rsid w:val="00C822FB"/>
    <w:rsid w:val="00C823FA"/>
    <w:rsid w:val="00C82D24"/>
    <w:rsid w:val="00C864BA"/>
    <w:rsid w:val="00C9648A"/>
    <w:rsid w:val="00CA09B2"/>
    <w:rsid w:val="00CA1819"/>
    <w:rsid w:val="00CB0D21"/>
    <w:rsid w:val="00CB218B"/>
    <w:rsid w:val="00CB2E9D"/>
    <w:rsid w:val="00CB37F7"/>
    <w:rsid w:val="00CB47C7"/>
    <w:rsid w:val="00CB623E"/>
    <w:rsid w:val="00CB6723"/>
    <w:rsid w:val="00CB7DA8"/>
    <w:rsid w:val="00CC0677"/>
    <w:rsid w:val="00CC3486"/>
    <w:rsid w:val="00CC3B76"/>
    <w:rsid w:val="00CC4AA1"/>
    <w:rsid w:val="00CC5CB8"/>
    <w:rsid w:val="00CD1249"/>
    <w:rsid w:val="00CD55AA"/>
    <w:rsid w:val="00CE046E"/>
    <w:rsid w:val="00CE3D20"/>
    <w:rsid w:val="00CE5F8F"/>
    <w:rsid w:val="00CE713E"/>
    <w:rsid w:val="00CF08B1"/>
    <w:rsid w:val="00CF5327"/>
    <w:rsid w:val="00D02143"/>
    <w:rsid w:val="00D0289D"/>
    <w:rsid w:val="00D029E5"/>
    <w:rsid w:val="00D07186"/>
    <w:rsid w:val="00D103DF"/>
    <w:rsid w:val="00D15873"/>
    <w:rsid w:val="00D16A8A"/>
    <w:rsid w:val="00D2089E"/>
    <w:rsid w:val="00D23045"/>
    <w:rsid w:val="00D234F5"/>
    <w:rsid w:val="00D2372C"/>
    <w:rsid w:val="00D31DDA"/>
    <w:rsid w:val="00D35F39"/>
    <w:rsid w:val="00D378D7"/>
    <w:rsid w:val="00D40AC6"/>
    <w:rsid w:val="00D461E0"/>
    <w:rsid w:val="00D505D7"/>
    <w:rsid w:val="00D50EE6"/>
    <w:rsid w:val="00D53380"/>
    <w:rsid w:val="00D53C8A"/>
    <w:rsid w:val="00D53E89"/>
    <w:rsid w:val="00D571BE"/>
    <w:rsid w:val="00D62906"/>
    <w:rsid w:val="00D629B9"/>
    <w:rsid w:val="00D631DB"/>
    <w:rsid w:val="00D65DBC"/>
    <w:rsid w:val="00D708EF"/>
    <w:rsid w:val="00D71969"/>
    <w:rsid w:val="00D748F9"/>
    <w:rsid w:val="00D74F15"/>
    <w:rsid w:val="00D83D46"/>
    <w:rsid w:val="00D91C05"/>
    <w:rsid w:val="00D91FE3"/>
    <w:rsid w:val="00D9244C"/>
    <w:rsid w:val="00D9374D"/>
    <w:rsid w:val="00D971DE"/>
    <w:rsid w:val="00DA1B53"/>
    <w:rsid w:val="00DA1D1B"/>
    <w:rsid w:val="00DA2C24"/>
    <w:rsid w:val="00DA34CF"/>
    <w:rsid w:val="00DA3B95"/>
    <w:rsid w:val="00DA7075"/>
    <w:rsid w:val="00DB1512"/>
    <w:rsid w:val="00DB1E0B"/>
    <w:rsid w:val="00DB1EDE"/>
    <w:rsid w:val="00DB53E0"/>
    <w:rsid w:val="00DB6057"/>
    <w:rsid w:val="00DC0EDC"/>
    <w:rsid w:val="00DC1A78"/>
    <w:rsid w:val="00DC2149"/>
    <w:rsid w:val="00DC5A7B"/>
    <w:rsid w:val="00DC7E26"/>
    <w:rsid w:val="00DD0727"/>
    <w:rsid w:val="00DD321A"/>
    <w:rsid w:val="00DD6F04"/>
    <w:rsid w:val="00DD7017"/>
    <w:rsid w:val="00DE10FA"/>
    <w:rsid w:val="00DE5A0B"/>
    <w:rsid w:val="00DF0AD4"/>
    <w:rsid w:val="00DF275A"/>
    <w:rsid w:val="00DF7D3D"/>
    <w:rsid w:val="00E01B84"/>
    <w:rsid w:val="00E01E2C"/>
    <w:rsid w:val="00E0436F"/>
    <w:rsid w:val="00E0564D"/>
    <w:rsid w:val="00E05C55"/>
    <w:rsid w:val="00E156F1"/>
    <w:rsid w:val="00E160D0"/>
    <w:rsid w:val="00E16BE5"/>
    <w:rsid w:val="00E173BB"/>
    <w:rsid w:val="00E20B6A"/>
    <w:rsid w:val="00E21EDD"/>
    <w:rsid w:val="00E24EC6"/>
    <w:rsid w:val="00E30CF5"/>
    <w:rsid w:val="00E30E02"/>
    <w:rsid w:val="00E3225D"/>
    <w:rsid w:val="00E32BB8"/>
    <w:rsid w:val="00E34670"/>
    <w:rsid w:val="00E36F7C"/>
    <w:rsid w:val="00E40B07"/>
    <w:rsid w:val="00E5206F"/>
    <w:rsid w:val="00E534DE"/>
    <w:rsid w:val="00E54234"/>
    <w:rsid w:val="00E5465F"/>
    <w:rsid w:val="00E55C95"/>
    <w:rsid w:val="00E5726C"/>
    <w:rsid w:val="00E60532"/>
    <w:rsid w:val="00E613DC"/>
    <w:rsid w:val="00E61B65"/>
    <w:rsid w:val="00E63DED"/>
    <w:rsid w:val="00E67274"/>
    <w:rsid w:val="00E71165"/>
    <w:rsid w:val="00E71D97"/>
    <w:rsid w:val="00E7565D"/>
    <w:rsid w:val="00E845EF"/>
    <w:rsid w:val="00E85024"/>
    <w:rsid w:val="00E90497"/>
    <w:rsid w:val="00E92CE6"/>
    <w:rsid w:val="00EA06BF"/>
    <w:rsid w:val="00EA1146"/>
    <w:rsid w:val="00EA1B76"/>
    <w:rsid w:val="00EA23D6"/>
    <w:rsid w:val="00EA5CF9"/>
    <w:rsid w:val="00EA6B47"/>
    <w:rsid w:val="00EB2CD0"/>
    <w:rsid w:val="00EB30F6"/>
    <w:rsid w:val="00EB6EFD"/>
    <w:rsid w:val="00EB7D49"/>
    <w:rsid w:val="00EC1DCD"/>
    <w:rsid w:val="00EC1E9D"/>
    <w:rsid w:val="00EC4933"/>
    <w:rsid w:val="00EC625F"/>
    <w:rsid w:val="00EC6845"/>
    <w:rsid w:val="00EC6A6A"/>
    <w:rsid w:val="00ED100E"/>
    <w:rsid w:val="00ED116D"/>
    <w:rsid w:val="00ED1FC2"/>
    <w:rsid w:val="00ED74B6"/>
    <w:rsid w:val="00EE5892"/>
    <w:rsid w:val="00EE5BFA"/>
    <w:rsid w:val="00EF0657"/>
    <w:rsid w:val="00EF13FE"/>
    <w:rsid w:val="00EF1E58"/>
    <w:rsid w:val="00EF236E"/>
    <w:rsid w:val="00EF3412"/>
    <w:rsid w:val="00EF4AB4"/>
    <w:rsid w:val="00EF4E78"/>
    <w:rsid w:val="00EF5467"/>
    <w:rsid w:val="00EF7BA5"/>
    <w:rsid w:val="00F03947"/>
    <w:rsid w:val="00F04210"/>
    <w:rsid w:val="00F05298"/>
    <w:rsid w:val="00F106FA"/>
    <w:rsid w:val="00F1357E"/>
    <w:rsid w:val="00F155EB"/>
    <w:rsid w:val="00F2343F"/>
    <w:rsid w:val="00F24613"/>
    <w:rsid w:val="00F248D7"/>
    <w:rsid w:val="00F275D9"/>
    <w:rsid w:val="00F27ADA"/>
    <w:rsid w:val="00F30F0A"/>
    <w:rsid w:val="00F323D0"/>
    <w:rsid w:val="00F331B7"/>
    <w:rsid w:val="00F3404B"/>
    <w:rsid w:val="00F35DD9"/>
    <w:rsid w:val="00F365E4"/>
    <w:rsid w:val="00F43D0F"/>
    <w:rsid w:val="00F44D0F"/>
    <w:rsid w:val="00F45429"/>
    <w:rsid w:val="00F4668D"/>
    <w:rsid w:val="00F46F7F"/>
    <w:rsid w:val="00F47391"/>
    <w:rsid w:val="00F50D50"/>
    <w:rsid w:val="00F5236A"/>
    <w:rsid w:val="00F54DA7"/>
    <w:rsid w:val="00F55FC4"/>
    <w:rsid w:val="00F57301"/>
    <w:rsid w:val="00F61EB1"/>
    <w:rsid w:val="00F639BA"/>
    <w:rsid w:val="00F67D85"/>
    <w:rsid w:val="00F70066"/>
    <w:rsid w:val="00F70910"/>
    <w:rsid w:val="00F7439A"/>
    <w:rsid w:val="00F745D5"/>
    <w:rsid w:val="00F75356"/>
    <w:rsid w:val="00F775C9"/>
    <w:rsid w:val="00F815CA"/>
    <w:rsid w:val="00F82A01"/>
    <w:rsid w:val="00F919AA"/>
    <w:rsid w:val="00F93D29"/>
    <w:rsid w:val="00F9626C"/>
    <w:rsid w:val="00FA1DA8"/>
    <w:rsid w:val="00FA34D7"/>
    <w:rsid w:val="00FB0478"/>
    <w:rsid w:val="00FB1D8C"/>
    <w:rsid w:val="00FB7E34"/>
    <w:rsid w:val="00FC2464"/>
    <w:rsid w:val="00FC54A4"/>
    <w:rsid w:val="00FC65B0"/>
    <w:rsid w:val="00FD2CE9"/>
    <w:rsid w:val="00FE0085"/>
    <w:rsid w:val="00FE08ED"/>
    <w:rsid w:val="00FE0F3F"/>
    <w:rsid w:val="00FE64FD"/>
    <w:rsid w:val="00FF3127"/>
    <w:rsid w:val="00FF41E1"/>
    <w:rsid w:val="00FF51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CA656"/>
  <w15:docId w15:val="{7578D6E6-2A1D-45B8-A93B-D1C17CEC6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EF"/>
    <w:rPr>
      <w:sz w:val="22"/>
      <w:lang w:val="en-GB"/>
    </w:rPr>
  </w:style>
  <w:style w:type="paragraph" w:styleId="Heading1">
    <w:name w:val="heading 1"/>
    <w:basedOn w:val="Normal"/>
    <w:next w:val="BodyText"/>
    <w:link w:val="Heading1Char"/>
    <w:qFormat/>
    <w:rsid w:val="00B900B9"/>
    <w:pPr>
      <w:keepNext/>
      <w:keepLines/>
      <w:numPr>
        <w:numId w:val="3"/>
      </w:numPr>
      <w:spacing w:before="320"/>
      <w:outlineLvl w:val="0"/>
    </w:pPr>
    <w:rPr>
      <w:rFonts w:asciiTheme="majorHAnsi" w:hAnsiTheme="majorHAnsi"/>
      <w:b/>
      <w:sz w:val="32"/>
    </w:rPr>
  </w:style>
  <w:style w:type="paragraph" w:styleId="Heading2">
    <w:name w:val="heading 2"/>
    <w:basedOn w:val="Heading1"/>
    <w:next w:val="BodyText"/>
    <w:qFormat/>
    <w:rsid w:val="007D3F71"/>
    <w:pPr>
      <w:numPr>
        <w:ilvl w:val="1"/>
      </w:numPr>
      <w:spacing w:before="280"/>
      <w:outlineLvl w:val="1"/>
    </w:pPr>
    <w:rPr>
      <w:sz w:val="28"/>
    </w:rPr>
  </w:style>
  <w:style w:type="paragraph" w:styleId="Heading3">
    <w:name w:val="heading 3"/>
    <w:basedOn w:val="Heading2"/>
    <w:next w:val="BodyText"/>
    <w:qFormat/>
    <w:rsid w:val="00610F5D"/>
    <w:pPr>
      <w:numPr>
        <w:ilvl w:val="2"/>
      </w:numPr>
      <w:spacing w:before="240" w:after="60"/>
      <w:outlineLvl w:val="2"/>
    </w:pPr>
    <w:rPr>
      <w:sz w:val="24"/>
    </w:rPr>
  </w:style>
  <w:style w:type="paragraph" w:styleId="Heading4">
    <w:name w:val="heading 4"/>
    <w:basedOn w:val="Heading3"/>
    <w:next w:val="BodyText"/>
    <w:link w:val="Heading4Char"/>
    <w:unhideWhenUsed/>
    <w:qFormat/>
    <w:rsid w:val="00610F5D"/>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610F5D"/>
    <w:pPr>
      <w:numPr>
        <w:ilvl w:val="4"/>
      </w:numPr>
      <w:outlineLvl w:val="4"/>
    </w:pPr>
  </w:style>
  <w:style w:type="paragraph" w:styleId="Heading6">
    <w:name w:val="heading 6"/>
    <w:basedOn w:val="Heading5"/>
    <w:next w:val="BodyText"/>
    <w:link w:val="Heading6Char"/>
    <w:unhideWhenUsed/>
    <w:qFormat/>
    <w:rsid w:val="00610F5D"/>
    <w:pPr>
      <w:numPr>
        <w:ilvl w:val="5"/>
      </w:numPr>
      <w:outlineLvl w:val="5"/>
    </w:pPr>
  </w:style>
  <w:style w:type="paragraph" w:styleId="Heading7">
    <w:name w:val="heading 7"/>
    <w:basedOn w:val="Normal"/>
    <w:next w:val="Normal"/>
    <w:link w:val="Heading7Char"/>
    <w:semiHidden/>
    <w:unhideWhenUsed/>
    <w:qFormat/>
    <w:rsid w:val="00610F5D"/>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610F5D"/>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610F5D"/>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uiPriority w:val="99"/>
    <w:rsid w:val="000840D0"/>
    <w:rPr>
      <w:sz w:val="16"/>
      <w:szCs w:val="16"/>
    </w:rPr>
  </w:style>
  <w:style w:type="paragraph" w:styleId="CommentText">
    <w:name w:val="annotation text"/>
    <w:basedOn w:val="Normal"/>
    <w:link w:val="CommentTextChar"/>
    <w:uiPriority w:val="99"/>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E54234"/>
    <w:pPr>
      <w:spacing w:before="120" w:after="200"/>
      <w:jc w:val="center"/>
    </w:pPr>
    <w:rPr>
      <w:rFonts w:ascii="Arial" w:hAnsi="Arial"/>
      <w:b/>
      <w:iCs/>
      <w:sz w:val="18"/>
      <w:szCs w:val="18"/>
    </w:rPr>
  </w:style>
  <w:style w:type="character" w:customStyle="1" w:styleId="Heading1Char">
    <w:name w:val="Heading 1 Char"/>
    <w:basedOn w:val="DefaultParagraphFont"/>
    <w:link w:val="Heading1"/>
    <w:rsid w:val="00B900B9"/>
    <w:rPr>
      <w:rFonts w:asciiTheme="majorHAnsi" w:hAnsiTheme="majorHAnsi"/>
      <w:b/>
      <w:sz w:val="32"/>
      <w:lang w:val="en-GB"/>
    </w:rPr>
  </w:style>
  <w:style w:type="paragraph" w:styleId="Bibliography">
    <w:name w:val="Bibliography"/>
    <w:basedOn w:val="Normal"/>
    <w:next w:val="Normal"/>
    <w:uiPriority w:val="37"/>
    <w:unhideWhenUsed/>
    <w:rsid w:val="00526D33"/>
  </w:style>
  <w:style w:type="character" w:styleId="PlaceholderText">
    <w:name w:val="Placeholder Text"/>
    <w:basedOn w:val="DefaultParagraphFont"/>
    <w:uiPriority w:val="99"/>
    <w:semiHidden/>
    <w:rsid w:val="00327E24"/>
    <w:rPr>
      <w:color w:val="808080"/>
    </w:rPr>
  </w:style>
  <w:style w:type="paragraph" w:customStyle="1" w:styleId="TableTitle">
    <w:name w:val="TableTitle"/>
    <w:next w:val="Normal"/>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rsid w:val="00B835E9"/>
    <w:rPr>
      <w:b/>
      <w:bCs/>
      <w:lang w:val="en-GB"/>
    </w:rPr>
  </w:style>
  <w:style w:type="numbering" w:customStyle="1" w:styleId="Headings">
    <w:name w:val="Headings"/>
    <w:uiPriority w:val="99"/>
    <w:rsid w:val="00610F5D"/>
    <w:pPr>
      <w:numPr>
        <w:numId w:val="1"/>
      </w:numPr>
    </w:pPr>
  </w:style>
  <w:style w:type="character" w:customStyle="1" w:styleId="Heading4Char">
    <w:name w:val="Heading 4 Char"/>
    <w:basedOn w:val="DefaultParagraphFont"/>
    <w:link w:val="Heading4"/>
    <w:rsid w:val="00D708EF"/>
    <w:rPr>
      <w:rFonts w:asciiTheme="majorHAnsi" w:eastAsiaTheme="majorEastAsia" w:hAnsiTheme="majorHAnsi" w:cstheme="majorBidi"/>
      <w:b/>
      <w:iCs/>
      <w:sz w:val="24"/>
      <w:lang w:val="en-GB"/>
    </w:rPr>
  </w:style>
  <w:style w:type="character" w:customStyle="1" w:styleId="Heading5Char">
    <w:name w:val="Heading 5 Char"/>
    <w:basedOn w:val="DefaultParagraphFont"/>
    <w:link w:val="Heading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Normal"/>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Normal"/>
    <w:next w:val="Normal"/>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DefaultParagraphFont"/>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DefaultParagraphFont"/>
    <w:link w:val="T"/>
    <w:uiPriority w:val="99"/>
    <w:rsid w:val="000F7452"/>
    <w:rPr>
      <w:rFonts w:eastAsiaTheme="minorEastAsia"/>
      <w:color w:val="000000"/>
      <w:w w:val="0"/>
    </w:rPr>
  </w:style>
  <w:style w:type="paragraph" w:customStyle="1" w:styleId="MTDisplayEquation">
    <w:name w:val="MTDisplayEquation"/>
    <w:basedOn w:val="T"/>
    <w:next w:val="Normal"/>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aptionChar">
    <w:name w:val="Caption Char"/>
    <w:aliases w:val="Caption Char1 Char2,Caption Char Char Char2,Caption Char1 Char Char1,Caption Char2 Char1,Caption Char Char Char Char1,Caption Char Char1 Char1,fig and tbl Char1,fighead2 Char1,Table Caption Char1,fighead21 Char1,fighead22 Char1"/>
    <w:basedOn w:val="DefaultParagraphFont"/>
    <w:link w:val="Caption"/>
    <w:rsid w:val="00E54234"/>
    <w:rPr>
      <w:rFonts w:ascii="Arial" w:hAnsi="Arial"/>
      <w:b/>
      <w:iCs/>
      <w:sz w:val="18"/>
      <w:szCs w:val="18"/>
      <w:lang w:val="en-GB"/>
    </w:rPr>
  </w:style>
  <w:style w:type="character" w:customStyle="1" w:styleId="CommentTextChar">
    <w:name w:val="Comment Text Char"/>
    <w:link w:val="CommentText"/>
    <w:uiPriority w:val="99"/>
    <w:rsid w:val="007411C6"/>
    <w:rPr>
      <w:lang w:val="en-GB"/>
    </w:rPr>
  </w:style>
  <w:style w:type="character" w:customStyle="1" w:styleId="Bold">
    <w:name w:val="Bold"/>
    <w:aliases w:val="Italic"/>
    <w:basedOn w:val="DefaultParagraphFont"/>
    <w:rsid w:val="0018245B"/>
    <w:rPr>
      <w:b/>
      <w:bCs/>
      <w:i/>
      <w:iCs/>
    </w:rPr>
  </w:style>
  <w:style w:type="paragraph" w:customStyle="1" w:styleId="EditingInstruction">
    <w:name w:val="Editing Instruction"/>
    <w:basedOn w:val="Normal"/>
    <w:next w:val="Normal"/>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Malgun Gothic"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Heading6Char">
    <w:name w:val="Heading 6 Char"/>
    <w:basedOn w:val="DefaultParagraphFont"/>
    <w:link w:val="Heading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Normal"/>
    <w:qFormat/>
    <w:rsid w:val="00017B78"/>
    <w:pPr>
      <w:spacing w:before="120" w:after="120"/>
      <w:jc w:val="both"/>
    </w:pPr>
  </w:style>
  <w:style w:type="paragraph" w:customStyle="1" w:styleId="CellText">
    <w:name w:val="CellText"/>
    <w:basedOn w:val="Normal"/>
    <w:qFormat/>
    <w:rsid w:val="005C03FC"/>
    <w:rPr>
      <w:sz w:val="18"/>
      <w:lang w:val="en-US" w:eastAsia="ko-KR"/>
    </w:rPr>
  </w:style>
  <w:style w:type="paragraph" w:customStyle="1" w:styleId="TGaxandDensiFi">
    <w:name w:val="TGax_and_DensiFi"/>
    <w:basedOn w:val="Normal"/>
    <w:next w:val="Normal"/>
    <w:qFormat/>
    <w:rsid w:val="00D53C8A"/>
    <w:pPr>
      <w:shd w:val="clear" w:color="auto" w:fill="E7E6E6" w:themeFill="background2"/>
    </w:pPr>
    <w:rPr>
      <w:rFonts w:eastAsiaTheme="minorEastAsia"/>
    </w:rPr>
  </w:style>
  <w:style w:type="character" w:customStyle="1" w:styleId="Heading7Char">
    <w:name w:val="Heading 7 Char"/>
    <w:basedOn w:val="DefaultParagraphFont"/>
    <w:link w:val="Heading7"/>
    <w:semiHidden/>
    <w:rsid w:val="00610F5D"/>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610F5D"/>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Normal"/>
    <w:next w:val="Normal"/>
    <w:uiPriority w:val="99"/>
    <w:rsid w:val="00973F5C"/>
    <w:pPr>
      <w:widowControl w:val="0"/>
      <w:autoSpaceDE w:val="0"/>
      <w:autoSpaceDN w:val="0"/>
      <w:adjustRightInd w:val="0"/>
    </w:pPr>
    <w:rPr>
      <w:rFonts w:eastAsia="Malgun Gothic"/>
      <w:sz w:val="24"/>
      <w:szCs w:val="24"/>
      <w:lang w:val="en-US" w:eastAsia="ko-KR"/>
    </w:rPr>
  </w:style>
  <w:style w:type="paragraph" w:styleId="Revision">
    <w:name w:val="Revision"/>
    <w:hidden/>
    <w:uiPriority w:val="99"/>
    <w:semiHidden/>
    <w:rsid w:val="00233F21"/>
    <w:rPr>
      <w:sz w:val="22"/>
      <w:lang w:val="en-GB"/>
    </w:rPr>
  </w:style>
  <w:style w:type="paragraph" w:customStyle="1" w:styleId="TGaxSFD">
    <w:name w:val="TGaxSFD"/>
    <w:basedOn w:val="Normal"/>
    <w:next w:val="Normal"/>
    <w:qFormat/>
    <w:rsid w:val="00650603"/>
    <w:pPr>
      <w:shd w:val="clear" w:color="auto" w:fill="F2F2F2" w:themeFill="background1" w:themeFillShade="F2"/>
      <w:ind w:left="288" w:right="288"/>
    </w:pPr>
    <w:rPr>
      <w:rFonts w:eastAsia="Times New Roman"/>
      <w:i/>
      <w:sz w:val="20"/>
    </w:rPr>
  </w:style>
  <w:style w:type="paragraph" w:customStyle="1" w:styleId="SP10172162">
    <w:name w:val="SP.10.172162"/>
    <w:basedOn w:val="Normal"/>
    <w:next w:val="Normal"/>
    <w:uiPriority w:val="99"/>
    <w:rsid w:val="008C4367"/>
    <w:pPr>
      <w:autoSpaceDE w:val="0"/>
      <w:autoSpaceDN w:val="0"/>
      <w:adjustRightInd w:val="0"/>
    </w:pPr>
    <w:rPr>
      <w:sz w:val="24"/>
      <w:szCs w:val="24"/>
      <w:lang w:val="en-US"/>
    </w:rPr>
  </w:style>
  <w:style w:type="paragraph" w:customStyle="1" w:styleId="SP10172331">
    <w:name w:val="SP.10.172331"/>
    <w:basedOn w:val="Normal"/>
    <w:next w:val="Normal"/>
    <w:uiPriority w:val="99"/>
    <w:rsid w:val="008C4367"/>
    <w:pPr>
      <w:autoSpaceDE w:val="0"/>
      <w:autoSpaceDN w:val="0"/>
      <w:adjustRightInd w:val="0"/>
    </w:pPr>
    <w:rPr>
      <w:sz w:val="24"/>
      <w:szCs w:val="24"/>
      <w:lang w:val="en-US"/>
    </w:rPr>
  </w:style>
  <w:style w:type="paragraph" w:customStyle="1" w:styleId="SP10172309">
    <w:name w:val="SP.10.172309"/>
    <w:basedOn w:val="Normal"/>
    <w:next w:val="Normal"/>
    <w:uiPriority w:val="99"/>
    <w:rsid w:val="008C4367"/>
    <w:pPr>
      <w:autoSpaceDE w:val="0"/>
      <w:autoSpaceDN w:val="0"/>
      <w:adjustRightInd w:val="0"/>
    </w:pPr>
    <w:rPr>
      <w:sz w:val="24"/>
      <w:szCs w:val="24"/>
      <w:lang w:val="en-US"/>
    </w:rPr>
  </w:style>
  <w:style w:type="character" w:customStyle="1" w:styleId="SC10319501">
    <w:name w:val="SC.10.319501"/>
    <w:uiPriority w:val="99"/>
    <w:rsid w:val="008C4367"/>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197159455">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665351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6331666">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1882620">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0809248">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2362673">
      <w:bodyDiv w:val="1"/>
      <w:marLeft w:val="0"/>
      <w:marRight w:val="0"/>
      <w:marTop w:val="0"/>
      <w:marBottom w:val="0"/>
      <w:divBdr>
        <w:top w:val="none" w:sz="0" w:space="0" w:color="auto"/>
        <w:left w:val="none" w:sz="0" w:space="0" w:color="auto"/>
        <w:bottom w:val="none" w:sz="0" w:space="0" w:color="auto"/>
        <w:right w:val="none" w:sz="0" w:space="0" w:color="auto"/>
      </w:divBdr>
      <w:divsChild>
        <w:div w:id="1501581675">
          <w:marLeft w:val="547"/>
          <w:marRight w:val="0"/>
          <w:marTop w:val="77"/>
          <w:marBottom w:val="0"/>
          <w:divBdr>
            <w:top w:val="none" w:sz="0" w:space="0" w:color="auto"/>
            <w:left w:val="none" w:sz="0" w:space="0" w:color="auto"/>
            <w:bottom w:val="none" w:sz="0" w:space="0" w:color="auto"/>
            <w:right w:val="none" w:sz="0" w:space="0" w:color="auto"/>
          </w:divBdr>
        </w:div>
        <w:div w:id="1086001539">
          <w:marLeft w:val="1166"/>
          <w:marRight w:val="0"/>
          <w:marTop w:val="58"/>
          <w:marBottom w:val="0"/>
          <w:divBdr>
            <w:top w:val="none" w:sz="0" w:space="0" w:color="auto"/>
            <w:left w:val="none" w:sz="0" w:space="0" w:color="auto"/>
            <w:bottom w:val="none" w:sz="0" w:space="0" w:color="auto"/>
            <w:right w:val="none" w:sz="0" w:space="0" w:color="auto"/>
          </w:divBdr>
        </w:div>
        <w:div w:id="1596129474">
          <w:marLeft w:val="1166"/>
          <w:marRight w:val="0"/>
          <w:marTop w:val="58"/>
          <w:marBottom w:val="0"/>
          <w:divBdr>
            <w:top w:val="none" w:sz="0" w:space="0" w:color="auto"/>
            <w:left w:val="none" w:sz="0" w:space="0" w:color="auto"/>
            <w:bottom w:val="none" w:sz="0" w:space="0" w:color="auto"/>
            <w:right w:val="none" w:sz="0" w:space="0" w:color="auto"/>
          </w:divBdr>
        </w:div>
        <w:div w:id="562570289">
          <w:marLeft w:val="1166"/>
          <w:marRight w:val="0"/>
          <w:marTop w:val="58"/>
          <w:marBottom w:val="0"/>
          <w:divBdr>
            <w:top w:val="none" w:sz="0" w:space="0" w:color="auto"/>
            <w:left w:val="none" w:sz="0" w:space="0" w:color="auto"/>
            <w:bottom w:val="none" w:sz="0" w:space="0" w:color="auto"/>
            <w:right w:val="none" w:sz="0" w:space="0" w:color="auto"/>
          </w:divBdr>
        </w:div>
        <w:div w:id="1370912097">
          <w:marLeft w:val="1166"/>
          <w:marRight w:val="0"/>
          <w:marTop w:val="58"/>
          <w:marBottom w:val="0"/>
          <w:divBdr>
            <w:top w:val="none" w:sz="0" w:space="0" w:color="auto"/>
            <w:left w:val="none" w:sz="0" w:space="0" w:color="auto"/>
            <w:bottom w:val="none" w:sz="0" w:space="0" w:color="auto"/>
            <w:right w:val="none" w:sz="0" w:space="0" w:color="auto"/>
          </w:divBdr>
        </w:div>
        <w:div w:id="1854150739">
          <w:marLeft w:val="547"/>
          <w:marRight w:val="0"/>
          <w:marTop w:val="77"/>
          <w:marBottom w:val="0"/>
          <w:divBdr>
            <w:top w:val="none" w:sz="0" w:space="0" w:color="auto"/>
            <w:left w:val="none" w:sz="0" w:space="0" w:color="auto"/>
            <w:bottom w:val="none" w:sz="0" w:space="0" w:color="auto"/>
            <w:right w:val="none" w:sz="0" w:space="0" w:color="auto"/>
          </w:divBdr>
        </w:div>
        <w:div w:id="134300644">
          <w:marLeft w:val="1166"/>
          <w:marRight w:val="0"/>
          <w:marTop w:val="67"/>
          <w:marBottom w:val="0"/>
          <w:divBdr>
            <w:top w:val="none" w:sz="0" w:space="0" w:color="auto"/>
            <w:left w:val="none" w:sz="0" w:space="0" w:color="auto"/>
            <w:bottom w:val="none" w:sz="0" w:space="0" w:color="auto"/>
            <w:right w:val="none" w:sz="0" w:space="0" w:color="auto"/>
          </w:divBdr>
        </w:div>
        <w:div w:id="1109156735">
          <w:marLeft w:val="547"/>
          <w:marRight w:val="0"/>
          <w:marTop w:val="77"/>
          <w:marBottom w:val="0"/>
          <w:divBdr>
            <w:top w:val="none" w:sz="0" w:space="0" w:color="auto"/>
            <w:left w:val="none" w:sz="0" w:space="0" w:color="auto"/>
            <w:bottom w:val="none" w:sz="0" w:space="0" w:color="auto"/>
            <w:right w:val="none" w:sz="0" w:space="0" w:color="auto"/>
          </w:divBdr>
        </w:div>
        <w:div w:id="1216812417">
          <w:marLeft w:val="1166"/>
          <w:marRight w:val="0"/>
          <w:marTop w:val="67"/>
          <w:marBottom w:val="0"/>
          <w:divBdr>
            <w:top w:val="none" w:sz="0" w:space="0" w:color="auto"/>
            <w:left w:val="none" w:sz="0" w:space="0" w:color="auto"/>
            <w:bottom w:val="none" w:sz="0" w:space="0" w:color="auto"/>
            <w:right w:val="none" w:sz="0" w:space="0" w:color="auto"/>
          </w:divBdr>
        </w:div>
        <w:div w:id="1277103829">
          <w:marLeft w:val="547"/>
          <w:marRight w:val="0"/>
          <w:marTop w:val="77"/>
          <w:marBottom w:val="0"/>
          <w:divBdr>
            <w:top w:val="none" w:sz="0" w:space="0" w:color="auto"/>
            <w:left w:val="none" w:sz="0" w:space="0" w:color="auto"/>
            <w:bottom w:val="none" w:sz="0" w:space="0" w:color="auto"/>
            <w:right w:val="none" w:sz="0" w:space="0" w:color="auto"/>
          </w:divBdr>
        </w:div>
      </w:divsChild>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5560884">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600980">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084848">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8133040">
      <w:bodyDiv w:val="1"/>
      <w:marLeft w:val="0"/>
      <w:marRight w:val="0"/>
      <w:marTop w:val="0"/>
      <w:marBottom w:val="0"/>
      <w:divBdr>
        <w:top w:val="none" w:sz="0" w:space="0" w:color="auto"/>
        <w:left w:val="none" w:sz="0" w:space="0" w:color="auto"/>
        <w:bottom w:val="none" w:sz="0" w:space="0" w:color="auto"/>
        <w:right w:val="none" w:sz="0" w:space="0" w:color="auto"/>
      </w:divBdr>
      <w:divsChild>
        <w:div w:id="1100757686">
          <w:marLeft w:val="1166"/>
          <w:marRight w:val="0"/>
          <w:marTop w:val="67"/>
          <w:marBottom w:val="0"/>
          <w:divBdr>
            <w:top w:val="none" w:sz="0" w:space="0" w:color="auto"/>
            <w:left w:val="none" w:sz="0" w:space="0" w:color="auto"/>
            <w:bottom w:val="none" w:sz="0" w:space="0" w:color="auto"/>
            <w:right w:val="none" w:sz="0" w:space="0" w:color="auto"/>
          </w:divBdr>
        </w:div>
        <w:div w:id="400257370">
          <w:marLeft w:val="1166"/>
          <w:marRight w:val="0"/>
          <w:marTop w:val="67"/>
          <w:marBottom w:val="0"/>
          <w:divBdr>
            <w:top w:val="none" w:sz="0" w:space="0" w:color="auto"/>
            <w:left w:val="none" w:sz="0" w:space="0" w:color="auto"/>
            <w:bottom w:val="none" w:sz="0" w:space="0" w:color="auto"/>
            <w:right w:val="none" w:sz="0" w:space="0" w:color="auto"/>
          </w:divBdr>
        </w:div>
        <w:div w:id="1131898843">
          <w:marLeft w:val="1166"/>
          <w:marRight w:val="0"/>
          <w:marTop w:val="67"/>
          <w:marBottom w:val="0"/>
          <w:divBdr>
            <w:top w:val="none" w:sz="0" w:space="0" w:color="auto"/>
            <w:left w:val="none" w:sz="0" w:space="0" w:color="auto"/>
            <w:bottom w:val="none" w:sz="0" w:space="0" w:color="auto"/>
            <w:right w:val="none" w:sz="0" w:space="0" w:color="auto"/>
          </w:divBdr>
        </w:div>
        <w:div w:id="1866745315">
          <w:marLeft w:val="1166"/>
          <w:marRight w:val="0"/>
          <w:marTop w:val="67"/>
          <w:marBottom w:val="0"/>
          <w:divBdr>
            <w:top w:val="none" w:sz="0" w:space="0" w:color="auto"/>
            <w:left w:val="none" w:sz="0" w:space="0" w:color="auto"/>
            <w:bottom w:val="none" w:sz="0" w:space="0" w:color="auto"/>
            <w:right w:val="none" w:sz="0" w:space="0" w:color="auto"/>
          </w:divBdr>
        </w:div>
        <w:div w:id="1984579363">
          <w:marLeft w:val="1166"/>
          <w:marRight w:val="0"/>
          <w:marTop w:val="67"/>
          <w:marBottom w:val="0"/>
          <w:divBdr>
            <w:top w:val="none" w:sz="0" w:space="0" w:color="auto"/>
            <w:left w:val="none" w:sz="0" w:space="0" w:color="auto"/>
            <w:bottom w:val="none" w:sz="0" w:space="0" w:color="auto"/>
            <w:right w:val="none" w:sz="0" w:space="0" w:color="auto"/>
          </w:divBdr>
        </w:div>
      </w:divsChild>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7710601">
      <w:bodyDiv w:val="1"/>
      <w:marLeft w:val="0"/>
      <w:marRight w:val="0"/>
      <w:marTop w:val="0"/>
      <w:marBottom w:val="0"/>
      <w:divBdr>
        <w:top w:val="none" w:sz="0" w:space="0" w:color="auto"/>
        <w:left w:val="none" w:sz="0" w:space="0" w:color="auto"/>
        <w:bottom w:val="none" w:sz="0" w:space="0" w:color="auto"/>
        <w:right w:val="none" w:sz="0" w:space="0" w:color="auto"/>
      </w:divBdr>
      <w:divsChild>
        <w:div w:id="1509636391">
          <w:marLeft w:val="547"/>
          <w:marRight w:val="0"/>
          <w:marTop w:val="77"/>
          <w:marBottom w:val="0"/>
          <w:divBdr>
            <w:top w:val="none" w:sz="0" w:space="0" w:color="auto"/>
            <w:left w:val="none" w:sz="0" w:space="0" w:color="auto"/>
            <w:bottom w:val="none" w:sz="0" w:space="0" w:color="auto"/>
            <w:right w:val="none" w:sz="0" w:space="0" w:color="auto"/>
          </w:divBdr>
        </w:div>
        <w:div w:id="375129427">
          <w:marLeft w:val="547"/>
          <w:marRight w:val="0"/>
          <w:marTop w:val="77"/>
          <w:marBottom w:val="0"/>
          <w:divBdr>
            <w:top w:val="none" w:sz="0" w:space="0" w:color="auto"/>
            <w:left w:val="none" w:sz="0" w:space="0" w:color="auto"/>
            <w:bottom w:val="none" w:sz="0" w:space="0" w:color="auto"/>
            <w:right w:val="none" w:sz="0" w:space="0" w:color="auto"/>
          </w:divBdr>
        </w:div>
        <w:div w:id="291592322">
          <w:marLeft w:val="1166"/>
          <w:marRight w:val="0"/>
          <w:marTop w:val="67"/>
          <w:marBottom w:val="0"/>
          <w:divBdr>
            <w:top w:val="none" w:sz="0" w:space="0" w:color="auto"/>
            <w:left w:val="none" w:sz="0" w:space="0" w:color="auto"/>
            <w:bottom w:val="none" w:sz="0" w:space="0" w:color="auto"/>
            <w:right w:val="none" w:sz="0" w:space="0" w:color="auto"/>
          </w:divBdr>
        </w:div>
        <w:div w:id="289870318">
          <w:marLeft w:val="547"/>
          <w:marRight w:val="0"/>
          <w:marTop w:val="77"/>
          <w:marBottom w:val="0"/>
          <w:divBdr>
            <w:top w:val="none" w:sz="0" w:space="0" w:color="auto"/>
            <w:left w:val="none" w:sz="0" w:space="0" w:color="auto"/>
            <w:bottom w:val="none" w:sz="0" w:space="0" w:color="auto"/>
            <w:right w:val="none" w:sz="0" w:space="0" w:color="auto"/>
          </w:divBdr>
        </w:div>
        <w:div w:id="671494520">
          <w:marLeft w:val="1166"/>
          <w:marRight w:val="0"/>
          <w:marTop w:val="58"/>
          <w:marBottom w:val="0"/>
          <w:divBdr>
            <w:top w:val="none" w:sz="0" w:space="0" w:color="auto"/>
            <w:left w:val="none" w:sz="0" w:space="0" w:color="auto"/>
            <w:bottom w:val="none" w:sz="0" w:space="0" w:color="auto"/>
            <w:right w:val="none" w:sz="0" w:space="0" w:color="auto"/>
          </w:divBdr>
        </w:div>
        <w:div w:id="204873395">
          <w:marLeft w:val="1166"/>
          <w:marRight w:val="0"/>
          <w:marTop w:val="58"/>
          <w:marBottom w:val="0"/>
          <w:divBdr>
            <w:top w:val="none" w:sz="0" w:space="0" w:color="auto"/>
            <w:left w:val="none" w:sz="0" w:space="0" w:color="auto"/>
            <w:bottom w:val="none" w:sz="0" w:space="0" w:color="auto"/>
            <w:right w:val="none" w:sz="0" w:space="0" w:color="auto"/>
          </w:divBdr>
        </w:div>
        <w:div w:id="1874225670">
          <w:marLeft w:val="1166"/>
          <w:marRight w:val="0"/>
          <w:marTop w:val="58"/>
          <w:marBottom w:val="0"/>
          <w:divBdr>
            <w:top w:val="none" w:sz="0" w:space="0" w:color="auto"/>
            <w:left w:val="none" w:sz="0" w:space="0" w:color="auto"/>
            <w:bottom w:val="none" w:sz="0" w:space="0" w:color="auto"/>
            <w:right w:val="none" w:sz="0" w:space="0" w:color="auto"/>
          </w:divBdr>
        </w:div>
        <w:div w:id="1953315093">
          <w:marLeft w:val="1166"/>
          <w:marRight w:val="0"/>
          <w:marTop w:val="58"/>
          <w:marBottom w:val="0"/>
          <w:divBdr>
            <w:top w:val="none" w:sz="0" w:space="0" w:color="auto"/>
            <w:left w:val="none" w:sz="0" w:space="0" w:color="auto"/>
            <w:bottom w:val="none" w:sz="0" w:space="0" w:color="auto"/>
            <w:right w:val="none" w:sz="0" w:space="0" w:color="auto"/>
          </w:divBdr>
        </w:div>
        <w:div w:id="2130739058">
          <w:marLeft w:val="547"/>
          <w:marRight w:val="0"/>
          <w:marTop w:val="77"/>
          <w:marBottom w:val="0"/>
          <w:divBdr>
            <w:top w:val="none" w:sz="0" w:space="0" w:color="auto"/>
            <w:left w:val="none" w:sz="0" w:space="0" w:color="auto"/>
            <w:bottom w:val="none" w:sz="0" w:space="0" w:color="auto"/>
            <w:right w:val="none" w:sz="0" w:space="0" w:color="auto"/>
          </w:divBdr>
        </w:div>
        <w:div w:id="1346634996">
          <w:marLeft w:val="1166"/>
          <w:marRight w:val="0"/>
          <w:marTop w:val="67"/>
          <w:marBottom w:val="0"/>
          <w:divBdr>
            <w:top w:val="none" w:sz="0" w:space="0" w:color="auto"/>
            <w:left w:val="none" w:sz="0" w:space="0" w:color="auto"/>
            <w:bottom w:val="none" w:sz="0" w:space="0" w:color="auto"/>
            <w:right w:val="none" w:sz="0" w:space="0" w:color="auto"/>
          </w:divBdr>
        </w:div>
        <w:div w:id="1791782428">
          <w:marLeft w:val="547"/>
          <w:marRight w:val="0"/>
          <w:marTop w:val="77"/>
          <w:marBottom w:val="0"/>
          <w:divBdr>
            <w:top w:val="none" w:sz="0" w:space="0" w:color="auto"/>
            <w:left w:val="none" w:sz="0" w:space="0" w:color="auto"/>
            <w:bottom w:val="none" w:sz="0" w:space="0" w:color="auto"/>
            <w:right w:val="none" w:sz="0" w:space="0" w:color="auto"/>
          </w:divBdr>
        </w:div>
        <w:div w:id="619529210">
          <w:marLeft w:val="1166"/>
          <w:marRight w:val="0"/>
          <w:marTop w:val="67"/>
          <w:marBottom w:val="0"/>
          <w:divBdr>
            <w:top w:val="none" w:sz="0" w:space="0" w:color="auto"/>
            <w:left w:val="none" w:sz="0" w:space="0" w:color="auto"/>
            <w:bottom w:val="none" w:sz="0" w:space="0" w:color="auto"/>
            <w:right w:val="none" w:sz="0" w:space="0" w:color="auto"/>
          </w:divBdr>
        </w:div>
        <w:div w:id="1056856277">
          <w:marLeft w:val="547"/>
          <w:marRight w:val="0"/>
          <w:marTop w:val="77"/>
          <w:marBottom w:val="0"/>
          <w:divBdr>
            <w:top w:val="none" w:sz="0" w:space="0" w:color="auto"/>
            <w:left w:val="none" w:sz="0" w:space="0" w:color="auto"/>
            <w:bottom w:val="none" w:sz="0" w:space="0" w:color="auto"/>
            <w:right w:val="none" w:sz="0" w:space="0" w:color="auto"/>
          </w:divBdr>
        </w:div>
        <w:div w:id="327370478">
          <w:marLeft w:val="1166"/>
          <w:marRight w:val="0"/>
          <w:marTop w:val="50"/>
          <w:marBottom w:val="0"/>
          <w:divBdr>
            <w:top w:val="none" w:sz="0" w:space="0" w:color="auto"/>
            <w:left w:val="none" w:sz="0" w:space="0" w:color="auto"/>
            <w:bottom w:val="none" w:sz="0" w:space="0" w:color="auto"/>
            <w:right w:val="none" w:sz="0" w:space="0" w:color="auto"/>
          </w:divBdr>
        </w:div>
      </w:divsChild>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5617054">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3483162">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035381">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97179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5096519">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0486">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6941370">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39077144">
      <w:bodyDiv w:val="1"/>
      <w:marLeft w:val="0"/>
      <w:marRight w:val="0"/>
      <w:marTop w:val="0"/>
      <w:marBottom w:val="0"/>
      <w:divBdr>
        <w:top w:val="none" w:sz="0" w:space="0" w:color="auto"/>
        <w:left w:val="none" w:sz="0" w:space="0" w:color="auto"/>
        <w:bottom w:val="none" w:sz="0" w:space="0" w:color="auto"/>
        <w:right w:val="none" w:sz="0" w:space="0" w:color="auto"/>
      </w:divBdr>
      <w:divsChild>
        <w:div w:id="2017612973">
          <w:marLeft w:val="547"/>
          <w:marRight w:val="0"/>
          <w:marTop w:val="58"/>
          <w:marBottom w:val="0"/>
          <w:divBdr>
            <w:top w:val="none" w:sz="0" w:space="0" w:color="auto"/>
            <w:left w:val="none" w:sz="0" w:space="0" w:color="auto"/>
            <w:bottom w:val="none" w:sz="0" w:space="0" w:color="auto"/>
            <w:right w:val="none" w:sz="0" w:space="0" w:color="auto"/>
          </w:divBdr>
        </w:div>
        <w:div w:id="953170676">
          <w:marLeft w:val="1166"/>
          <w:marRight w:val="0"/>
          <w:marTop w:val="38"/>
          <w:marBottom w:val="0"/>
          <w:divBdr>
            <w:top w:val="none" w:sz="0" w:space="0" w:color="auto"/>
            <w:left w:val="none" w:sz="0" w:space="0" w:color="auto"/>
            <w:bottom w:val="none" w:sz="0" w:space="0" w:color="auto"/>
            <w:right w:val="none" w:sz="0" w:space="0" w:color="auto"/>
          </w:divBdr>
        </w:div>
        <w:div w:id="1711489952">
          <w:marLeft w:val="547"/>
          <w:marRight w:val="0"/>
          <w:marTop w:val="58"/>
          <w:marBottom w:val="0"/>
          <w:divBdr>
            <w:top w:val="none" w:sz="0" w:space="0" w:color="auto"/>
            <w:left w:val="none" w:sz="0" w:space="0" w:color="auto"/>
            <w:bottom w:val="none" w:sz="0" w:space="0" w:color="auto"/>
            <w:right w:val="none" w:sz="0" w:space="0" w:color="auto"/>
          </w:divBdr>
        </w:div>
        <w:div w:id="636297115">
          <w:marLeft w:val="1166"/>
          <w:marRight w:val="0"/>
          <w:marTop w:val="38"/>
          <w:marBottom w:val="0"/>
          <w:divBdr>
            <w:top w:val="none" w:sz="0" w:space="0" w:color="auto"/>
            <w:left w:val="none" w:sz="0" w:space="0" w:color="auto"/>
            <w:bottom w:val="none" w:sz="0" w:space="0" w:color="auto"/>
            <w:right w:val="none" w:sz="0" w:space="0" w:color="auto"/>
          </w:divBdr>
        </w:div>
        <w:div w:id="499154366">
          <w:marLeft w:val="547"/>
          <w:marRight w:val="0"/>
          <w:marTop w:val="58"/>
          <w:marBottom w:val="0"/>
          <w:divBdr>
            <w:top w:val="none" w:sz="0" w:space="0" w:color="auto"/>
            <w:left w:val="none" w:sz="0" w:space="0" w:color="auto"/>
            <w:bottom w:val="none" w:sz="0" w:space="0" w:color="auto"/>
            <w:right w:val="none" w:sz="0" w:space="0" w:color="auto"/>
          </w:divBdr>
        </w:div>
        <w:div w:id="1408186837">
          <w:marLeft w:val="1166"/>
          <w:marRight w:val="0"/>
          <w:marTop w:val="38"/>
          <w:marBottom w:val="0"/>
          <w:divBdr>
            <w:top w:val="none" w:sz="0" w:space="0" w:color="auto"/>
            <w:left w:val="none" w:sz="0" w:space="0" w:color="auto"/>
            <w:bottom w:val="none" w:sz="0" w:space="0" w:color="auto"/>
            <w:right w:val="none" w:sz="0" w:space="0" w:color="auto"/>
          </w:divBdr>
        </w:div>
        <w:div w:id="2021735865">
          <w:marLeft w:val="1166"/>
          <w:marRight w:val="0"/>
          <w:marTop w:val="38"/>
          <w:marBottom w:val="0"/>
          <w:divBdr>
            <w:top w:val="none" w:sz="0" w:space="0" w:color="auto"/>
            <w:left w:val="none" w:sz="0" w:space="0" w:color="auto"/>
            <w:bottom w:val="none" w:sz="0" w:space="0" w:color="auto"/>
            <w:right w:val="none" w:sz="0" w:space="0" w:color="auto"/>
          </w:divBdr>
        </w:div>
        <w:div w:id="437137694">
          <w:marLeft w:val="547"/>
          <w:marRight w:val="0"/>
          <w:marTop w:val="58"/>
          <w:marBottom w:val="0"/>
          <w:divBdr>
            <w:top w:val="none" w:sz="0" w:space="0" w:color="auto"/>
            <w:left w:val="none" w:sz="0" w:space="0" w:color="auto"/>
            <w:bottom w:val="none" w:sz="0" w:space="0" w:color="auto"/>
            <w:right w:val="none" w:sz="0" w:space="0" w:color="auto"/>
          </w:divBdr>
        </w:div>
        <w:div w:id="172887895">
          <w:marLeft w:val="1166"/>
          <w:marRight w:val="0"/>
          <w:marTop w:val="38"/>
          <w:marBottom w:val="0"/>
          <w:divBdr>
            <w:top w:val="none" w:sz="0" w:space="0" w:color="auto"/>
            <w:left w:val="none" w:sz="0" w:space="0" w:color="auto"/>
            <w:bottom w:val="none" w:sz="0" w:space="0" w:color="auto"/>
            <w:right w:val="none" w:sz="0" w:space="0" w:color="auto"/>
          </w:divBdr>
        </w:div>
        <w:div w:id="1626040071">
          <w:marLeft w:val="1166"/>
          <w:marRight w:val="0"/>
          <w:marTop w:val="38"/>
          <w:marBottom w:val="0"/>
          <w:divBdr>
            <w:top w:val="none" w:sz="0" w:space="0" w:color="auto"/>
            <w:left w:val="none" w:sz="0" w:space="0" w:color="auto"/>
            <w:bottom w:val="none" w:sz="0" w:space="0" w:color="auto"/>
            <w:right w:val="none" w:sz="0" w:space="0" w:color="auto"/>
          </w:divBdr>
        </w:div>
        <w:div w:id="1186404970">
          <w:marLeft w:val="547"/>
          <w:marRight w:val="0"/>
          <w:marTop w:val="58"/>
          <w:marBottom w:val="0"/>
          <w:divBdr>
            <w:top w:val="none" w:sz="0" w:space="0" w:color="auto"/>
            <w:left w:val="none" w:sz="0" w:space="0" w:color="auto"/>
            <w:bottom w:val="none" w:sz="0" w:space="0" w:color="auto"/>
            <w:right w:val="none" w:sz="0" w:space="0" w:color="auto"/>
          </w:divBdr>
        </w:div>
        <w:div w:id="695692251">
          <w:marLeft w:val="1166"/>
          <w:marRight w:val="0"/>
          <w:marTop w:val="38"/>
          <w:marBottom w:val="0"/>
          <w:divBdr>
            <w:top w:val="none" w:sz="0" w:space="0" w:color="auto"/>
            <w:left w:val="none" w:sz="0" w:space="0" w:color="auto"/>
            <w:bottom w:val="none" w:sz="0" w:space="0" w:color="auto"/>
            <w:right w:val="none" w:sz="0" w:space="0" w:color="auto"/>
          </w:divBdr>
        </w:div>
        <w:div w:id="758713707">
          <w:marLeft w:val="547"/>
          <w:marRight w:val="0"/>
          <w:marTop w:val="58"/>
          <w:marBottom w:val="0"/>
          <w:divBdr>
            <w:top w:val="none" w:sz="0" w:space="0" w:color="auto"/>
            <w:left w:val="none" w:sz="0" w:space="0" w:color="auto"/>
            <w:bottom w:val="none" w:sz="0" w:space="0" w:color="auto"/>
            <w:right w:val="none" w:sz="0" w:space="0" w:color="auto"/>
          </w:divBdr>
        </w:div>
        <w:div w:id="1765345970">
          <w:marLeft w:val="1166"/>
          <w:marRight w:val="0"/>
          <w:marTop w:val="38"/>
          <w:marBottom w:val="0"/>
          <w:divBdr>
            <w:top w:val="none" w:sz="0" w:space="0" w:color="auto"/>
            <w:left w:val="none" w:sz="0" w:space="0" w:color="auto"/>
            <w:bottom w:val="none" w:sz="0" w:space="0" w:color="auto"/>
            <w:right w:val="none" w:sz="0" w:space="0" w:color="auto"/>
          </w:divBdr>
        </w:div>
      </w:divsChild>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08780775">
      <w:bodyDiv w:val="1"/>
      <w:marLeft w:val="0"/>
      <w:marRight w:val="0"/>
      <w:marTop w:val="0"/>
      <w:marBottom w:val="0"/>
      <w:divBdr>
        <w:top w:val="none" w:sz="0" w:space="0" w:color="auto"/>
        <w:left w:val="none" w:sz="0" w:space="0" w:color="auto"/>
        <w:bottom w:val="none" w:sz="0" w:space="0" w:color="auto"/>
        <w:right w:val="none" w:sz="0" w:space="0" w:color="auto"/>
      </w:divBdr>
      <w:divsChild>
        <w:div w:id="1019116479">
          <w:marLeft w:val="1166"/>
          <w:marRight w:val="0"/>
          <w:marTop w:val="67"/>
          <w:marBottom w:val="0"/>
          <w:divBdr>
            <w:top w:val="none" w:sz="0" w:space="0" w:color="auto"/>
            <w:left w:val="none" w:sz="0" w:space="0" w:color="auto"/>
            <w:bottom w:val="none" w:sz="0" w:space="0" w:color="auto"/>
            <w:right w:val="none" w:sz="0" w:space="0" w:color="auto"/>
          </w:divBdr>
        </w:div>
        <w:div w:id="689914703">
          <w:marLeft w:val="1166"/>
          <w:marRight w:val="0"/>
          <w:marTop w:val="67"/>
          <w:marBottom w:val="0"/>
          <w:divBdr>
            <w:top w:val="none" w:sz="0" w:space="0" w:color="auto"/>
            <w:left w:val="none" w:sz="0" w:space="0" w:color="auto"/>
            <w:bottom w:val="none" w:sz="0" w:space="0" w:color="auto"/>
            <w:right w:val="none" w:sz="0" w:space="0" w:color="auto"/>
          </w:divBdr>
        </w:div>
        <w:div w:id="900798401">
          <w:marLeft w:val="1166"/>
          <w:marRight w:val="0"/>
          <w:marTop w:val="67"/>
          <w:marBottom w:val="0"/>
          <w:divBdr>
            <w:top w:val="none" w:sz="0" w:space="0" w:color="auto"/>
            <w:left w:val="none" w:sz="0" w:space="0" w:color="auto"/>
            <w:bottom w:val="none" w:sz="0" w:space="0" w:color="auto"/>
            <w:right w:val="none" w:sz="0" w:space="0" w:color="auto"/>
          </w:divBdr>
        </w:div>
        <w:div w:id="197743083">
          <w:marLeft w:val="1166"/>
          <w:marRight w:val="0"/>
          <w:marTop w:val="67"/>
          <w:marBottom w:val="0"/>
          <w:divBdr>
            <w:top w:val="none" w:sz="0" w:space="0" w:color="auto"/>
            <w:left w:val="none" w:sz="0" w:space="0" w:color="auto"/>
            <w:bottom w:val="none" w:sz="0" w:space="0" w:color="auto"/>
            <w:right w:val="none" w:sz="0" w:space="0" w:color="auto"/>
          </w:divBdr>
        </w:div>
        <w:div w:id="577906029">
          <w:marLeft w:val="1166"/>
          <w:marRight w:val="0"/>
          <w:marTop w:val="67"/>
          <w:marBottom w:val="0"/>
          <w:divBdr>
            <w:top w:val="none" w:sz="0" w:space="0" w:color="auto"/>
            <w:left w:val="none" w:sz="0" w:space="0" w:color="auto"/>
            <w:bottom w:val="none" w:sz="0" w:space="0" w:color="auto"/>
            <w:right w:val="none" w:sz="0" w:space="0" w:color="auto"/>
          </w:divBdr>
        </w:div>
      </w:divsChild>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197275">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198148">
      <w:bodyDiv w:val="1"/>
      <w:marLeft w:val="0"/>
      <w:marRight w:val="0"/>
      <w:marTop w:val="0"/>
      <w:marBottom w:val="0"/>
      <w:divBdr>
        <w:top w:val="none" w:sz="0" w:space="0" w:color="auto"/>
        <w:left w:val="none" w:sz="0" w:space="0" w:color="auto"/>
        <w:bottom w:val="none" w:sz="0" w:space="0" w:color="auto"/>
        <w:right w:val="none" w:sz="0" w:space="0" w:color="auto"/>
      </w:divBdr>
    </w:div>
    <w:div w:id="1716616284">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0955061">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1845916">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1935818">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39483749">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2775303">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ajab@qca.qualcomm.com" TargetMode="External"/><Relationship Id="rId18" Type="http://schemas.openxmlformats.org/officeDocument/2006/relationships/image" Target="media/image3.e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oleObject" Target="embeddings/oleObject4.bin"/><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oleObject" Target="embeddings/oleObject2.bin"/><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4.e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oleObject" Target="embeddings/oleObject3.bin"/><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emf"/><Relationship Id="rId22" Type="http://schemas.openxmlformats.org/officeDocument/2006/relationships/image" Target="media/image5.e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VVZTZ3NUC4PZ-4-1168</_dlc_DocId>
    <_dlc_DocIdUrl xmlns="b2d329f4-2eee-4d90-a2ae-71a25bab89f4">
      <Url>https://projects.qualcomm.com/sites/SyZyGy/_layouts/15/DocIdRedir.aspx?ID=VVZTZ3NUC4PZ-4-1168</Url>
      <Description>VVZTZ3NUC4PZ-4-1168</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FF89E167-784E-4DD2-B986-8F03ED785041}">
  <ds:schemaRefs>
    <ds:schemaRef ds:uri="office.server.policy"/>
  </ds:schemaRefs>
</ds:datastoreItem>
</file>

<file path=customXml/itemProps2.xml><?xml version="1.0" encoding="utf-8"?>
<ds:datastoreItem xmlns:ds="http://schemas.openxmlformats.org/officeDocument/2006/customXml" ds:itemID="{63726DF7-47B5-4D76-AE3D-99F960D0449E}">
  <ds:schemaRefs>
    <ds:schemaRef ds:uri="http://schemas.microsoft.com/sharepoint/events"/>
  </ds:schemaRefs>
</ds:datastoreItem>
</file>

<file path=customXml/itemProps3.xml><?xml version="1.0" encoding="utf-8"?>
<ds:datastoreItem xmlns:ds="http://schemas.openxmlformats.org/officeDocument/2006/customXml" ds:itemID="{C8B96709-7FD8-4B84-B941-FEC8C8A1E1E8}">
  <ds:schemaRefs>
    <ds:schemaRef ds:uri="http://schemas.microsoft.com/sharepoint/v3/contenttype/forms"/>
  </ds:schemaRefs>
</ds:datastoreItem>
</file>

<file path=customXml/itemProps4.xml><?xml version="1.0" encoding="utf-8"?>
<ds:datastoreItem xmlns:ds="http://schemas.openxmlformats.org/officeDocument/2006/customXml" ds:itemID="{0FF3E7FA-5329-4F66-8612-8971D384439E}">
  <ds:schemaRefs>
    <ds:schemaRef ds:uri="http://schemas.microsoft.com/office/2006/metadata/properties"/>
    <ds:schemaRef ds:uri="http://schemas.microsoft.com/office/infopath/2007/PartnerControls"/>
    <ds:schemaRef ds:uri="b2d329f4-2eee-4d90-a2ae-71a25bab89f4"/>
  </ds:schemaRefs>
</ds:datastoreItem>
</file>

<file path=customXml/itemProps5.xml><?xml version="1.0" encoding="utf-8"?>
<ds:datastoreItem xmlns:ds="http://schemas.openxmlformats.org/officeDocument/2006/customXml" ds:itemID="{40699F99-F0F3-4712-B3C0-879A83242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A68276B-03FF-4C25-8CEC-7B6AF6A06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52</TotalTime>
  <Pages>11</Pages>
  <Words>2581</Words>
  <Characters>14713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doc.: IEEE 802.11-16/0780/r1</vt:lpstr>
    </vt:vector>
  </TitlesOfParts>
  <Company>Intel</Company>
  <LinksUpToDate>false</LinksUpToDate>
  <CharactersWithSpaces>17260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802.11-16/0780/r1</dc:title>
  <dc:subject>TGac Spec Framework</dc:subject>
  <dc:creator>Robert Stacey</dc:creator>
  <dc:description/>
  <cp:lastModifiedBy>Banerjea, Raja</cp:lastModifiedBy>
  <cp:revision>11</cp:revision>
  <cp:lastPrinted>2016-01-08T21:12:00Z</cp:lastPrinted>
  <dcterms:created xsi:type="dcterms:W3CDTF">2016-06-23T21:54:00Z</dcterms:created>
  <dcterms:modified xsi:type="dcterms:W3CDTF">2016-07-06T20:34:00Z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ContentTypeId">
    <vt:lpwstr>0x010100273E1DB365A6BC4B9BD82CCA668C813B</vt:lpwstr>
  </property>
  <property fmtid="{D5CDD505-2E9C-101B-9397-08002B2CF9AE}" pid="10" name="_dlc_DocIdItemGuid">
    <vt:lpwstr>f9523f2c-a6dd-46c1-8e8f-cb9c9bd607f2</vt:lpwstr>
  </property>
</Properties>
</file>