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B3C19" w14:textId="77777777" w:rsidR="00CA09B2" w:rsidRDefault="00CA09B2">
      <w:pPr>
        <w:pStyle w:val="T1"/>
        <w:pBdr>
          <w:bottom w:val="single" w:sz="6" w:space="0" w:color="auto"/>
        </w:pBdr>
        <w:spacing w:after="240"/>
      </w:pPr>
      <w:r>
        <w:t>IEEE P802.11</w:t>
      </w:r>
      <w:bookmarkStart w:id="0" w:name="_GoBack"/>
      <w:bookmarkEnd w:id="0"/>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05031D60"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21D7B67" w14:textId="77777777" w:rsidR="006179ED" w:rsidRDefault="005E7FCE" w:rsidP="00127344">
            <w:pPr>
              <w:jc w:val="center"/>
              <w:rPr>
                <w:b/>
                <w:bCs/>
                <w:color w:val="000000"/>
                <w:sz w:val="28"/>
                <w:szCs w:val="28"/>
                <w:lang w:val="en-US"/>
              </w:rPr>
            </w:pPr>
            <w:r>
              <w:rPr>
                <w:b/>
                <w:bCs/>
                <w:color w:val="000000"/>
                <w:sz w:val="28"/>
                <w:szCs w:val="28"/>
                <w:lang w:val="en-US"/>
              </w:rPr>
              <w:t xml:space="preserve">CIDs for: Section </w:t>
            </w:r>
            <w:r w:rsidR="00DF49FB">
              <w:rPr>
                <w:b/>
                <w:bCs/>
                <w:color w:val="000000"/>
                <w:sz w:val="28"/>
                <w:szCs w:val="28"/>
                <w:lang w:val="en-US"/>
              </w:rPr>
              <w:t>25.6</w:t>
            </w:r>
            <w:r w:rsidR="00127344">
              <w:rPr>
                <w:b/>
                <w:bCs/>
                <w:color w:val="000000"/>
                <w:sz w:val="28"/>
                <w:szCs w:val="28"/>
                <w:lang w:val="en-US"/>
              </w:rPr>
              <w:t xml:space="preserve"> </w:t>
            </w:r>
          </w:p>
          <w:p w14:paraId="3013DC9C" w14:textId="77777777" w:rsidR="00BD6FB0" w:rsidRPr="00BD6FB0" w:rsidRDefault="00DF49FB" w:rsidP="00127344">
            <w:pPr>
              <w:jc w:val="center"/>
              <w:rPr>
                <w:b/>
                <w:bCs/>
                <w:color w:val="000000"/>
                <w:sz w:val="28"/>
                <w:szCs w:val="28"/>
                <w:lang w:val="en-US"/>
              </w:rPr>
            </w:pPr>
            <w:r>
              <w:rPr>
                <w:b/>
                <w:bCs/>
                <w:color w:val="000000"/>
                <w:sz w:val="28"/>
                <w:szCs w:val="28"/>
                <w:lang w:val="en-US"/>
              </w:rPr>
              <w:t>HE Sounding</w:t>
            </w:r>
            <w:r w:rsidR="00243E9C">
              <w:rPr>
                <w:b/>
                <w:bCs/>
                <w:color w:val="000000"/>
                <w:sz w:val="28"/>
                <w:szCs w:val="28"/>
                <w:lang w:val="en-US"/>
              </w:rPr>
              <w:t xml:space="preserve"> Comment Resolution</w:t>
            </w:r>
          </w:p>
        </w:tc>
      </w:tr>
      <w:tr w:rsidR="00BD6FB0" w:rsidRPr="00BD6FB0" w14:paraId="55EB0A11"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38A910A" w14:textId="77777777" w:rsidR="00BD6FB0" w:rsidRPr="00BD6FB0" w:rsidRDefault="00BD6FB0" w:rsidP="00777608">
            <w:pPr>
              <w:jc w:val="center"/>
              <w:rPr>
                <w:b/>
                <w:bCs/>
                <w:color w:val="000000"/>
                <w:sz w:val="20"/>
                <w:lang w:val="en-US"/>
              </w:rPr>
            </w:pPr>
            <w:r w:rsidRPr="00BD6FB0">
              <w:rPr>
                <w:b/>
                <w:bCs/>
                <w:color w:val="000000"/>
                <w:sz w:val="20"/>
                <w:lang w:val="en-US"/>
              </w:rPr>
              <w:t>Date:</w:t>
            </w:r>
            <w:r w:rsidRPr="002836D0">
              <w:t xml:space="preserve">  201</w:t>
            </w:r>
            <w:r w:rsidR="00361A7D">
              <w:t>6-0</w:t>
            </w:r>
            <w:r w:rsidR="00DF49FB">
              <w:t>5</w:t>
            </w:r>
            <w:r w:rsidR="00361A7D">
              <w:t>-</w:t>
            </w:r>
            <w:r w:rsidR="002D6FB8">
              <w:t>16</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1176"/>
        <w:gridCol w:w="2742"/>
      </w:tblGrid>
      <w:tr w:rsidR="00727D10" w:rsidRPr="0019516D" w14:paraId="61CA01A0" w14:textId="77777777" w:rsidTr="00AA0C96">
        <w:trPr>
          <w:trHeight w:val="144"/>
        </w:trPr>
        <w:tc>
          <w:tcPr>
            <w:tcW w:w="1732" w:type="dxa"/>
            <w:shd w:val="clear" w:color="auto" w:fill="FFFFFF"/>
            <w:tcMar>
              <w:top w:w="15" w:type="dxa"/>
              <w:left w:w="108" w:type="dxa"/>
              <w:bottom w:w="0" w:type="dxa"/>
              <w:right w:w="108" w:type="dxa"/>
            </w:tcMar>
            <w:vAlign w:val="center"/>
          </w:tcPr>
          <w:p w14:paraId="34EE1B6C" w14:textId="377E39FF" w:rsidR="00727D10" w:rsidRPr="0019516D" w:rsidRDefault="00727D10" w:rsidP="003D66D1">
            <w:r>
              <w:t>Raja Banerjea</w:t>
            </w:r>
          </w:p>
        </w:tc>
        <w:tc>
          <w:tcPr>
            <w:tcW w:w="1261" w:type="dxa"/>
            <w:vMerge w:val="restart"/>
            <w:shd w:val="clear" w:color="auto" w:fill="FFFFFF"/>
            <w:vAlign w:val="center"/>
          </w:tcPr>
          <w:p w14:paraId="2D9ED1A2" w14:textId="0A70F9DA" w:rsidR="00727D10" w:rsidRPr="0019516D" w:rsidRDefault="00727D10" w:rsidP="003D66D1">
            <w:pPr>
              <w:jc w:val="center"/>
            </w:pPr>
            <w:r>
              <w:t>Qualcomm</w:t>
            </w:r>
          </w:p>
        </w:tc>
        <w:tc>
          <w:tcPr>
            <w:tcW w:w="2439" w:type="dxa"/>
            <w:shd w:val="clear" w:color="auto" w:fill="FFFFFF"/>
            <w:tcMar>
              <w:top w:w="15" w:type="dxa"/>
              <w:left w:w="108" w:type="dxa"/>
              <w:bottom w:w="0" w:type="dxa"/>
              <w:right w:w="108" w:type="dxa"/>
            </w:tcMar>
            <w:vAlign w:val="center"/>
          </w:tcPr>
          <w:p w14:paraId="40DCEDB2" w14:textId="77777777" w:rsidR="00727D10" w:rsidRPr="0019516D" w:rsidRDefault="00727D10" w:rsidP="003D66D1"/>
        </w:tc>
        <w:tc>
          <w:tcPr>
            <w:tcW w:w="1176" w:type="dxa"/>
            <w:shd w:val="clear" w:color="auto" w:fill="FFFFFF"/>
            <w:tcMar>
              <w:top w:w="15" w:type="dxa"/>
              <w:left w:w="108" w:type="dxa"/>
              <w:bottom w:w="0" w:type="dxa"/>
              <w:right w:w="108" w:type="dxa"/>
            </w:tcMar>
            <w:vAlign w:val="center"/>
          </w:tcPr>
          <w:p w14:paraId="7697A831" w14:textId="77777777" w:rsidR="00727D10" w:rsidRPr="00855146" w:rsidRDefault="00727D10" w:rsidP="003D66D1">
            <w:pPr>
              <w:rPr>
                <w:sz w:val="16"/>
                <w:szCs w:val="16"/>
              </w:rPr>
            </w:pPr>
          </w:p>
        </w:tc>
        <w:tc>
          <w:tcPr>
            <w:tcW w:w="2742" w:type="dxa"/>
            <w:shd w:val="clear" w:color="auto" w:fill="FFFFFF"/>
            <w:tcMar>
              <w:top w:w="15" w:type="dxa"/>
              <w:left w:w="108" w:type="dxa"/>
              <w:bottom w:w="0" w:type="dxa"/>
              <w:right w:w="108" w:type="dxa"/>
            </w:tcMar>
            <w:vAlign w:val="center"/>
          </w:tcPr>
          <w:p w14:paraId="331C5A89" w14:textId="77777777" w:rsidR="00727D10" w:rsidRPr="0019516D" w:rsidRDefault="00727D10" w:rsidP="003D66D1">
            <w:pPr>
              <w:rPr>
                <w:sz w:val="18"/>
              </w:rPr>
            </w:pPr>
          </w:p>
        </w:tc>
      </w:tr>
      <w:tr w:rsidR="00727D10" w:rsidRPr="00945E34" w14:paraId="051598F4" w14:textId="77777777" w:rsidTr="004C3D5C">
        <w:trPr>
          <w:trHeight w:val="144"/>
        </w:trPr>
        <w:tc>
          <w:tcPr>
            <w:tcW w:w="1732" w:type="dxa"/>
            <w:shd w:val="clear" w:color="auto" w:fill="FFFFFF"/>
            <w:tcMar>
              <w:top w:w="15" w:type="dxa"/>
              <w:left w:w="108" w:type="dxa"/>
              <w:bottom w:w="0" w:type="dxa"/>
              <w:right w:w="108" w:type="dxa"/>
            </w:tcMar>
            <w:vAlign w:val="center"/>
          </w:tcPr>
          <w:p w14:paraId="1DAD3862" w14:textId="0D931E27" w:rsidR="00727D10" w:rsidRPr="008362D8" w:rsidRDefault="00727D10" w:rsidP="003D66D1">
            <w:r w:rsidRPr="008362D8">
              <w:t>Simone Merlin</w:t>
            </w:r>
          </w:p>
        </w:tc>
        <w:tc>
          <w:tcPr>
            <w:tcW w:w="1261" w:type="dxa"/>
            <w:vMerge/>
            <w:shd w:val="clear" w:color="auto" w:fill="FFFFFF"/>
            <w:vAlign w:val="center"/>
          </w:tcPr>
          <w:p w14:paraId="1958D89A"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007A4CFD"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6EE82C7F"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5BFFF2E1" w14:textId="77777777" w:rsidR="00727D10" w:rsidRPr="00945E34" w:rsidRDefault="00727D10" w:rsidP="003D66D1">
            <w:pPr>
              <w:rPr>
                <w:sz w:val="18"/>
                <w:highlight w:val="yellow"/>
              </w:rPr>
            </w:pPr>
          </w:p>
        </w:tc>
      </w:tr>
      <w:tr w:rsidR="00727D10" w:rsidRPr="00945E34" w14:paraId="266864A1" w14:textId="77777777" w:rsidTr="004C3D5C">
        <w:trPr>
          <w:trHeight w:val="144"/>
        </w:trPr>
        <w:tc>
          <w:tcPr>
            <w:tcW w:w="1732" w:type="dxa"/>
            <w:shd w:val="clear" w:color="auto" w:fill="FFFFFF"/>
            <w:tcMar>
              <w:top w:w="15" w:type="dxa"/>
              <w:left w:w="108" w:type="dxa"/>
              <w:bottom w:w="0" w:type="dxa"/>
              <w:right w:w="108" w:type="dxa"/>
            </w:tcMar>
            <w:vAlign w:val="center"/>
          </w:tcPr>
          <w:p w14:paraId="731A8D5A" w14:textId="098CBA18" w:rsidR="00727D10" w:rsidRPr="00727D10" w:rsidRDefault="00727D10" w:rsidP="003D66D1">
            <w:r>
              <w:t>Youhan Kim</w:t>
            </w:r>
          </w:p>
        </w:tc>
        <w:tc>
          <w:tcPr>
            <w:tcW w:w="1261" w:type="dxa"/>
            <w:vMerge/>
            <w:shd w:val="clear" w:color="auto" w:fill="FFFFFF"/>
            <w:vAlign w:val="center"/>
          </w:tcPr>
          <w:p w14:paraId="5CADB67F"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0F3F0945"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00535B76"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18E8649C" w14:textId="77777777" w:rsidR="00727D10" w:rsidRPr="00945E34" w:rsidRDefault="00727D10" w:rsidP="003D66D1">
            <w:pPr>
              <w:rPr>
                <w:sz w:val="18"/>
                <w:highlight w:val="yellow"/>
              </w:rPr>
            </w:pPr>
          </w:p>
        </w:tc>
      </w:tr>
      <w:tr w:rsidR="00727D10" w:rsidRPr="00945E34" w14:paraId="1D26207C" w14:textId="77777777" w:rsidTr="004C3D5C">
        <w:trPr>
          <w:trHeight w:val="144"/>
        </w:trPr>
        <w:tc>
          <w:tcPr>
            <w:tcW w:w="1732" w:type="dxa"/>
            <w:shd w:val="clear" w:color="auto" w:fill="FFFFFF"/>
            <w:tcMar>
              <w:top w:w="15" w:type="dxa"/>
              <w:left w:w="108" w:type="dxa"/>
              <w:bottom w:w="0" w:type="dxa"/>
              <w:right w:w="108" w:type="dxa"/>
            </w:tcMar>
            <w:vAlign w:val="center"/>
          </w:tcPr>
          <w:p w14:paraId="3A811840" w14:textId="63DF49B5" w:rsidR="00727D10" w:rsidRDefault="00727D10" w:rsidP="003D66D1">
            <w:r>
              <w:t>Sameer Vermani</w:t>
            </w:r>
          </w:p>
        </w:tc>
        <w:tc>
          <w:tcPr>
            <w:tcW w:w="1261" w:type="dxa"/>
            <w:vMerge/>
            <w:shd w:val="clear" w:color="auto" w:fill="FFFFFF"/>
            <w:vAlign w:val="center"/>
          </w:tcPr>
          <w:p w14:paraId="058C33E2"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6EAF1667"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4DFB5B30"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3EE61E53" w14:textId="77777777" w:rsidR="00727D10" w:rsidRPr="00945E34" w:rsidRDefault="00727D10" w:rsidP="003D66D1">
            <w:pPr>
              <w:rPr>
                <w:sz w:val="18"/>
                <w:highlight w:val="yellow"/>
              </w:rPr>
            </w:pPr>
          </w:p>
        </w:tc>
      </w:tr>
      <w:tr w:rsidR="00727D10" w:rsidRPr="00945E34" w14:paraId="51E6051F" w14:textId="77777777" w:rsidTr="004C3D5C">
        <w:trPr>
          <w:trHeight w:val="144"/>
        </w:trPr>
        <w:tc>
          <w:tcPr>
            <w:tcW w:w="1732" w:type="dxa"/>
            <w:shd w:val="clear" w:color="auto" w:fill="FFFFFF"/>
            <w:tcMar>
              <w:top w:w="15" w:type="dxa"/>
              <w:left w:w="108" w:type="dxa"/>
              <w:bottom w:w="0" w:type="dxa"/>
              <w:right w:w="108" w:type="dxa"/>
            </w:tcMar>
            <w:vAlign w:val="center"/>
          </w:tcPr>
          <w:p w14:paraId="47BC1867" w14:textId="3BED6ADF" w:rsidR="00727D10" w:rsidRDefault="00727D10" w:rsidP="003D66D1">
            <w:r>
              <w:t>Lochan Verma</w:t>
            </w:r>
          </w:p>
        </w:tc>
        <w:tc>
          <w:tcPr>
            <w:tcW w:w="1261" w:type="dxa"/>
            <w:vMerge/>
            <w:shd w:val="clear" w:color="auto" w:fill="FFFFFF"/>
            <w:vAlign w:val="center"/>
          </w:tcPr>
          <w:p w14:paraId="16011232"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4223B56C"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6EF3BEFB"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17F29FB8" w14:textId="77777777" w:rsidR="00727D10" w:rsidRPr="00945E34" w:rsidRDefault="00727D10" w:rsidP="003D66D1">
            <w:pPr>
              <w:rPr>
                <w:sz w:val="18"/>
                <w:highlight w:val="yellow"/>
              </w:rPr>
            </w:pPr>
          </w:p>
        </w:tc>
      </w:tr>
      <w:tr w:rsidR="00727D10" w:rsidRPr="00945E34" w14:paraId="38A6FA31" w14:textId="77777777" w:rsidTr="004C3D5C">
        <w:trPr>
          <w:trHeight w:val="144"/>
        </w:trPr>
        <w:tc>
          <w:tcPr>
            <w:tcW w:w="1732" w:type="dxa"/>
            <w:shd w:val="clear" w:color="auto" w:fill="FFFFFF"/>
            <w:tcMar>
              <w:top w:w="15" w:type="dxa"/>
              <w:left w:w="108" w:type="dxa"/>
              <w:bottom w:w="0" w:type="dxa"/>
              <w:right w:w="108" w:type="dxa"/>
            </w:tcMar>
            <w:vAlign w:val="center"/>
          </w:tcPr>
          <w:p w14:paraId="3F5B2183" w14:textId="6447A09F" w:rsidR="00727D10" w:rsidRDefault="00727D10" w:rsidP="003D66D1">
            <w:r>
              <w:t>Bin Tian</w:t>
            </w:r>
          </w:p>
        </w:tc>
        <w:tc>
          <w:tcPr>
            <w:tcW w:w="1261" w:type="dxa"/>
            <w:vMerge/>
            <w:shd w:val="clear" w:color="auto" w:fill="FFFFFF"/>
            <w:vAlign w:val="center"/>
          </w:tcPr>
          <w:p w14:paraId="26216B2B"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6B191C85"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3D681A98"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5DD111DC" w14:textId="77777777" w:rsidR="00727D10" w:rsidRPr="00945E34" w:rsidRDefault="00727D10" w:rsidP="003D66D1">
            <w:pPr>
              <w:rPr>
                <w:sz w:val="18"/>
                <w:highlight w:val="yellow"/>
              </w:rPr>
            </w:pPr>
          </w:p>
        </w:tc>
      </w:tr>
      <w:tr w:rsidR="00727D10" w:rsidRPr="00945E34" w14:paraId="49AEE48E" w14:textId="77777777" w:rsidTr="004C3D5C">
        <w:trPr>
          <w:trHeight w:val="144"/>
        </w:trPr>
        <w:tc>
          <w:tcPr>
            <w:tcW w:w="1732" w:type="dxa"/>
            <w:shd w:val="clear" w:color="auto" w:fill="FFFFFF"/>
            <w:tcMar>
              <w:top w:w="15" w:type="dxa"/>
              <w:left w:w="108" w:type="dxa"/>
              <w:bottom w:w="0" w:type="dxa"/>
              <w:right w:w="108" w:type="dxa"/>
            </w:tcMar>
            <w:vAlign w:val="center"/>
          </w:tcPr>
          <w:p w14:paraId="189A5A90" w14:textId="1FBA474B" w:rsidR="00727D10" w:rsidRDefault="00727D10" w:rsidP="003D66D1">
            <w:r>
              <w:t>Liwen Chu</w:t>
            </w:r>
          </w:p>
        </w:tc>
        <w:tc>
          <w:tcPr>
            <w:tcW w:w="1261" w:type="dxa"/>
            <w:shd w:val="clear" w:color="auto" w:fill="FFFFFF"/>
            <w:vAlign w:val="center"/>
          </w:tcPr>
          <w:p w14:paraId="7490F5F7" w14:textId="50082995" w:rsidR="00727D10" w:rsidRPr="008362D8" w:rsidRDefault="00727D10" w:rsidP="003D66D1">
            <w:pPr>
              <w:jc w:val="center"/>
            </w:pPr>
            <w:r w:rsidRPr="008362D8">
              <w:t>Marvell</w:t>
            </w:r>
          </w:p>
        </w:tc>
        <w:tc>
          <w:tcPr>
            <w:tcW w:w="2439" w:type="dxa"/>
            <w:shd w:val="clear" w:color="auto" w:fill="FFFFFF"/>
            <w:tcMar>
              <w:top w:w="15" w:type="dxa"/>
              <w:left w:w="108" w:type="dxa"/>
              <w:bottom w:w="0" w:type="dxa"/>
              <w:right w:w="108" w:type="dxa"/>
            </w:tcMar>
            <w:vAlign w:val="center"/>
          </w:tcPr>
          <w:p w14:paraId="7838F2A6"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3BC1B621"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1174D227" w14:textId="77777777" w:rsidR="00727D10" w:rsidRPr="00945E34" w:rsidRDefault="00727D10" w:rsidP="003D66D1">
            <w:pPr>
              <w:rPr>
                <w:sz w:val="18"/>
                <w:highlight w:val="yellow"/>
              </w:rPr>
            </w:pPr>
          </w:p>
        </w:tc>
      </w:tr>
      <w:tr w:rsidR="00727D10" w:rsidRPr="00945E34" w14:paraId="61DB1308" w14:textId="77777777" w:rsidTr="004C3D5C">
        <w:trPr>
          <w:trHeight w:val="144"/>
        </w:trPr>
        <w:tc>
          <w:tcPr>
            <w:tcW w:w="1732" w:type="dxa"/>
            <w:shd w:val="clear" w:color="auto" w:fill="FFFFFF"/>
            <w:tcMar>
              <w:top w:w="15" w:type="dxa"/>
              <w:left w:w="108" w:type="dxa"/>
              <w:bottom w:w="0" w:type="dxa"/>
              <w:right w:w="108" w:type="dxa"/>
            </w:tcMar>
            <w:vAlign w:val="center"/>
          </w:tcPr>
          <w:p w14:paraId="13960D8B" w14:textId="1DDC3CEC" w:rsidR="00727D10" w:rsidRDefault="00727D10" w:rsidP="003D66D1">
            <w:proofErr w:type="spellStart"/>
            <w:r>
              <w:t>Narendar</w:t>
            </w:r>
            <w:proofErr w:type="spellEnd"/>
            <w:r>
              <w:t xml:space="preserve"> Madhavan</w:t>
            </w:r>
          </w:p>
        </w:tc>
        <w:tc>
          <w:tcPr>
            <w:tcW w:w="1261" w:type="dxa"/>
            <w:shd w:val="clear" w:color="auto" w:fill="FFFFFF"/>
            <w:vAlign w:val="center"/>
          </w:tcPr>
          <w:p w14:paraId="7E923A4D" w14:textId="2D5AA9D7" w:rsidR="00727D10" w:rsidRPr="008362D8" w:rsidRDefault="00727D10" w:rsidP="003D66D1">
            <w:pPr>
              <w:jc w:val="center"/>
            </w:pPr>
            <w:r w:rsidRPr="008362D8">
              <w:t>Toshiba</w:t>
            </w:r>
          </w:p>
        </w:tc>
        <w:tc>
          <w:tcPr>
            <w:tcW w:w="2439" w:type="dxa"/>
            <w:shd w:val="clear" w:color="auto" w:fill="FFFFFF"/>
            <w:tcMar>
              <w:top w:w="15" w:type="dxa"/>
              <w:left w:w="108" w:type="dxa"/>
              <w:bottom w:w="0" w:type="dxa"/>
              <w:right w:w="108" w:type="dxa"/>
            </w:tcMar>
            <w:vAlign w:val="center"/>
          </w:tcPr>
          <w:p w14:paraId="4AD38DA3"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30ED952F"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2581064A" w14:textId="77777777" w:rsidR="00727D10" w:rsidRPr="00945E34" w:rsidRDefault="00727D10" w:rsidP="003D66D1">
            <w:pPr>
              <w:rPr>
                <w:sz w:val="18"/>
                <w:highlight w:val="yellow"/>
              </w:rPr>
            </w:pPr>
          </w:p>
        </w:tc>
      </w:tr>
    </w:tbl>
    <w:p w14:paraId="28997BBE" w14:textId="77777777" w:rsidR="007C67E6" w:rsidRDefault="007C67E6">
      <w:pPr>
        <w:pStyle w:val="T1"/>
        <w:spacing w:after="120"/>
        <w:rPr>
          <w:sz w:val="22"/>
        </w:rPr>
      </w:pPr>
    </w:p>
    <w:p w14:paraId="232CFD38" w14:textId="77777777" w:rsidR="00F44D0F" w:rsidRDefault="00F44D0F">
      <w:pPr>
        <w:pStyle w:val="T1"/>
        <w:spacing w:after="120"/>
        <w:rPr>
          <w:sz w:val="22"/>
        </w:rPr>
      </w:pPr>
    </w:p>
    <w:p w14:paraId="0FFB14FA" w14:textId="77777777" w:rsidR="00A64D7D" w:rsidRDefault="00A64D7D">
      <w:pPr>
        <w:pStyle w:val="T1"/>
        <w:spacing w:after="120"/>
        <w:rPr>
          <w:sz w:val="22"/>
        </w:rPr>
      </w:pPr>
    </w:p>
    <w:p w14:paraId="2E60872C" w14:textId="77777777" w:rsidR="00A64D7D" w:rsidRDefault="00A64D7D">
      <w:pPr>
        <w:pStyle w:val="T1"/>
        <w:spacing w:after="120"/>
        <w:rPr>
          <w:sz w:val="22"/>
        </w:rPr>
      </w:pPr>
    </w:p>
    <w:p w14:paraId="482E8058" w14:textId="77777777" w:rsidR="00A64D7D" w:rsidRDefault="00A64D7D">
      <w:pPr>
        <w:pStyle w:val="T1"/>
        <w:spacing w:after="120"/>
        <w:rPr>
          <w:sz w:val="22"/>
        </w:rPr>
      </w:pPr>
    </w:p>
    <w:p w14:paraId="3AFE963F" w14:textId="131D7736" w:rsidR="00CA09B2" w:rsidRDefault="00430C06">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6AD5C7A" wp14:editId="4AF94BD3">
                <wp:simplePos x="0" y="0"/>
                <wp:positionH relativeFrom="column">
                  <wp:posOffset>-66675</wp:posOffset>
                </wp:positionH>
                <wp:positionV relativeFrom="paragraph">
                  <wp:posOffset>208280</wp:posOffset>
                </wp:positionV>
                <wp:extent cx="6600825" cy="3200400"/>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3200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AFFC9" w14:textId="77777777" w:rsidR="00B14F5F" w:rsidRDefault="00B14F5F">
                            <w:pPr>
                              <w:pStyle w:val="T1"/>
                              <w:spacing w:after="120"/>
                            </w:pPr>
                            <w:r>
                              <w:t>Abstract</w:t>
                            </w:r>
                          </w:p>
                          <w:p w14:paraId="2E637353" w14:textId="77777777" w:rsidR="00AC32D5" w:rsidRDefault="00AC32D5"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7330EF">
                              <w:rPr>
                                <w:b/>
                                <w:lang w:eastAsia="ko-KR"/>
                              </w:rPr>
                              <w:t>10</w:t>
                            </w:r>
                            <w:r w:rsidRPr="00126539">
                              <w:rPr>
                                <w:b/>
                                <w:lang w:eastAsia="ko-KR"/>
                              </w:rPr>
                              <w:t xml:space="preserve"> CIDs</w:t>
                            </w:r>
                            <w:r>
                              <w:rPr>
                                <w:lang w:eastAsia="ko-KR"/>
                              </w:rPr>
                              <w:t>):</w:t>
                            </w:r>
                          </w:p>
                          <w:p w14:paraId="384BFE8F" w14:textId="77777777" w:rsidR="00B14F5F" w:rsidRDefault="00B25CC0" w:rsidP="00EA00B9">
                            <w:pPr>
                              <w:pStyle w:val="ListParagraph"/>
                              <w:numPr>
                                <w:ilvl w:val="0"/>
                                <w:numId w:val="4"/>
                              </w:numPr>
                              <w:jc w:val="both"/>
                            </w:pPr>
                            <w:r>
                              <w:rPr>
                                <w:lang w:eastAsia="ko-KR"/>
                              </w:rPr>
                              <w:t>55,</w:t>
                            </w:r>
                            <w:r w:rsidR="00EA00B9" w:rsidRPr="00EA00B9">
                              <w:t xml:space="preserve"> </w:t>
                            </w:r>
                            <w:r w:rsidR="00EA00B9" w:rsidRPr="00EA00B9">
                              <w:rPr>
                                <w:lang w:eastAsia="ko-KR"/>
                              </w:rPr>
                              <w:t>1000</w:t>
                            </w:r>
                            <w:r w:rsidR="00EA00B9">
                              <w:rPr>
                                <w:lang w:eastAsia="ko-KR"/>
                              </w:rPr>
                              <w:t xml:space="preserve">, </w:t>
                            </w:r>
                            <w:r w:rsidR="00EA00B9">
                              <w:t xml:space="preserve"> 1221, 1915, 2234, </w:t>
                            </w:r>
                            <w:r w:rsidR="007330EF">
                              <w:t>802</w:t>
                            </w:r>
                            <w:r w:rsidR="000516D9">
                              <w:t>,1695</w:t>
                            </w:r>
                          </w:p>
                          <w:p w14:paraId="567191C2" w14:textId="77777777" w:rsidR="00EA00B9" w:rsidRDefault="00EA00B9" w:rsidP="00EA00B9">
                            <w:pPr>
                              <w:pStyle w:val="ListParagraph"/>
                              <w:numPr>
                                <w:ilvl w:val="0"/>
                                <w:numId w:val="4"/>
                              </w:numPr>
                              <w:jc w:val="both"/>
                            </w:pPr>
                            <w:r>
                              <w:t>1222</w:t>
                            </w:r>
                          </w:p>
                          <w:p w14:paraId="5DF1A933" w14:textId="58855A1C" w:rsidR="00EA00B9" w:rsidRDefault="00EA00B9" w:rsidP="00EA00B9">
                            <w:pPr>
                              <w:pStyle w:val="ListParagraph"/>
                              <w:numPr>
                                <w:ilvl w:val="0"/>
                                <w:numId w:val="4"/>
                              </w:numPr>
                              <w:jc w:val="both"/>
                            </w:pPr>
                            <w:r>
                              <w:t>182</w:t>
                            </w:r>
                            <w:r w:rsidR="000516D9">
                              <w:t>, 971,2713</w:t>
                            </w:r>
                            <w:ins w:id="1" w:author="Banerjea, Raja" w:date="2016-06-23T14:28:00Z">
                              <w:r w:rsidR="00D95503">
                                <w:t>, 702, 1916, 2233</w:t>
                              </w:r>
                            </w:ins>
                          </w:p>
                          <w:p w14:paraId="1AF4EEAF" w14:textId="77777777" w:rsidR="007330EF" w:rsidRDefault="007330EF" w:rsidP="00EA00B9">
                            <w:pPr>
                              <w:pStyle w:val="ListParagraph"/>
                              <w:numPr>
                                <w:ilvl w:val="0"/>
                                <w:numId w:val="4"/>
                              </w:numPr>
                              <w:jc w:val="both"/>
                            </w:pPr>
                            <w:r>
                              <w:t>223</w:t>
                            </w:r>
                          </w:p>
                          <w:p w14:paraId="41756B4B" w14:textId="77777777" w:rsidR="00243E9C" w:rsidRDefault="00243E9C" w:rsidP="00243E9C">
                            <w:pPr>
                              <w:jc w:val="both"/>
                            </w:pPr>
                          </w:p>
                          <w:p w14:paraId="50A1ED2B" w14:textId="77777777" w:rsidR="00243E9C" w:rsidRDefault="00243E9C" w:rsidP="00243E9C">
                            <w:pPr>
                              <w:jc w:val="both"/>
                            </w:pPr>
                            <w:r>
                              <w:t>Revisions:</w:t>
                            </w:r>
                          </w:p>
                          <w:p w14:paraId="6F146B0D" w14:textId="77777777" w:rsidR="002D6FB8" w:rsidRDefault="00243E9C" w:rsidP="00243E9C">
                            <w:pPr>
                              <w:pStyle w:val="ListParagraph"/>
                              <w:numPr>
                                <w:ilvl w:val="0"/>
                                <w:numId w:val="11"/>
                              </w:numPr>
                              <w:contextualSpacing w:val="0"/>
                              <w:jc w:val="both"/>
                            </w:pPr>
                            <w:r>
                              <w:t>Rev 0: Initial version of the document.</w:t>
                            </w:r>
                          </w:p>
                          <w:p w14:paraId="7D5BC928" w14:textId="77777777" w:rsidR="002D6FB8" w:rsidRDefault="002D6FB8" w:rsidP="00243E9C">
                            <w:pPr>
                              <w:pStyle w:val="ListParagraph"/>
                              <w:numPr>
                                <w:ilvl w:val="0"/>
                                <w:numId w:val="11"/>
                              </w:numPr>
                              <w:contextualSpacing w:val="0"/>
                              <w:jc w:val="both"/>
                            </w:pPr>
                            <w:r>
                              <w:t xml:space="preserve">Rev 1: Based on Motions passed in May </w:t>
                            </w:r>
                          </w:p>
                          <w:p w14:paraId="4540F20D" w14:textId="2AF78414" w:rsidR="00243E9C" w:rsidRDefault="00243E9C" w:rsidP="00243E9C">
                            <w:pPr>
                              <w:pStyle w:val="ListParagraph"/>
                              <w:numPr>
                                <w:ilvl w:val="0"/>
                                <w:numId w:val="11"/>
                              </w:numPr>
                              <w:contextualSpacing w:val="0"/>
                              <w:jc w:val="both"/>
                            </w:pPr>
                            <w:r>
                              <w:t xml:space="preserve"> </w:t>
                            </w:r>
                            <w:r w:rsidR="00CE7B66">
                              <w:t xml:space="preserve">Rev 2: Editorial changes, added </w:t>
                            </w:r>
                            <w:r w:rsidR="000945D5">
                              <w:t>Table and Figure subheading</w:t>
                            </w:r>
                          </w:p>
                          <w:p w14:paraId="7D0BD8E1" w14:textId="79B52791" w:rsidR="00727D10" w:rsidRDefault="00727D10" w:rsidP="00243E9C">
                            <w:pPr>
                              <w:pStyle w:val="ListParagraph"/>
                              <w:numPr>
                                <w:ilvl w:val="0"/>
                                <w:numId w:val="11"/>
                              </w:numPr>
                              <w:contextualSpacing w:val="0"/>
                              <w:jc w:val="both"/>
                              <w:rPr>
                                <w:ins w:id="2" w:author="Banerjea, Raja" w:date="2016-06-23T14:32:00Z"/>
                              </w:rPr>
                            </w:pPr>
                            <w:r>
                              <w:t xml:space="preserve">Rev 3: Added changes as suggested by </w:t>
                            </w:r>
                            <w:proofErr w:type="spellStart"/>
                            <w:r>
                              <w:t>Narendar</w:t>
                            </w:r>
                            <w:proofErr w:type="spellEnd"/>
                            <w:r w:rsidR="007E30F1">
                              <w:t>. Also added changes to resolution as suggested by Alfred.</w:t>
                            </w:r>
                          </w:p>
                          <w:p w14:paraId="698A2BC6" w14:textId="2E622EAE" w:rsidR="00C2023C" w:rsidRDefault="00C2023C" w:rsidP="00243E9C">
                            <w:pPr>
                              <w:pStyle w:val="ListParagraph"/>
                              <w:numPr>
                                <w:ilvl w:val="0"/>
                                <w:numId w:val="11"/>
                              </w:numPr>
                              <w:contextualSpacing w:val="0"/>
                              <w:jc w:val="both"/>
                            </w:pPr>
                            <w:ins w:id="3" w:author="Banerjea, Raja" w:date="2016-06-23T14:32:00Z">
                              <w:r>
                                <w:t>Rev 4: Added comments which are also resolved by the CR. Made editorial changes as suggested during IEEE 802.11 conference call presentation</w:t>
                              </w:r>
                            </w:ins>
                          </w:p>
                          <w:p w14:paraId="6792B390" w14:textId="77777777" w:rsidR="00243E9C" w:rsidRDefault="00243E9C" w:rsidP="00243E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AD5C7A" id="_x0000_t202" coordsize="21600,21600" o:spt="202" path="m,l,21600r21600,l21600,xe">
                <v:stroke joinstyle="miter"/>
                <v:path gradientshapeok="t" o:connecttype="rect"/>
              </v:shapetype>
              <v:shape id="Text Box 3" o:spid="_x0000_s1026" type="#_x0000_t202" style="position:absolute;left:0;text-align:left;margin-left:-5.25pt;margin-top:16.4pt;width:519.75pt;height:2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" o:allowincell="f" stroked="f">
                <v:textbox>
                  <w:txbxContent>
                    <w:p w14:paraId="0CEAFFC9" w14:textId="77777777" w:rsidR="00B14F5F" w:rsidRDefault="00B14F5F">
                      <w:pPr>
                        <w:pStyle w:val="T1"/>
                        <w:spacing w:after="120"/>
                      </w:pPr>
                      <w:r>
                        <w:t>Abstract</w:t>
                      </w:r>
                    </w:p>
                    <w:p w14:paraId="2E637353" w14:textId="77777777" w:rsidR="00AC32D5" w:rsidRDefault="00AC32D5"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7330EF">
                        <w:rPr>
                          <w:b/>
                          <w:lang w:eastAsia="ko-KR"/>
                        </w:rPr>
                        <w:t>10</w:t>
                      </w:r>
                      <w:r w:rsidRPr="00126539">
                        <w:rPr>
                          <w:b/>
                          <w:lang w:eastAsia="ko-KR"/>
                        </w:rPr>
                        <w:t xml:space="preserve"> CIDs</w:t>
                      </w:r>
                      <w:r>
                        <w:rPr>
                          <w:lang w:eastAsia="ko-KR"/>
                        </w:rPr>
                        <w:t>):</w:t>
                      </w:r>
                    </w:p>
                    <w:p w14:paraId="384BFE8F" w14:textId="77777777" w:rsidR="00B14F5F" w:rsidRDefault="00B25CC0" w:rsidP="00EA00B9">
                      <w:pPr>
                        <w:pStyle w:val="ListParagraph"/>
                        <w:numPr>
                          <w:ilvl w:val="0"/>
                          <w:numId w:val="4"/>
                        </w:numPr>
                        <w:jc w:val="both"/>
                      </w:pPr>
                      <w:r>
                        <w:rPr>
                          <w:lang w:eastAsia="ko-KR"/>
                        </w:rPr>
                        <w:t>55,</w:t>
                      </w:r>
                      <w:r w:rsidR="00EA00B9" w:rsidRPr="00EA00B9">
                        <w:t xml:space="preserve"> </w:t>
                      </w:r>
                      <w:r w:rsidR="00EA00B9" w:rsidRPr="00EA00B9">
                        <w:rPr>
                          <w:lang w:eastAsia="ko-KR"/>
                        </w:rPr>
                        <w:t>1000</w:t>
                      </w:r>
                      <w:r w:rsidR="00EA00B9">
                        <w:rPr>
                          <w:lang w:eastAsia="ko-KR"/>
                        </w:rPr>
                        <w:t xml:space="preserve">, </w:t>
                      </w:r>
                      <w:r w:rsidR="00EA00B9">
                        <w:t xml:space="preserve"> 1221, 1915, 2234, </w:t>
                      </w:r>
                      <w:r w:rsidR="007330EF">
                        <w:t>802</w:t>
                      </w:r>
                      <w:r w:rsidR="000516D9">
                        <w:t>,1695</w:t>
                      </w:r>
                    </w:p>
                    <w:p w14:paraId="567191C2" w14:textId="77777777" w:rsidR="00EA00B9" w:rsidRDefault="00EA00B9" w:rsidP="00EA00B9">
                      <w:pPr>
                        <w:pStyle w:val="ListParagraph"/>
                        <w:numPr>
                          <w:ilvl w:val="0"/>
                          <w:numId w:val="4"/>
                        </w:numPr>
                        <w:jc w:val="both"/>
                      </w:pPr>
                      <w:r>
                        <w:t>1222</w:t>
                      </w:r>
                    </w:p>
                    <w:p w14:paraId="5DF1A933" w14:textId="58855A1C" w:rsidR="00EA00B9" w:rsidRDefault="00EA00B9" w:rsidP="00EA00B9">
                      <w:pPr>
                        <w:pStyle w:val="ListParagraph"/>
                        <w:numPr>
                          <w:ilvl w:val="0"/>
                          <w:numId w:val="4"/>
                        </w:numPr>
                        <w:jc w:val="both"/>
                      </w:pPr>
                      <w:r>
                        <w:t>182</w:t>
                      </w:r>
                      <w:r w:rsidR="000516D9">
                        <w:t>, 971,2713</w:t>
                      </w:r>
                      <w:ins w:id="3" w:author="Banerjea, Raja" w:date="2016-06-23T14:28:00Z">
                        <w:r w:rsidR="00D95503">
                          <w:t>, 702, 1916, 2233</w:t>
                        </w:r>
                      </w:ins>
                    </w:p>
                    <w:p w14:paraId="1AF4EEAF" w14:textId="77777777" w:rsidR="007330EF" w:rsidRDefault="007330EF" w:rsidP="00EA00B9">
                      <w:pPr>
                        <w:pStyle w:val="ListParagraph"/>
                        <w:numPr>
                          <w:ilvl w:val="0"/>
                          <w:numId w:val="4"/>
                        </w:numPr>
                        <w:jc w:val="both"/>
                      </w:pPr>
                      <w:r>
                        <w:t>223</w:t>
                      </w:r>
                    </w:p>
                    <w:p w14:paraId="41756B4B" w14:textId="77777777" w:rsidR="00243E9C" w:rsidRDefault="00243E9C" w:rsidP="00243E9C">
                      <w:pPr>
                        <w:jc w:val="both"/>
                      </w:pPr>
                    </w:p>
                    <w:p w14:paraId="50A1ED2B" w14:textId="77777777" w:rsidR="00243E9C" w:rsidRDefault="00243E9C" w:rsidP="00243E9C">
                      <w:pPr>
                        <w:jc w:val="both"/>
                      </w:pPr>
                      <w:r>
                        <w:t>Revisions:</w:t>
                      </w:r>
                    </w:p>
                    <w:p w14:paraId="6F146B0D" w14:textId="77777777" w:rsidR="002D6FB8" w:rsidRDefault="00243E9C" w:rsidP="00243E9C">
                      <w:pPr>
                        <w:pStyle w:val="ListParagraph"/>
                        <w:numPr>
                          <w:ilvl w:val="0"/>
                          <w:numId w:val="11"/>
                        </w:numPr>
                        <w:contextualSpacing w:val="0"/>
                        <w:jc w:val="both"/>
                      </w:pPr>
                      <w:r>
                        <w:t>Rev 0: Initial version of the document.</w:t>
                      </w:r>
                    </w:p>
                    <w:p w14:paraId="7D5BC928" w14:textId="77777777" w:rsidR="002D6FB8" w:rsidRDefault="002D6FB8" w:rsidP="00243E9C">
                      <w:pPr>
                        <w:pStyle w:val="ListParagraph"/>
                        <w:numPr>
                          <w:ilvl w:val="0"/>
                          <w:numId w:val="11"/>
                        </w:numPr>
                        <w:contextualSpacing w:val="0"/>
                        <w:jc w:val="both"/>
                      </w:pPr>
                      <w:r>
                        <w:t xml:space="preserve">Rev 1: Based on Motions passed in May </w:t>
                      </w:r>
                    </w:p>
                    <w:p w14:paraId="4540F20D" w14:textId="2AF78414" w:rsidR="00243E9C" w:rsidRDefault="00243E9C" w:rsidP="00243E9C">
                      <w:pPr>
                        <w:pStyle w:val="ListParagraph"/>
                        <w:numPr>
                          <w:ilvl w:val="0"/>
                          <w:numId w:val="11"/>
                        </w:numPr>
                        <w:contextualSpacing w:val="0"/>
                        <w:jc w:val="both"/>
                      </w:pPr>
                      <w:r>
                        <w:t xml:space="preserve"> </w:t>
                      </w:r>
                      <w:r w:rsidR="00CE7B66">
                        <w:t xml:space="preserve">Rev 2: Editorial changes, added </w:t>
                      </w:r>
                      <w:r w:rsidR="000945D5">
                        <w:t>Table and Figure subheading</w:t>
                      </w:r>
                    </w:p>
                    <w:p w14:paraId="7D0BD8E1" w14:textId="79B52791" w:rsidR="00727D10" w:rsidRDefault="00727D10" w:rsidP="00243E9C">
                      <w:pPr>
                        <w:pStyle w:val="ListParagraph"/>
                        <w:numPr>
                          <w:ilvl w:val="0"/>
                          <w:numId w:val="11"/>
                        </w:numPr>
                        <w:contextualSpacing w:val="0"/>
                        <w:jc w:val="both"/>
                        <w:rPr>
                          <w:ins w:id="4" w:author="Banerjea, Raja" w:date="2016-06-23T14:32:00Z"/>
                        </w:rPr>
                      </w:pPr>
                      <w:r>
                        <w:t xml:space="preserve">Rev 3: Added changes as suggested by </w:t>
                      </w:r>
                      <w:proofErr w:type="spellStart"/>
                      <w:r>
                        <w:t>Narendar</w:t>
                      </w:r>
                      <w:proofErr w:type="spellEnd"/>
                      <w:r w:rsidR="007E30F1">
                        <w:t>. Also added changes to resolution as suggested by Alfred.</w:t>
                      </w:r>
                    </w:p>
                    <w:p w14:paraId="698A2BC6" w14:textId="2E622EAE" w:rsidR="00C2023C" w:rsidRDefault="00C2023C" w:rsidP="00243E9C">
                      <w:pPr>
                        <w:pStyle w:val="ListParagraph"/>
                        <w:numPr>
                          <w:ilvl w:val="0"/>
                          <w:numId w:val="11"/>
                        </w:numPr>
                        <w:contextualSpacing w:val="0"/>
                        <w:jc w:val="both"/>
                      </w:pPr>
                      <w:ins w:id="5" w:author="Banerjea, Raja" w:date="2016-06-23T14:32:00Z">
                        <w:r>
                          <w:t>Rev 4: Added comments which are also resolved by the CR. Made editorial changes as suggested during IEEE 802.11 conference call presentation</w:t>
                        </w:r>
                      </w:ins>
                    </w:p>
                    <w:p w14:paraId="6792B390" w14:textId="77777777" w:rsidR="00243E9C" w:rsidRDefault="00243E9C" w:rsidP="00243E9C">
                      <w:pPr>
                        <w:jc w:val="both"/>
                      </w:pPr>
                    </w:p>
                  </w:txbxContent>
                </v:textbox>
              </v:shape>
            </w:pict>
          </mc:Fallback>
        </mc:AlternateContent>
      </w:r>
    </w:p>
    <w:p w14:paraId="53D6C667" w14:textId="77777777" w:rsidR="001D4CD9" w:rsidRDefault="00CA09B2" w:rsidP="005A3964">
      <w:pPr>
        <w:pStyle w:val="Heading1"/>
      </w:pPr>
      <w:r w:rsidRPr="00924879">
        <w:br w:type="page"/>
      </w:r>
    </w:p>
    <w:p w14:paraId="71863D40" w14:textId="77777777" w:rsidR="0047110F" w:rsidRPr="004F3AF6" w:rsidRDefault="0047110F" w:rsidP="0047110F">
      <w:r w:rsidRPr="004F3AF6">
        <w:lastRenderedPageBreak/>
        <w:t>Interpretation of a Motion to Adopt</w:t>
      </w:r>
    </w:p>
    <w:p w14:paraId="45E8A64D" w14:textId="77777777" w:rsidR="0047110F" w:rsidRPr="004C0F0A" w:rsidRDefault="0047110F" w:rsidP="0047110F">
      <w:pPr>
        <w:rPr>
          <w:lang w:eastAsia="ko-KR"/>
        </w:rPr>
      </w:pPr>
    </w:p>
    <w:p w14:paraId="0940C11A"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143CAFDB" w14:textId="77777777" w:rsidR="0047110F" w:rsidRPr="004F3AF6" w:rsidRDefault="0047110F" w:rsidP="0047110F">
      <w:pPr>
        <w:rPr>
          <w:lang w:eastAsia="ko-KR"/>
        </w:rPr>
      </w:pPr>
    </w:p>
    <w:p w14:paraId="77331AE1" w14:textId="77777777"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Pr>
          <w:b/>
          <w:bCs/>
          <w:i/>
          <w:iCs/>
          <w:lang w:eastAsia="ko-KR"/>
        </w:rPr>
        <w:t>x</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7E9B1E06" w14:textId="77777777" w:rsidR="0047110F" w:rsidRPr="004F3AF6" w:rsidRDefault="0047110F" w:rsidP="0047110F">
      <w:pPr>
        <w:rPr>
          <w:lang w:eastAsia="ko-KR"/>
        </w:rPr>
      </w:pPr>
    </w:p>
    <w:p w14:paraId="1FDBC8CA" w14:textId="77777777" w:rsidR="0047110F" w:rsidRDefault="0047110F" w:rsidP="0047110F">
      <w:pPr>
        <w:rPr>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Pr>
          <w:rFonts w:hint="eastAsia"/>
          <w:b/>
          <w:bCs/>
          <w:i/>
          <w:iCs/>
          <w:lang w:eastAsia="ko-KR"/>
        </w:rPr>
        <w:t>x</w:t>
      </w:r>
      <w:proofErr w:type="spellEnd"/>
      <w:r w:rsidRPr="004F3AF6">
        <w:rPr>
          <w:b/>
          <w:bCs/>
          <w:i/>
          <w:iCs/>
          <w:lang w:eastAsia="ko-KR"/>
        </w:rPr>
        <w:t xml:space="preserve"> Draft.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 w:author="Banerjea, Raja" w:date="2016-06-23T14:34:00Z">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737"/>
        <w:gridCol w:w="1417"/>
        <w:gridCol w:w="769"/>
        <w:gridCol w:w="15"/>
        <w:gridCol w:w="2167"/>
        <w:gridCol w:w="28"/>
        <w:gridCol w:w="2194"/>
        <w:gridCol w:w="2023"/>
        <w:tblGridChange w:id="5">
          <w:tblGrid>
            <w:gridCol w:w="890"/>
            <w:gridCol w:w="1523"/>
            <w:gridCol w:w="919"/>
            <w:gridCol w:w="18"/>
            <w:gridCol w:w="2579"/>
            <w:gridCol w:w="44"/>
            <w:gridCol w:w="2613"/>
            <w:gridCol w:w="2404"/>
          </w:tblGrid>
        </w:tblGridChange>
      </w:tblGrid>
      <w:tr w:rsidR="003065F6" w14:paraId="162E834B" w14:textId="77777777" w:rsidTr="00C2023C">
        <w:trPr>
          <w:trHeight w:val="386"/>
          <w:trPrChange w:id="6" w:author="Banerjea, Raja" w:date="2016-06-23T14:34:00Z">
            <w:trPr>
              <w:trHeight w:val="386"/>
            </w:trPr>
          </w:trPrChange>
        </w:trPr>
        <w:tc>
          <w:tcPr>
            <w:tcW w:w="394" w:type="pct"/>
            <w:shd w:val="clear" w:color="auto" w:fill="auto"/>
            <w:hideMark/>
            <w:tcPrChange w:id="7" w:author="Banerjea, Raja" w:date="2016-06-23T14:34:00Z">
              <w:tcPr>
                <w:tcW w:w="890" w:type="dxa"/>
                <w:shd w:val="clear" w:color="auto" w:fill="auto"/>
                <w:hideMark/>
              </w:tcPr>
            </w:tcPrChange>
          </w:tcPr>
          <w:p w14:paraId="4DB2A38E" w14:textId="77777777" w:rsidR="003065F6" w:rsidRDefault="003065F6" w:rsidP="001C01B5">
            <w:pPr>
              <w:rPr>
                <w:rFonts w:ascii="Arial" w:hAnsi="Arial" w:cs="Arial"/>
                <w:b/>
                <w:bCs/>
                <w:sz w:val="20"/>
                <w:lang w:val="en-US"/>
              </w:rPr>
            </w:pPr>
            <w:r>
              <w:rPr>
                <w:rFonts w:ascii="Arial" w:hAnsi="Arial" w:cs="Arial"/>
                <w:b/>
                <w:bCs/>
                <w:sz w:val="20"/>
              </w:rPr>
              <w:t>CID</w:t>
            </w:r>
          </w:p>
        </w:tc>
        <w:tc>
          <w:tcPr>
            <w:tcW w:w="758" w:type="pct"/>
            <w:shd w:val="clear" w:color="auto" w:fill="auto"/>
            <w:hideMark/>
            <w:tcPrChange w:id="8" w:author="Banerjea, Raja" w:date="2016-06-23T14:34:00Z">
              <w:tcPr>
                <w:tcW w:w="1523" w:type="dxa"/>
                <w:shd w:val="clear" w:color="auto" w:fill="auto"/>
                <w:hideMark/>
              </w:tcPr>
            </w:tcPrChange>
          </w:tcPr>
          <w:p w14:paraId="593964F0" w14:textId="77777777" w:rsidR="003065F6" w:rsidRDefault="003065F6" w:rsidP="001C01B5">
            <w:pPr>
              <w:rPr>
                <w:rFonts w:ascii="Arial" w:hAnsi="Arial" w:cs="Arial"/>
                <w:b/>
                <w:bCs/>
                <w:sz w:val="20"/>
              </w:rPr>
            </w:pPr>
            <w:r>
              <w:rPr>
                <w:rFonts w:ascii="Arial" w:hAnsi="Arial" w:cs="Arial"/>
                <w:b/>
                <w:bCs/>
                <w:sz w:val="20"/>
              </w:rPr>
              <w:t>Commenter</w:t>
            </w:r>
          </w:p>
        </w:tc>
        <w:tc>
          <w:tcPr>
            <w:tcW w:w="419" w:type="pct"/>
            <w:gridSpan w:val="2"/>
            <w:shd w:val="clear" w:color="auto" w:fill="auto"/>
            <w:hideMark/>
            <w:tcPrChange w:id="9" w:author="Banerjea, Raja" w:date="2016-06-23T14:34:00Z">
              <w:tcPr>
                <w:tcW w:w="937" w:type="dxa"/>
                <w:gridSpan w:val="2"/>
                <w:shd w:val="clear" w:color="auto" w:fill="auto"/>
                <w:hideMark/>
              </w:tcPr>
            </w:tcPrChange>
          </w:tcPr>
          <w:p w14:paraId="09E229AD" w14:textId="77777777" w:rsidR="003065F6" w:rsidRDefault="003065F6" w:rsidP="001C01B5">
            <w:pPr>
              <w:rPr>
                <w:rFonts w:ascii="Arial" w:hAnsi="Arial" w:cs="Arial"/>
                <w:b/>
                <w:bCs/>
                <w:sz w:val="20"/>
              </w:rPr>
            </w:pPr>
            <w:r>
              <w:rPr>
                <w:rFonts w:ascii="Arial" w:hAnsi="Arial" w:cs="Arial"/>
                <w:b/>
                <w:bCs/>
                <w:sz w:val="20"/>
              </w:rPr>
              <w:t>PP.LL</w:t>
            </w:r>
          </w:p>
        </w:tc>
        <w:tc>
          <w:tcPr>
            <w:tcW w:w="1159" w:type="pct"/>
            <w:shd w:val="clear" w:color="auto" w:fill="auto"/>
            <w:hideMark/>
            <w:tcPrChange w:id="10" w:author="Banerjea, Raja" w:date="2016-06-23T14:34:00Z">
              <w:tcPr>
                <w:tcW w:w="2579" w:type="dxa"/>
                <w:shd w:val="clear" w:color="auto" w:fill="auto"/>
                <w:hideMark/>
              </w:tcPr>
            </w:tcPrChange>
          </w:tcPr>
          <w:p w14:paraId="44658732" w14:textId="77777777" w:rsidR="003065F6" w:rsidRDefault="003065F6" w:rsidP="001C01B5">
            <w:pPr>
              <w:rPr>
                <w:rFonts w:ascii="Arial" w:hAnsi="Arial" w:cs="Arial"/>
                <w:b/>
                <w:bCs/>
                <w:sz w:val="20"/>
              </w:rPr>
            </w:pPr>
            <w:r>
              <w:rPr>
                <w:rFonts w:ascii="Arial" w:hAnsi="Arial" w:cs="Arial"/>
                <w:b/>
                <w:bCs/>
                <w:sz w:val="20"/>
              </w:rPr>
              <w:t>Comment</w:t>
            </w:r>
          </w:p>
        </w:tc>
        <w:tc>
          <w:tcPr>
            <w:tcW w:w="1188" w:type="pct"/>
            <w:gridSpan w:val="2"/>
            <w:shd w:val="clear" w:color="auto" w:fill="auto"/>
            <w:hideMark/>
            <w:tcPrChange w:id="11" w:author="Banerjea, Raja" w:date="2016-06-23T14:34:00Z">
              <w:tcPr>
                <w:tcW w:w="2657" w:type="dxa"/>
                <w:gridSpan w:val="2"/>
                <w:shd w:val="clear" w:color="auto" w:fill="auto"/>
                <w:hideMark/>
              </w:tcPr>
            </w:tcPrChange>
          </w:tcPr>
          <w:p w14:paraId="06006F98" w14:textId="77777777" w:rsidR="003065F6" w:rsidRDefault="003065F6" w:rsidP="001C01B5">
            <w:pPr>
              <w:rPr>
                <w:rFonts w:ascii="Arial" w:hAnsi="Arial" w:cs="Arial"/>
                <w:b/>
                <w:bCs/>
                <w:sz w:val="20"/>
              </w:rPr>
            </w:pPr>
            <w:r>
              <w:rPr>
                <w:rFonts w:ascii="Arial" w:hAnsi="Arial" w:cs="Arial"/>
                <w:b/>
                <w:bCs/>
                <w:sz w:val="20"/>
              </w:rPr>
              <w:t>Proposed Change</w:t>
            </w:r>
          </w:p>
        </w:tc>
        <w:tc>
          <w:tcPr>
            <w:tcW w:w="1082" w:type="pct"/>
            <w:shd w:val="clear" w:color="auto" w:fill="auto"/>
            <w:hideMark/>
            <w:tcPrChange w:id="12" w:author="Banerjea, Raja" w:date="2016-06-23T14:34:00Z">
              <w:tcPr>
                <w:tcW w:w="2404" w:type="dxa"/>
                <w:shd w:val="clear" w:color="auto" w:fill="auto"/>
                <w:hideMark/>
              </w:tcPr>
            </w:tcPrChange>
          </w:tcPr>
          <w:p w14:paraId="59C5D94F" w14:textId="77777777" w:rsidR="003065F6" w:rsidRDefault="003065F6" w:rsidP="001C01B5">
            <w:pPr>
              <w:rPr>
                <w:rFonts w:ascii="Arial" w:hAnsi="Arial" w:cs="Arial"/>
                <w:b/>
                <w:bCs/>
                <w:sz w:val="20"/>
              </w:rPr>
            </w:pPr>
            <w:r>
              <w:rPr>
                <w:rFonts w:ascii="Arial" w:hAnsi="Arial" w:cs="Arial"/>
                <w:b/>
                <w:bCs/>
                <w:sz w:val="20"/>
              </w:rPr>
              <w:t>Resolution</w:t>
            </w:r>
          </w:p>
        </w:tc>
      </w:tr>
      <w:tr w:rsidR="00A47F40" w14:paraId="62AC314D" w14:textId="77777777" w:rsidTr="00C2023C">
        <w:trPr>
          <w:trHeight w:val="935"/>
          <w:trPrChange w:id="13" w:author="Banerjea, Raja" w:date="2016-06-23T14:34:00Z">
            <w:trPr>
              <w:trHeight w:val="935"/>
            </w:trPr>
          </w:trPrChange>
        </w:trPr>
        <w:tc>
          <w:tcPr>
            <w:tcW w:w="394" w:type="pct"/>
            <w:shd w:val="clear" w:color="auto" w:fill="auto"/>
            <w:tcPrChange w:id="14" w:author="Banerjea, Raja" w:date="2016-06-23T14:34:00Z">
              <w:tcPr>
                <w:tcW w:w="890" w:type="dxa"/>
                <w:shd w:val="clear" w:color="auto" w:fill="auto"/>
              </w:tcPr>
            </w:tcPrChange>
          </w:tcPr>
          <w:p w14:paraId="116F94B0" w14:textId="77777777" w:rsidR="00A47F40" w:rsidRDefault="00A47F40" w:rsidP="00A47F40">
            <w:pPr>
              <w:jc w:val="right"/>
              <w:rPr>
                <w:rFonts w:ascii="Arial" w:hAnsi="Arial" w:cs="Arial"/>
                <w:sz w:val="20"/>
              </w:rPr>
            </w:pPr>
            <w:r>
              <w:rPr>
                <w:rFonts w:ascii="Arial" w:hAnsi="Arial" w:cs="Arial"/>
                <w:sz w:val="20"/>
              </w:rPr>
              <w:t>55</w:t>
            </w:r>
          </w:p>
        </w:tc>
        <w:tc>
          <w:tcPr>
            <w:tcW w:w="758" w:type="pct"/>
            <w:shd w:val="clear" w:color="auto" w:fill="auto"/>
            <w:tcPrChange w:id="15" w:author="Banerjea, Raja" w:date="2016-06-23T14:34:00Z">
              <w:tcPr>
                <w:tcW w:w="1523" w:type="dxa"/>
                <w:shd w:val="clear" w:color="auto" w:fill="auto"/>
              </w:tcPr>
            </w:tcPrChange>
          </w:tcPr>
          <w:p w14:paraId="00A7DF82" w14:textId="77777777" w:rsidR="00A47F40" w:rsidRDefault="00A47F40" w:rsidP="00A47F40">
            <w:pPr>
              <w:rPr>
                <w:rFonts w:ascii="Arial" w:hAnsi="Arial" w:cs="Arial"/>
                <w:sz w:val="20"/>
              </w:rPr>
            </w:pPr>
            <w:proofErr w:type="spellStart"/>
            <w:r>
              <w:rPr>
                <w:rFonts w:ascii="Arial" w:hAnsi="Arial" w:cs="Arial"/>
                <w:sz w:val="20"/>
              </w:rPr>
              <w:t>Ahmadreza</w:t>
            </w:r>
            <w:proofErr w:type="spellEnd"/>
            <w:r>
              <w:rPr>
                <w:rFonts w:ascii="Arial" w:hAnsi="Arial" w:cs="Arial"/>
                <w:sz w:val="20"/>
              </w:rPr>
              <w:t xml:space="preserve"> </w:t>
            </w:r>
            <w:proofErr w:type="spellStart"/>
            <w:r>
              <w:rPr>
                <w:rFonts w:ascii="Arial" w:hAnsi="Arial" w:cs="Arial"/>
                <w:sz w:val="20"/>
              </w:rPr>
              <w:t>Hedayat</w:t>
            </w:r>
            <w:proofErr w:type="spellEnd"/>
          </w:p>
        </w:tc>
        <w:tc>
          <w:tcPr>
            <w:tcW w:w="411" w:type="pct"/>
            <w:shd w:val="clear" w:color="auto" w:fill="auto"/>
            <w:tcPrChange w:id="16" w:author="Banerjea, Raja" w:date="2016-06-23T14:34:00Z">
              <w:tcPr>
                <w:tcW w:w="919" w:type="dxa"/>
                <w:shd w:val="clear" w:color="auto" w:fill="auto"/>
              </w:tcPr>
            </w:tcPrChange>
          </w:tcPr>
          <w:p w14:paraId="43364136" w14:textId="77777777" w:rsidR="00A47F40" w:rsidRDefault="00A47F40" w:rsidP="00A47F40">
            <w:pPr>
              <w:jc w:val="right"/>
              <w:rPr>
                <w:rFonts w:ascii="Arial" w:hAnsi="Arial" w:cs="Arial"/>
                <w:sz w:val="20"/>
              </w:rPr>
            </w:pPr>
            <w:r>
              <w:rPr>
                <w:rFonts w:ascii="Arial" w:hAnsi="Arial" w:cs="Arial"/>
                <w:sz w:val="20"/>
              </w:rPr>
              <w:t>25.6</w:t>
            </w:r>
          </w:p>
        </w:tc>
        <w:tc>
          <w:tcPr>
            <w:tcW w:w="1182" w:type="pct"/>
            <w:gridSpan w:val="3"/>
            <w:shd w:val="clear" w:color="auto" w:fill="auto"/>
            <w:tcPrChange w:id="17" w:author="Banerjea, Raja" w:date="2016-06-23T14:34:00Z">
              <w:tcPr>
                <w:tcW w:w="2641" w:type="dxa"/>
                <w:gridSpan w:val="3"/>
                <w:shd w:val="clear" w:color="auto" w:fill="auto"/>
              </w:tcPr>
            </w:tcPrChange>
          </w:tcPr>
          <w:p w14:paraId="13709D4C" w14:textId="77777777" w:rsidR="00A47F40" w:rsidRDefault="00A47F40" w:rsidP="00A47F40">
            <w:pPr>
              <w:rPr>
                <w:rFonts w:ascii="Arial" w:hAnsi="Arial" w:cs="Arial"/>
                <w:sz w:val="20"/>
              </w:rPr>
            </w:pPr>
            <w:r>
              <w:rPr>
                <w:rFonts w:ascii="Arial" w:hAnsi="Arial" w:cs="Arial"/>
                <w:sz w:val="20"/>
              </w:rPr>
              <w:t xml:space="preserve">Clarify whether an AP can share the sounding sequence in this clause between a set of UL-MU-capable STAs and another set </w:t>
            </w:r>
            <w:proofErr w:type="spellStart"/>
            <w:r>
              <w:rPr>
                <w:rFonts w:ascii="Arial" w:hAnsi="Arial" w:cs="Arial"/>
                <w:sz w:val="20"/>
              </w:rPr>
              <w:t>od</w:t>
            </w:r>
            <w:proofErr w:type="spellEnd"/>
            <w:r>
              <w:rPr>
                <w:rFonts w:ascii="Arial" w:hAnsi="Arial" w:cs="Arial"/>
                <w:sz w:val="20"/>
              </w:rPr>
              <w:t xml:space="preserve"> STAs that are not UL-MU-capable STAs.</w:t>
            </w:r>
          </w:p>
        </w:tc>
        <w:tc>
          <w:tcPr>
            <w:tcW w:w="1173" w:type="pct"/>
            <w:shd w:val="clear" w:color="auto" w:fill="auto"/>
            <w:tcPrChange w:id="18" w:author="Banerjea, Raja" w:date="2016-06-23T14:34:00Z">
              <w:tcPr>
                <w:tcW w:w="2613" w:type="dxa"/>
                <w:shd w:val="clear" w:color="auto" w:fill="auto"/>
              </w:tcPr>
            </w:tcPrChange>
          </w:tcPr>
          <w:p w14:paraId="624F2208" w14:textId="77777777" w:rsidR="00A47F40" w:rsidRDefault="00A47F40" w:rsidP="00A47F40">
            <w:pPr>
              <w:rPr>
                <w:rFonts w:ascii="Arial" w:hAnsi="Arial" w:cs="Arial"/>
                <w:sz w:val="20"/>
              </w:rPr>
            </w:pPr>
            <w:r>
              <w:rPr>
                <w:rFonts w:ascii="Arial" w:hAnsi="Arial" w:cs="Arial"/>
                <w:sz w:val="20"/>
              </w:rPr>
              <w:t xml:space="preserve">As in the comment, specify the choices that are available for an AP to perform HE sounding </w:t>
            </w:r>
            <w:proofErr w:type="spellStart"/>
            <w:r>
              <w:rPr>
                <w:rFonts w:ascii="Arial" w:hAnsi="Arial" w:cs="Arial"/>
                <w:sz w:val="20"/>
              </w:rPr>
              <w:t>amon</w:t>
            </w:r>
            <w:proofErr w:type="spellEnd"/>
            <w:r>
              <w:rPr>
                <w:rFonts w:ascii="Arial" w:hAnsi="Arial" w:cs="Arial"/>
                <w:sz w:val="20"/>
              </w:rPr>
              <w:t xml:space="preserve"> these two sets of STAs </w:t>
            </w:r>
            <w:proofErr w:type="spellStart"/>
            <w:r>
              <w:rPr>
                <w:rFonts w:ascii="Arial" w:hAnsi="Arial" w:cs="Arial"/>
                <w:sz w:val="20"/>
              </w:rPr>
              <w:t>specfied</w:t>
            </w:r>
            <w:proofErr w:type="spellEnd"/>
            <w:r>
              <w:rPr>
                <w:rFonts w:ascii="Arial" w:hAnsi="Arial" w:cs="Arial"/>
                <w:sz w:val="20"/>
              </w:rPr>
              <w:t xml:space="preserve"> in this comment.</w:t>
            </w:r>
          </w:p>
        </w:tc>
        <w:tc>
          <w:tcPr>
            <w:tcW w:w="1082" w:type="pct"/>
            <w:shd w:val="clear" w:color="auto" w:fill="auto"/>
            <w:tcPrChange w:id="19" w:author="Banerjea, Raja" w:date="2016-06-23T14:34:00Z">
              <w:tcPr>
                <w:tcW w:w="2404" w:type="dxa"/>
                <w:shd w:val="clear" w:color="auto" w:fill="auto"/>
              </w:tcPr>
            </w:tcPrChange>
          </w:tcPr>
          <w:p w14:paraId="4543BF42" w14:textId="25570288" w:rsidR="00367C2E" w:rsidRDefault="00367C2E" w:rsidP="00367C2E">
            <w:pPr>
              <w:rPr>
                <w:rFonts w:ascii="Arial" w:hAnsi="Arial" w:cs="Arial"/>
                <w:sz w:val="20"/>
              </w:rPr>
            </w:pPr>
            <w:r>
              <w:rPr>
                <w:rFonts w:ascii="Arial" w:hAnsi="Arial" w:cs="Arial"/>
                <w:sz w:val="20"/>
              </w:rPr>
              <w:t xml:space="preserve"> Revised –</w:t>
            </w:r>
          </w:p>
          <w:p w14:paraId="530D1EA4" w14:textId="77777777" w:rsidR="00367C2E" w:rsidRDefault="00367C2E" w:rsidP="00367C2E">
            <w:pPr>
              <w:rPr>
                <w:rFonts w:ascii="Arial" w:hAnsi="Arial" w:cs="Arial"/>
                <w:sz w:val="20"/>
              </w:rPr>
            </w:pPr>
          </w:p>
          <w:p w14:paraId="395D6759" w14:textId="77777777" w:rsidR="00367C2E" w:rsidRDefault="00367C2E" w:rsidP="00367C2E">
            <w:pPr>
              <w:rPr>
                <w:rFonts w:ascii="Arial" w:hAnsi="Arial" w:cs="Arial"/>
                <w:sz w:val="20"/>
              </w:rPr>
            </w:pPr>
            <w:r>
              <w:rPr>
                <w:rFonts w:ascii="Arial" w:hAnsi="Arial" w:cs="Arial"/>
                <w:sz w:val="20"/>
              </w:rPr>
              <w:t>There are two mechanisms that have been accepted and they are defined as SU and MU sounding and the AP can chose either of them.</w:t>
            </w:r>
          </w:p>
          <w:p w14:paraId="4F529F24" w14:textId="77777777" w:rsidR="00367C2E" w:rsidRDefault="00367C2E" w:rsidP="00367C2E">
            <w:pPr>
              <w:rPr>
                <w:rFonts w:ascii="Arial" w:hAnsi="Arial" w:cs="Arial"/>
                <w:sz w:val="20"/>
              </w:rPr>
            </w:pPr>
          </w:p>
          <w:p w14:paraId="2FB011CE" w14:textId="77777777" w:rsidR="00367C2E" w:rsidRDefault="00367C2E" w:rsidP="00367C2E">
            <w:pPr>
              <w:rPr>
                <w:rFonts w:ascii="Arial" w:hAnsi="Arial" w:cs="Arial"/>
                <w:sz w:val="20"/>
              </w:rPr>
            </w:pPr>
            <w:r>
              <w:rPr>
                <w:rFonts w:ascii="Arial" w:hAnsi="Arial" w:cs="Arial"/>
                <w:sz w:val="20"/>
              </w:rPr>
              <w:t xml:space="preserve">Proposed resolution provides more details on this aspect. </w:t>
            </w:r>
          </w:p>
          <w:p w14:paraId="10A7CAA1" w14:textId="77777777" w:rsidR="00367C2E" w:rsidRDefault="00367C2E" w:rsidP="00367C2E">
            <w:pPr>
              <w:rPr>
                <w:rFonts w:ascii="Arial" w:hAnsi="Arial" w:cs="Arial"/>
                <w:sz w:val="20"/>
              </w:rPr>
            </w:pPr>
          </w:p>
          <w:p w14:paraId="0235BD4F" w14:textId="02912137" w:rsidR="007920FA" w:rsidRDefault="00367C2E" w:rsidP="00A47F40">
            <w:pPr>
              <w:rPr>
                <w:rFonts w:ascii="Arial" w:hAnsi="Arial" w:cs="Arial"/>
                <w:sz w:val="20"/>
              </w:rPr>
            </w:pPr>
            <w:r>
              <w:rPr>
                <w:rFonts w:ascii="Arial" w:hAnsi="Arial" w:cs="Arial"/>
                <w:sz w:val="20"/>
              </w:rPr>
              <w:t xml:space="preserve">Make the changes to (use </w:t>
            </w:r>
            <w:proofErr w:type="spellStart"/>
            <w:r>
              <w:rPr>
                <w:rFonts w:ascii="Arial" w:hAnsi="Arial" w:cs="Arial"/>
                <w:sz w:val="20"/>
              </w:rPr>
              <w:t>similr</w:t>
            </w:r>
            <w:proofErr w:type="spellEnd"/>
            <w:r>
              <w:rPr>
                <w:rFonts w:ascii="Arial" w:hAnsi="Arial" w:cs="Arial"/>
                <w:sz w:val="20"/>
              </w:rPr>
              <w:t xml:space="preserve"> language I have in my documents for the </w:t>
            </w:r>
            <w:proofErr w:type="spellStart"/>
            <w:r>
              <w:rPr>
                <w:rFonts w:ascii="Arial" w:hAnsi="Arial" w:cs="Arial"/>
                <w:sz w:val="20"/>
              </w:rPr>
              <w:t>instructiosn</w:t>
            </w:r>
            <w:proofErr w:type="spellEnd"/>
            <w:r>
              <w:rPr>
                <w:rFonts w:ascii="Arial" w:hAnsi="Arial" w:cs="Arial"/>
                <w:sz w:val="20"/>
              </w:rPr>
              <w:t xml:space="preserve"> to the editor).</w:t>
            </w:r>
          </w:p>
        </w:tc>
      </w:tr>
      <w:tr w:rsidR="003065F6" w14:paraId="54D6517E" w14:textId="77777777" w:rsidTr="00C2023C">
        <w:trPr>
          <w:trHeight w:val="935"/>
          <w:trPrChange w:id="20" w:author="Banerjea, Raja" w:date="2016-06-23T14:34:00Z">
            <w:trPr>
              <w:trHeight w:val="935"/>
            </w:trPr>
          </w:trPrChange>
        </w:trPr>
        <w:tc>
          <w:tcPr>
            <w:tcW w:w="394" w:type="pct"/>
            <w:shd w:val="clear" w:color="auto" w:fill="auto"/>
            <w:hideMark/>
            <w:tcPrChange w:id="21" w:author="Banerjea, Raja" w:date="2016-06-23T14:34:00Z">
              <w:tcPr>
                <w:tcW w:w="890" w:type="dxa"/>
                <w:shd w:val="clear" w:color="auto" w:fill="auto"/>
                <w:hideMark/>
              </w:tcPr>
            </w:tcPrChange>
          </w:tcPr>
          <w:p w14:paraId="02EC3A42" w14:textId="77777777" w:rsidR="003065F6" w:rsidRDefault="003065F6" w:rsidP="003065F6">
            <w:pPr>
              <w:jc w:val="right"/>
              <w:rPr>
                <w:rFonts w:ascii="Arial" w:hAnsi="Arial" w:cs="Arial"/>
                <w:sz w:val="20"/>
                <w:lang w:val="en-US"/>
              </w:rPr>
            </w:pPr>
            <w:r>
              <w:rPr>
                <w:rFonts w:ascii="Arial" w:hAnsi="Arial" w:cs="Arial"/>
                <w:sz w:val="20"/>
              </w:rPr>
              <w:t>1000</w:t>
            </w:r>
          </w:p>
        </w:tc>
        <w:tc>
          <w:tcPr>
            <w:tcW w:w="758" w:type="pct"/>
            <w:shd w:val="clear" w:color="auto" w:fill="auto"/>
            <w:hideMark/>
            <w:tcPrChange w:id="22" w:author="Banerjea, Raja" w:date="2016-06-23T14:34:00Z">
              <w:tcPr>
                <w:tcW w:w="1523" w:type="dxa"/>
                <w:shd w:val="clear" w:color="auto" w:fill="auto"/>
                <w:hideMark/>
              </w:tcPr>
            </w:tcPrChange>
          </w:tcPr>
          <w:p w14:paraId="3B83B3F1" w14:textId="77777777" w:rsidR="003065F6" w:rsidRDefault="003065F6" w:rsidP="003065F6">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w:t>
            </w:r>
            <w:proofErr w:type="spellStart"/>
            <w:r>
              <w:rPr>
                <w:rFonts w:ascii="Arial" w:hAnsi="Arial" w:cs="Arial"/>
                <w:sz w:val="20"/>
              </w:rPr>
              <w:t>Lv</w:t>
            </w:r>
            <w:proofErr w:type="spellEnd"/>
          </w:p>
        </w:tc>
        <w:tc>
          <w:tcPr>
            <w:tcW w:w="411" w:type="pct"/>
            <w:shd w:val="clear" w:color="auto" w:fill="auto"/>
            <w:hideMark/>
            <w:tcPrChange w:id="23" w:author="Banerjea, Raja" w:date="2016-06-23T14:34:00Z">
              <w:tcPr>
                <w:tcW w:w="919" w:type="dxa"/>
                <w:shd w:val="clear" w:color="auto" w:fill="auto"/>
                <w:hideMark/>
              </w:tcPr>
            </w:tcPrChange>
          </w:tcPr>
          <w:p w14:paraId="469B06B6" w14:textId="77777777" w:rsidR="003065F6" w:rsidRDefault="003065F6" w:rsidP="003065F6">
            <w:pPr>
              <w:jc w:val="right"/>
              <w:rPr>
                <w:rFonts w:ascii="Arial" w:hAnsi="Arial" w:cs="Arial"/>
                <w:sz w:val="20"/>
              </w:rPr>
            </w:pPr>
            <w:r>
              <w:rPr>
                <w:rFonts w:ascii="Arial" w:hAnsi="Arial" w:cs="Arial"/>
                <w:sz w:val="20"/>
              </w:rPr>
              <w:t>25.6</w:t>
            </w:r>
          </w:p>
        </w:tc>
        <w:tc>
          <w:tcPr>
            <w:tcW w:w="1182" w:type="pct"/>
            <w:gridSpan w:val="3"/>
            <w:shd w:val="clear" w:color="auto" w:fill="auto"/>
            <w:hideMark/>
            <w:tcPrChange w:id="24" w:author="Banerjea, Raja" w:date="2016-06-23T14:34:00Z">
              <w:tcPr>
                <w:tcW w:w="2641" w:type="dxa"/>
                <w:gridSpan w:val="3"/>
                <w:shd w:val="clear" w:color="auto" w:fill="auto"/>
                <w:hideMark/>
              </w:tcPr>
            </w:tcPrChange>
          </w:tcPr>
          <w:p w14:paraId="445D3CA6" w14:textId="77777777" w:rsidR="003065F6" w:rsidRDefault="003065F6" w:rsidP="003065F6">
            <w:pPr>
              <w:rPr>
                <w:rFonts w:ascii="Arial" w:hAnsi="Arial" w:cs="Arial"/>
                <w:sz w:val="20"/>
                <w:lang w:val="en-US"/>
              </w:rPr>
            </w:pPr>
            <w:r>
              <w:rPr>
                <w:rFonts w:ascii="Arial" w:hAnsi="Arial" w:cs="Arial"/>
                <w:sz w:val="20"/>
              </w:rPr>
              <w:t>High efficient sounding sequence should be provided</w:t>
            </w:r>
          </w:p>
          <w:p w14:paraId="47EC7F8D" w14:textId="77777777" w:rsidR="003065F6" w:rsidRDefault="003065F6" w:rsidP="003065F6">
            <w:pPr>
              <w:rPr>
                <w:rFonts w:ascii="Arial" w:hAnsi="Arial" w:cs="Arial"/>
                <w:sz w:val="20"/>
              </w:rPr>
            </w:pPr>
          </w:p>
        </w:tc>
        <w:tc>
          <w:tcPr>
            <w:tcW w:w="1173" w:type="pct"/>
            <w:shd w:val="clear" w:color="auto" w:fill="auto"/>
            <w:hideMark/>
            <w:tcPrChange w:id="25" w:author="Banerjea, Raja" w:date="2016-06-23T14:34:00Z">
              <w:tcPr>
                <w:tcW w:w="2613" w:type="dxa"/>
                <w:shd w:val="clear" w:color="auto" w:fill="auto"/>
                <w:hideMark/>
              </w:tcPr>
            </w:tcPrChange>
          </w:tcPr>
          <w:p w14:paraId="56E6167E" w14:textId="77777777" w:rsidR="003065F6" w:rsidRDefault="003065F6" w:rsidP="003065F6">
            <w:pPr>
              <w:rPr>
                <w:rFonts w:ascii="Arial" w:hAnsi="Arial" w:cs="Arial"/>
                <w:sz w:val="20"/>
                <w:lang w:val="en-US"/>
              </w:rPr>
            </w:pPr>
            <w:r>
              <w:rPr>
                <w:rFonts w:ascii="Arial" w:hAnsi="Arial" w:cs="Arial"/>
                <w:sz w:val="20"/>
              </w:rPr>
              <w:t>comment resolution and supporting PPT will be provided</w:t>
            </w:r>
          </w:p>
          <w:p w14:paraId="53F9CA8C" w14:textId="77777777" w:rsidR="003065F6" w:rsidRDefault="003065F6" w:rsidP="003065F6">
            <w:pPr>
              <w:rPr>
                <w:rFonts w:ascii="Arial" w:hAnsi="Arial" w:cs="Arial"/>
                <w:sz w:val="20"/>
              </w:rPr>
            </w:pPr>
          </w:p>
        </w:tc>
        <w:tc>
          <w:tcPr>
            <w:tcW w:w="1082" w:type="pct"/>
            <w:shd w:val="clear" w:color="auto" w:fill="auto"/>
            <w:hideMark/>
            <w:tcPrChange w:id="26" w:author="Banerjea, Raja" w:date="2016-06-23T14:34:00Z">
              <w:tcPr>
                <w:tcW w:w="2404" w:type="dxa"/>
                <w:shd w:val="clear" w:color="auto" w:fill="auto"/>
                <w:hideMark/>
              </w:tcPr>
            </w:tcPrChange>
          </w:tcPr>
          <w:p w14:paraId="5C2F3CD7" w14:textId="77777777" w:rsidR="00367C2E" w:rsidRDefault="003065F6" w:rsidP="00367C2E">
            <w:pPr>
              <w:rPr>
                <w:rFonts w:ascii="Arial" w:hAnsi="Arial" w:cs="Arial"/>
                <w:sz w:val="20"/>
              </w:rPr>
            </w:pPr>
            <w:r>
              <w:rPr>
                <w:rFonts w:ascii="Arial" w:hAnsi="Arial" w:cs="Arial"/>
                <w:sz w:val="20"/>
              </w:rPr>
              <w:t> </w:t>
            </w:r>
            <w:r w:rsidR="00367C2E">
              <w:rPr>
                <w:rFonts w:ascii="Arial" w:hAnsi="Arial" w:cs="Arial"/>
                <w:sz w:val="20"/>
              </w:rPr>
              <w:t>Revised --.</w:t>
            </w:r>
          </w:p>
          <w:p w14:paraId="1B3DFDDE" w14:textId="77777777" w:rsidR="00367C2E" w:rsidRDefault="00367C2E" w:rsidP="00367C2E">
            <w:pPr>
              <w:rPr>
                <w:rFonts w:ascii="Arial" w:hAnsi="Arial" w:cs="Arial"/>
                <w:sz w:val="20"/>
              </w:rPr>
            </w:pPr>
          </w:p>
          <w:p w14:paraId="3440E77E" w14:textId="77777777" w:rsidR="00367C2E" w:rsidRDefault="00367C2E" w:rsidP="00367C2E">
            <w:pPr>
              <w:rPr>
                <w:rFonts w:ascii="Arial" w:hAnsi="Arial" w:cs="Arial"/>
                <w:sz w:val="20"/>
              </w:rPr>
            </w:pPr>
            <w:r>
              <w:rPr>
                <w:rFonts w:ascii="Arial" w:hAnsi="Arial" w:cs="Arial"/>
                <w:sz w:val="20"/>
              </w:rPr>
              <w:t xml:space="preserve">The comment fails to provide sufficient details. The proposed resolution is to finalize the details for the two sequences for HE sounding that have been defined. </w:t>
            </w:r>
          </w:p>
          <w:p w14:paraId="38FDAF4E" w14:textId="77777777" w:rsidR="00367C2E" w:rsidRDefault="00367C2E" w:rsidP="00367C2E">
            <w:pPr>
              <w:rPr>
                <w:rFonts w:ascii="Arial" w:hAnsi="Arial" w:cs="Arial"/>
                <w:sz w:val="20"/>
              </w:rPr>
            </w:pPr>
          </w:p>
          <w:p w14:paraId="0A3CAD70" w14:textId="68019FBA" w:rsidR="007920FA" w:rsidRDefault="007920FA" w:rsidP="003065F6">
            <w:pPr>
              <w:rPr>
                <w:rFonts w:ascii="Arial" w:hAnsi="Arial" w:cs="Arial"/>
                <w:sz w:val="20"/>
              </w:rPr>
            </w:pPr>
          </w:p>
        </w:tc>
      </w:tr>
      <w:tr w:rsidR="003065F6" w14:paraId="7B92B13A" w14:textId="77777777" w:rsidTr="00C2023C">
        <w:trPr>
          <w:trHeight w:val="1160"/>
          <w:trPrChange w:id="27" w:author="Banerjea, Raja" w:date="2016-06-23T14:34:00Z">
            <w:trPr>
              <w:trHeight w:val="1160"/>
            </w:trPr>
          </w:trPrChange>
        </w:trPr>
        <w:tc>
          <w:tcPr>
            <w:tcW w:w="394" w:type="pct"/>
            <w:shd w:val="clear" w:color="auto" w:fill="auto"/>
            <w:tcPrChange w:id="28" w:author="Banerjea, Raja" w:date="2016-06-23T14:34:00Z">
              <w:tcPr>
                <w:tcW w:w="890" w:type="dxa"/>
                <w:shd w:val="clear" w:color="auto" w:fill="auto"/>
              </w:tcPr>
            </w:tcPrChange>
          </w:tcPr>
          <w:p w14:paraId="3D012444" w14:textId="77777777" w:rsidR="003065F6" w:rsidRDefault="003065F6" w:rsidP="003065F6">
            <w:pPr>
              <w:jc w:val="right"/>
              <w:rPr>
                <w:rFonts w:ascii="Arial" w:hAnsi="Arial" w:cs="Arial"/>
                <w:sz w:val="20"/>
              </w:rPr>
            </w:pPr>
            <w:r>
              <w:rPr>
                <w:rFonts w:ascii="Arial" w:hAnsi="Arial" w:cs="Arial"/>
                <w:sz w:val="20"/>
              </w:rPr>
              <w:t>1221</w:t>
            </w:r>
          </w:p>
        </w:tc>
        <w:tc>
          <w:tcPr>
            <w:tcW w:w="758" w:type="pct"/>
            <w:shd w:val="clear" w:color="auto" w:fill="auto"/>
            <w:tcPrChange w:id="29" w:author="Banerjea, Raja" w:date="2016-06-23T14:34:00Z">
              <w:tcPr>
                <w:tcW w:w="1523" w:type="dxa"/>
                <w:shd w:val="clear" w:color="auto" w:fill="auto"/>
              </w:tcPr>
            </w:tcPrChange>
          </w:tcPr>
          <w:p w14:paraId="6FD92835" w14:textId="77777777" w:rsidR="003065F6" w:rsidRDefault="003065F6" w:rsidP="003065F6">
            <w:pPr>
              <w:rPr>
                <w:rFonts w:ascii="Arial" w:hAnsi="Arial" w:cs="Arial"/>
                <w:sz w:val="20"/>
              </w:rPr>
            </w:pPr>
            <w:r>
              <w:rPr>
                <w:rFonts w:ascii="Arial" w:hAnsi="Arial" w:cs="Arial"/>
                <w:sz w:val="20"/>
              </w:rPr>
              <w:t>Liwen Chu</w:t>
            </w:r>
          </w:p>
        </w:tc>
        <w:tc>
          <w:tcPr>
            <w:tcW w:w="411" w:type="pct"/>
            <w:shd w:val="clear" w:color="auto" w:fill="auto"/>
            <w:tcPrChange w:id="30" w:author="Banerjea, Raja" w:date="2016-06-23T14:34:00Z">
              <w:tcPr>
                <w:tcW w:w="919" w:type="dxa"/>
                <w:shd w:val="clear" w:color="auto" w:fill="auto"/>
              </w:tcPr>
            </w:tcPrChange>
          </w:tcPr>
          <w:p w14:paraId="78E85B7B" w14:textId="77777777" w:rsidR="003065F6" w:rsidRDefault="003065F6" w:rsidP="003065F6">
            <w:pPr>
              <w:jc w:val="right"/>
              <w:rPr>
                <w:rFonts w:ascii="Arial" w:hAnsi="Arial" w:cs="Arial"/>
                <w:sz w:val="20"/>
              </w:rPr>
            </w:pPr>
            <w:r>
              <w:rPr>
                <w:rFonts w:ascii="Arial" w:hAnsi="Arial" w:cs="Arial"/>
                <w:sz w:val="20"/>
              </w:rPr>
              <w:t>25.6</w:t>
            </w:r>
          </w:p>
        </w:tc>
        <w:tc>
          <w:tcPr>
            <w:tcW w:w="1182" w:type="pct"/>
            <w:gridSpan w:val="3"/>
            <w:shd w:val="clear" w:color="auto" w:fill="auto"/>
            <w:tcPrChange w:id="31" w:author="Banerjea, Raja" w:date="2016-06-23T14:34:00Z">
              <w:tcPr>
                <w:tcW w:w="2641" w:type="dxa"/>
                <w:gridSpan w:val="3"/>
                <w:shd w:val="clear" w:color="auto" w:fill="auto"/>
              </w:tcPr>
            </w:tcPrChange>
          </w:tcPr>
          <w:p w14:paraId="050A82FC" w14:textId="77777777" w:rsidR="003065F6" w:rsidRDefault="003065F6" w:rsidP="003065F6">
            <w:pPr>
              <w:rPr>
                <w:rFonts w:ascii="Arial" w:hAnsi="Arial" w:cs="Arial"/>
                <w:sz w:val="20"/>
                <w:lang w:val="en-US"/>
              </w:rPr>
            </w:pPr>
            <w:r>
              <w:rPr>
                <w:rFonts w:ascii="Arial" w:hAnsi="Arial" w:cs="Arial"/>
                <w:sz w:val="20"/>
              </w:rPr>
              <w:t>The condition when HE sounding protocol is supported is missing. Add the related rules.</w:t>
            </w:r>
          </w:p>
          <w:p w14:paraId="7F4FB66A" w14:textId="77777777" w:rsidR="003065F6" w:rsidRDefault="003065F6" w:rsidP="003065F6">
            <w:pPr>
              <w:rPr>
                <w:rFonts w:ascii="Arial" w:hAnsi="Arial" w:cs="Arial"/>
                <w:sz w:val="20"/>
              </w:rPr>
            </w:pPr>
          </w:p>
        </w:tc>
        <w:tc>
          <w:tcPr>
            <w:tcW w:w="1173" w:type="pct"/>
            <w:shd w:val="clear" w:color="auto" w:fill="auto"/>
            <w:tcPrChange w:id="32" w:author="Banerjea, Raja" w:date="2016-06-23T14:34:00Z">
              <w:tcPr>
                <w:tcW w:w="2613" w:type="dxa"/>
                <w:shd w:val="clear" w:color="auto" w:fill="auto"/>
              </w:tcPr>
            </w:tcPrChange>
          </w:tcPr>
          <w:p w14:paraId="3015FB8B" w14:textId="77777777" w:rsidR="003065F6" w:rsidRDefault="003065F6" w:rsidP="003065F6">
            <w:pPr>
              <w:rPr>
                <w:rFonts w:ascii="Arial" w:hAnsi="Arial" w:cs="Arial"/>
                <w:sz w:val="20"/>
                <w:lang w:val="en-US"/>
              </w:rPr>
            </w:pPr>
            <w:r>
              <w:rPr>
                <w:rFonts w:ascii="Arial" w:hAnsi="Arial" w:cs="Arial"/>
                <w:sz w:val="20"/>
              </w:rPr>
              <w:t>As in comment.</w:t>
            </w:r>
          </w:p>
          <w:p w14:paraId="565FC0DD" w14:textId="77777777" w:rsidR="003065F6" w:rsidRDefault="003065F6" w:rsidP="003065F6">
            <w:pPr>
              <w:rPr>
                <w:rFonts w:ascii="Arial" w:hAnsi="Arial" w:cs="Arial"/>
                <w:sz w:val="20"/>
              </w:rPr>
            </w:pPr>
          </w:p>
        </w:tc>
        <w:tc>
          <w:tcPr>
            <w:tcW w:w="1082" w:type="pct"/>
            <w:shd w:val="clear" w:color="auto" w:fill="auto"/>
            <w:tcPrChange w:id="33" w:author="Banerjea, Raja" w:date="2016-06-23T14:34:00Z">
              <w:tcPr>
                <w:tcW w:w="2404" w:type="dxa"/>
                <w:shd w:val="clear" w:color="auto" w:fill="auto"/>
              </w:tcPr>
            </w:tcPrChange>
          </w:tcPr>
          <w:p w14:paraId="7C4B02B4" w14:textId="77777777" w:rsidR="00367C2E" w:rsidRDefault="00367C2E" w:rsidP="00367C2E">
            <w:pPr>
              <w:rPr>
                <w:rFonts w:ascii="Arial" w:hAnsi="Arial" w:cs="Arial"/>
                <w:sz w:val="20"/>
              </w:rPr>
            </w:pPr>
            <w:r>
              <w:rPr>
                <w:rFonts w:ascii="Arial" w:hAnsi="Arial" w:cs="Arial"/>
                <w:sz w:val="20"/>
              </w:rPr>
              <w:t>Revised</w:t>
            </w:r>
          </w:p>
          <w:p w14:paraId="64B39ED6" w14:textId="77777777" w:rsidR="00367C2E" w:rsidRDefault="00367C2E" w:rsidP="00367C2E">
            <w:pPr>
              <w:rPr>
                <w:rFonts w:ascii="Arial" w:hAnsi="Arial" w:cs="Arial"/>
                <w:sz w:val="20"/>
              </w:rPr>
            </w:pPr>
          </w:p>
          <w:p w14:paraId="59E163DD" w14:textId="77777777" w:rsidR="00367C2E" w:rsidRDefault="00367C2E" w:rsidP="00367C2E">
            <w:pPr>
              <w:rPr>
                <w:rFonts w:ascii="Arial" w:hAnsi="Arial" w:cs="Arial"/>
                <w:sz w:val="20"/>
              </w:rPr>
            </w:pPr>
            <w:r>
              <w:rPr>
                <w:rFonts w:ascii="Arial" w:hAnsi="Arial" w:cs="Arial"/>
                <w:sz w:val="20"/>
              </w:rPr>
              <w:t xml:space="preserve">Agree in principle. The proposed resolution </w:t>
            </w:r>
            <w:proofErr w:type="spellStart"/>
            <w:r>
              <w:rPr>
                <w:rFonts w:ascii="Arial" w:hAnsi="Arial" w:cs="Arial"/>
                <w:sz w:val="20"/>
              </w:rPr>
              <w:t>accounds</w:t>
            </w:r>
            <w:proofErr w:type="spellEnd"/>
            <w:r>
              <w:rPr>
                <w:rFonts w:ascii="Arial" w:hAnsi="Arial" w:cs="Arial"/>
                <w:sz w:val="20"/>
              </w:rPr>
              <w:t xml:space="preserve"> for the suggested change by clarifying the</w:t>
            </w:r>
          </w:p>
          <w:p w14:paraId="0E26A4F3" w14:textId="5240D052" w:rsidR="007920FA" w:rsidRDefault="00367C2E" w:rsidP="003065F6">
            <w:pPr>
              <w:rPr>
                <w:rFonts w:ascii="Arial" w:hAnsi="Arial" w:cs="Arial"/>
                <w:sz w:val="20"/>
              </w:rPr>
            </w:pPr>
            <w:proofErr w:type="gramStart"/>
            <w:r>
              <w:rPr>
                <w:rFonts w:ascii="Arial" w:hAnsi="Arial" w:cs="Arial"/>
                <w:sz w:val="20"/>
              </w:rPr>
              <w:lastRenderedPageBreak/>
              <w:t>conditions</w:t>
            </w:r>
            <w:proofErr w:type="gramEnd"/>
            <w:r>
              <w:rPr>
                <w:rFonts w:ascii="Arial" w:hAnsi="Arial" w:cs="Arial"/>
                <w:sz w:val="20"/>
              </w:rPr>
              <w:t xml:space="preserve"> which cause HE sounding are provided.</w:t>
            </w:r>
          </w:p>
        </w:tc>
      </w:tr>
      <w:tr w:rsidR="003065F6" w14:paraId="5B61CD82" w14:textId="77777777" w:rsidTr="00C2023C">
        <w:trPr>
          <w:trHeight w:val="1133"/>
          <w:trPrChange w:id="34" w:author="Banerjea, Raja" w:date="2016-06-23T14:34:00Z">
            <w:trPr>
              <w:trHeight w:val="1133"/>
            </w:trPr>
          </w:trPrChange>
        </w:trPr>
        <w:tc>
          <w:tcPr>
            <w:tcW w:w="394" w:type="pct"/>
            <w:shd w:val="clear" w:color="auto" w:fill="auto"/>
            <w:tcPrChange w:id="35" w:author="Banerjea, Raja" w:date="2016-06-23T14:34:00Z">
              <w:tcPr>
                <w:tcW w:w="890" w:type="dxa"/>
                <w:shd w:val="clear" w:color="auto" w:fill="auto"/>
              </w:tcPr>
            </w:tcPrChange>
          </w:tcPr>
          <w:p w14:paraId="45A5EBB1" w14:textId="77777777" w:rsidR="003065F6" w:rsidRDefault="003065F6" w:rsidP="003065F6">
            <w:pPr>
              <w:jc w:val="right"/>
              <w:rPr>
                <w:rFonts w:ascii="Arial" w:hAnsi="Arial" w:cs="Arial"/>
                <w:sz w:val="20"/>
              </w:rPr>
            </w:pPr>
            <w:r>
              <w:rPr>
                <w:rFonts w:ascii="Arial" w:hAnsi="Arial" w:cs="Arial"/>
                <w:sz w:val="20"/>
              </w:rPr>
              <w:lastRenderedPageBreak/>
              <w:t>1915</w:t>
            </w:r>
          </w:p>
        </w:tc>
        <w:tc>
          <w:tcPr>
            <w:tcW w:w="758" w:type="pct"/>
            <w:shd w:val="clear" w:color="auto" w:fill="auto"/>
            <w:tcPrChange w:id="36" w:author="Banerjea, Raja" w:date="2016-06-23T14:34:00Z">
              <w:tcPr>
                <w:tcW w:w="1523" w:type="dxa"/>
                <w:shd w:val="clear" w:color="auto" w:fill="auto"/>
              </w:tcPr>
            </w:tcPrChange>
          </w:tcPr>
          <w:p w14:paraId="094FB541" w14:textId="77777777" w:rsidR="003065F6" w:rsidRDefault="003065F6" w:rsidP="003065F6">
            <w:pPr>
              <w:rPr>
                <w:rFonts w:ascii="Arial" w:hAnsi="Arial" w:cs="Arial"/>
                <w:sz w:val="20"/>
              </w:rPr>
            </w:pPr>
            <w:proofErr w:type="spellStart"/>
            <w:r>
              <w:rPr>
                <w:rFonts w:ascii="Arial" w:hAnsi="Arial" w:cs="Arial"/>
                <w:sz w:val="20"/>
              </w:rPr>
              <w:t>Sigurd</w:t>
            </w:r>
            <w:proofErr w:type="spellEnd"/>
            <w:r>
              <w:rPr>
                <w:rFonts w:ascii="Arial" w:hAnsi="Arial" w:cs="Arial"/>
                <w:sz w:val="20"/>
              </w:rPr>
              <w:t xml:space="preserve"> </w:t>
            </w:r>
            <w:proofErr w:type="spellStart"/>
            <w:r>
              <w:rPr>
                <w:rFonts w:ascii="Arial" w:hAnsi="Arial" w:cs="Arial"/>
                <w:sz w:val="20"/>
              </w:rPr>
              <w:t>Schelstraete</w:t>
            </w:r>
            <w:proofErr w:type="spellEnd"/>
          </w:p>
        </w:tc>
        <w:tc>
          <w:tcPr>
            <w:tcW w:w="411" w:type="pct"/>
            <w:shd w:val="clear" w:color="auto" w:fill="auto"/>
            <w:tcPrChange w:id="37" w:author="Banerjea, Raja" w:date="2016-06-23T14:34:00Z">
              <w:tcPr>
                <w:tcW w:w="919" w:type="dxa"/>
                <w:shd w:val="clear" w:color="auto" w:fill="auto"/>
              </w:tcPr>
            </w:tcPrChange>
          </w:tcPr>
          <w:p w14:paraId="51E92AD2" w14:textId="77777777" w:rsidR="003065F6" w:rsidRDefault="003065F6" w:rsidP="003065F6">
            <w:pPr>
              <w:jc w:val="right"/>
              <w:rPr>
                <w:rFonts w:ascii="Arial" w:hAnsi="Arial" w:cs="Arial"/>
                <w:sz w:val="20"/>
              </w:rPr>
            </w:pPr>
            <w:r>
              <w:rPr>
                <w:rFonts w:ascii="Arial" w:hAnsi="Arial" w:cs="Arial"/>
                <w:sz w:val="20"/>
              </w:rPr>
              <w:t>25.6</w:t>
            </w:r>
          </w:p>
        </w:tc>
        <w:tc>
          <w:tcPr>
            <w:tcW w:w="1182" w:type="pct"/>
            <w:gridSpan w:val="3"/>
            <w:shd w:val="clear" w:color="auto" w:fill="auto"/>
            <w:tcPrChange w:id="38" w:author="Banerjea, Raja" w:date="2016-06-23T14:34:00Z">
              <w:tcPr>
                <w:tcW w:w="2641" w:type="dxa"/>
                <w:gridSpan w:val="3"/>
                <w:shd w:val="clear" w:color="auto" w:fill="auto"/>
              </w:tcPr>
            </w:tcPrChange>
          </w:tcPr>
          <w:p w14:paraId="791C9A92" w14:textId="77777777" w:rsidR="003065F6" w:rsidRDefault="003065F6" w:rsidP="003065F6">
            <w:pPr>
              <w:rPr>
                <w:rFonts w:ascii="Arial" w:hAnsi="Arial" w:cs="Arial"/>
                <w:sz w:val="20"/>
                <w:lang w:val="en-US"/>
              </w:rPr>
            </w:pPr>
            <w:r>
              <w:rPr>
                <w:rFonts w:ascii="Arial" w:hAnsi="Arial" w:cs="Arial"/>
                <w:sz w:val="20"/>
              </w:rPr>
              <w:t>Change "NDP Announcement frame" to "HE NDP Announcement frame"</w:t>
            </w:r>
          </w:p>
          <w:p w14:paraId="5962BC89" w14:textId="77777777" w:rsidR="003065F6" w:rsidRDefault="003065F6" w:rsidP="003065F6">
            <w:pPr>
              <w:rPr>
                <w:rFonts w:ascii="Arial" w:hAnsi="Arial" w:cs="Arial"/>
                <w:sz w:val="20"/>
              </w:rPr>
            </w:pPr>
          </w:p>
        </w:tc>
        <w:tc>
          <w:tcPr>
            <w:tcW w:w="1173" w:type="pct"/>
            <w:shd w:val="clear" w:color="auto" w:fill="auto"/>
            <w:tcPrChange w:id="39" w:author="Banerjea, Raja" w:date="2016-06-23T14:34:00Z">
              <w:tcPr>
                <w:tcW w:w="2613" w:type="dxa"/>
                <w:shd w:val="clear" w:color="auto" w:fill="auto"/>
              </w:tcPr>
            </w:tcPrChange>
          </w:tcPr>
          <w:p w14:paraId="3BE7CA62" w14:textId="77777777" w:rsidR="003065F6" w:rsidRDefault="003065F6" w:rsidP="003065F6">
            <w:pPr>
              <w:rPr>
                <w:rFonts w:ascii="Arial" w:hAnsi="Arial" w:cs="Arial"/>
                <w:sz w:val="20"/>
                <w:lang w:val="en-US"/>
              </w:rPr>
            </w:pPr>
            <w:r>
              <w:rPr>
                <w:rFonts w:ascii="Arial" w:hAnsi="Arial" w:cs="Arial"/>
                <w:sz w:val="20"/>
              </w:rPr>
              <w:t>See comment</w:t>
            </w:r>
          </w:p>
          <w:p w14:paraId="464BD9AF" w14:textId="77777777" w:rsidR="003065F6" w:rsidRPr="003065F6" w:rsidRDefault="003065F6" w:rsidP="003065F6">
            <w:pPr>
              <w:rPr>
                <w:rFonts w:ascii="Arial" w:hAnsi="Arial" w:cs="Arial"/>
                <w:sz w:val="20"/>
              </w:rPr>
            </w:pPr>
          </w:p>
        </w:tc>
        <w:tc>
          <w:tcPr>
            <w:tcW w:w="1082" w:type="pct"/>
            <w:shd w:val="clear" w:color="auto" w:fill="auto"/>
            <w:tcPrChange w:id="40" w:author="Banerjea, Raja" w:date="2016-06-23T14:34:00Z">
              <w:tcPr>
                <w:tcW w:w="2404" w:type="dxa"/>
                <w:shd w:val="clear" w:color="auto" w:fill="auto"/>
              </w:tcPr>
            </w:tcPrChange>
          </w:tcPr>
          <w:p w14:paraId="068ED2BE" w14:textId="77777777" w:rsidR="00367C2E" w:rsidRDefault="00367C2E" w:rsidP="00367C2E">
            <w:pPr>
              <w:rPr>
                <w:rFonts w:ascii="Arial" w:hAnsi="Arial" w:cs="Arial"/>
                <w:sz w:val="20"/>
              </w:rPr>
            </w:pPr>
            <w:r>
              <w:rPr>
                <w:rFonts w:ascii="Arial" w:hAnsi="Arial" w:cs="Arial"/>
                <w:sz w:val="20"/>
              </w:rPr>
              <w:t>Revised –</w:t>
            </w:r>
          </w:p>
          <w:p w14:paraId="30376D96" w14:textId="77777777" w:rsidR="00367C2E" w:rsidRDefault="00367C2E" w:rsidP="00367C2E">
            <w:pPr>
              <w:rPr>
                <w:rFonts w:ascii="Arial" w:hAnsi="Arial" w:cs="Arial"/>
                <w:sz w:val="20"/>
              </w:rPr>
            </w:pPr>
          </w:p>
          <w:p w14:paraId="5973CD8F" w14:textId="77777777" w:rsidR="00367C2E" w:rsidRDefault="00367C2E" w:rsidP="00367C2E">
            <w:pPr>
              <w:rPr>
                <w:rFonts w:ascii="Arial" w:hAnsi="Arial" w:cs="Arial"/>
                <w:sz w:val="20"/>
              </w:rPr>
            </w:pPr>
            <w:r>
              <w:rPr>
                <w:rFonts w:ascii="Arial" w:hAnsi="Arial" w:cs="Arial"/>
                <w:sz w:val="20"/>
              </w:rPr>
              <w:t xml:space="preserve">Proposed resolution accounts for the suggested change. </w:t>
            </w:r>
          </w:p>
          <w:p w14:paraId="4AA1DE62" w14:textId="77777777" w:rsidR="00367C2E" w:rsidRDefault="00367C2E" w:rsidP="00367C2E">
            <w:pPr>
              <w:rPr>
                <w:rFonts w:ascii="Arial" w:hAnsi="Arial" w:cs="Arial"/>
                <w:sz w:val="20"/>
              </w:rPr>
            </w:pPr>
          </w:p>
          <w:p w14:paraId="3EDD43F9" w14:textId="77777777" w:rsidR="00367C2E" w:rsidRDefault="00367C2E" w:rsidP="00367C2E">
            <w:pPr>
              <w:rPr>
                <w:rFonts w:ascii="Arial" w:hAnsi="Arial" w:cs="Arial"/>
                <w:sz w:val="20"/>
              </w:rPr>
            </w:pPr>
          </w:p>
          <w:p w14:paraId="66EADE5F" w14:textId="420FDFFF" w:rsidR="003065F6" w:rsidRDefault="00367C2E" w:rsidP="00367C2E">
            <w:pPr>
              <w:rPr>
                <w:rFonts w:ascii="Arial" w:hAnsi="Arial" w:cs="Arial"/>
                <w:sz w:val="20"/>
              </w:rPr>
            </w:pPr>
            <w:r>
              <w:rPr>
                <w:rFonts w:ascii="Arial" w:hAnsi="Arial" w:cs="Arial"/>
                <w:sz w:val="20"/>
              </w:rPr>
              <w:t>Note: There has to be somewhere a statement that defines the HE NDP Announcement as an HE variant VHT NDP announcement frame.</w:t>
            </w:r>
          </w:p>
        </w:tc>
      </w:tr>
      <w:tr w:rsidR="003065F6" w14:paraId="59E19828" w14:textId="77777777" w:rsidTr="00C2023C">
        <w:trPr>
          <w:trHeight w:val="1673"/>
          <w:trPrChange w:id="41" w:author="Banerjea, Raja" w:date="2016-06-23T14:34:00Z">
            <w:trPr>
              <w:trHeight w:val="1673"/>
            </w:trPr>
          </w:trPrChange>
        </w:trPr>
        <w:tc>
          <w:tcPr>
            <w:tcW w:w="394" w:type="pct"/>
            <w:shd w:val="clear" w:color="auto" w:fill="auto"/>
            <w:tcPrChange w:id="42" w:author="Banerjea, Raja" w:date="2016-06-23T14:34:00Z">
              <w:tcPr>
                <w:tcW w:w="890" w:type="dxa"/>
                <w:shd w:val="clear" w:color="auto" w:fill="auto"/>
              </w:tcPr>
            </w:tcPrChange>
          </w:tcPr>
          <w:p w14:paraId="5215DCC0" w14:textId="77777777" w:rsidR="003065F6" w:rsidRDefault="003065F6" w:rsidP="003065F6">
            <w:pPr>
              <w:jc w:val="right"/>
              <w:rPr>
                <w:rFonts w:ascii="Arial" w:hAnsi="Arial" w:cs="Arial"/>
                <w:sz w:val="20"/>
              </w:rPr>
            </w:pPr>
            <w:r>
              <w:rPr>
                <w:rFonts w:ascii="Arial" w:hAnsi="Arial" w:cs="Arial"/>
                <w:sz w:val="20"/>
              </w:rPr>
              <w:t>2234</w:t>
            </w:r>
          </w:p>
        </w:tc>
        <w:tc>
          <w:tcPr>
            <w:tcW w:w="758" w:type="pct"/>
            <w:shd w:val="clear" w:color="auto" w:fill="auto"/>
            <w:tcPrChange w:id="43" w:author="Banerjea, Raja" w:date="2016-06-23T14:34:00Z">
              <w:tcPr>
                <w:tcW w:w="1523" w:type="dxa"/>
                <w:shd w:val="clear" w:color="auto" w:fill="auto"/>
              </w:tcPr>
            </w:tcPrChange>
          </w:tcPr>
          <w:p w14:paraId="2BC29A80" w14:textId="77777777" w:rsidR="003065F6" w:rsidRDefault="003065F6" w:rsidP="003065F6">
            <w:pPr>
              <w:rPr>
                <w:rFonts w:ascii="Arial" w:hAnsi="Arial" w:cs="Arial"/>
                <w:sz w:val="20"/>
              </w:rPr>
            </w:pPr>
            <w:r>
              <w:rPr>
                <w:rFonts w:ascii="Arial" w:hAnsi="Arial" w:cs="Arial"/>
                <w:sz w:val="20"/>
              </w:rPr>
              <w:t>Tomoko Adachi</w:t>
            </w:r>
          </w:p>
        </w:tc>
        <w:tc>
          <w:tcPr>
            <w:tcW w:w="411" w:type="pct"/>
            <w:shd w:val="clear" w:color="auto" w:fill="auto"/>
            <w:tcPrChange w:id="44" w:author="Banerjea, Raja" w:date="2016-06-23T14:34:00Z">
              <w:tcPr>
                <w:tcW w:w="919" w:type="dxa"/>
                <w:shd w:val="clear" w:color="auto" w:fill="auto"/>
              </w:tcPr>
            </w:tcPrChange>
          </w:tcPr>
          <w:p w14:paraId="63ADF7CA" w14:textId="77777777" w:rsidR="003065F6" w:rsidRDefault="003065F6" w:rsidP="003065F6">
            <w:pPr>
              <w:jc w:val="right"/>
              <w:rPr>
                <w:rFonts w:ascii="Arial" w:hAnsi="Arial" w:cs="Arial"/>
                <w:sz w:val="20"/>
              </w:rPr>
            </w:pPr>
            <w:r>
              <w:rPr>
                <w:rFonts w:ascii="Arial" w:hAnsi="Arial" w:cs="Arial"/>
                <w:sz w:val="20"/>
              </w:rPr>
              <w:t>25.6</w:t>
            </w:r>
          </w:p>
        </w:tc>
        <w:tc>
          <w:tcPr>
            <w:tcW w:w="1182" w:type="pct"/>
            <w:gridSpan w:val="3"/>
            <w:shd w:val="clear" w:color="auto" w:fill="auto"/>
            <w:tcPrChange w:id="45" w:author="Banerjea, Raja" w:date="2016-06-23T14:34:00Z">
              <w:tcPr>
                <w:tcW w:w="2641" w:type="dxa"/>
                <w:gridSpan w:val="3"/>
                <w:shd w:val="clear" w:color="auto" w:fill="auto"/>
              </w:tcPr>
            </w:tcPrChange>
          </w:tcPr>
          <w:p w14:paraId="2407F1AD" w14:textId="77777777" w:rsidR="003065F6" w:rsidRDefault="003065F6" w:rsidP="003065F6">
            <w:pPr>
              <w:rPr>
                <w:rFonts w:ascii="Arial" w:hAnsi="Arial" w:cs="Arial"/>
                <w:sz w:val="20"/>
                <w:lang w:val="en-US"/>
              </w:rPr>
            </w:pPr>
            <w:r>
              <w:rPr>
                <w:rFonts w:ascii="Arial" w:hAnsi="Arial" w:cs="Arial"/>
                <w:sz w:val="20"/>
              </w:rPr>
              <w:t>Clarify what kind of sequence variations are allowed for the HE sounding protocol.</w:t>
            </w:r>
            <w:r>
              <w:rPr>
                <w:rFonts w:ascii="Arial" w:hAnsi="Arial" w:cs="Arial"/>
                <w:sz w:val="20"/>
              </w:rPr>
              <w:br/>
              <w:t>The variations should be limited to a minimum for simplicity.</w:t>
            </w:r>
          </w:p>
          <w:p w14:paraId="5FCF45E6" w14:textId="77777777" w:rsidR="003065F6" w:rsidRDefault="003065F6" w:rsidP="003065F6">
            <w:pPr>
              <w:rPr>
                <w:rFonts w:ascii="Arial" w:hAnsi="Arial" w:cs="Arial"/>
                <w:sz w:val="20"/>
              </w:rPr>
            </w:pPr>
          </w:p>
        </w:tc>
        <w:tc>
          <w:tcPr>
            <w:tcW w:w="1173" w:type="pct"/>
            <w:shd w:val="clear" w:color="auto" w:fill="auto"/>
            <w:tcPrChange w:id="46" w:author="Banerjea, Raja" w:date="2016-06-23T14:34:00Z">
              <w:tcPr>
                <w:tcW w:w="2613" w:type="dxa"/>
                <w:shd w:val="clear" w:color="auto" w:fill="auto"/>
              </w:tcPr>
            </w:tcPrChange>
          </w:tcPr>
          <w:p w14:paraId="2DB97068" w14:textId="77777777" w:rsidR="003065F6" w:rsidRDefault="003065F6" w:rsidP="003065F6">
            <w:pPr>
              <w:rPr>
                <w:rFonts w:ascii="Arial" w:hAnsi="Arial" w:cs="Arial"/>
                <w:sz w:val="20"/>
                <w:lang w:val="en-US"/>
              </w:rPr>
            </w:pPr>
            <w:r>
              <w:rPr>
                <w:rFonts w:ascii="Arial" w:hAnsi="Arial" w:cs="Arial"/>
                <w:sz w:val="20"/>
              </w:rPr>
              <w:t>As in comment.</w:t>
            </w:r>
          </w:p>
          <w:p w14:paraId="3E1A162E" w14:textId="77777777" w:rsidR="003065F6" w:rsidRDefault="003065F6" w:rsidP="003065F6">
            <w:pPr>
              <w:rPr>
                <w:rFonts w:ascii="Arial" w:hAnsi="Arial" w:cs="Arial"/>
                <w:sz w:val="20"/>
              </w:rPr>
            </w:pPr>
          </w:p>
        </w:tc>
        <w:tc>
          <w:tcPr>
            <w:tcW w:w="1082" w:type="pct"/>
            <w:shd w:val="clear" w:color="auto" w:fill="auto"/>
            <w:tcPrChange w:id="47" w:author="Banerjea, Raja" w:date="2016-06-23T14:34:00Z">
              <w:tcPr>
                <w:tcW w:w="2404" w:type="dxa"/>
                <w:shd w:val="clear" w:color="auto" w:fill="auto"/>
              </w:tcPr>
            </w:tcPrChange>
          </w:tcPr>
          <w:p w14:paraId="63BADAC6" w14:textId="77777777" w:rsidR="00367C2E" w:rsidRDefault="00367C2E" w:rsidP="00367C2E">
            <w:pPr>
              <w:rPr>
                <w:rFonts w:ascii="Arial" w:hAnsi="Arial" w:cs="Arial"/>
                <w:sz w:val="20"/>
              </w:rPr>
            </w:pPr>
            <w:r>
              <w:rPr>
                <w:rFonts w:ascii="Arial" w:hAnsi="Arial" w:cs="Arial"/>
                <w:sz w:val="20"/>
              </w:rPr>
              <w:t>Revised</w:t>
            </w:r>
          </w:p>
          <w:p w14:paraId="1267DA8A" w14:textId="77777777" w:rsidR="00367C2E" w:rsidRDefault="00367C2E" w:rsidP="00367C2E">
            <w:pPr>
              <w:rPr>
                <w:rFonts w:ascii="Arial" w:hAnsi="Arial" w:cs="Arial"/>
                <w:sz w:val="20"/>
              </w:rPr>
            </w:pPr>
          </w:p>
          <w:p w14:paraId="3537963B" w14:textId="77777777" w:rsidR="00367C2E" w:rsidRDefault="00367C2E" w:rsidP="00367C2E">
            <w:pPr>
              <w:rPr>
                <w:rFonts w:ascii="Arial" w:hAnsi="Arial" w:cs="Arial"/>
                <w:sz w:val="20"/>
              </w:rPr>
            </w:pPr>
            <w:r>
              <w:rPr>
                <w:rFonts w:ascii="Arial" w:hAnsi="Arial" w:cs="Arial"/>
                <w:sz w:val="20"/>
              </w:rPr>
              <w:t xml:space="preserve">Agree in principle with the </w:t>
            </w:r>
            <w:proofErr w:type="spellStart"/>
            <w:r>
              <w:rPr>
                <w:rFonts w:ascii="Arial" w:hAnsi="Arial" w:cs="Arial"/>
                <w:sz w:val="20"/>
              </w:rPr>
              <w:t>coment</w:t>
            </w:r>
            <w:proofErr w:type="spellEnd"/>
            <w:r>
              <w:rPr>
                <w:rFonts w:ascii="Arial" w:hAnsi="Arial" w:cs="Arial"/>
                <w:sz w:val="20"/>
              </w:rPr>
              <w:t xml:space="preserve">. Proposed resolution provides the details for the </w:t>
            </w:r>
          </w:p>
          <w:p w14:paraId="4DA8A57D" w14:textId="3B7FD25F" w:rsidR="007920FA" w:rsidRDefault="00367C2E" w:rsidP="003065F6">
            <w:pPr>
              <w:rPr>
                <w:rFonts w:ascii="Arial" w:hAnsi="Arial" w:cs="Arial"/>
                <w:sz w:val="20"/>
              </w:rPr>
            </w:pPr>
            <w:r>
              <w:rPr>
                <w:rFonts w:ascii="Arial" w:hAnsi="Arial" w:cs="Arial"/>
                <w:sz w:val="20"/>
              </w:rPr>
              <w:t>SU and MU sounding sequences</w:t>
            </w:r>
          </w:p>
        </w:tc>
      </w:tr>
      <w:tr w:rsidR="007330EF" w14:paraId="6920BC5A" w14:textId="77777777" w:rsidTr="00C2023C">
        <w:trPr>
          <w:trHeight w:val="2295"/>
          <w:trPrChange w:id="48" w:author="Banerjea, Raja" w:date="2016-06-23T14:34:00Z">
            <w:trPr>
              <w:trHeight w:val="2295"/>
            </w:trPr>
          </w:trPrChange>
        </w:trPr>
        <w:tc>
          <w:tcPr>
            <w:tcW w:w="394" w:type="pct"/>
            <w:shd w:val="clear" w:color="auto" w:fill="auto"/>
            <w:tcPrChange w:id="49" w:author="Banerjea, Raja" w:date="2016-06-23T14:34:00Z">
              <w:tcPr>
                <w:tcW w:w="890" w:type="dxa"/>
                <w:shd w:val="clear" w:color="auto" w:fill="auto"/>
              </w:tcPr>
            </w:tcPrChange>
          </w:tcPr>
          <w:p w14:paraId="3E971803" w14:textId="77777777" w:rsidR="007330EF" w:rsidRDefault="007330EF" w:rsidP="007330EF">
            <w:pPr>
              <w:jc w:val="right"/>
              <w:rPr>
                <w:rFonts w:ascii="Arial" w:hAnsi="Arial" w:cs="Arial"/>
                <w:sz w:val="20"/>
              </w:rPr>
            </w:pPr>
            <w:r>
              <w:rPr>
                <w:rFonts w:ascii="Arial" w:hAnsi="Arial" w:cs="Arial"/>
                <w:sz w:val="20"/>
              </w:rPr>
              <w:t>802</w:t>
            </w:r>
          </w:p>
        </w:tc>
        <w:tc>
          <w:tcPr>
            <w:tcW w:w="758" w:type="pct"/>
            <w:shd w:val="clear" w:color="auto" w:fill="auto"/>
            <w:tcPrChange w:id="50" w:author="Banerjea, Raja" w:date="2016-06-23T14:34:00Z">
              <w:tcPr>
                <w:tcW w:w="1523" w:type="dxa"/>
                <w:shd w:val="clear" w:color="auto" w:fill="auto"/>
              </w:tcPr>
            </w:tcPrChange>
          </w:tcPr>
          <w:p w14:paraId="458110FE" w14:textId="77777777" w:rsidR="007330EF" w:rsidRDefault="007330EF" w:rsidP="007330EF">
            <w:pPr>
              <w:rPr>
                <w:rFonts w:ascii="Arial" w:hAnsi="Arial" w:cs="Arial"/>
                <w:sz w:val="20"/>
              </w:rPr>
            </w:pPr>
            <w:r>
              <w:rPr>
                <w:rFonts w:ascii="Arial" w:hAnsi="Arial" w:cs="Arial"/>
                <w:sz w:val="20"/>
              </w:rPr>
              <w:t>Jing Ma</w:t>
            </w:r>
          </w:p>
        </w:tc>
        <w:tc>
          <w:tcPr>
            <w:tcW w:w="411" w:type="pct"/>
            <w:shd w:val="clear" w:color="auto" w:fill="auto"/>
            <w:tcPrChange w:id="51" w:author="Banerjea, Raja" w:date="2016-06-23T14:34:00Z">
              <w:tcPr>
                <w:tcW w:w="919" w:type="dxa"/>
                <w:shd w:val="clear" w:color="auto" w:fill="auto"/>
              </w:tcPr>
            </w:tcPrChange>
          </w:tcPr>
          <w:p w14:paraId="0375BB51" w14:textId="77777777" w:rsidR="007330EF" w:rsidRDefault="007330EF" w:rsidP="007330EF">
            <w:pPr>
              <w:jc w:val="right"/>
              <w:rPr>
                <w:rFonts w:ascii="Arial" w:hAnsi="Arial" w:cs="Arial"/>
                <w:sz w:val="20"/>
              </w:rPr>
            </w:pPr>
            <w:r>
              <w:rPr>
                <w:rFonts w:ascii="Arial" w:hAnsi="Arial" w:cs="Arial"/>
                <w:sz w:val="20"/>
              </w:rPr>
              <w:t>60.36</w:t>
            </w:r>
          </w:p>
        </w:tc>
        <w:tc>
          <w:tcPr>
            <w:tcW w:w="1182" w:type="pct"/>
            <w:gridSpan w:val="3"/>
            <w:shd w:val="clear" w:color="auto" w:fill="auto"/>
            <w:tcPrChange w:id="52" w:author="Banerjea, Raja" w:date="2016-06-23T14:34:00Z">
              <w:tcPr>
                <w:tcW w:w="2641" w:type="dxa"/>
                <w:gridSpan w:val="3"/>
                <w:shd w:val="clear" w:color="auto" w:fill="auto"/>
              </w:tcPr>
            </w:tcPrChange>
          </w:tcPr>
          <w:p w14:paraId="569FBA23" w14:textId="77777777" w:rsidR="007330EF" w:rsidRDefault="007330EF" w:rsidP="007330EF">
            <w:pPr>
              <w:rPr>
                <w:rFonts w:ascii="Arial" w:hAnsi="Arial" w:cs="Arial"/>
                <w:sz w:val="20"/>
              </w:rPr>
            </w:pPr>
            <w:proofErr w:type="gramStart"/>
            <w:r>
              <w:rPr>
                <w:rFonts w:ascii="Arial" w:hAnsi="Arial" w:cs="Arial"/>
                <w:sz w:val="20"/>
              </w:rPr>
              <w:t>the</w:t>
            </w:r>
            <w:proofErr w:type="gramEnd"/>
            <w:r>
              <w:rPr>
                <w:rFonts w:ascii="Arial" w:hAnsi="Arial" w:cs="Arial"/>
                <w:sz w:val="20"/>
              </w:rPr>
              <w:t xml:space="preserve"> draft doesn't clarify how </w:t>
            </w:r>
            <w:proofErr w:type="spellStart"/>
            <w:r>
              <w:rPr>
                <w:rFonts w:ascii="Arial" w:hAnsi="Arial" w:cs="Arial"/>
                <w:sz w:val="20"/>
              </w:rPr>
              <w:t>an</w:t>
            </w:r>
            <w:proofErr w:type="spellEnd"/>
            <w:r>
              <w:rPr>
                <w:rFonts w:ascii="Arial" w:hAnsi="Arial" w:cs="Arial"/>
                <w:sz w:val="20"/>
              </w:rPr>
              <w:t xml:space="preserve"> HE AP solicit beamforming feedback from multiple STAs sequentially through SU transmission. Does it mean that we just follow the sounding protocol with multi-user in 11ac (the example procedure shown in Figure 9-41b41a--Example of the sounding protocol with a single VHT </w:t>
            </w:r>
            <w:proofErr w:type="spellStart"/>
            <w:r>
              <w:rPr>
                <w:rFonts w:ascii="Arial" w:hAnsi="Arial" w:cs="Arial"/>
                <w:sz w:val="20"/>
              </w:rPr>
              <w:t>beamformee</w:t>
            </w:r>
            <w:proofErr w:type="spellEnd"/>
            <w:r>
              <w:rPr>
                <w:rFonts w:ascii="Arial" w:hAnsi="Arial" w:cs="Arial"/>
                <w:sz w:val="20"/>
              </w:rPr>
              <w:t>)</w:t>
            </w:r>
          </w:p>
        </w:tc>
        <w:tc>
          <w:tcPr>
            <w:tcW w:w="1173" w:type="pct"/>
            <w:shd w:val="clear" w:color="auto" w:fill="auto"/>
            <w:tcPrChange w:id="53" w:author="Banerjea, Raja" w:date="2016-06-23T14:34:00Z">
              <w:tcPr>
                <w:tcW w:w="2613" w:type="dxa"/>
                <w:shd w:val="clear" w:color="auto" w:fill="auto"/>
              </w:tcPr>
            </w:tcPrChange>
          </w:tcPr>
          <w:p w14:paraId="48B4B4E5" w14:textId="77777777" w:rsidR="007330EF" w:rsidRDefault="007330EF" w:rsidP="007330EF">
            <w:pPr>
              <w:rPr>
                <w:rFonts w:ascii="Arial" w:hAnsi="Arial" w:cs="Arial"/>
                <w:sz w:val="20"/>
              </w:rPr>
            </w:pPr>
            <w:r>
              <w:rPr>
                <w:rFonts w:ascii="Arial" w:hAnsi="Arial" w:cs="Arial"/>
                <w:sz w:val="20"/>
              </w:rPr>
              <w:t xml:space="preserve">"An example of soliciting beamforming feedback from multiple STAs through SU transmission sequences are shown in Figure 9-41b41a (Example of the sounding protocol with a single VHT </w:t>
            </w:r>
            <w:proofErr w:type="spellStart"/>
            <w:r>
              <w:rPr>
                <w:rFonts w:ascii="Arial" w:hAnsi="Arial" w:cs="Arial"/>
                <w:sz w:val="20"/>
              </w:rPr>
              <w:t>beamformee</w:t>
            </w:r>
            <w:proofErr w:type="spellEnd"/>
            <w:r>
              <w:rPr>
                <w:rFonts w:ascii="Arial" w:hAnsi="Arial" w:cs="Arial"/>
                <w:sz w:val="20"/>
              </w:rPr>
              <w:t>)" should be added at the end of "an HE AP solicit beamforming feedback from multiple STAs sequentially through SU transmission"</w:t>
            </w:r>
          </w:p>
        </w:tc>
        <w:tc>
          <w:tcPr>
            <w:tcW w:w="1082" w:type="pct"/>
            <w:shd w:val="clear" w:color="auto" w:fill="auto"/>
            <w:tcPrChange w:id="54" w:author="Banerjea, Raja" w:date="2016-06-23T14:34:00Z">
              <w:tcPr>
                <w:tcW w:w="2404" w:type="dxa"/>
                <w:shd w:val="clear" w:color="auto" w:fill="auto"/>
              </w:tcPr>
            </w:tcPrChange>
          </w:tcPr>
          <w:p w14:paraId="308DAEC9" w14:textId="77777777" w:rsidR="00367C2E" w:rsidRDefault="00367C2E" w:rsidP="00367C2E">
            <w:pPr>
              <w:rPr>
                <w:rFonts w:ascii="Arial" w:hAnsi="Arial" w:cs="Arial"/>
                <w:sz w:val="20"/>
              </w:rPr>
            </w:pPr>
            <w:r>
              <w:rPr>
                <w:rFonts w:ascii="Arial" w:hAnsi="Arial" w:cs="Arial"/>
                <w:sz w:val="20"/>
              </w:rPr>
              <w:t>Revised.</w:t>
            </w:r>
          </w:p>
          <w:p w14:paraId="46771C6D" w14:textId="77777777" w:rsidR="00367C2E" w:rsidRDefault="00367C2E" w:rsidP="00367C2E">
            <w:pPr>
              <w:rPr>
                <w:rFonts w:ascii="Arial" w:hAnsi="Arial" w:cs="Arial"/>
                <w:sz w:val="20"/>
              </w:rPr>
            </w:pPr>
          </w:p>
          <w:p w14:paraId="628A5F68" w14:textId="77777777" w:rsidR="00367C2E" w:rsidRDefault="00367C2E" w:rsidP="00367C2E">
            <w:pPr>
              <w:rPr>
                <w:rFonts w:ascii="Arial" w:hAnsi="Arial" w:cs="Arial"/>
                <w:sz w:val="20"/>
              </w:rPr>
            </w:pPr>
            <w:r>
              <w:rPr>
                <w:rFonts w:ascii="Arial" w:hAnsi="Arial" w:cs="Arial"/>
                <w:sz w:val="20"/>
              </w:rPr>
              <w:t xml:space="preserve">Agree in principle with the comment. </w:t>
            </w:r>
          </w:p>
          <w:p w14:paraId="717B0281" w14:textId="77777777" w:rsidR="00367C2E" w:rsidRDefault="00367C2E" w:rsidP="00367C2E">
            <w:pPr>
              <w:rPr>
                <w:rFonts w:ascii="Arial" w:hAnsi="Arial" w:cs="Arial"/>
                <w:sz w:val="20"/>
              </w:rPr>
            </w:pPr>
            <w:r>
              <w:rPr>
                <w:rFonts w:ascii="Arial" w:hAnsi="Arial" w:cs="Arial"/>
                <w:sz w:val="20"/>
              </w:rPr>
              <w:t xml:space="preserve">Proposed </w:t>
            </w:r>
            <w:proofErr w:type="gramStart"/>
            <w:r>
              <w:rPr>
                <w:rFonts w:ascii="Arial" w:hAnsi="Arial" w:cs="Arial"/>
                <w:sz w:val="20"/>
              </w:rPr>
              <w:t>resolution  clarifies</w:t>
            </w:r>
            <w:proofErr w:type="gramEnd"/>
            <w:r>
              <w:rPr>
                <w:rFonts w:ascii="Arial" w:hAnsi="Arial" w:cs="Arial"/>
                <w:sz w:val="20"/>
              </w:rPr>
              <w:t xml:space="preserve"> these missing details. </w:t>
            </w:r>
          </w:p>
          <w:p w14:paraId="45806147" w14:textId="68D3D861" w:rsidR="00A269C1" w:rsidRDefault="00367C2E" w:rsidP="007330EF">
            <w:pPr>
              <w:rPr>
                <w:rFonts w:ascii="Arial" w:hAnsi="Arial" w:cs="Arial"/>
                <w:sz w:val="20"/>
              </w:rPr>
            </w:pPr>
            <w:r>
              <w:rPr>
                <w:rFonts w:ascii="Arial" w:hAnsi="Arial" w:cs="Arial"/>
                <w:sz w:val="20"/>
              </w:rPr>
              <w:t>Provided details</w:t>
            </w:r>
          </w:p>
        </w:tc>
      </w:tr>
      <w:tr w:rsidR="000516D9" w14:paraId="3B1F04B6" w14:textId="77777777" w:rsidTr="00C2023C">
        <w:trPr>
          <w:trHeight w:val="2295"/>
          <w:trPrChange w:id="55" w:author="Banerjea, Raja" w:date="2016-06-23T14:34:00Z">
            <w:trPr>
              <w:trHeight w:val="2295"/>
            </w:trPr>
          </w:trPrChange>
        </w:trPr>
        <w:tc>
          <w:tcPr>
            <w:tcW w:w="394" w:type="pct"/>
            <w:shd w:val="clear" w:color="auto" w:fill="auto"/>
            <w:tcPrChange w:id="56" w:author="Banerjea, Raja" w:date="2016-06-23T14:34:00Z">
              <w:tcPr>
                <w:tcW w:w="890" w:type="dxa"/>
                <w:shd w:val="clear" w:color="auto" w:fill="auto"/>
              </w:tcPr>
            </w:tcPrChange>
          </w:tcPr>
          <w:p w14:paraId="27E6C78D" w14:textId="77777777" w:rsidR="000516D9" w:rsidRDefault="000516D9" w:rsidP="000516D9">
            <w:pPr>
              <w:jc w:val="right"/>
              <w:rPr>
                <w:rFonts w:ascii="Arial" w:hAnsi="Arial" w:cs="Arial"/>
                <w:sz w:val="20"/>
              </w:rPr>
            </w:pPr>
            <w:r>
              <w:rPr>
                <w:rFonts w:ascii="Arial" w:hAnsi="Arial" w:cs="Arial"/>
                <w:sz w:val="20"/>
              </w:rPr>
              <w:t>1695</w:t>
            </w:r>
          </w:p>
        </w:tc>
        <w:tc>
          <w:tcPr>
            <w:tcW w:w="758" w:type="pct"/>
            <w:shd w:val="clear" w:color="auto" w:fill="auto"/>
            <w:tcPrChange w:id="57" w:author="Banerjea, Raja" w:date="2016-06-23T14:34:00Z">
              <w:tcPr>
                <w:tcW w:w="1523" w:type="dxa"/>
                <w:shd w:val="clear" w:color="auto" w:fill="auto"/>
              </w:tcPr>
            </w:tcPrChange>
          </w:tcPr>
          <w:p w14:paraId="5B82338E" w14:textId="77777777" w:rsidR="000516D9" w:rsidRDefault="000516D9" w:rsidP="000516D9">
            <w:pPr>
              <w:rPr>
                <w:rFonts w:ascii="Arial" w:hAnsi="Arial" w:cs="Arial"/>
                <w:sz w:val="20"/>
              </w:rPr>
            </w:pPr>
            <w:proofErr w:type="spellStart"/>
            <w:r>
              <w:rPr>
                <w:rFonts w:ascii="Arial" w:hAnsi="Arial" w:cs="Arial"/>
                <w:sz w:val="20"/>
              </w:rPr>
              <w:t>Oghenekome</w:t>
            </w:r>
            <w:proofErr w:type="spellEnd"/>
            <w:r>
              <w:rPr>
                <w:rFonts w:ascii="Arial" w:hAnsi="Arial" w:cs="Arial"/>
                <w:sz w:val="20"/>
              </w:rPr>
              <w:t xml:space="preserve"> Oteri</w:t>
            </w:r>
          </w:p>
        </w:tc>
        <w:tc>
          <w:tcPr>
            <w:tcW w:w="411" w:type="pct"/>
            <w:shd w:val="clear" w:color="auto" w:fill="auto"/>
            <w:tcPrChange w:id="58" w:author="Banerjea, Raja" w:date="2016-06-23T14:34:00Z">
              <w:tcPr>
                <w:tcW w:w="919" w:type="dxa"/>
                <w:shd w:val="clear" w:color="auto" w:fill="auto"/>
              </w:tcPr>
            </w:tcPrChange>
          </w:tcPr>
          <w:p w14:paraId="2D00A56E" w14:textId="77777777" w:rsidR="000516D9" w:rsidRDefault="000516D9" w:rsidP="000516D9">
            <w:pPr>
              <w:jc w:val="right"/>
              <w:rPr>
                <w:rFonts w:ascii="Arial" w:hAnsi="Arial" w:cs="Arial"/>
                <w:sz w:val="20"/>
              </w:rPr>
            </w:pPr>
            <w:r>
              <w:rPr>
                <w:rFonts w:ascii="Arial" w:hAnsi="Arial" w:cs="Arial"/>
                <w:sz w:val="20"/>
              </w:rPr>
              <w:t>61.39</w:t>
            </w:r>
          </w:p>
        </w:tc>
        <w:tc>
          <w:tcPr>
            <w:tcW w:w="1182" w:type="pct"/>
            <w:gridSpan w:val="3"/>
            <w:shd w:val="clear" w:color="auto" w:fill="auto"/>
            <w:tcPrChange w:id="59" w:author="Banerjea, Raja" w:date="2016-06-23T14:34:00Z">
              <w:tcPr>
                <w:tcW w:w="2641" w:type="dxa"/>
                <w:gridSpan w:val="3"/>
                <w:shd w:val="clear" w:color="auto" w:fill="auto"/>
              </w:tcPr>
            </w:tcPrChange>
          </w:tcPr>
          <w:p w14:paraId="0CD73472" w14:textId="77777777" w:rsidR="000516D9" w:rsidRDefault="000516D9" w:rsidP="000516D9">
            <w:pPr>
              <w:rPr>
                <w:rFonts w:ascii="Arial" w:hAnsi="Arial" w:cs="Arial"/>
                <w:sz w:val="20"/>
              </w:rPr>
            </w:pPr>
            <w:r>
              <w:rPr>
                <w:rFonts w:ascii="Arial" w:hAnsi="Arial" w:cs="Arial"/>
                <w:sz w:val="20"/>
              </w:rPr>
              <w:t>No details on Feedback for HE sounding protocol</w:t>
            </w:r>
          </w:p>
        </w:tc>
        <w:tc>
          <w:tcPr>
            <w:tcW w:w="1173" w:type="pct"/>
            <w:shd w:val="clear" w:color="auto" w:fill="auto"/>
            <w:tcPrChange w:id="60" w:author="Banerjea, Raja" w:date="2016-06-23T14:34:00Z">
              <w:tcPr>
                <w:tcW w:w="2613" w:type="dxa"/>
                <w:shd w:val="clear" w:color="auto" w:fill="auto"/>
              </w:tcPr>
            </w:tcPrChange>
          </w:tcPr>
          <w:p w14:paraId="3703B7D5" w14:textId="77777777" w:rsidR="000516D9" w:rsidRDefault="000516D9" w:rsidP="000516D9">
            <w:pPr>
              <w:rPr>
                <w:rFonts w:ascii="Arial" w:hAnsi="Arial" w:cs="Arial"/>
                <w:sz w:val="20"/>
              </w:rPr>
            </w:pPr>
            <w:r>
              <w:rPr>
                <w:rFonts w:ascii="Arial" w:hAnsi="Arial" w:cs="Arial"/>
                <w:sz w:val="20"/>
              </w:rPr>
              <w:t>Update draft to reflect March agreements</w:t>
            </w:r>
          </w:p>
        </w:tc>
        <w:tc>
          <w:tcPr>
            <w:tcW w:w="1082" w:type="pct"/>
            <w:shd w:val="clear" w:color="auto" w:fill="auto"/>
            <w:tcPrChange w:id="61" w:author="Banerjea, Raja" w:date="2016-06-23T14:34:00Z">
              <w:tcPr>
                <w:tcW w:w="2404" w:type="dxa"/>
                <w:shd w:val="clear" w:color="auto" w:fill="auto"/>
              </w:tcPr>
            </w:tcPrChange>
          </w:tcPr>
          <w:p w14:paraId="5F6ACD4E" w14:textId="77777777" w:rsidR="00367C2E" w:rsidRDefault="00367C2E" w:rsidP="00367C2E">
            <w:pPr>
              <w:rPr>
                <w:rFonts w:ascii="Arial" w:hAnsi="Arial" w:cs="Arial"/>
                <w:sz w:val="20"/>
              </w:rPr>
            </w:pPr>
            <w:r>
              <w:rPr>
                <w:rFonts w:ascii="Arial" w:hAnsi="Arial" w:cs="Arial"/>
                <w:sz w:val="20"/>
              </w:rPr>
              <w:t>Revised</w:t>
            </w:r>
          </w:p>
          <w:p w14:paraId="1F530F3E" w14:textId="77777777" w:rsidR="00367C2E" w:rsidRDefault="00367C2E" w:rsidP="00367C2E">
            <w:pPr>
              <w:rPr>
                <w:rFonts w:ascii="Arial" w:hAnsi="Arial" w:cs="Arial"/>
                <w:sz w:val="20"/>
              </w:rPr>
            </w:pPr>
          </w:p>
          <w:p w14:paraId="507C7233" w14:textId="77777777" w:rsidR="00367C2E" w:rsidRDefault="00367C2E" w:rsidP="00367C2E">
            <w:pPr>
              <w:rPr>
                <w:rFonts w:ascii="Arial" w:hAnsi="Arial" w:cs="Arial"/>
                <w:sz w:val="20"/>
              </w:rPr>
            </w:pPr>
            <w:r>
              <w:rPr>
                <w:rFonts w:ascii="Arial" w:hAnsi="Arial" w:cs="Arial"/>
                <w:sz w:val="20"/>
              </w:rPr>
              <w:t>Agree and as above. .</w:t>
            </w:r>
          </w:p>
          <w:p w14:paraId="5135DC9A" w14:textId="77777777" w:rsidR="00367C2E" w:rsidRDefault="00367C2E" w:rsidP="00367C2E">
            <w:pPr>
              <w:rPr>
                <w:rFonts w:ascii="Arial" w:hAnsi="Arial" w:cs="Arial"/>
                <w:sz w:val="20"/>
              </w:rPr>
            </w:pPr>
            <w:r>
              <w:rPr>
                <w:rFonts w:ascii="Arial" w:hAnsi="Arial" w:cs="Arial"/>
                <w:sz w:val="20"/>
              </w:rPr>
              <w:t>Provided details</w:t>
            </w:r>
          </w:p>
          <w:p w14:paraId="59C379A8" w14:textId="77777777" w:rsidR="000516D9" w:rsidRDefault="000516D9" w:rsidP="000516D9">
            <w:pPr>
              <w:rPr>
                <w:rFonts w:ascii="Arial" w:hAnsi="Arial" w:cs="Arial"/>
                <w:sz w:val="20"/>
              </w:rPr>
            </w:pPr>
          </w:p>
        </w:tc>
      </w:tr>
    </w:tbl>
    <w:p w14:paraId="30049C6D" w14:textId="77777777" w:rsidR="006D14DF" w:rsidRPr="006D14DF" w:rsidRDefault="006D14DF" w:rsidP="006D14DF">
      <w:pPr>
        <w:jc w:val="both"/>
        <w:rPr>
          <w:highlight w:val="yellow"/>
        </w:rPr>
      </w:pPr>
      <w:proofErr w:type="spellStart"/>
      <w:r w:rsidRPr="006D14DF">
        <w:rPr>
          <w:rFonts w:eastAsia="Times New Roman"/>
          <w:b/>
          <w:color w:val="000000"/>
          <w:sz w:val="20"/>
          <w:highlight w:val="yellow"/>
          <w:lang w:val="en-US"/>
        </w:rPr>
        <w:lastRenderedPageBreak/>
        <w:t>TGax</w:t>
      </w:r>
      <w:proofErr w:type="spellEnd"/>
      <w:r w:rsidRPr="006D14DF">
        <w:rPr>
          <w:rFonts w:eastAsia="Times New Roman"/>
          <w:b/>
          <w:color w:val="000000"/>
          <w:sz w:val="20"/>
          <w:highlight w:val="yellow"/>
          <w:lang w:val="en-US"/>
        </w:rPr>
        <w:t xml:space="preserve"> Editor:</w:t>
      </w:r>
      <w:r w:rsidRPr="006D14DF">
        <w:rPr>
          <w:rFonts w:eastAsia="Times New Roman"/>
          <w:b/>
          <w:i/>
          <w:color w:val="000000"/>
          <w:sz w:val="20"/>
          <w:highlight w:val="yellow"/>
          <w:lang w:val="en-US"/>
        </w:rPr>
        <w:t xml:space="preserve"> Add </w:t>
      </w:r>
      <w:proofErr w:type="gramStart"/>
      <w:r w:rsidRPr="006D14DF">
        <w:rPr>
          <w:rFonts w:eastAsia="Times New Roman"/>
          <w:b/>
          <w:i/>
          <w:color w:val="000000"/>
          <w:sz w:val="20"/>
          <w:highlight w:val="yellow"/>
          <w:lang w:val="en-US"/>
        </w:rPr>
        <w:t xml:space="preserve">the  </w:t>
      </w:r>
      <w:proofErr w:type="spellStart"/>
      <w:r w:rsidRPr="006D14DF">
        <w:rPr>
          <w:rFonts w:eastAsia="Times New Roman"/>
          <w:b/>
          <w:i/>
          <w:color w:val="000000"/>
          <w:sz w:val="20"/>
          <w:highlight w:val="yellow"/>
          <w:lang w:val="en-US"/>
        </w:rPr>
        <w:t>subclause</w:t>
      </w:r>
      <w:proofErr w:type="spellEnd"/>
      <w:proofErr w:type="gramEnd"/>
      <w:r w:rsidRPr="006D14DF">
        <w:rPr>
          <w:rFonts w:eastAsia="Times New Roman"/>
          <w:b/>
          <w:i/>
          <w:color w:val="000000"/>
          <w:sz w:val="20"/>
          <w:highlight w:val="yellow"/>
          <w:lang w:val="en-US"/>
        </w:rPr>
        <w:t xml:space="preserve"> below as resolution to  (#CID </w:t>
      </w:r>
      <w:r w:rsidRPr="006D14DF">
        <w:rPr>
          <w:highlight w:val="yellow"/>
          <w:lang w:eastAsia="ko-KR"/>
        </w:rPr>
        <w:t>55,</w:t>
      </w:r>
      <w:r w:rsidRPr="006D14DF">
        <w:rPr>
          <w:highlight w:val="yellow"/>
        </w:rPr>
        <w:t xml:space="preserve"> </w:t>
      </w:r>
      <w:r w:rsidRPr="006D14DF">
        <w:rPr>
          <w:highlight w:val="yellow"/>
          <w:lang w:eastAsia="ko-KR"/>
        </w:rPr>
        <w:t xml:space="preserve">1000, </w:t>
      </w:r>
      <w:r w:rsidRPr="006D14DF">
        <w:rPr>
          <w:highlight w:val="yellow"/>
        </w:rPr>
        <w:t xml:space="preserve"> 1221, 1915, 2234, 2459, 2665,802,1695</w:t>
      </w:r>
      <w:r w:rsidRPr="006D14DF">
        <w:rPr>
          <w:rFonts w:eastAsia="Times New Roman"/>
          <w:b/>
          <w:i/>
          <w:color w:val="000000"/>
          <w:sz w:val="20"/>
          <w:highlight w:val="yellow"/>
          <w:lang w:val="en-US"/>
        </w:rPr>
        <w:t>):</w:t>
      </w:r>
    </w:p>
    <w:p w14:paraId="3BF1C110" w14:textId="77777777" w:rsidR="00414539" w:rsidRDefault="000653AF" w:rsidP="00414539">
      <w:pPr>
        <w:pStyle w:val="Heading2"/>
        <w:pageBreakBefore/>
        <w:numPr>
          <w:ilvl w:val="0"/>
          <w:numId w:val="0"/>
        </w:numPr>
        <w:ind w:left="360" w:hanging="360"/>
      </w:pPr>
      <w:r>
        <w:lastRenderedPageBreak/>
        <w:t>25.6</w:t>
      </w:r>
      <w:r w:rsidR="00414539">
        <w:t xml:space="preserve"> </w:t>
      </w:r>
      <w:r>
        <w:t>HE sounding protocol</w:t>
      </w:r>
    </w:p>
    <w:p w14:paraId="448856E2"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3D79EE4C"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09B7BD6B"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68EA633F"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02EE5CA1"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0D643FD1"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59F0F8A9"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0C806408"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348A4B51"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3878360C" w14:textId="77777777" w:rsidR="00650603" w:rsidRPr="00650603" w:rsidRDefault="00650603" w:rsidP="00650603">
      <w:pPr>
        <w:pStyle w:val="Heading3"/>
        <w:numPr>
          <w:ilvl w:val="0"/>
          <w:numId w:val="0"/>
        </w:numPr>
        <w:ind w:left="360" w:hanging="360"/>
      </w:pPr>
      <w:proofErr w:type="gramStart"/>
      <w:r>
        <w:t>25.6.1  General</w:t>
      </w:r>
      <w:proofErr w:type="gramEnd"/>
    </w:p>
    <w:p w14:paraId="76BE391B" w14:textId="77777777" w:rsidR="00690B22" w:rsidRDefault="00690B22" w:rsidP="00414539">
      <w:pPr>
        <w:pStyle w:val="BodyText"/>
      </w:pPr>
      <w:r>
        <w:t xml:space="preserve">Transmit beamforming and DL-MU-MIMO require knowledge of the channel state to compute a steering matrix that is applied to the transmit signal to optimize reception at one or more receivers. HE STAs use </w:t>
      </w:r>
      <w:proofErr w:type="gramStart"/>
      <w:r>
        <w:t>HE</w:t>
      </w:r>
      <w:proofErr w:type="gramEnd"/>
      <w:r>
        <w:t xml:space="preserve"> sounding protocol to determine the channel state information. </w:t>
      </w:r>
      <w:r w:rsidR="00650603">
        <w:t xml:space="preserve">Similar to VHT, HE uses explicit feedback mechanism where the HE </w:t>
      </w:r>
      <w:proofErr w:type="spellStart"/>
      <w:r w:rsidR="00650603">
        <w:t>beamformee</w:t>
      </w:r>
      <w:proofErr w:type="spellEnd"/>
      <w:r w:rsidR="00650603">
        <w:t xml:space="preserve"> measures the channel from the training signal transmitted by the HE </w:t>
      </w:r>
      <w:proofErr w:type="spellStart"/>
      <w:r w:rsidR="00650603">
        <w:t>beamformer</w:t>
      </w:r>
      <w:proofErr w:type="spellEnd"/>
      <w:r w:rsidR="00650603">
        <w:t xml:space="preserve"> and sends back a transformed estimate of the channel state. The HE </w:t>
      </w:r>
      <w:proofErr w:type="spellStart"/>
      <w:r w:rsidR="00650603">
        <w:t>beamformer</w:t>
      </w:r>
      <w:proofErr w:type="spellEnd"/>
      <w:r w:rsidR="00650603">
        <w:t xml:space="preserve"> uses this estimate to derive the steering matrix.</w:t>
      </w:r>
    </w:p>
    <w:p w14:paraId="7AA1BD56" w14:textId="77777777" w:rsidR="00690B22" w:rsidRDefault="00650603" w:rsidP="00650603">
      <w:pPr>
        <w:pStyle w:val="Heading3"/>
        <w:numPr>
          <w:ilvl w:val="0"/>
          <w:numId w:val="0"/>
        </w:numPr>
        <w:ind w:left="360" w:hanging="360"/>
      </w:pPr>
      <w:r>
        <w:t>25.6.1 Rules for HE sounding protocol sequences</w:t>
      </w:r>
    </w:p>
    <w:p w14:paraId="29E98840" w14:textId="77777777" w:rsidR="00650603" w:rsidRDefault="00650603" w:rsidP="00414539">
      <w:pPr>
        <w:pStyle w:val="BodyText"/>
      </w:pPr>
      <w:r>
        <w:t xml:space="preserve">The HE </w:t>
      </w:r>
      <w:proofErr w:type="spellStart"/>
      <w:r>
        <w:t>beamformer</w:t>
      </w:r>
      <w:proofErr w:type="spellEnd"/>
      <w:r>
        <w:t xml:space="preserve"> shall initiate a sounding sequence by transmitting a HE NDP </w:t>
      </w:r>
      <w:proofErr w:type="spellStart"/>
      <w:r>
        <w:t>Annoucement</w:t>
      </w:r>
      <w:proofErr w:type="spellEnd"/>
      <w:r>
        <w:t xml:space="preserve"> frame followed by a HE NDP after SIFS. </w:t>
      </w:r>
    </w:p>
    <w:p w14:paraId="7F1CCA66" w14:textId="77777777" w:rsidR="00FC54A4" w:rsidRDefault="00FC54A4" w:rsidP="007D6E1E">
      <w:pPr>
        <w:pStyle w:val="BodyText"/>
      </w:pPr>
      <w:r>
        <w:t xml:space="preserve">If the HE NDP Announcement frame includes more than one STA Info field, the RA of the HE NDP </w:t>
      </w:r>
      <w:proofErr w:type="spellStart"/>
      <w:r>
        <w:t>Annoucement</w:t>
      </w:r>
      <w:proofErr w:type="spellEnd"/>
      <w:r>
        <w:t xml:space="preserve"> frame shall be set to a broadcast address, else it </w:t>
      </w:r>
      <w:r w:rsidR="00D31DDA">
        <w:t xml:space="preserve">shall </w:t>
      </w:r>
      <w:r>
        <w:t>be set to the MAC address of the STA whose AID is</w:t>
      </w:r>
      <w:r w:rsidR="00273050">
        <w:t xml:space="preserve"> included in the STA Info field. T</w:t>
      </w:r>
      <w:r w:rsidR="00273050" w:rsidRPr="00D31DDA">
        <w:t xml:space="preserve">he HE NDP Announcement frame shall indicate the Ng, codebook and </w:t>
      </w:r>
      <w:proofErr w:type="spellStart"/>
      <w:proofErr w:type="gramStart"/>
      <w:r w:rsidR="00273050" w:rsidRPr="00D31DDA">
        <w:t>Nc</w:t>
      </w:r>
      <w:proofErr w:type="spellEnd"/>
      <w:proofErr w:type="gramEnd"/>
      <w:r w:rsidR="00273050" w:rsidRPr="00D31DDA">
        <w:t xml:space="preserve"> to be used </w:t>
      </w:r>
      <w:r w:rsidR="00243E9C">
        <w:t xml:space="preserve">by the intended receiver STAs </w:t>
      </w:r>
      <w:r w:rsidR="00273050" w:rsidRPr="00D31DDA">
        <w:t xml:space="preserve">for the generation </w:t>
      </w:r>
      <w:r w:rsidR="00273050">
        <w:t xml:space="preserve">of CBF except when the </w:t>
      </w:r>
      <w:r w:rsidR="00D31DDA" w:rsidRPr="00D31DDA">
        <w:t xml:space="preserve">HE NDP Announcement frame contains only one STA Info element with the Feedback Type subfield in </w:t>
      </w:r>
      <w:r w:rsidR="00273050">
        <w:t xml:space="preserve">the STA Info field is </w:t>
      </w:r>
      <w:r w:rsidR="00AA40D8">
        <w:t>equal</w:t>
      </w:r>
      <w:r w:rsidR="00273050">
        <w:t xml:space="preserve"> to SU.</w:t>
      </w:r>
      <w:r w:rsidR="00D31DDA" w:rsidRPr="00D31DDA">
        <w:t xml:space="preserve"> </w:t>
      </w:r>
      <w:r w:rsidR="00273050">
        <w:t xml:space="preserve"> </w:t>
      </w:r>
      <w:r w:rsidR="00D31DDA" w:rsidRPr="00D31DDA">
        <w:t xml:space="preserve">When the HE NDP Announcement frame contains only one STA Info element with the Feedback Type subfield in the STA Info field set to SU, then the Ng, codebook and </w:t>
      </w:r>
      <w:proofErr w:type="spellStart"/>
      <w:proofErr w:type="gramStart"/>
      <w:r w:rsidR="00D31DDA" w:rsidRPr="00D31DDA">
        <w:t>Nc</w:t>
      </w:r>
      <w:proofErr w:type="spellEnd"/>
      <w:proofErr w:type="gramEnd"/>
      <w:r w:rsidR="00D31DDA" w:rsidRPr="00D31DDA">
        <w:t xml:space="preserve"> to be used for the generation of CBF shall be determined by the recipient of the NDP Announcement frame.</w:t>
      </w:r>
    </w:p>
    <w:p w14:paraId="0E8DB261" w14:textId="77777777" w:rsidR="00FC54A4" w:rsidRDefault="00FC54A4" w:rsidP="00414539">
      <w:pPr>
        <w:pStyle w:val="BodyText"/>
      </w:pPr>
      <w:r>
        <w:t xml:space="preserve">A HE </w:t>
      </w:r>
      <w:proofErr w:type="spellStart"/>
      <w:r>
        <w:t>beamformer</w:t>
      </w:r>
      <w:proofErr w:type="spellEnd"/>
      <w:r>
        <w:t xml:space="preserve"> that transmit</w:t>
      </w:r>
      <w:r w:rsidR="00A35445">
        <w:t>s</w:t>
      </w:r>
      <w:r>
        <w:t xml:space="preserve"> a HE NDP Announcement frame with more than one STA info field should transmit a Beamforming Report Poll Trigger frame SIFS after the HE NDP to retrieve HE Compressed Beamforming feedback from the intended HE </w:t>
      </w:r>
      <w:proofErr w:type="spellStart"/>
      <w:r>
        <w:t>beamformees</w:t>
      </w:r>
      <w:proofErr w:type="spellEnd"/>
      <w:r>
        <w:t xml:space="preserve"> in the same TXOP. The HE </w:t>
      </w:r>
      <w:proofErr w:type="spellStart"/>
      <w:r>
        <w:t>beamformer</w:t>
      </w:r>
      <w:proofErr w:type="spellEnd"/>
      <w:r>
        <w:t xml:space="preserve"> may subsequently send </w:t>
      </w:r>
      <w:r w:rsidR="009F293D">
        <w:t xml:space="preserve">additional </w:t>
      </w:r>
      <w:r>
        <w:t>Beamforming Report Poll Trigger frames SIFS after receiving the HE Compressed Beamforming feedback to retrieve subseq</w:t>
      </w:r>
      <w:r w:rsidR="00273050">
        <w:t>uent feedbacks in the same TXOP.</w:t>
      </w:r>
    </w:p>
    <w:p w14:paraId="6D00E883" w14:textId="77777777" w:rsidR="00FC54A4" w:rsidRDefault="00FC54A4" w:rsidP="00414539">
      <w:pPr>
        <w:pStyle w:val="BodyText"/>
      </w:pPr>
      <w:r>
        <w:t xml:space="preserve">A HE </w:t>
      </w:r>
      <w:proofErr w:type="spellStart"/>
      <w:r>
        <w:t>beamformer</w:t>
      </w:r>
      <w:proofErr w:type="spellEnd"/>
      <w:r>
        <w:t xml:space="preserve"> that sets the Feedback Type subfield of a STA Info field to MU shall set the </w:t>
      </w:r>
      <w:proofErr w:type="spellStart"/>
      <w:r>
        <w:t>Nc</w:t>
      </w:r>
      <w:proofErr w:type="spellEnd"/>
      <w:r>
        <w:t xml:space="preserve"> Index to a value less </w:t>
      </w:r>
      <w:r w:rsidR="0050070B">
        <w:t>than or equal to the minimum of:</w:t>
      </w:r>
    </w:p>
    <w:p w14:paraId="56E4C90C" w14:textId="77777777" w:rsidR="0050070B" w:rsidRDefault="0050070B" w:rsidP="0050070B">
      <w:pPr>
        <w:pStyle w:val="BodyText"/>
        <w:numPr>
          <w:ilvl w:val="2"/>
          <w:numId w:val="6"/>
        </w:numPr>
      </w:pPr>
      <w:r>
        <w:t xml:space="preserve">The maximum number of supported spatial streams according to the corresponding HE </w:t>
      </w:r>
      <w:proofErr w:type="spellStart"/>
      <w:r>
        <w:t>beamformee’s</w:t>
      </w:r>
      <w:proofErr w:type="spellEnd"/>
      <w:r>
        <w:t xml:space="preserve"> Rx HE-MCS Map subfield in the supported HE-MCS and NSS set field</w:t>
      </w:r>
    </w:p>
    <w:p w14:paraId="2201BB16" w14:textId="77777777" w:rsidR="0050070B" w:rsidRDefault="0050070B" w:rsidP="0050070B">
      <w:pPr>
        <w:pStyle w:val="BodyText"/>
        <w:numPr>
          <w:ilvl w:val="2"/>
          <w:numId w:val="6"/>
        </w:numPr>
      </w:pPr>
      <w:r>
        <w:t xml:space="preserve">The maximum number of supported spatial streams according to the Rx NSS subfield value in the operating mode field of the most </w:t>
      </w:r>
      <w:proofErr w:type="spellStart"/>
      <w:r>
        <w:t>receintly</w:t>
      </w:r>
      <w:proofErr w:type="spellEnd"/>
      <w:r>
        <w:t xml:space="preserve"> received Operating Mode </w:t>
      </w:r>
      <w:proofErr w:type="spellStart"/>
      <w:r>
        <w:t>Notificiation</w:t>
      </w:r>
      <w:proofErr w:type="spellEnd"/>
      <w:r>
        <w:t xml:space="preserve"> frame or the Operating Mode Notification element </w:t>
      </w:r>
      <w:proofErr w:type="spellStart"/>
      <w:r>
        <w:t>wih</w:t>
      </w:r>
      <w:proofErr w:type="spellEnd"/>
      <w:r>
        <w:t xml:space="preserve"> the Rx NSS Type subfield equal to 0 for the corresponding HE </w:t>
      </w:r>
      <w:proofErr w:type="spellStart"/>
      <w:r>
        <w:t>beamformee</w:t>
      </w:r>
      <w:proofErr w:type="spellEnd"/>
    </w:p>
    <w:p w14:paraId="3772F9C8" w14:textId="77777777" w:rsidR="0050070B" w:rsidRPr="002455FA" w:rsidRDefault="0050070B" w:rsidP="0050070B">
      <w:pPr>
        <w:pStyle w:val="BodyText"/>
        <w:numPr>
          <w:ilvl w:val="2"/>
          <w:numId w:val="6"/>
        </w:numPr>
      </w:pPr>
      <w:r w:rsidRPr="002455FA">
        <w:t xml:space="preserve">The maximum number of supported spatial streams according to the Rx NSS subfield value in the </w:t>
      </w:r>
      <w:r w:rsidR="00AA40D8" w:rsidRPr="002455FA">
        <w:t xml:space="preserve">most recently received frame that carried a </w:t>
      </w:r>
      <w:r w:rsidRPr="002455FA">
        <w:t>Received Operating Mode Indication subfield</w:t>
      </w:r>
      <w:r w:rsidR="00AA40D8" w:rsidRPr="002455FA">
        <w:t xml:space="preserve"> (see 25.8 ROMI).</w:t>
      </w:r>
    </w:p>
    <w:p w14:paraId="50E54FBD" w14:textId="406CD9CF" w:rsidR="0050070B" w:rsidRDefault="006F0094" w:rsidP="0050070B">
      <w:pPr>
        <w:pStyle w:val="BodyText"/>
      </w:pPr>
      <w:r w:rsidRPr="006F0094">
        <w:t xml:space="preserve">The HE </w:t>
      </w:r>
      <w:proofErr w:type="spellStart"/>
      <w:r w:rsidRPr="006F0094">
        <w:t>beamformee</w:t>
      </w:r>
      <w:proofErr w:type="spellEnd"/>
      <w:r w:rsidRPr="006F0094">
        <w:t xml:space="preserve"> shall indicate the maximum number of space-time streams it can receive in a HE NDP as well as the total number of space-time streams (summed across all users) it can receive in a DL MU-MIMO packet through the </w:t>
      </w:r>
      <w:proofErr w:type="spellStart"/>
      <w:r w:rsidRPr="006F0094">
        <w:t>Beamformee</w:t>
      </w:r>
      <w:proofErr w:type="spellEnd"/>
      <w:r w:rsidRPr="006F0094">
        <w:t xml:space="preserve"> STS Capability field. For an HE </w:t>
      </w:r>
      <w:proofErr w:type="spellStart"/>
      <w:r w:rsidRPr="006F0094">
        <w:t>beamformee</w:t>
      </w:r>
      <w:proofErr w:type="spellEnd"/>
      <w:r w:rsidRPr="006F0094">
        <w:t>, the value of this capability field shall be greater than or equal to 4.</w:t>
      </w:r>
    </w:p>
    <w:p w14:paraId="0830D696" w14:textId="77777777" w:rsidR="0070145E" w:rsidRDefault="0070145E" w:rsidP="0050070B">
      <w:pPr>
        <w:pStyle w:val="BodyText"/>
      </w:pPr>
      <w:r>
        <w:t xml:space="preserve">A HE </w:t>
      </w:r>
      <w:proofErr w:type="spellStart"/>
      <w:r>
        <w:t>beamformer</w:t>
      </w:r>
      <w:proofErr w:type="spellEnd"/>
      <w:r>
        <w:t xml:space="preserve"> that sets the Fee</w:t>
      </w:r>
      <w:r w:rsidR="00AA40D8">
        <w:t>dback Type subfield of the STA I</w:t>
      </w:r>
      <w:r>
        <w:t xml:space="preserve">nfo field to MU shall set the Ng value in the STA Info field of the HE NDP </w:t>
      </w:r>
      <w:proofErr w:type="spellStart"/>
      <w:r>
        <w:t>Annoucement</w:t>
      </w:r>
      <w:proofErr w:type="spellEnd"/>
      <w:r>
        <w:t xml:space="preserve"> frame to either 0 (for Ng=4) or 1 </w:t>
      </w:r>
      <w:r w:rsidR="00A35445">
        <w:t>(</w:t>
      </w:r>
      <w:r>
        <w:t>for Ng=16</w:t>
      </w:r>
      <w:r w:rsidR="00A35445">
        <w:t>)</w:t>
      </w:r>
      <w:r>
        <w:t>.</w:t>
      </w:r>
    </w:p>
    <w:p w14:paraId="54A4F290" w14:textId="69E324C3" w:rsidR="0070145E" w:rsidRPr="002455FA" w:rsidRDefault="0070145E" w:rsidP="0050070B">
      <w:pPr>
        <w:pStyle w:val="BodyText"/>
      </w:pPr>
      <w:r w:rsidRPr="002455FA">
        <w:t xml:space="preserve">A HE </w:t>
      </w:r>
      <w:proofErr w:type="spellStart"/>
      <w:r w:rsidRPr="002455FA">
        <w:t>beamformer</w:t>
      </w:r>
      <w:proofErr w:type="spellEnd"/>
      <w:r w:rsidRPr="002455FA">
        <w:t xml:space="preserve"> shall set the </w:t>
      </w:r>
      <w:r w:rsidR="002322EB" w:rsidRPr="002455FA">
        <w:t xml:space="preserve">RU Start Index and RU End Index in the </w:t>
      </w:r>
      <w:r w:rsidRPr="002455FA">
        <w:t>STA Info field to indicate the starting RU</w:t>
      </w:r>
      <w:r w:rsidR="00D23178" w:rsidRPr="002455FA">
        <w:t>26</w:t>
      </w:r>
      <w:r w:rsidRPr="002455FA">
        <w:t xml:space="preserve"> and the ending RU</w:t>
      </w:r>
      <w:r w:rsidR="00D23178" w:rsidRPr="002455FA">
        <w:t>26</w:t>
      </w:r>
      <w:r w:rsidRPr="002455FA">
        <w:t xml:space="preserve"> of the requested HE compressed beamforming report. The RU </w:t>
      </w:r>
      <w:r w:rsidR="00727D10">
        <w:t>Start I</w:t>
      </w:r>
      <w:r w:rsidRPr="002455FA">
        <w:t xml:space="preserve">ndex is 7 bits and indicates the </w:t>
      </w:r>
      <w:r w:rsidR="00AA40D8" w:rsidRPr="002455FA">
        <w:t>lowest</w:t>
      </w:r>
      <w:r w:rsidRPr="002455FA">
        <w:t xml:space="preserve"> RU</w:t>
      </w:r>
      <w:r w:rsidR="00D23178" w:rsidRPr="002455FA">
        <w:t>26</w:t>
      </w:r>
      <w:r w:rsidRPr="002455FA">
        <w:t xml:space="preserve"> </w:t>
      </w:r>
      <w:r w:rsidR="009F293D">
        <w:t xml:space="preserve">for which </w:t>
      </w:r>
      <w:r w:rsidRPr="002455FA">
        <w:t xml:space="preserve">the HE </w:t>
      </w:r>
      <w:proofErr w:type="spellStart"/>
      <w:r w:rsidRPr="002455FA">
        <w:t>beamformer</w:t>
      </w:r>
      <w:proofErr w:type="spellEnd"/>
      <w:r w:rsidRPr="002455FA">
        <w:t xml:space="preserve"> is requesting feedback. The RU</w:t>
      </w:r>
      <w:r w:rsidR="00D23178" w:rsidRPr="002455FA">
        <w:t xml:space="preserve"> </w:t>
      </w:r>
      <w:r w:rsidR="00727D10">
        <w:t>End I</w:t>
      </w:r>
      <w:r w:rsidR="00D23178" w:rsidRPr="002455FA">
        <w:t xml:space="preserve">ndex is </w:t>
      </w:r>
      <w:r w:rsidRPr="002455FA">
        <w:t xml:space="preserve">7 bits and indicates the </w:t>
      </w:r>
      <w:r w:rsidR="00AA40D8" w:rsidRPr="002455FA">
        <w:t>highest</w:t>
      </w:r>
      <w:r w:rsidRPr="002455FA">
        <w:t xml:space="preserve"> RU</w:t>
      </w:r>
      <w:r w:rsidR="00D23178" w:rsidRPr="002455FA">
        <w:t>26</w:t>
      </w:r>
      <w:r w:rsidRPr="002455FA">
        <w:t xml:space="preserve"> </w:t>
      </w:r>
      <w:r w:rsidR="009F293D">
        <w:t xml:space="preserve">for which </w:t>
      </w:r>
      <w:r w:rsidRPr="002455FA">
        <w:t xml:space="preserve">the HE </w:t>
      </w:r>
      <w:proofErr w:type="spellStart"/>
      <w:r w:rsidRPr="002455FA">
        <w:t>be</w:t>
      </w:r>
      <w:r w:rsidR="00D23178" w:rsidRPr="002455FA">
        <w:t>amformer</w:t>
      </w:r>
      <w:proofErr w:type="spellEnd"/>
      <w:r w:rsidR="00D23178" w:rsidRPr="002455FA">
        <w:t xml:space="preserve"> is requesting feedback. </w:t>
      </w:r>
      <w:r w:rsidR="00A35445" w:rsidRPr="002455FA">
        <w:lastRenderedPageBreak/>
        <w:t xml:space="preserve">The RU26 </w:t>
      </w:r>
      <w:r w:rsidR="00D23178" w:rsidRPr="002455FA">
        <w:t>location</w:t>
      </w:r>
      <w:r w:rsidR="00A35445" w:rsidRPr="002455FA">
        <w:t xml:space="preserve"> is based on the</w:t>
      </w:r>
      <w:r w:rsidR="00D23178" w:rsidRPr="002455FA">
        <w:t xml:space="preserve"> CH_BANDWIDTH of</w:t>
      </w:r>
      <w:r w:rsidR="002322EB" w:rsidRPr="002455FA">
        <w:t xml:space="preserve"> the HE NDP Announcement </w:t>
      </w:r>
      <w:r w:rsidR="00D23178" w:rsidRPr="002455FA">
        <w:t>when</w:t>
      </w:r>
      <w:r w:rsidR="002322EB" w:rsidRPr="002455FA">
        <w:t xml:space="preserve"> received in a HE PPDU or the CH_BANDWIDTH_IN_NON_HT </w:t>
      </w:r>
      <w:r w:rsidR="00D23178" w:rsidRPr="002455FA">
        <w:t>when</w:t>
      </w:r>
      <w:r w:rsidR="002322EB" w:rsidRPr="002455FA">
        <w:t xml:space="preserve"> the HE NDP Announcement was received in a non-HT PPDU</w:t>
      </w:r>
      <w:r w:rsidR="00A35445" w:rsidRPr="002455FA">
        <w:t>.</w:t>
      </w:r>
    </w:p>
    <w:p w14:paraId="56FA4F62" w14:textId="77777777" w:rsidR="00071B75" w:rsidRPr="002455FA" w:rsidRDefault="00071B75" w:rsidP="0050070B">
      <w:pPr>
        <w:pStyle w:val="BodyText"/>
      </w:pPr>
      <w:r w:rsidRPr="002455FA">
        <w:t xml:space="preserve">The HE </w:t>
      </w:r>
      <w:proofErr w:type="spellStart"/>
      <w:r w:rsidRPr="002455FA">
        <w:t>beamformer</w:t>
      </w:r>
      <w:proofErr w:type="spellEnd"/>
      <w:r w:rsidRPr="002455FA">
        <w:t xml:space="preserve"> shall set the starting RU index to a value equal to the </w:t>
      </w:r>
      <w:r w:rsidR="00346714" w:rsidRPr="002455FA">
        <w:t>maximum</w:t>
      </w:r>
      <w:r w:rsidRPr="002455FA">
        <w:t xml:space="preserve"> of:</w:t>
      </w:r>
    </w:p>
    <w:p w14:paraId="5BC450F8" w14:textId="483CAC37" w:rsidR="00071B75" w:rsidRPr="002455FA" w:rsidRDefault="00071B75" w:rsidP="00071B75">
      <w:pPr>
        <w:pStyle w:val="BodyText"/>
        <w:numPr>
          <w:ilvl w:val="2"/>
          <w:numId w:val="6"/>
        </w:numPr>
      </w:pPr>
      <w:r w:rsidRPr="002455FA">
        <w:t xml:space="preserve">The </w:t>
      </w:r>
      <w:r w:rsidR="001A6E6B">
        <w:t>minimum</w:t>
      </w:r>
      <w:r w:rsidR="001A6E6B" w:rsidRPr="002455FA">
        <w:t xml:space="preserve"> </w:t>
      </w:r>
      <w:r w:rsidRPr="002455FA">
        <w:t xml:space="preserve">RU26 </w:t>
      </w:r>
      <w:r w:rsidR="00AA40D8" w:rsidRPr="002455FA">
        <w:t xml:space="preserve">located within </w:t>
      </w:r>
      <w:r w:rsidRPr="002455FA">
        <w:t>the channel width in the VHT Operation Information field</w:t>
      </w:r>
    </w:p>
    <w:p w14:paraId="1563294A" w14:textId="04189E9C" w:rsidR="00071B75" w:rsidRPr="002455FA" w:rsidRDefault="00071B75" w:rsidP="00071B75">
      <w:pPr>
        <w:pStyle w:val="BodyText"/>
        <w:numPr>
          <w:ilvl w:val="2"/>
          <w:numId w:val="6"/>
        </w:numPr>
      </w:pPr>
      <w:r w:rsidRPr="002455FA">
        <w:t xml:space="preserve">The </w:t>
      </w:r>
      <w:r w:rsidR="001A6E6B">
        <w:t>minimum</w:t>
      </w:r>
      <w:r w:rsidR="001A6E6B" w:rsidRPr="002455FA">
        <w:t xml:space="preserve"> </w:t>
      </w:r>
      <w:r w:rsidRPr="002455FA">
        <w:t xml:space="preserve">RU26 </w:t>
      </w:r>
      <w:r w:rsidR="00AA40D8" w:rsidRPr="002455FA">
        <w:t>located within</w:t>
      </w:r>
      <w:r w:rsidRPr="002455FA">
        <w:t xml:space="preserve"> the channel width in the Receive Operating Mode Notification Indication</w:t>
      </w:r>
      <w:r w:rsidR="00AA40D8" w:rsidRPr="002455FA">
        <w:t xml:space="preserve"> (see 25.8)</w:t>
      </w:r>
    </w:p>
    <w:p w14:paraId="1833C4A4" w14:textId="77777777" w:rsidR="00071B75" w:rsidRPr="002455FA" w:rsidRDefault="00071B75" w:rsidP="00071B75">
      <w:pPr>
        <w:pStyle w:val="BodyText"/>
      </w:pPr>
      <w:r w:rsidRPr="002455FA">
        <w:t xml:space="preserve">The HE </w:t>
      </w:r>
      <w:proofErr w:type="spellStart"/>
      <w:r w:rsidRPr="002455FA">
        <w:t>beamformer</w:t>
      </w:r>
      <w:proofErr w:type="spellEnd"/>
      <w:r w:rsidRPr="002455FA">
        <w:t xml:space="preserve"> shall set the ending RU index to a value equal to the minimum of:</w:t>
      </w:r>
    </w:p>
    <w:p w14:paraId="150B895E" w14:textId="3D3D17AE" w:rsidR="00071B75" w:rsidRPr="002455FA" w:rsidRDefault="00071B75" w:rsidP="00071B75">
      <w:pPr>
        <w:pStyle w:val="BodyText"/>
        <w:numPr>
          <w:ilvl w:val="2"/>
          <w:numId w:val="6"/>
        </w:numPr>
      </w:pPr>
      <w:r w:rsidRPr="002455FA">
        <w:t>The</w:t>
      </w:r>
      <w:r w:rsidR="00346714" w:rsidRPr="002455FA">
        <w:t xml:space="preserve"> </w:t>
      </w:r>
      <w:r w:rsidR="00727D10" w:rsidRPr="002455FA">
        <w:t xml:space="preserve">maximum </w:t>
      </w:r>
      <w:r w:rsidRPr="002455FA">
        <w:t xml:space="preserve">RU26 </w:t>
      </w:r>
      <w:r w:rsidR="00AA40D8" w:rsidRPr="002455FA">
        <w:t>located within</w:t>
      </w:r>
      <w:r w:rsidRPr="002455FA">
        <w:t xml:space="preserve"> the channel width in the VHT Operation Information field</w:t>
      </w:r>
    </w:p>
    <w:p w14:paraId="76A1A10E" w14:textId="77777777" w:rsidR="00071B75" w:rsidRPr="002455FA" w:rsidRDefault="00071B75" w:rsidP="00071B75">
      <w:pPr>
        <w:pStyle w:val="BodyText"/>
        <w:numPr>
          <w:ilvl w:val="2"/>
          <w:numId w:val="6"/>
        </w:numPr>
      </w:pPr>
      <w:r w:rsidRPr="002455FA">
        <w:t xml:space="preserve">The </w:t>
      </w:r>
      <w:r w:rsidR="00346714" w:rsidRPr="002455FA">
        <w:t xml:space="preserve">maximum </w:t>
      </w:r>
      <w:r w:rsidRPr="002455FA">
        <w:t xml:space="preserve">RU26 </w:t>
      </w:r>
      <w:r w:rsidR="00AA40D8" w:rsidRPr="002455FA">
        <w:t>located within</w:t>
      </w:r>
      <w:r w:rsidRPr="002455FA">
        <w:t xml:space="preserve"> the channel width in the Receive Operating Mode Notification Indication</w:t>
      </w:r>
    </w:p>
    <w:p w14:paraId="31AC81FC" w14:textId="77777777" w:rsidR="0070145E" w:rsidRDefault="0070145E" w:rsidP="0050070B">
      <w:pPr>
        <w:pStyle w:val="BodyText"/>
      </w:pPr>
      <w:r w:rsidRPr="002455FA">
        <w:t xml:space="preserve">A HE </w:t>
      </w:r>
      <w:proofErr w:type="spellStart"/>
      <w:r w:rsidRPr="002455FA">
        <w:t>beamformer</w:t>
      </w:r>
      <w:proofErr w:type="spellEnd"/>
      <w:r w:rsidRPr="002455FA">
        <w:t xml:space="preserve"> that </w:t>
      </w:r>
      <w:r w:rsidR="00AA40D8" w:rsidRPr="002455FA">
        <w:t xml:space="preserve">transmits a HE NDP Announcement frame that </w:t>
      </w:r>
      <w:r w:rsidRPr="002455FA">
        <w:t xml:space="preserve">has only one STA Info field </w:t>
      </w:r>
      <w:r w:rsidR="003F6501" w:rsidRPr="002455FA">
        <w:t>with</w:t>
      </w:r>
      <w:r w:rsidR="00D23178" w:rsidRPr="002455FA">
        <w:t xml:space="preserve"> the Feedback</w:t>
      </w:r>
      <w:r w:rsidR="003F6501" w:rsidRPr="002455FA">
        <w:t xml:space="preserve"> Type subfield </w:t>
      </w:r>
      <w:r w:rsidR="00AA40D8" w:rsidRPr="002455FA">
        <w:t>equal</w:t>
      </w:r>
      <w:r w:rsidR="003F6501" w:rsidRPr="002455FA">
        <w:t xml:space="preserve"> to SU</w:t>
      </w:r>
      <w:r w:rsidRPr="002455FA">
        <w:t xml:space="preserve"> shall set the </w:t>
      </w:r>
      <w:proofErr w:type="spellStart"/>
      <w:r w:rsidRPr="002455FA">
        <w:t>Nc</w:t>
      </w:r>
      <w:proofErr w:type="spellEnd"/>
      <w:r w:rsidRPr="002455FA">
        <w:t xml:space="preserve"> Index</w:t>
      </w:r>
      <w:r w:rsidR="00AA40D8" w:rsidRPr="002455FA">
        <w:t xml:space="preserve"> field</w:t>
      </w:r>
      <w:r w:rsidRPr="002455FA">
        <w:t xml:space="preserve"> to 0 and the Ng </w:t>
      </w:r>
      <w:r w:rsidR="00AA40D8" w:rsidRPr="002455FA">
        <w:t xml:space="preserve">field </w:t>
      </w:r>
      <w:r w:rsidRPr="002455FA">
        <w:t>to 0.</w:t>
      </w:r>
      <w:r>
        <w:t xml:space="preserve"> </w:t>
      </w:r>
    </w:p>
    <w:p w14:paraId="4203699A" w14:textId="77777777" w:rsidR="0050070B" w:rsidRDefault="0050070B" w:rsidP="0050070B">
      <w:pPr>
        <w:pStyle w:val="BodyText"/>
      </w:pPr>
      <w:r>
        <w:t xml:space="preserve">An example of HE sounding protocol with a single HE </w:t>
      </w:r>
      <w:proofErr w:type="spellStart"/>
      <w:r>
        <w:t>beamformee</w:t>
      </w:r>
      <w:proofErr w:type="spellEnd"/>
      <w:r>
        <w:t xml:space="preserve"> is shown in FIG-xxx (Example of the sounding protocol with a single HE </w:t>
      </w:r>
      <w:proofErr w:type="spellStart"/>
      <w:r>
        <w:t>beamformee</w:t>
      </w:r>
      <w:proofErr w:type="spellEnd"/>
      <w:r>
        <w:t>).</w:t>
      </w:r>
    </w:p>
    <w:p w14:paraId="17F7169C" w14:textId="77777777" w:rsidR="0050070B" w:rsidRDefault="0050070B" w:rsidP="0050070B">
      <w:pPr>
        <w:pStyle w:val="BodyText"/>
        <w:jc w:val="center"/>
      </w:pPr>
      <w:r>
        <w:rPr>
          <w:noProof/>
          <w:lang w:val="en-US"/>
        </w:rPr>
        <w:drawing>
          <wp:inline distT="0" distB="0" distL="0" distR="0" wp14:anchorId="13C170B7" wp14:editId="7F0DDF63">
            <wp:extent cx="3523615" cy="926465"/>
            <wp:effectExtent l="0" t="0" r="63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23615" cy="926465"/>
                    </a:xfrm>
                    <a:prstGeom prst="rect">
                      <a:avLst/>
                    </a:prstGeom>
                    <a:noFill/>
                  </pic:spPr>
                </pic:pic>
              </a:graphicData>
            </a:graphic>
          </wp:inline>
        </w:drawing>
      </w:r>
    </w:p>
    <w:p w14:paraId="4E3F7E1C" w14:textId="250304C1" w:rsidR="00CE7B66" w:rsidRPr="008362D8" w:rsidRDefault="00CE7B66" w:rsidP="0050070B">
      <w:pPr>
        <w:pStyle w:val="BodyText"/>
        <w:jc w:val="center"/>
        <w:rPr>
          <w:b/>
        </w:rPr>
      </w:pPr>
      <w:r w:rsidRPr="008362D8">
        <w:rPr>
          <w:b/>
        </w:rPr>
        <w:t xml:space="preserve">FIG-xxx Example of the sounding protocol with a single HE </w:t>
      </w:r>
      <w:proofErr w:type="spellStart"/>
      <w:r w:rsidRPr="008362D8">
        <w:rPr>
          <w:b/>
        </w:rPr>
        <w:t>beamformee</w:t>
      </w:r>
      <w:proofErr w:type="spellEnd"/>
    </w:p>
    <w:p w14:paraId="7D2B1418" w14:textId="77777777" w:rsidR="0050070B" w:rsidRDefault="0050070B" w:rsidP="0050070B">
      <w:pPr>
        <w:pStyle w:val="BodyText"/>
      </w:pPr>
      <w:r>
        <w:t xml:space="preserve">A non-AP HE </w:t>
      </w:r>
      <w:proofErr w:type="spellStart"/>
      <w:r>
        <w:t>beamformee</w:t>
      </w:r>
      <w:proofErr w:type="spellEnd"/>
      <w:r>
        <w:t xml:space="preserve"> that receives a HE NDP Announcement frame for a HE </w:t>
      </w:r>
      <w:proofErr w:type="spellStart"/>
      <w:r>
        <w:t>beamfor</w:t>
      </w:r>
      <w:r w:rsidR="00E61B65">
        <w:t>m</w:t>
      </w:r>
      <w:r>
        <w:t>er</w:t>
      </w:r>
      <w:proofErr w:type="spellEnd"/>
      <w:r>
        <w:t xml:space="preserve"> with which it is associated and that contains the HE </w:t>
      </w:r>
      <w:proofErr w:type="spellStart"/>
      <w:r>
        <w:t>beamformee’s</w:t>
      </w:r>
      <w:proofErr w:type="spellEnd"/>
      <w:r>
        <w:t xml:space="preserve"> AID in the AID subfield of STA Info field</w:t>
      </w:r>
      <w:r w:rsidR="00EA00B9">
        <w:t>,</w:t>
      </w:r>
      <w:r>
        <w:t xml:space="preserve"> and there is only one STA Info field</w:t>
      </w:r>
      <w:r w:rsidR="00EA00B9">
        <w:t>,</w:t>
      </w:r>
      <w:r>
        <w:t xml:space="preserve"> shall transmit its HE Compressed bea</w:t>
      </w:r>
      <w:r w:rsidR="00E61B65">
        <w:t>m</w:t>
      </w:r>
      <w:r>
        <w:t>forming fee</w:t>
      </w:r>
      <w:r w:rsidR="00E61B65">
        <w:t>dback SIFS after receiv</w:t>
      </w:r>
      <w:r w:rsidR="00350E62">
        <w:t>in</w:t>
      </w:r>
      <w:r>
        <w:t>g the HE NDP.</w:t>
      </w:r>
      <w:r w:rsidR="00350E62">
        <w:t xml:space="preserve">  </w:t>
      </w:r>
      <w:r w:rsidR="00350E62" w:rsidRPr="002455FA">
        <w:t xml:space="preserve">The CH_BANDWIDTH in the TXVECTOR of the PPDU containing the HE compressed beamforming feedback shall be set to indicate a bandwidth not wider than that indicated by the </w:t>
      </w:r>
      <w:r w:rsidR="00EA00B9" w:rsidRPr="002455FA">
        <w:t xml:space="preserve">CH_BANDWIDTH of the HE NDP </w:t>
      </w:r>
      <w:r w:rsidR="00AA0C96">
        <w:t>Frame</w:t>
      </w:r>
      <w:r w:rsidR="00350E62" w:rsidRPr="002455FA">
        <w:t>.</w:t>
      </w:r>
    </w:p>
    <w:p w14:paraId="78AECA1C" w14:textId="77777777" w:rsidR="00350E62" w:rsidRDefault="00350E62" w:rsidP="0050070B">
      <w:pPr>
        <w:pStyle w:val="BodyText"/>
      </w:pPr>
      <w:r>
        <w:t xml:space="preserve">An example of HE sounding protocol with more than one HE </w:t>
      </w:r>
      <w:proofErr w:type="spellStart"/>
      <w:r>
        <w:t>beamformee</w:t>
      </w:r>
      <w:proofErr w:type="spellEnd"/>
      <w:r>
        <w:t xml:space="preserve"> is shown in FIG-XXX (Example of the sounding protocol with more than one HE </w:t>
      </w:r>
      <w:proofErr w:type="spellStart"/>
      <w:r>
        <w:t>beamformee</w:t>
      </w:r>
      <w:proofErr w:type="spellEnd"/>
      <w:r>
        <w:t>)</w:t>
      </w:r>
    </w:p>
    <w:p w14:paraId="648C9BDD" w14:textId="77777777" w:rsidR="00350E62" w:rsidRDefault="00350E62" w:rsidP="0050070B">
      <w:pPr>
        <w:pStyle w:val="BodyText"/>
      </w:pPr>
      <w:r>
        <w:rPr>
          <w:noProof/>
          <w:lang w:val="en-US"/>
        </w:rPr>
        <w:drawing>
          <wp:inline distT="0" distB="0" distL="0" distR="0" wp14:anchorId="523FE109" wp14:editId="77A8EAB6">
            <wp:extent cx="5943600" cy="151177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1511773"/>
                    </a:xfrm>
                    <a:prstGeom prst="rect">
                      <a:avLst/>
                    </a:prstGeom>
                    <a:noFill/>
                  </pic:spPr>
                </pic:pic>
              </a:graphicData>
            </a:graphic>
          </wp:inline>
        </w:drawing>
      </w:r>
    </w:p>
    <w:p w14:paraId="01446BB1" w14:textId="5FADB6DF" w:rsidR="0050070B" w:rsidRPr="008362D8" w:rsidRDefault="00CE7B66" w:rsidP="008362D8">
      <w:pPr>
        <w:pStyle w:val="BodyText"/>
        <w:jc w:val="center"/>
        <w:rPr>
          <w:b/>
        </w:rPr>
      </w:pPr>
      <w:r w:rsidRPr="008362D8">
        <w:rPr>
          <w:b/>
        </w:rPr>
        <w:t xml:space="preserve">FIG-xxx Example of the sounding protocol with a single HE </w:t>
      </w:r>
      <w:proofErr w:type="spellStart"/>
      <w:r w:rsidRPr="008362D8">
        <w:rPr>
          <w:b/>
        </w:rPr>
        <w:t>beamformee</w:t>
      </w:r>
      <w:proofErr w:type="spellEnd"/>
    </w:p>
    <w:p w14:paraId="38E42930" w14:textId="77777777" w:rsidR="00AA40D8" w:rsidRDefault="00350E62" w:rsidP="00AA40D8">
      <w:pPr>
        <w:pStyle w:val="BodyText"/>
      </w:pPr>
      <w:r>
        <w:t xml:space="preserve">A non-AP HE </w:t>
      </w:r>
      <w:proofErr w:type="spellStart"/>
      <w:r>
        <w:t>beamformee</w:t>
      </w:r>
      <w:proofErr w:type="spellEnd"/>
      <w:r>
        <w:t xml:space="preserve"> that receives</w:t>
      </w:r>
      <w:r w:rsidR="00346714">
        <w:t xml:space="preserve"> a HE NDP Announcement frame from</w:t>
      </w:r>
      <w:r>
        <w:t xml:space="preserve"> a HE </w:t>
      </w:r>
      <w:proofErr w:type="spellStart"/>
      <w:r>
        <w:t>beamforer</w:t>
      </w:r>
      <w:proofErr w:type="spellEnd"/>
      <w:r>
        <w:t xml:space="preserve"> with which it is associated and that contains the HE </w:t>
      </w:r>
      <w:proofErr w:type="spellStart"/>
      <w:r>
        <w:t>beamformee’s</w:t>
      </w:r>
      <w:proofErr w:type="spellEnd"/>
      <w:r>
        <w:t xml:space="preserve"> AID in any of the STA Info field</w:t>
      </w:r>
      <w:r w:rsidR="000935D1">
        <w:t>,</w:t>
      </w:r>
      <w:r>
        <w:t xml:space="preserve"> </w:t>
      </w:r>
      <w:r w:rsidR="003F6501">
        <w:t>and there are multiple STA Info fields in the HE NDP Announcement</w:t>
      </w:r>
      <w:r w:rsidR="000935D1">
        <w:t>,</w:t>
      </w:r>
      <w:r w:rsidR="003F6501">
        <w:t xml:space="preserve"> </w:t>
      </w:r>
      <w:r>
        <w:t xml:space="preserve">shall compute the HE Compressed beamforming feedback after receiving the HE NDP. </w:t>
      </w:r>
      <w:r w:rsidR="00AA40D8">
        <w:t xml:space="preserve">The STA shall transmit the HE compressed beamforming feedback </w:t>
      </w:r>
      <w:r w:rsidR="00AA40D8">
        <w:lastRenderedPageBreak/>
        <w:t>as a response to a BRP variant Trigger frame that contains the AID of the STA in any of the Per User Info fields following the rules defined in 25.5.2.3 (STA behaviour).</w:t>
      </w:r>
    </w:p>
    <w:p w14:paraId="240CDFA5" w14:textId="77777777" w:rsidR="005E3215" w:rsidRDefault="00071B75" w:rsidP="0050070B">
      <w:pPr>
        <w:pStyle w:val="BodyText"/>
      </w:pPr>
      <w:r>
        <w:t>The value of the Sounding Dialog Token Number in the HE MIMO Control field shall be set to the same value as the Sounding Dialog Token Number field in the corresponding HE NDP Announcement frame.</w:t>
      </w:r>
    </w:p>
    <w:p w14:paraId="1CEC8DA4" w14:textId="77777777" w:rsidR="0070145E" w:rsidRDefault="005E3215" w:rsidP="0050070B">
      <w:pPr>
        <w:pStyle w:val="BodyText"/>
      </w:pPr>
      <w:r>
        <w:t xml:space="preserve">The HE Compressed Beamforming feedback is comprised of the HE Compressed Beamforming Report information and the MU Exclusive Beamforming Report information. </w:t>
      </w:r>
      <w:r w:rsidR="00071B75">
        <w:t xml:space="preserve"> </w:t>
      </w:r>
    </w:p>
    <w:p w14:paraId="3A02981B" w14:textId="77777777" w:rsidR="0050070B" w:rsidRDefault="0050070B" w:rsidP="0050070B">
      <w:pPr>
        <w:pStyle w:val="BodyText"/>
      </w:pPr>
    </w:p>
    <w:p w14:paraId="1092213F" w14:textId="77777777" w:rsidR="002322EB" w:rsidRDefault="002322EB">
      <w:r>
        <w:br w:type="page"/>
      </w:r>
    </w:p>
    <w:p w14:paraId="511234C5" w14:textId="77777777" w:rsidR="0050070B" w:rsidRDefault="0050070B" w:rsidP="0050070B">
      <w:pPr>
        <w:pStyle w:val="BodyText"/>
      </w:pPr>
    </w:p>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1523"/>
        <w:gridCol w:w="919"/>
        <w:gridCol w:w="18"/>
        <w:gridCol w:w="2579"/>
        <w:gridCol w:w="44"/>
        <w:gridCol w:w="2613"/>
        <w:gridCol w:w="2404"/>
      </w:tblGrid>
      <w:tr w:rsidR="002322EB" w14:paraId="1D14901F" w14:textId="77777777" w:rsidTr="00C33A32">
        <w:trPr>
          <w:trHeight w:val="386"/>
        </w:trPr>
        <w:tc>
          <w:tcPr>
            <w:tcW w:w="890" w:type="dxa"/>
            <w:shd w:val="clear" w:color="auto" w:fill="auto"/>
            <w:hideMark/>
          </w:tcPr>
          <w:p w14:paraId="427F3CF6" w14:textId="77777777" w:rsidR="002322EB" w:rsidRDefault="002322EB" w:rsidP="00C33A32">
            <w:pPr>
              <w:rPr>
                <w:rFonts w:ascii="Arial" w:hAnsi="Arial" w:cs="Arial"/>
                <w:b/>
                <w:bCs/>
                <w:sz w:val="20"/>
                <w:lang w:val="en-US"/>
              </w:rPr>
            </w:pPr>
            <w:r>
              <w:rPr>
                <w:rFonts w:ascii="Arial" w:hAnsi="Arial" w:cs="Arial"/>
                <w:b/>
                <w:bCs/>
                <w:sz w:val="20"/>
              </w:rPr>
              <w:t>CID</w:t>
            </w:r>
          </w:p>
        </w:tc>
        <w:tc>
          <w:tcPr>
            <w:tcW w:w="1523" w:type="dxa"/>
            <w:shd w:val="clear" w:color="auto" w:fill="auto"/>
            <w:hideMark/>
          </w:tcPr>
          <w:p w14:paraId="26528994" w14:textId="77777777" w:rsidR="002322EB" w:rsidRDefault="002322EB" w:rsidP="00C33A32">
            <w:pPr>
              <w:rPr>
                <w:rFonts w:ascii="Arial" w:hAnsi="Arial" w:cs="Arial"/>
                <w:b/>
                <w:bCs/>
                <w:sz w:val="20"/>
              </w:rPr>
            </w:pPr>
            <w:r>
              <w:rPr>
                <w:rFonts w:ascii="Arial" w:hAnsi="Arial" w:cs="Arial"/>
                <w:b/>
                <w:bCs/>
                <w:sz w:val="20"/>
              </w:rPr>
              <w:t>Commenter</w:t>
            </w:r>
          </w:p>
        </w:tc>
        <w:tc>
          <w:tcPr>
            <w:tcW w:w="937" w:type="dxa"/>
            <w:gridSpan w:val="2"/>
            <w:shd w:val="clear" w:color="auto" w:fill="auto"/>
            <w:hideMark/>
          </w:tcPr>
          <w:p w14:paraId="4774AEEF" w14:textId="77777777" w:rsidR="002322EB" w:rsidRDefault="002322EB" w:rsidP="00C33A32">
            <w:pPr>
              <w:rPr>
                <w:rFonts w:ascii="Arial" w:hAnsi="Arial" w:cs="Arial"/>
                <w:b/>
                <w:bCs/>
                <w:sz w:val="20"/>
              </w:rPr>
            </w:pPr>
            <w:r>
              <w:rPr>
                <w:rFonts w:ascii="Arial" w:hAnsi="Arial" w:cs="Arial"/>
                <w:b/>
                <w:bCs/>
                <w:sz w:val="20"/>
              </w:rPr>
              <w:t>PP.LL</w:t>
            </w:r>
          </w:p>
        </w:tc>
        <w:tc>
          <w:tcPr>
            <w:tcW w:w="2579" w:type="dxa"/>
            <w:shd w:val="clear" w:color="auto" w:fill="auto"/>
            <w:hideMark/>
          </w:tcPr>
          <w:p w14:paraId="6267DB31" w14:textId="77777777" w:rsidR="002322EB" w:rsidRDefault="002322EB" w:rsidP="00C33A32">
            <w:pPr>
              <w:rPr>
                <w:rFonts w:ascii="Arial" w:hAnsi="Arial" w:cs="Arial"/>
                <w:b/>
                <w:bCs/>
                <w:sz w:val="20"/>
              </w:rPr>
            </w:pPr>
            <w:r>
              <w:rPr>
                <w:rFonts w:ascii="Arial" w:hAnsi="Arial" w:cs="Arial"/>
                <w:b/>
                <w:bCs/>
                <w:sz w:val="20"/>
              </w:rPr>
              <w:t>Comment</w:t>
            </w:r>
          </w:p>
        </w:tc>
        <w:tc>
          <w:tcPr>
            <w:tcW w:w="2657" w:type="dxa"/>
            <w:gridSpan w:val="2"/>
            <w:shd w:val="clear" w:color="auto" w:fill="auto"/>
            <w:hideMark/>
          </w:tcPr>
          <w:p w14:paraId="4550D4DF" w14:textId="77777777" w:rsidR="002322EB" w:rsidRDefault="002322EB" w:rsidP="00C33A32">
            <w:pPr>
              <w:rPr>
                <w:rFonts w:ascii="Arial" w:hAnsi="Arial" w:cs="Arial"/>
                <w:b/>
                <w:bCs/>
                <w:sz w:val="20"/>
              </w:rPr>
            </w:pPr>
            <w:r>
              <w:rPr>
                <w:rFonts w:ascii="Arial" w:hAnsi="Arial" w:cs="Arial"/>
                <w:b/>
                <w:bCs/>
                <w:sz w:val="20"/>
              </w:rPr>
              <w:t>Proposed Change</w:t>
            </w:r>
          </w:p>
        </w:tc>
        <w:tc>
          <w:tcPr>
            <w:tcW w:w="2404" w:type="dxa"/>
            <w:shd w:val="clear" w:color="auto" w:fill="auto"/>
            <w:hideMark/>
          </w:tcPr>
          <w:p w14:paraId="49034255" w14:textId="77777777" w:rsidR="002322EB" w:rsidRDefault="002322EB" w:rsidP="00C33A32">
            <w:pPr>
              <w:rPr>
                <w:rFonts w:ascii="Arial" w:hAnsi="Arial" w:cs="Arial"/>
                <w:b/>
                <w:bCs/>
                <w:sz w:val="20"/>
              </w:rPr>
            </w:pPr>
            <w:r>
              <w:rPr>
                <w:rFonts w:ascii="Arial" w:hAnsi="Arial" w:cs="Arial"/>
                <w:b/>
                <w:bCs/>
                <w:sz w:val="20"/>
              </w:rPr>
              <w:t>Resolution</w:t>
            </w:r>
          </w:p>
        </w:tc>
      </w:tr>
      <w:tr w:rsidR="002322EB" w14:paraId="321FDAB8" w14:textId="77777777" w:rsidTr="00C33A32">
        <w:trPr>
          <w:trHeight w:val="2295"/>
        </w:trPr>
        <w:tc>
          <w:tcPr>
            <w:tcW w:w="890" w:type="dxa"/>
            <w:shd w:val="clear" w:color="auto" w:fill="auto"/>
            <w:hideMark/>
          </w:tcPr>
          <w:p w14:paraId="38E9B58D" w14:textId="77777777" w:rsidR="002322EB" w:rsidRDefault="002322EB" w:rsidP="002322EB">
            <w:pPr>
              <w:jc w:val="right"/>
              <w:rPr>
                <w:rFonts w:ascii="Arial" w:hAnsi="Arial" w:cs="Arial"/>
                <w:sz w:val="20"/>
                <w:lang w:val="en-US"/>
              </w:rPr>
            </w:pPr>
            <w:r>
              <w:rPr>
                <w:rFonts w:ascii="Arial" w:hAnsi="Arial" w:cs="Arial"/>
                <w:sz w:val="20"/>
              </w:rPr>
              <w:t>1222</w:t>
            </w:r>
          </w:p>
        </w:tc>
        <w:tc>
          <w:tcPr>
            <w:tcW w:w="1523" w:type="dxa"/>
            <w:shd w:val="clear" w:color="auto" w:fill="auto"/>
            <w:hideMark/>
          </w:tcPr>
          <w:p w14:paraId="78E6B637" w14:textId="77777777" w:rsidR="002322EB" w:rsidRDefault="002322EB" w:rsidP="002322EB">
            <w:pPr>
              <w:rPr>
                <w:rFonts w:ascii="Arial" w:hAnsi="Arial" w:cs="Arial"/>
                <w:sz w:val="20"/>
              </w:rPr>
            </w:pPr>
            <w:r>
              <w:rPr>
                <w:rFonts w:ascii="Arial" w:hAnsi="Arial" w:cs="Arial"/>
                <w:sz w:val="20"/>
              </w:rPr>
              <w:t>Liwen Chu</w:t>
            </w:r>
          </w:p>
        </w:tc>
        <w:tc>
          <w:tcPr>
            <w:tcW w:w="919" w:type="dxa"/>
            <w:shd w:val="clear" w:color="auto" w:fill="auto"/>
            <w:hideMark/>
          </w:tcPr>
          <w:p w14:paraId="45E94D92" w14:textId="77777777" w:rsidR="002322EB" w:rsidRDefault="002322EB" w:rsidP="002322EB">
            <w:pPr>
              <w:jc w:val="right"/>
              <w:rPr>
                <w:rFonts w:ascii="Arial" w:hAnsi="Arial" w:cs="Arial"/>
                <w:sz w:val="20"/>
              </w:rPr>
            </w:pPr>
            <w:r>
              <w:rPr>
                <w:rFonts w:ascii="Arial" w:hAnsi="Arial" w:cs="Arial"/>
                <w:sz w:val="20"/>
              </w:rPr>
              <w:t>25.6</w:t>
            </w:r>
          </w:p>
        </w:tc>
        <w:tc>
          <w:tcPr>
            <w:tcW w:w="2641" w:type="dxa"/>
            <w:gridSpan w:val="3"/>
            <w:shd w:val="clear" w:color="auto" w:fill="auto"/>
            <w:hideMark/>
          </w:tcPr>
          <w:p w14:paraId="2251C1F7" w14:textId="77777777" w:rsidR="002322EB" w:rsidRDefault="002322EB" w:rsidP="002322EB">
            <w:pPr>
              <w:rPr>
                <w:rFonts w:ascii="Arial" w:hAnsi="Arial" w:cs="Arial"/>
                <w:sz w:val="20"/>
                <w:lang w:val="en-US"/>
              </w:rPr>
            </w:pPr>
            <w:r>
              <w:rPr>
                <w:rFonts w:ascii="Arial" w:hAnsi="Arial" w:cs="Arial"/>
                <w:sz w:val="20"/>
              </w:rPr>
              <w:t xml:space="preserve">Whether the fragmentation is allowed in </w:t>
            </w:r>
            <w:proofErr w:type="gramStart"/>
            <w:r>
              <w:rPr>
                <w:rFonts w:ascii="Arial" w:hAnsi="Arial" w:cs="Arial"/>
                <w:sz w:val="20"/>
              </w:rPr>
              <w:t>HE</w:t>
            </w:r>
            <w:proofErr w:type="gramEnd"/>
            <w:r>
              <w:rPr>
                <w:rFonts w:ascii="Arial" w:hAnsi="Arial" w:cs="Arial"/>
                <w:sz w:val="20"/>
              </w:rPr>
              <w:t xml:space="preserve"> sounding is not clear. Make it clear.</w:t>
            </w:r>
          </w:p>
          <w:p w14:paraId="358AF819" w14:textId="77777777" w:rsidR="002322EB" w:rsidRDefault="002322EB" w:rsidP="002322EB">
            <w:pPr>
              <w:rPr>
                <w:rFonts w:ascii="Arial" w:hAnsi="Arial" w:cs="Arial"/>
                <w:sz w:val="20"/>
              </w:rPr>
            </w:pPr>
          </w:p>
        </w:tc>
        <w:tc>
          <w:tcPr>
            <w:tcW w:w="2613" w:type="dxa"/>
            <w:shd w:val="clear" w:color="auto" w:fill="auto"/>
            <w:hideMark/>
          </w:tcPr>
          <w:p w14:paraId="2F5CA8FB" w14:textId="77777777" w:rsidR="002322EB" w:rsidRDefault="002322EB" w:rsidP="002322EB">
            <w:pPr>
              <w:rPr>
                <w:rFonts w:ascii="Arial" w:hAnsi="Arial" w:cs="Arial"/>
                <w:sz w:val="20"/>
              </w:rPr>
            </w:pPr>
            <w:r w:rsidRPr="003065F6">
              <w:rPr>
                <w:rFonts w:ascii="Arial" w:hAnsi="Arial" w:cs="Arial"/>
                <w:sz w:val="20"/>
              </w:rPr>
              <w:t>As in comment.</w:t>
            </w:r>
          </w:p>
        </w:tc>
        <w:tc>
          <w:tcPr>
            <w:tcW w:w="2404" w:type="dxa"/>
            <w:shd w:val="clear" w:color="auto" w:fill="auto"/>
            <w:hideMark/>
          </w:tcPr>
          <w:p w14:paraId="01043D37" w14:textId="77777777" w:rsidR="00367C2E" w:rsidRDefault="00367C2E" w:rsidP="00367C2E">
            <w:pPr>
              <w:rPr>
                <w:rFonts w:ascii="Arial" w:hAnsi="Arial" w:cs="Arial"/>
                <w:sz w:val="20"/>
              </w:rPr>
            </w:pPr>
            <w:r>
              <w:rPr>
                <w:rFonts w:ascii="Arial" w:hAnsi="Arial" w:cs="Arial"/>
                <w:sz w:val="20"/>
              </w:rPr>
              <w:t>Revised</w:t>
            </w:r>
          </w:p>
          <w:p w14:paraId="1AAD2553" w14:textId="77777777" w:rsidR="00367C2E" w:rsidRDefault="00367C2E" w:rsidP="00367C2E">
            <w:pPr>
              <w:rPr>
                <w:rFonts w:ascii="Arial" w:hAnsi="Arial" w:cs="Arial"/>
                <w:sz w:val="20"/>
              </w:rPr>
            </w:pPr>
          </w:p>
          <w:p w14:paraId="7F7D996C" w14:textId="77777777" w:rsidR="00367C2E" w:rsidRDefault="00367C2E" w:rsidP="00367C2E">
            <w:pPr>
              <w:rPr>
                <w:rFonts w:ascii="Arial" w:hAnsi="Arial" w:cs="Arial"/>
                <w:sz w:val="20"/>
              </w:rPr>
            </w:pPr>
            <w:r>
              <w:rPr>
                <w:rFonts w:ascii="Arial" w:hAnsi="Arial" w:cs="Arial"/>
                <w:sz w:val="20"/>
              </w:rPr>
              <w:t xml:space="preserve">Agree in principle with the comment. </w:t>
            </w:r>
          </w:p>
          <w:p w14:paraId="6725D9C2" w14:textId="336B4893" w:rsidR="008F0825" w:rsidRDefault="00367C2E" w:rsidP="002322EB">
            <w:pPr>
              <w:rPr>
                <w:rFonts w:ascii="Arial" w:hAnsi="Arial" w:cs="Arial"/>
                <w:sz w:val="20"/>
              </w:rPr>
            </w:pPr>
            <w:r>
              <w:rPr>
                <w:rFonts w:ascii="Arial" w:hAnsi="Arial" w:cs="Arial"/>
                <w:sz w:val="20"/>
              </w:rPr>
              <w:t>Added text based on 11ax SFD</w:t>
            </w:r>
          </w:p>
        </w:tc>
      </w:tr>
    </w:tbl>
    <w:p w14:paraId="0B168642" w14:textId="77777777" w:rsidR="00EF6559" w:rsidRPr="00243E9C" w:rsidRDefault="00EF6559" w:rsidP="00EF655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243E9C">
        <w:rPr>
          <w:rFonts w:eastAsia="Times New Roman"/>
          <w:b/>
          <w:color w:val="000000"/>
          <w:sz w:val="20"/>
          <w:highlight w:val="yellow"/>
          <w:lang w:val="en-US"/>
        </w:rPr>
        <w:t>TGax</w:t>
      </w:r>
      <w:proofErr w:type="spellEnd"/>
      <w:r w:rsidRPr="00243E9C">
        <w:rPr>
          <w:rFonts w:eastAsia="Times New Roman"/>
          <w:b/>
          <w:color w:val="000000"/>
          <w:sz w:val="20"/>
          <w:highlight w:val="yellow"/>
          <w:lang w:val="en-US"/>
        </w:rPr>
        <w:t xml:space="preserve"> Editor:</w:t>
      </w:r>
      <w:r w:rsidRPr="00243E9C">
        <w:rPr>
          <w:rFonts w:eastAsia="Times New Roman"/>
          <w:b/>
          <w:i/>
          <w:color w:val="000000"/>
          <w:sz w:val="20"/>
          <w:highlight w:val="yellow"/>
          <w:lang w:val="en-US"/>
        </w:rPr>
        <w:t xml:space="preserve"> </w:t>
      </w:r>
      <w:r>
        <w:rPr>
          <w:rFonts w:eastAsia="Times New Roman"/>
          <w:b/>
          <w:i/>
          <w:color w:val="000000"/>
          <w:sz w:val="20"/>
          <w:highlight w:val="yellow"/>
          <w:lang w:val="en-US"/>
        </w:rPr>
        <w:t xml:space="preserve">Add the </w:t>
      </w:r>
      <w:r w:rsidR="006D14DF">
        <w:rPr>
          <w:rFonts w:eastAsia="Times New Roman"/>
          <w:b/>
          <w:i/>
          <w:color w:val="000000"/>
          <w:sz w:val="20"/>
          <w:highlight w:val="yellow"/>
          <w:lang w:val="en-US"/>
        </w:rPr>
        <w:t>paragraph</w:t>
      </w:r>
      <w:r w:rsidRPr="00243E9C">
        <w:rPr>
          <w:rFonts w:eastAsia="Times New Roman"/>
          <w:b/>
          <w:i/>
          <w:color w:val="000000"/>
          <w:sz w:val="20"/>
          <w:highlight w:val="yellow"/>
          <w:lang w:val="en-US"/>
        </w:rPr>
        <w:t xml:space="preserve"> below (#CID</w:t>
      </w:r>
      <w:r>
        <w:rPr>
          <w:rFonts w:eastAsia="Times New Roman"/>
          <w:b/>
          <w:i/>
          <w:color w:val="000000"/>
          <w:sz w:val="20"/>
          <w:highlight w:val="yellow"/>
          <w:lang w:val="en-US"/>
        </w:rPr>
        <w:t xml:space="preserve"> 1222</w:t>
      </w:r>
      <w:r w:rsidRPr="00243E9C">
        <w:rPr>
          <w:rFonts w:eastAsia="Times New Roman"/>
          <w:b/>
          <w:i/>
          <w:color w:val="000000"/>
          <w:sz w:val="20"/>
          <w:highlight w:val="yellow"/>
          <w:lang w:val="en-US"/>
        </w:rPr>
        <w:t>):</w:t>
      </w:r>
    </w:p>
    <w:p w14:paraId="7A295B67" w14:textId="77777777" w:rsidR="0050070B" w:rsidRDefault="005E3215" w:rsidP="005E3215">
      <w:pPr>
        <w:pStyle w:val="Heading3"/>
        <w:numPr>
          <w:ilvl w:val="0"/>
          <w:numId w:val="0"/>
        </w:numPr>
        <w:ind w:left="360" w:hanging="360"/>
      </w:pPr>
      <w:r>
        <w:t xml:space="preserve">25.6.2 Rules for </w:t>
      </w:r>
      <w:r w:rsidR="007D6E1E">
        <w:t>segmented</w:t>
      </w:r>
      <w:r>
        <w:t xml:space="preserve"> feedback in HE sounding protocol sequences</w:t>
      </w:r>
    </w:p>
    <w:p w14:paraId="1FA47EEC" w14:textId="77777777" w:rsidR="005E3215" w:rsidRDefault="002E1255" w:rsidP="0050070B">
      <w:pPr>
        <w:pStyle w:val="BodyText"/>
      </w:pPr>
      <w:r>
        <w:t xml:space="preserve">HE Compressed beamforming feedback </w:t>
      </w:r>
      <w:r w:rsidR="00D270E1">
        <w:t>shall</w:t>
      </w:r>
      <w:r>
        <w:t xml:space="preserve"> be transmitted in a single PPDU unless the size of the feedback is greater than 11,454B. The HE </w:t>
      </w:r>
      <w:proofErr w:type="spellStart"/>
      <w:r>
        <w:t>beamformer</w:t>
      </w:r>
      <w:proofErr w:type="spellEnd"/>
      <w:r>
        <w:t xml:space="preserve"> shall support maximum MPDU length </w:t>
      </w:r>
      <w:r w:rsidR="00346714">
        <w:t>for HE Compressed b</w:t>
      </w:r>
      <w:r>
        <w:t>eamforming feedback of size which is the minimum of</w:t>
      </w:r>
      <w:r w:rsidR="00346714">
        <w:t>:</w:t>
      </w:r>
      <w:r>
        <w:t xml:space="preserve"> </w:t>
      </w:r>
    </w:p>
    <w:p w14:paraId="04A5EAFF" w14:textId="77777777" w:rsidR="002E1255" w:rsidRDefault="002E1255" w:rsidP="002E1255">
      <w:pPr>
        <w:pStyle w:val="BodyText"/>
        <w:numPr>
          <w:ilvl w:val="2"/>
          <w:numId w:val="6"/>
        </w:numPr>
      </w:pPr>
      <w:r>
        <w:t>11454 Bytes</w:t>
      </w:r>
    </w:p>
    <w:p w14:paraId="6C34E225" w14:textId="77777777" w:rsidR="002E1255" w:rsidRDefault="002E1255" w:rsidP="002E1255">
      <w:pPr>
        <w:pStyle w:val="BodyText"/>
        <w:numPr>
          <w:ilvl w:val="2"/>
          <w:numId w:val="6"/>
        </w:numPr>
      </w:pPr>
      <w:r>
        <w:t xml:space="preserve">The size of the </w:t>
      </w:r>
      <w:r w:rsidR="00346714">
        <w:t xml:space="preserve">HE </w:t>
      </w:r>
      <w:r>
        <w:t>compressed beamforming feedback requested</w:t>
      </w:r>
    </w:p>
    <w:p w14:paraId="43D49768" w14:textId="77777777" w:rsidR="007B5FA5" w:rsidRDefault="007B5FA5">
      <w:r>
        <w:rPr>
          <w:b/>
          <w:i/>
        </w:rPr>
        <w:br w:type="page"/>
      </w:r>
    </w:p>
    <w:p w14:paraId="4DC15542" w14:textId="77777777" w:rsidR="007B5FA5" w:rsidRDefault="007B5FA5" w:rsidP="007B5FA5"/>
    <w:p w14:paraId="0CF0B513" w14:textId="77777777" w:rsidR="007B5FA5" w:rsidRDefault="007B5FA5" w:rsidP="007B5FA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2" w:author="Banerjea, Raja" w:date="2016-06-23T14:34:00Z">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751"/>
        <w:gridCol w:w="1328"/>
        <w:gridCol w:w="776"/>
        <w:gridCol w:w="15"/>
        <w:gridCol w:w="2189"/>
        <w:gridCol w:w="34"/>
        <w:gridCol w:w="2218"/>
        <w:gridCol w:w="2039"/>
        <w:tblGridChange w:id="63">
          <w:tblGrid>
            <w:gridCol w:w="890"/>
            <w:gridCol w:w="1523"/>
            <w:gridCol w:w="919"/>
            <w:gridCol w:w="18"/>
            <w:gridCol w:w="2579"/>
            <w:gridCol w:w="44"/>
            <w:gridCol w:w="2613"/>
            <w:gridCol w:w="2404"/>
          </w:tblGrid>
        </w:tblGridChange>
      </w:tblGrid>
      <w:tr w:rsidR="007B5FA5" w14:paraId="215F51B7" w14:textId="77777777" w:rsidTr="00C2023C">
        <w:trPr>
          <w:trHeight w:val="386"/>
          <w:trPrChange w:id="64" w:author="Banerjea, Raja" w:date="2016-06-23T14:34:00Z">
            <w:trPr>
              <w:trHeight w:val="386"/>
            </w:trPr>
          </w:trPrChange>
        </w:trPr>
        <w:tc>
          <w:tcPr>
            <w:tcW w:w="405" w:type="pct"/>
            <w:shd w:val="clear" w:color="auto" w:fill="auto"/>
            <w:hideMark/>
            <w:tcPrChange w:id="65" w:author="Banerjea, Raja" w:date="2016-06-23T14:34:00Z">
              <w:tcPr>
                <w:tcW w:w="890" w:type="dxa"/>
                <w:shd w:val="clear" w:color="auto" w:fill="auto"/>
                <w:hideMark/>
              </w:tcPr>
            </w:tcPrChange>
          </w:tcPr>
          <w:p w14:paraId="095F4331" w14:textId="77777777" w:rsidR="007B5FA5" w:rsidRDefault="007B5FA5" w:rsidP="001C01B5">
            <w:pPr>
              <w:rPr>
                <w:rFonts w:ascii="Arial" w:hAnsi="Arial" w:cs="Arial"/>
                <w:b/>
                <w:bCs/>
                <w:sz w:val="20"/>
                <w:lang w:val="en-US"/>
              </w:rPr>
            </w:pPr>
            <w:r>
              <w:rPr>
                <w:rFonts w:ascii="Arial" w:hAnsi="Arial" w:cs="Arial"/>
                <w:b/>
                <w:bCs/>
                <w:sz w:val="20"/>
              </w:rPr>
              <w:t>CID</w:t>
            </w:r>
          </w:p>
        </w:tc>
        <w:tc>
          <w:tcPr>
            <w:tcW w:w="693" w:type="pct"/>
            <w:shd w:val="clear" w:color="auto" w:fill="auto"/>
            <w:hideMark/>
            <w:tcPrChange w:id="66" w:author="Banerjea, Raja" w:date="2016-06-23T14:34:00Z">
              <w:tcPr>
                <w:tcW w:w="1523" w:type="dxa"/>
                <w:shd w:val="clear" w:color="auto" w:fill="auto"/>
                <w:hideMark/>
              </w:tcPr>
            </w:tcPrChange>
          </w:tcPr>
          <w:p w14:paraId="26A16580" w14:textId="77777777" w:rsidR="007B5FA5" w:rsidRDefault="007B5FA5" w:rsidP="001C01B5">
            <w:pPr>
              <w:rPr>
                <w:rFonts w:ascii="Arial" w:hAnsi="Arial" w:cs="Arial"/>
                <w:b/>
                <w:bCs/>
                <w:sz w:val="20"/>
              </w:rPr>
            </w:pPr>
            <w:r>
              <w:rPr>
                <w:rFonts w:ascii="Arial" w:hAnsi="Arial" w:cs="Arial"/>
                <w:b/>
                <w:bCs/>
                <w:sz w:val="20"/>
              </w:rPr>
              <w:t>Commenter</w:t>
            </w:r>
          </w:p>
        </w:tc>
        <w:tc>
          <w:tcPr>
            <w:tcW w:w="426" w:type="pct"/>
            <w:gridSpan w:val="2"/>
            <w:shd w:val="clear" w:color="auto" w:fill="auto"/>
            <w:hideMark/>
            <w:tcPrChange w:id="67" w:author="Banerjea, Raja" w:date="2016-06-23T14:34:00Z">
              <w:tcPr>
                <w:tcW w:w="937" w:type="dxa"/>
                <w:gridSpan w:val="2"/>
                <w:shd w:val="clear" w:color="auto" w:fill="auto"/>
                <w:hideMark/>
              </w:tcPr>
            </w:tcPrChange>
          </w:tcPr>
          <w:p w14:paraId="18BFA9E8" w14:textId="77777777" w:rsidR="007B5FA5" w:rsidRDefault="007B5FA5" w:rsidP="001C01B5">
            <w:pPr>
              <w:rPr>
                <w:rFonts w:ascii="Arial" w:hAnsi="Arial" w:cs="Arial"/>
                <w:b/>
                <w:bCs/>
                <w:sz w:val="20"/>
              </w:rPr>
            </w:pPr>
            <w:r>
              <w:rPr>
                <w:rFonts w:ascii="Arial" w:hAnsi="Arial" w:cs="Arial"/>
                <w:b/>
                <w:bCs/>
                <w:sz w:val="20"/>
              </w:rPr>
              <w:t>PP.LL</w:t>
            </w:r>
          </w:p>
        </w:tc>
        <w:tc>
          <w:tcPr>
            <w:tcW w:w="1173" w:type="pct"/>
            <w:shd w:val="clear" w:color="auto" w:fill="auto"/>
            <w:hideMark/>
            <w:tcPrChange w:id="68" w:author="Banerjea, Raja" w:date="2016-06-23T14:34:00Z">
              <w:tcPr>
                <w:tcW w:w="2579" w:type="dxa"/>
                <w:shd w:val="clear" w:color="auto" w:fill="auto"/>
                <w:hideMark/>
              </w:tcPr>
            </w:tcPrChange>
          </w:tcPr>
          <w:p w14:paraId="0BE5EAEC" w14:textId="77777777" w:rsidR="007B5FA5" w:rsidRDefault="007B5FA5" w:rsidP="001C01B5">
            <w:pPr>
              <w:rPr>
                <w:rFonts w:ascii="Arial" w:hAnsi="Arial" w:cs="Arial"/>
                <w:b/>
                <w:bCs/>
                <w:sz w:val="20"/>
              </w:rPr>
            </w:pPr>
            <w:r>
              <w:rPr>
                <w:rFonts w:ascii="Arial" w:hAnsi="Arial" w:cs="Arial"/>
                <w:b/>
                <w:bCs/>
                <w:sz w:val="20"/>
              </w:rPr>
              <w:t>Comment</w:t>
            </w:r>
          </w:p>
        </w:tc>
        <w:tc>
          <w:tcPr>
            <w:tcW w:w="1209" w:type="pct"/>
            <w:gridSpan w:val="2"/>
            <w:shd w:val="clear" w:color="auto" w:fill="auto"/>
            <w:hideMark/>
            <w:tcPrChange w:id="69" w:author="Banerjea, Raja" w:date="2016-06-23T14:34:00Z">
              <w:tcPr>
                <w:tcW w:w="2657" w:type="dxa"/>
                <w:gridSpan w:val="2"/>
                <w:shd w:val="clear" w:color="auto" w:fill="auto"/>
                <w:hideMark/>
              </w:tcPr>
            </w:tcPrChange>
          </w:tcPr>
          <w:p w14:paraId="0E7217B6" w14:textId="77777777" w:rsidR="007B5FA5" w:rsidRDefault="007B5FA5" w:rsidP="001C01B5">
            <w:pPr>
              <w:rPr>
                <w:rFonts w:ascii="Arial" w:hAnsi="Arial" w:cs="Arial"/>
                <w:b/>
                <w:bCs/>
                <w:sz w:val="20"/>
              </w:rPr>
            </w:pPr>
            <w:r>
              <w:rPr>
                <w:rFonts w:ascii="Arial" w:hAnsi="Arial" w:cs="Arial"/>
                <w:b/>
                <w:bCs/>
                <w:sz w:val="20"/>
              </w:rPr>
              <w:t>Proposed Change</w:t>
            </w:r>
          </w:p>
        </w:tc>
        <w:tc>
          <w:tcPr>
            <w:tcW w:w="1094" w:type="pct"/>
            <w:shd w:val="clear" w:color="auto" w:fill="auto"/>
            <w:hideMark/>
            <w:tcPrChange w:id="70" w:author="Banerjea, Raja" w:date="2016-06-23T14:34:00Z">
              <w:tcPr>
                <w:tcW w:w="2404" w:type="dxa"/>
                <w:shd w:val="clear" w:color="auto" w:fill="auto"/>
                <w:hideMark/>
              </w:tcPr>
            </w:tcPrChange>
          </w:tcPr>
          <w:p w14:paraId="4A044887" w14:textId="77777777" w:rsidR="007B5FA5" w:rsidRDefault="007B5FA5" w:rsidP="001C01B5">
            <w:pPr>
              <w:rPr>
                <w:rFonts w:ascii="Arial" w:hAnsi="Arial" w:cs="Arial"/>
                <w:b/>
                <w:bCs/>
                <w:sz w:val="20"/>
              </w:rPr>
            </w:pPr>
            <w:r>
              <w:rPr>
                <w:rFonts w:ascii="Arial" w:hAnsi="Arial" w:cs="Arial"/>
                <w:b/>
                <w:bCs/>
                <w:sz w:val="20"/>
              </w:rPr>
              <w:t>Resolution</w:t>
            </w:r>
          </w:p>
        </w:tc>
      </w:tr>
      <w:tr w:rsidR="007B5FA5" w14:paraId="5103F917" w14:textId="77777777" w:rsidTr="00C2023C">
        <w:trPr>
          <w:trHeight w:val="2295"/>
          <w:trPrChange w:id="71" w:author="Banerjea, Raja" w:date="2016-06-23T14:34:00Z">
            <w:trPr>
              <w:trHeight w:val="2295"/>
            </w:trPr>
          </w:trPrChange>
        </w:trPr>
        <w:tc>
          <w:tcPr>
            <w:tcW w:w="405" w:type="pct"/>
            <w:shd w:val="clear" w:color="auto" w:fill="auto"/>
            <w:hideMark/>
            <w:tcPrChange w:id="72" w:author="Banerjea, Raja" w:date="2016-06-23T14:34:00Z">
              <w:tcPr>
                <w:tcW w:w="890" w:type="dxa"/>
                <w:shd w:val="clear" w:color="auto" w:fill="auto"/>
                <w:hideMark/>
              </w:tcPr>
            </w:tcPrChange>
          </w:tcPr>
          <w:p w14:paraId="60CE97D2" w14:textId="77777777" w:rsidR="007B5FA5" w:rsidRDefault="007B5FA5" w:rsidP="001C01B5">
            <w:pPr>
              <w:jc w:val="right"/>
              <w:rPr>
                <w:rFonts w:ascii="Arial" w:hAnsi="Arial" w:cs="Arial"/>
                <w:sz w:val="20"/>
                <w:lang w:val="en-US"/>
              </w:rPr>
            </w:pPr>
            <w:r>
              <w:rPr>
                <w:rFonts w:ascii="Arial" w:hAnsi="Arial" w:cs="Arial"/>
                <w:sz w:val="20"/>
              </w:rPr>
              <w:t>182</w:t>
            </w:r>
          </w:p>
        </w:tc>
        <w:tc>
          <w:tcPr>
            <w:tcW w:w="693" w:type="pct"/>
            <w:shd w:val="clear" w:color="auto" w:fill="auto"/>
            <w:hideMark/>
            <w:tcPrChange w:id="73" w:author="Banerjea, Raja" w:date="2016-06-23T14:34:00Z">
              <w:tcPr>
                <w:tcW w:w="1523" w:type="dxa"/>
                <w:shd w:val="clear" w:color="auto" w:fill="auto"/>
                <w:hideMark/>
              </w:tcPr>
            </w:tcPrChange>
          </w:tcPr>
          <w:p w14:paraId="70A331EC" w14:textId="77777777" w:rsidR="007B5FA5" w:rsidRDefault="007B5FA5" w:rsidP="001C01B5">
            <w:pPr>
              <w:rPr>
                <w:rFonts w:ascii="Arial" w:hAnsi="Arial" w:cs="Arial"/>
                <w:sz w:val="20"/>
              </w:rPr>
            </w:pPr>
            <w:r>
              <w:rPr>
                <w:rFonts w:ascii="Arial" w:hAnsi="Arial" w:cs="Arial"/>
                <w:sz w:val="20"/>
              </w:rPr>
              <w:t>Alfred Asterjadhi</w:t>
            </w:r>
          </w:p>
        </w:tc>
        <w:tc>
          <w:tcPr>
            <w:tcW w:w="418" w:type="pct"/>
            <w:shd w:val="clear" w:color="auto" w:fill="auto"/>
            <w:hideMark/>
            <w:tcPrChange w:id="74" w:author="Banerjea, Raja" w:date="2016-06-23T14:34:00Z">
              <w:tcPr>
                <w:tcW w:w="919" w:type="dxa"/>
                <w:shd w:val="clear" w:color="auto" w:fill="auto"/>
                <w:hideMark/>
              </w:tcPr>
            </w:tcPrChange>
          </w:tcPr>
          <w:p w14:paraId="3FBF1462" w14:textId="77777777" w:rsidR="007B5FA5" w:rsidRDefault="007B5FA5" w:rsidP="001C01B5">
            <w:pPr>
              <w:jc w:val="right"/>
              <w:rPr>
                <w:rFonts w:ascii="Arial" w:hAnsi="Arial" w:cs="Arial"/>
                <w:sz w:val="20"/>
              </w:rPr>
            </w:pPr>
            <w:r>
              <w:rPr>
                <w:rFonts w:ascii="Arial" w:hAnsi="Arial" w:cs="Arial"/>
                <w:sz w:val="20"/>
              </w:rPr>
              <w:t>25.6</w:t>
            </w:r>
          </w:p>
        </w:tc>
        <w:tc>
          <w:tcPr>
            <w:tcW w:w="1202" w:type="pct"/>
            <w:gridSpan w:val="3"/>
            <w:shd w:val="clear" w:color="auto" w:fill="auto"/>
            <w:hideMark/>
            <w:tcPrChange w:id="75" w:author="Banerjea, Raja" w:date="2016-06-23T14:34:00Z">
              <w:tcPr>
                <w:tcW w:w="2641" w:type="dxa"/>
                <w:gridSpan w:val="3"/>
                <w:shd w:val="clear" w:color="auto" w:fill="auto"/>
                <w:hideMark/>
              </w:tcPr>
            </w:tcPrChange>
          </w:tcPr>
          <w:p w14:paraId="207DD1F0" w14:textId="77777777" w:rsidR="007B5FA5" w:rsidRDefault="007B5FA5" w:rsidP="001C01B5">
            <w:pPr>
              <w:rPr>
                <w:rFonts w:ascii="Arial" w:hAnsi="Arial" w:cs="Arial"/>
                <w:sz w:val="20"/>
              </w:rPr>
            </w:pPr>
            <w:r>
              <w:rPr>
                <w:rFonts w:ascii="Arial" w:hAnsi="Arial" w:cs="Arial"/>
                <w:sz w:val="20"/>
              </w:rPr>
              <w:t>The HE sounding protocol is incomplete. Please clarify the TBDs (NDP Announcement frame format) and also add the missing normative text that covers motions present in the SFD but not reflected in this draft.</w:t>
            </w:r>
          </w:p>
        </w:tc>
        <w:tc>
          <w:tcPr>
            <w:tcW w:w="1189" w:type="pct"/>
            <w:shd w:val="clear" w:color="auto" w:fill="auto"/>
            <w:hideMark/>
            <w:tcPrChange w:id="76" w:author="Banerjea, Raja" w:date="2016-06-23T14:34:00Z">
              <w:tcPr>
                <w:tcW w:w="2613" w:type="dxa"/>
                <w:shd w:val="clear" w:color="auto" w:fill="auto"/>
                <w:hideMark/>
              </w:tcPr>
            </w:tcPrChange>
          </w:tcPr>
          <w:p w14:paraId="15EBB1F7" w14:textId="77777777" w:rsidR="007B5FA5" w:rsidRDefault="007B5FA5" w:rsidP="001C01B5">
            <w:pPr>
              <w:rPr>
                <w:rFonts w:ascii="Arial" w:hAnsi="Arial" w:cs="Arial"/>
                <w:sz w:val="20"/>
              </w:rPr>
            </w:pPr>
            <w:r>
              <w:rPr>
                <w:rFonts w:ascii="Arial" w:hAnsi="Arial" w:cs="Arial"/>
                <w:sz w:val="20"/>
              </w:rPr>
              <w:t>As in comment.</w:t>
            </w:r>
          </w:p>
        </w:tc>
        <w:tc>
          <w:tcPr>
            <w:tcW w:w="1094" w:type="pct"/>
            <w:shd w:val="clear" w:color="auto" w:fill="auto"/>
            <w:hideMark/>
            <w:tcPrChange w:id="77" w:author="Banerjea, Raja" w:date="2016-06-23T14:34:00Z">
              <w:tcPr>
                <w:tcW w:w="2404" w:type="dxa"/>
                <w:shd w:val="clear" w:color="auto" w:fill="auto"/>
                <w:hideMark/>
              </w:tcPr>
            </w:tcPrChange>
          </w:tcPr>
          <w:p w14:paraId="6B362E94" w14:textId="77777777" w:rsidR="00367C2E" w:rsidRDefault="007B5FA5" w:rsidP="00367C2E">
            <w:pPr>
              <w:rPr>
                <w:rFonts w:ascii="Arial" w:hAnsi="Arial" w:cs="Arial"/>
                <w:sz w:val="20"/>
              </w:rPr>
            </w:pPr>
            <w:r>
              <w:rPr>
                <w:rFonts w:ascii="Arial" w:hAnsi="Arial" w:cs="Arial"/>
                <w:sz w:val="20"/>
              </w:rPr>
              <w:t> </w:t>
            </w:r>
            <w:r w:rsidR="00367C2E">
              <w:rPr>
                <w:rFonts w:ascii="Arial" w:hAnsi="Arial" w:cs="Arial"/>
                <w:sz w:val="20"/>
              </w:rPr>
              <w:t xml:space="preserve">Revised </w:t>
            </w:r>
          </w:p>
          <w:p w14:paraId="18A5CBD8" w14:textId="77777777" w:rsidR="00367C2E" w:rsidRDefault="00367C2E" w:rsidP="00367C2E">
            <w:pPr>
              <w:rPr>
                <w:rFonts w:ascii="Arial" w:hAnsi="Arial" w:cs="Arial"/>
                <w:sz w:val="20"/>
              </w:rPr>
            </w:pPr>
          </w:p>
          <w:p w14:paraId="272852FA" w14:textId="661BCDD0" w:rsidR="008F0825" w:rsidRDefault="00367C2E" w:rsidP="001C01B5">
            <w:pPr>
              <w:rPr>
                <w:rFonts w:ascii="Arial" w:hAnsi="Arial" w:cs="Arial"/>
                <w:sz w:val="20"/>
              </w:rPr>
            </w:pPr>
            <w:r>
              <w:rPr>
                <w:rFonts w:ascii="Arial" w:hAnsi="Arial" w:cs="Arial"/>
                <w:sz w:val="20"/>
              </w:rPr>
              <w:t>The NDPA frame description is provided.</w:t>
            </w:r>
          </w:p>
        </w:tc>
      </w:tr>
      <w:tr w:rsidR="000516D9" w14:paraId="714CFB48" w14:textId="77777777" w:rsidTr="00C2023C">
        <w:trPr>
          <w:trHeight w:val="2295"/>
          <w:trPrChange w:id="78" w:author="Banerjea, Raja" w:date="2016-06-23T14:34:00Z">
            <w:trPr>
              <w:trHeight w:val="2295"/>
            </w:trPr>
          </w:trPrChange>
        </w:trPr>
        <w:tc>
          <w:tcPr>
            <w:tcW w:w="405" w:type="pct"/>
            <w:shd w:val="clear" w:color="auto" w:fill="auto"/>
            <w:tcPrChange w:id="79" w:author="Banerjea, Raja" w:date="2016-06-23T14:34:00Z">
              <w:tcPr>
                <w:tcW w:w="890" w:type="dxa"/>
                <w:shd w:val="clear" w:color="auto" w:fill="auto"/>
              </w:tcPr>
            </w:tcPrChange>
          </w:tcPr>
          <w:p w14:paraId="2077D102" w14:textId="77777777" w:rsidR="000516D9" w:rsidRDefault="000516D9" w:rsidP="000516D9">
            <w:pPr>
              <w:jc w:val="right"/>
              <w:rPr>
                <w:rFonts w:ascii="Arial" w:hAnsi="Arial" w:cs="Arial"/>
                <w:sz w:val="20"/>
              </w:rPr>
            </w:pPr>
            <w:r>
              <w:rPr>
                <w:rFonts w:ascii="Arial" w:hAnsi="Arial" w:cs="Arial"/>
                <w:sz w:val="20"/>
              </w:rPr>
              <w:t>971</w:t>
            </w:r>
          </w:p>
        </w:tc>
        <w:tc>
          <w:tcPr>
            <w:tcW w:w="693" w:type="pct"/>
            <w:shd w:val="clear" w:color="auto" w:fill="auto"/>
            <w:tcPrChange w:id="80" w:author="Banerjea, Raja" w:date="2016-06-23T14:34:00Z">
              <w:tcPr>
                <w:tcW w:w="1523" w:type="dxa"/>
                <w:shd w:val="clear" w:color="auto" w:fill="auto"/>
              </w:tcPr>
            </w:tcPrChange>
          </w:tcPr>
          <w:p w14:paraId="2F99F18D" w14:textId="77777777" w:rsidR="000516D9" w:rsidRDefault="000516D9" w:rsidP="000516D9">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w:t>
            </w:r>
            <w:proofErr w:type="spellStart"/>
            <w:r>
              <w:rPr>
                <w:rFonts w:ascii="Arial" w:hAnsi="Arial" w:cs="Arial"/>
                <w:sz w:val="20"/>
              </w:rPr>
              <w:t>Lv</w:t>
            </w:r>
            <w:proofErr w:type="spellEnd"/>
          </w:p>
        </w:tc>
        <w:tc>
          <w:tcPr>
            <w:tcW w:w="418" w:type="pct"/>
            <w:shd w:val="clear" w:color="auto" w:fill="auto"/>
            <w:tcPrChange w:id="81" w:author="Banerjea, Raja" w:date="2016-06-23T14:34:00Z">
              <w:tcPr>
                <w:tcW w:w="919" w:type="dxa"/>
                <w:shd w:val="clear" w:color="auto" w:fill="auto"/>
              </w:tcPr>
            </w:tcPrChange>
          </w:tcPr>
          <w:p w14:paraId="3FD46E10" w14:textId="77777777" w:rsidR="000516D9" w:rsidRDefault="000516D9" w:rsidP="000516D9">
            <w:pPr>
              <w:jc w:val="right"/>
              <w:rPr>
                <w:rFonts w:ascii="Arial" w:hAnsi="Arial" w:cs="Arial"/>
                <w:sz w:val="20"/>
              </w:rPr>
            </w:pPr>
            <w:r>
              <w:rPr>
                <w:rFonts w:ascii="Arial" w:hAnsi="Arial" w:cs="Arial"/>
                <w:sz w:val="20"/>
              </w:rPr>
              <w:t>76.56</w:t>
            </w:r>
          </w:p>
        </w:tc>
        <w:tc>
          <w:tcPr>
            <w:tcW w:w="1202" w:type="pct"/>
            <w:gridSpan w:val="3"/>
            <w:shd w:val="clear" w:color="auto" w:fill="auto"/>
            <w:tcPrChange w:id="82" w:author="Banerjea, Raja" w:date="2016-06-23T14:34:00Z">
              <w:tcPr>
                <w:tcW w:w="2641" w:type="dxa"/>
                <w:gridSpan w:val="3"/>
                <w:shd w:val="clear" w:color="auto" w:fill="auto"/>
              </w:tcPr>
            </w:tcPrChange>
          </w:tcPr>
          <w:p w14:paraId="538F2C5C" w14:textId="77777777" w:rsidR="000516D9" w:rsidRDefault="000516D9" w:rsidP="000516D9">
            <w:pPr>
              <w:rPr>
                <w:rFonts w:ascii="Arial" w:hAnsi="Arial" w:cs="Arial"/>
                <w:sz w:val="20"/>
              </w:rPr>
            </w:pPr>
            <w:r>
              <w:rPr>
                <w:rFonts w:ascii="Arial" w:hAnsi="Arial" w:cs="Arial"/>
                <w:sz w:val="20"/>
              </w:rPr>
              <w:t xml:space="preserve">There is no CQI </w:t>
            </w:r>
            <w:proofErr w:type="spellStart"/>
            <w:r>
              <w:rPr>
                <w:rFonts w:ascii="Arial" w:hAnsi="Arial" w:cs="Arial"/>
                <w:sz w:val="20"/>
              </w:rPr>
              <w:t>frame.CQI</w:t>
            </w:r>
            <w:proofErr w:type="spellEnd"/>
            <w:r>
              <w:rPr>
                <w:rFonts w:ascii="Arial" w:hAnsi="Arial" w:cs="Arial"/>
                <w:sz w:val="20"/>
              </w:rPr>
              <w:t xml:space="preserve"> report is one of the modes of sounding feedback.</w:t>
            </w:r>
          </w:p>
        </w:tc>
        <w:tc>
          <w:tcPr>
            <w:tcW w:w="1189" w:type="pct"/>
            <w:shd w:val="clear" w:color="auto" w:fill="auto"/>
            <w:tcPrChange w:id="83" w:author="Banerjea, Raja" w:date="2016-06-23T14:34:00Z">
              <w:tcPr>
                <w:tcW w:w="2613" w:type="dxa"/>
                <w:shd w:val="clear" w:color="auto" w:fill="auto"/>
              </w:tcPr>
            </w:tcPrChange>
          </w:tcPr>
          <w:p w14:paraId="36A5A961" w14:textId="77777777" w:rsidR="000516D9" w:rsidRDefault="000516D9" w:rsidP="000516D9">
            <w:pPr>
              <w:rPr>
                <w:rFonts w:ascii="Arial" w:hAnsi="Arial" w:cs="Arial"/>
                <w:sz w:val="20"/>
              </w:rPr>
            </w:pPr>
            <w:r>
              <w:rPr>
                <w:rFonts w:ascii="Arial" w:hAnsi="Arial" w:cs="Arial"/>
                <w:sz w:val="20"/>
              </w:rPr>
              <w:t xml:space="preserve">Suggest to change </w:t>
            </w:r>
            <w:proofErr w:type="spellStart"/>
            <w:r>
              <w:rPr>
                <w:rFonts w:ascii="Arial" w:hAnsi="Arial" w:cs="Arial"/>
                <w:sz w:val="20"/>
              </w:rPr>
              <w:t>to"Frames</w:t>
            </w:r>
            <w:proofErr w:type="spellEnd"/>
            <w:r>
              <w:rPr>
                <w:rFonts w:ascii="Arial" w:hAnsi="Arial" w:cs="Arial"/>
                <w:sz w:val="20"/>
              </w:rPr>
              <w:t xml:space="preserve"> transmitted during a broadcast TWT SP are recommended to be limited to: PS-Poll, CQI, </w:t>
            </w:r>
            <w:proofErr w:type="spellStart"/>
            <w:r>
              <w:rPr>
                <w:rFonts w:ascii="Arial" w:hAnsi="Arial" w:cs="Arial"/>
                <w:sz w:val="20"/>
              </w:rPr>
              <w:t>QoS</w:t>
            </w:r>
            <w:proofErr w:type="spellEnd"/>
            <w:r>
              <w:rPr>
                <w:rFonts w:ascii="Arial" w:hAnsi="Arial" w:cs="Arial"/>
                <w:sz w:val="20"/>
              </w:rPr>
              <w:t xml:space="preserve"> Null with buffer status, Sounding Feedback, Management Action..."</w:t>
            </w:r>
          </w:p>
        </w:tc>
        <w:tc>
          <w:tcPr>
            <w:tcW w:w="1094" w:type="pct"/>
            <w:shd w:val="clear" w:color="auto" w:fill="auto"/>
            <w:tcPrChange w:id="84" w:author="Banerjea, Raja" w:date="2016-06-23T14:34:00Z">
              <w:tcPr>
                <w:tcW w:w="2404" w:type="dxa"/>
                <w:shd w:val="clear" w:color="auto" w:fill="auto"/>
              </w:tcPr>
            </w:tcPrChange>
          </w:tcPr>
          <w:p w14:paraId="3207997D" w14:textId="77777777" w:rsidR="00367C2E" w:rsidRDefault="00367C2E" w:rsidP="00367C2E">
            <w:pPr>
              <w:rPr>
                <w:rFonts w:ascii="Arial" w:hAnsi="Arial" w:cs="Arial"/>
                <w:sz w:val="20"/>
              </w:rPr>
            </w:pPr>
            <w:r>
              <w:rPr>
                <w:rFonts w:ascii="Arial" w:hAnsi="Arial" w:cs="Arial"/>
                <w:sz w:val="20"/>
              </w:rPr>
              <w:t>Revised</w:t>
            </w:r>
          </w:p>
          <w:p w14:paraId="4D91E6B8" w14:textId="1F584044" w:rsidR="000516D9" w:rsidRDefault="00367C2E" w:rsidP="000516D9">
            <w:pPr>
              <w:rPr>
                <w:rFonts w:ascii="Arial" w:hAnsi="Arial" w:cs="Arial"/>
                <w:sz w:val="20"/>
              </w:rPr>
            </w:pPr>
            <w:r>
              <w:rPr>
                <w:rFonts w:ascii="Arial" w:hAnsi="Arial" w:cs="Arial"/>
                <w:sz w:val="20"/>
              </w:rPr>
              <w:t xml:space="preserve">CQI </w:t>
            </w:r>
            <w:proofErr w:type="spellStart"/>
            <w:r>
              <w:rPr>
                <w:rFonts w:ascii="Arial" w:hAnsi="Arial" w:cs="Arial"/>
                <w:sz w:val="20"/>
              </w:rPr>
              <w:t>feed back</w:t>
            </w:r>
            <w:proofErr w:type="spellEnd"/>
            <w:r>
              <w:rPr>
                <w:rFonts w:ascii="Arial" w:hAnsi="Arial" w:cs="Arial"/>
                <w:sz w:val="20"/>
              </w:rPr>
              <w:t xml:space="preserve"> is defined.</w:t>
            </w:r>
          </w:p>
        </w:tc>
      </w:tr>
      <w:tr w:rsidR="000516D9" w14:paraId="33DFC32D" w14:textId="77777777" w:rsidTr="00C2023C">
        <w:trPr>
          <w:trHeight w:val="2295"/>
          <w:trPrChange w:id="85" w:author="Banerjea, Raja" w:date="2016-06-23T14:34:00Z">
            <w:trPr>
              <w:trHeight w:val="2295"/>
            </w:trPr>
          </w:trPrChange>
        </w:trPr>
        <w:tc>
          <w:tcPr>
            <w:tcW w:w="405" w:type="pct"/>
            <w:shd w:val="clear" w:color="auto" w:fill="auto"/>
            <w:tcPrChange w:id="86" w:author="Banerjea, Raja" w:date="2016-06-23T14:34:00Z">
              <w:tcPr>
                <w:tcW w:w="890" w:type="dxa"/>
                <w:shd w:val="clear" w:color="auto" w:fill="auto"/>
              </w:tcPr>
            </w:tcPrChange>
          </w:tcPr>
          <w:p w14:paraId="3150DC36" w14:textId="77777777" w:rsidR="000516D9" w:rsidRDefault="000516D9" w:rsidP="000516D9">
            <w:pPr>
              <w:jc w:val="right"/>
              <w:rPr>
                <w:rFonts w:ascii="Arial" w:hAnsi="Arial" w:cs="Arial"/>
                <w:sz w:val="20"/>
              </w:rPr>
            </w:pPr>
            <w:r>
              <w:rPr>
                <w:rFonts w:ascii="Arial" w:hAnsi="Arial" w:cs="Arial"/>
                <w:sz w:val="20"/>
              </w:rPr>
              <w:t>2713</w:t>
            </w:r>
          </w:p>
        </w:tc>
        <w:tc>
          <w:tcPr>
            <w:tcW w:w="693" w:type="pct"/>
            <w:shd w:val="clear" w:color="auto" w:fill="auto"/>
            <w:tcPrChange w:id="87" w:author="Banerjea, Raja" w:date="2016-06-23T14:34:00Z">
              <w:tcPr>
                <w:tcW w:w="1523" w:type="dxa"/>
                <w:shd w:val="clear" w:color="auto" w:fill="auto"/>
              </w:tcPr>
            </w:tcPrChange>
          </w:tcPr>
          <w:p w14:paraId="061CE28E" w14:textId="77777777" w:rsidR="000516D9" w:rsidRDefault="000516D9" w:rsidP="000516D9">
            <w:pPr>
              <w:rPr>
                <w:rFonts w:ascii="Arial" w:hAnsi="Arial" w:cs="Arial"/>
                <w:sz w:val="20"/>
              </w:rPr>
            </w:pPr>
            <w:r>
              <w:rPr>
                <w:rFonts w:ascii="Arial" w:hAnsi="Arial" w:cs="Arial"/>
                <w:sz w:val="20"/>
              </w:rPr>
              <w:t>Yuichi Morioka</w:t>
            </w:r>
          </w:p>
        </w:tc>
        <w:tc>
          <w:tcPr>
            <w:tcW w:w="418" w:type="pct"/>
            <w:shd w:val="clear" w:color="auto" w:fill="auto"/>
            <w:tcPrChange w:id="88" w:author="Banerjea, Raja" w:date="2016-06-23T14:34:00Z">
              <w:tcPr>
                <w:tcW w:w="919" w:type="dxa"/>
                <w:shd w:val="clear" w:color="auto" w:fill="auto"/>
              </w:tcPr>
            </w:tcPrChange>
          </w:tcPr>
          <w:p w14:paraId="1D2C1A62" w14:textId="77777777" w:rsidR="000516D9" w:rsidRDefault="000516D9" w:rsidP="000516D9">
            <w:pPr>
              <w:jc w:val="right"/>
              <w:rPr>
                <w:rFonts w:ascii="Arial" w:hAnsi="Arial" w:cs="Arial"/>
                <w:sz w:val="20"/>
              </w:rPr>
            </w:pPr>
            <w:r>
              <w:rPr>
                <w:rFonts w:ascii="Arial" w:hAnsi="Arial" w:cs="Arial"/>
                <w:sz w:val="20"/>
              </w:rPr>
              <w:t>61.25</w:t>
            </w:r>
          </w:p>
        </w:tc>
        <w:tc>
          <w:tcPr>
            <w:tcW w:w="1202" w:type="pct"/>
            <w:gridSpan w:val="3"/>
            <w:shd w:val="clear" w:color="auto" w:fill="auto"/>
            <w:tcPrChange w:id="89" w:author="Banerjea, Raja" w:date="2016-06-23T14:34:00Z">
              <w:tcPr>
                <w:tcW w:w="2641" w:type="dxa"/>
                <w:gridSpan w:val="3"/>
                <w:shd w:val="clear" w:color="auto" w:fill="auto"/>
              </w:tcPr>
            </w:tcPrChange>
          </w:tcPr>
          <w:p w14:paraId="3FFCEF4D" w14:textId="77777777" w:rsidR="000516D9" w:rsidRDefault="000516D9" w:rsidP="000516D9">
            <w:pPr>
              <w:rPr>
                <w:rFonts w:ascii="Arial" w:hAnsi="Arial" w:cs="Arial"/>
                <w:sz w:val="20"/>
              </w:rPr>
            </w:pPr>
            <w:proofErr w:type="spellStart"/>
            <w:r>
              <w:rPr>
                <w:rFonts w:ascii="Arial" w:hAnsi="Arial" w:cs="Arial"/>
                <w:sz w:val="20"/>
              </w:rPr>
              <w:t>Subclause</w:t>
            </w:r>
            <w:proofErr w:type="spellEnd"/>
            <w:r>
              <w:rPr>
                <w:rFonts w:ascii="Arial" w:hAnsi="Arial" w:cs="Arial"/>
                <w:sz w:val="20"/>
              </w:rPr>
              <w:t xml:space="preserve"> 25.6 may be reused for MU of other Measurement protocols defined in </w:t>
            </w:r>
            <w:proofErr w:type="spellStart"/>
            <w:r>
              <w:rPr>
                <w:rFonts w:ascii="Arial" w:hAnsi="Arial" w:cs="Arial"/>
                <w:sz w:val="20"/>
              </w:rPr>
              <w:t>subclause</w:t>
            </w:r>
            <w:proofErr w:type="spellEnd"/>
            <w:r>
              <w:rPr>
                <w:rFonts w:ascii="Arial" w:hAnsi="Arial" w:cs="Arial"/>
                <w:sz w:val="20"/>
              </w:rPr>
              <w:t xml:space="preserve"> 11.11 of </w:t>
            </w:r>
            <w:proofErr w:type="spellStart"/>
            <w:r>
              <w:rPr>
                <w:rFonts w:ascii="Arial" w:hAnsi="Arial" w:cs="Arial"/>
                <w:sz w:val="20"/>
              </w:rPr>
              <w:t>REVmc</w:t>
            </w:r>
            <w:proofErr w:type="spellEnd"/>
            <w:r>
              <w:rPr>
                <w:rFonts w:ascii="Arial" w:hAnsi="Arial" w:cs="Arial"/>
                <w:sz w:val="20"/>
              </w:rPr>
              <w:t xml:space="preserve"> D5.0.</w:t>
            </w:r>
          </w:p>
        </w:tc>
        <w:tc>
          <w:tcPr>
            <w:tcW w:w="1189" w:type="pct"/>
            <w:shd w:val="clear" w:color="auto" w:fill="auto"/>
            <w:tcPrChange w:id="90" w:author="Banerjea, Raja" w:date="2016-06-23T14:34:00Z">
              <w:tcPr>
                <w:tcW w:w="2613" w:type="dxa"/>
                <w:shd w:val="clear" w:color="auto" w:fill="auto"/>
              </w:tcPr>
            </w:tcPrChange>
          </w:tcPr>
          <w:p w14:paraId="657544AC" w14:textId="77777777" w:rsidR="000516D9" w:rsidRDefault="000516D9" w:rsidP="000516D9">
            <w:pPr>
              <w:rPr>
                <w:rFonts w:ascii="Arial" w:hAnsi="Arial" w:cs="Arial"/>
                <w:sz w:val="20"/>
              </w:rPr>
            </w:pPr>
            <w:r>
              <w:rPr>
                <w:rFonts w:ascii="Arial" w:hAnsi="Arial" w:cs="Arial"/>
                <w:sz w:val="20"/>
              </w:rPr>
              <w:t xml:space="preserve">Add following text as </w:t>
            </w:r>
            <w:proofErr w:type="spellStart"/>
            <w:r>
              <w:rPr>
                <w:rFonts w:ascii="Arial" w:hAnsi="Arial" w:cs="Arial"/>
                <w:sz w:val="20"/>
              </w:rPr>
              <w:t>subclause</w:t>
            </w:r>
            <w:proofErr w:type="spellEnd"/>
            <w:r>
              <w:rPr>
                <w:rFonts w:ascii="Arial" w:hAnsi="Arial" w:cs="Arial"/>
                <w:sz w:val="20"/>
              </w:rPr>
              <w:t xml:space="preserve"> 25.x which includes some modification from the original MU sounding protocol. (Underlined parts were mainly modified from texts in 25.6)</w:t>
            </w:r>
            <w:r>
              <w:rPr>
                <w:rFonts w:ascii="Arial" w:hAnsi="Arial" w:cs="Arial"/>
                <w:sz w:val="20"/>
              </w:rPr>
              <w:br/>
              <w:t>"25.x HE measurement protocol</w:t>
            </w:r>
            <w:r>
              <w:rPr>
                <w:rFonts w:ascii="Arial" w:hAnsi="Arial" w:cs="Arial"/>
                <w:sz w:val="20"/>
              </w:rPr>
              <w:br/>
              <w:t>The HE measurement protocol is initiated by an AP sending an HE Measurement Request frame(TBD) which indicates Measurement type defined in Table9-81(</w:t>
            </w:r>
            <w:proofErr w:type="spellStart"/>
            <w:r>
              <w:rPr>
                <w:rFonts w:ascii="Arial" w:hAnsi="Arial" w:cs="Arial"/>
                <w:sz w:val="20"/>
              </w:rPr>
              <w:t>REVmc</w:t>
            </w:r>
            <w:proofErr w:type="spellEnd"/>
            <w:r>
              <w:rPr>
                <w:rFonts w:ascii="Arial" w:hAnsi="Arial" w:cs="Arial"/>
                <w:sz w:val="20"/>
              </w:rPr>
              <w:t xml:space="preserve"> D5.0).</w:t>
            </w:r>
            <w:r>
              <w:rPr>
                <w:rFonts w:ascii="Arial" w:hAnsi="Arial" w:cs="Arial"/>
                <w:sz w:val="20"/>
              </w:rPr>
              <w:br/>
            </w:r>
            <w:proofErr w:type="spellStart"/>
            <w:r>
              <w:rPr>
                <w:rFonts w:ascii="Arial" w:hAnsi="Arial" w:cs="Arial"/>
                <w:sz w:val="20"/>
              </w:rPr>
              <w:t>An</w:t>
            </w:r>
            <w:proofErr w:type="spellEnd"/>
            <w:r>
              <w:rPr>
                <w:rFonts w:ascii="Arial" w:hAnsi="Arial" w:cs="Arial"/>
                <w:sz w:val="20"/>
              </w:rPr>
              <w:t xml:space="preserve"> HE AP may use the Trigger frame to solicit HE Measurement Report frame from a STA provided that the UL MU Capable field of the most recently received HE Capabilities element from that STA is 1 (see 25.5.2 (UL MU operation)).</w:t>
            </w:r>
            <w:r>
              <w:rPr>
                <w:rFonts w:ascii="Arial" w:hAnsi="Arial" w:cs="Arial"/>
                <w:sz w:val="20"/>
              </w:rPr>
              <w:br/>
            </w:r>
            <w:proofErr w:type="spellStart"/>
            <w:r>
              <w:rPr>
                <w:rFonts w:ascii="Arial" w:hAnsi="Arial" w:cs="Arial"/>
                <w:sz w:val="20"/>
              </w:rPr>
              <w:lastRenderedPageBreak/>
              <w:t>An</w:t>
            </w:r>
            <w:proofErr w:type="spellEnd"/>
            <w:r>
              <w:rPr>
                <w:rFonts w:ascii="Arial" w:hAnsi="Arial" w:cs="Arial"/>
                <w:sz w:val="20"/>
              </w:rPr>
              <w:t xml:space="preserve"> HE AP may solicit Measurement Report frame from multiple STAs sequentially through SU transmission.</w:t>
            </w:r>
            <w:r>
              <w:rPr>
                <w:rFonts w:ascii="Arial" w:hAnsi="Arial" w:cs="Arial"/>
                <w:sz w:val="20"/>
              </w:rPr>
              <w:br/>
              <w:t>An example of the HE Radio measurement protocol using MU operation to solicit report is shown in Figure 25-x [add new figure]."</w:t>
            </w:r>
            <w:r>
              <w:rPr>
                <w:rFonts w:ascii="Arial" w:hAnsi="Arial" w:cs="Arial"/>
                <w:sz w:val="20"/>
              </w:rPr>
              <w:br/>
              <w:t>Also add "Measurement" into reserved Trigger Type field table(p.21 Table 9-ax2)</w:t>
            </w:r>
          </w:p>
        </w:tc>
        <w:tc>
          <w:tcPr>
            <w:tcW w:w="1094" w:type="pct"/>
            <w:shd w:val="clear" w:color="auto" w:fill="auto"/>
            <w:tcPrChange w:id="91" w:author="Banerjea, Raja" w:date="2016-06-23T14:34:00Z">
              <w:tcPr>
                <w:tcW w:w="2404" w:type="dxa"/>
                <w:shd w:val="clear" w:color="auto" w:fill="auto"/>
              </w:tcPr>
            </w:tcPrChange>
          </w:tcPr>
          <w:p w14:paraId="36094D64" w14:textId="77777777" w:rsidR="00367C2E" w:rsidRDefault="00367C2E" w:rsidP="00367C2E">
            <w:pPr>
              <w:rPr>
                <w:rFonts w:ascii="Arial" w:hAnsi="Arial" w:cs="Arial"/>
                <w:sz w:val="20"/>
              </w:rPr>
            </w:pPr>
            <w:r>
              <w:rPr>
                <w:rFonts w:ascii="Arial" w:hAnsi="Arial" w:cs="Arial"/>
                <w:sz w:val="20"/>
              </w:rPr>
              <w:lastRenderedPageBreak/>
              <w:t>Rejected</w:t>
            </w:r>
          </w:p>
          <w:p w14:paraId="5ED8634F" w14:textId="5D6D575F" w:rsidR="000516D9" w:rsidRDefault="00B7380E" w:rsidP="000516D9">
            <w:pPr>
              <w:rPr>
                <w:rFonts w:ascii="Arial" w:hAnsi="Arial" w:cs="Arial"/>
                <w:sz w:val="20"/>
              </w:rPr>
            </w:pPr>
            <w:r>
              <w:rPr>
                <w:rFonts w:ascii="Arial" w:hAnsi="Arial" w:cs="Arial"/>
                <w:sz w:val="20"/>
              </w:rPr>
              <w:t>,</w:t>
            </w:r>
          </w:p>
          <w:p w14:paraId="2E66ABF6" w14:textId="1CB9A6FD" w:rsidR="00B7380E" w:rsidRDefault="00B7380E" w:rsidP="000516D9">
            <w:pPr>
              <w:rPr>
                <w:rFonts w:ascii="Arial" w:hAnsi="Arial" w:cs="Arial"/>
                <w:sz w:val="20"/>
              </w:rPr>
            </w:pPr>
            <w:r>
              <w:rPr>
                <w:rFonts w:ascii="Arial" w:hAnsi="Arial" w:cs="Arial"/>
                <w:sz w:val="20"/>
              </w:rPr>
              <w:t>CQI f</w:t>
            </w:r>
            <w:r w:rsidR="00367C2E">
              <w:rPr>
                <w:rFonts w:ascii="Arial" w:hAnsi="Arial" w:cs="Arial"/>
                <w:sz w:val="20"/>
              </w:rPr>
              <w:t>e</w:t>
            </w:r>
            <w:r>
              <w:rPr>
                <w:rFonts w:ascii="Arial" w:hAnsi="Arial" w:cs="Arial"/>
                <w:sz w:val="20"/>
              </w:rPr>
              <w:t>edback is defined</w:t>
            </w:r>
            <w:r w:rsidR="00367C2E">
              <w:rPr>
                <w:rFonts w:ascii="Arial" w:hAnsi="Arial" w:cs="Arial"/>
                <w:sz w:val="20"/>
              </w:rPr>
              <w:t xml:space="preserve"> using HE Sounding.</w:t>
            </w:r>
          </w:p>
        </w:tc>
      </w:tr>
      <w:tr w:rsidR="00D95503" w14:paraId="386D0775" w14:textId="77777777" w:rsidTr="00C2023C">
        <w:trPr>
          <w:trHeight w:val="2295"/>
          <w:ins w:id="92" w:author="Banerjea, Raja" w:date="2016-06-23T14:27:00Z"/>
          <w:trPrChange w:id="93" w:author="Banerjea, Raja" w:date="2016-06-23T14:34:00Z">
            <w:trPr>
              <w:trHeight w:val="2295"/>
            </w:trPr>
          </w:trPrChange>
        </w:trPr>
        <w:tc>
          <w:tcPr>
            <w:tcW w:w="405" w:type="pct"/>
            <w:shd w:val="clear" w:color="auto" w:fill="auto"/>
            <w:tcPrChange w:id="94" w:author="Banerjea, Raja" w:date="2016-06-23T14:34:00Z">
              <w:tcPr>
                <w:tcW w:w="890" w:type="dxa"/>
                <w:shd w:val="clear" w:color="auto" w:fill="auto"/>
              </w:tcPr>
            </w:tcPrChange>
          </w:tcPr>
          <w:p w14:paraId="7B4C2202" w14:textId="5BF6CEFE" w:rsidR="00D95503" w:rsidRDefault="00D95503" w:rsidP="00D95503">
            <w:pPr>
              <w:jc w:val="right"/>
              <w:rPr>
                <w:ins w:id="95" w:author="Banerjea, Raja" w:date="2016-06-23T14:27:00Z"/>
                <w:rFonts w:ascii="Arial" w:hAnsi="Arial" w:cs="Arial"/>
                <w:sz w:val="20"/>
              </w:rPr>
            </w:pPr>
            <w:ins w:id="96" w:author="Banerjea, Raja" w:date="2016-06-23T14:27:00Z">
              <w:r>
                <w:rPr>
                  <w:rFonts w:ascii="Arial" w:hAnsi="Arial" w:cs="Arial"/>
                  <w:sz w:val="20"/>
                </w:rPr>
                <w:t>702</w:t>
              </w:r>
            </w:ins>
          </w:p>
        </w:tc>
        <w:tc>
          <w:tcPr>
            <w:tcW w:w="693" w:type="pct"/>
            <w:shd w:val="clear" w:color="auto" w:fill="auto"/>
            <w:tcPrChange w:id="97" w:author="Banerjea, Raja" w:date="2016-06-23T14:34:00Z">
              <w:tcPr>
                <w:tcW w:w="1523" w:type="dxa"/>
                <w:shd w:val="clear" w:color="auto" w:fill="auto"/>
              </w:tcPr>
            </w:tcPrChange>
          </w:tcPr>
          <w:p w14:paraId="266FC8CE" w14:textId="77777777" w:rsidR="00D95503" w:rsidRDefault="00D95503" w:rsidP="00D95503">
            <w:pPr>
              <w:rPr>
                <w:ins w:id="98" w:author="Banerjea, Raja" w:date="2016-06-23T14:27:00Z"/>
                <w:rFonts w:ascii="Arial" w:hAnsi="Arial" w:cs="Arial"/>
                <w:sz w:val="20"/>
                <w:lang w:val="en-US"/>
              </w:rPr>
            </w:pPr>
            <w:ins w:id="99" w:author="Banerjea, Raja" w:date="2016-06-23T14:27:00Z">
              <w:r>
                <w:rPr>
                  <w:rFonts w:ascii="Arial" w:hAnsi="Arial" w:cs="Arial"/>
                  <w:sz w:val="20"/>
                </w:rPr>
                <w:t xml:space="preserve">Jae </w:t>
              </w:r>
              <w:proofErr w:type="spellStart"/>
              <w:r>
                <w:rPr>
                  <w:rFonts w:ascii="Arial" w:hAnsi="Arial" w:cs="Arial"/>
                  <w:sz w:val="20"/>
                </w:rPr>
                <w:t>Seung</w:t>
              </w:r>
              <w:proofErr w:type="spellEnd"/>
              <w:r>
                <w:rPr>
                  <w:rFonts w:ascii="Arial" w:hAnsi="Arial" w:cs="Arial"/>
                  <w:sz w:val="20"/>
                </w:rPr>
                <w:t xml:space="preserve"> Lee</w:t>
              </w:r>
            </w:ins>
          </w:p>
          <w:p w14:paraId="32C1A655" w14:textId="77777777" w:rsidR="00D95503" w:rsidRDefault="00D95503" w:rsidP="00D95503">
            <w:pPr>
              <w:rPr>
                <w:ins w:id="100" w:author="Banerjea, Raja" w:date="2016-06-23T14:27:00Z"/>
                <w:rFonts w:ascii="Arial" w:hAnsi="Arial" w:cs="Arial"/>
                <w:sz w:val="20"/>
              </w:rPr>
            </w:pPr>
          </w:p>
        </w:tc>
        <w:tc>
          <w:tcPr>
            <w:tcW w:w="418" w:type="pct"/>
            <w:shd w:val="clear" w:color="auto" w:fill="auto"/>
            <w:tcPrChange w:id="101" w:author="Banerjea, Raja" w:date="2016-06-23T14:34:00Z">
              <w:tcPr>
                <w:tcW w:w="919" w:type="dxa"/>
                <w:shd w:val="clear" w:color="auto" w:fill="auto"/>
              </w:tcPr>
            </w:tcPrChange>
          </w:tcPr>
          <w:p w14:paraId="4A16CB3E" w14:textId="29775B35" w:rsidR="00D95503" w:rsidRDefault="00D95503" w:rsidP="00D95503">
            <w:pPr>
              <w:jc w:val="right"/>
              <w:rPr>
                <w:ins w:id="102" w:author="Banerjea, Raja" w:date="2016-06-23T14:27:00Z"/>
                <w:rFonts w:ascii="Arial" w:hAnsi="Arial" w:cs="Arial"/>
                <w:sz w:val="20"/>
              </w:rPr>
            </w:pPr>
            <w:ins w:id="103" w:author="Banerjea, Raja" w:date="2016-06-23T14:27:00Z">
              <w:r>
                <w:rPr>
                  <w:rFonts w:ascii="Arial" w:hAnsi="Arial" w:cs="Arial"/>
                  <w:sz w:val="20"/>
                </w:rPr>
                <w:t>61.28</w:t>
              </w:r>
            </w:ins>
          </w:p>
        </w:tc>
        <w:tc>
          <w:tcPr>
            <w:tcW w:w="1202" w:type="pct"/>
            <w:gridSpan w:val="3"/>
            <w:shd w:val="clear" w:color="auto" w:fill="auto"/>
            <w:tcPrChange w:id="104" w:author="Banerjea, Raja" w:date="2016-06-23T14:34:00Z">
              <w:tcPr>
                <w:tcW w:w="2641" w:type="dxa"/>
                <w:gridSpan w:val="3"/>
                <w:shd w:val="clear" w:color="auto" w:fill="auto"/>
              </w:tcPr>
            </w:tcPrChange>
          </w:tcPr>
          <w:p w14:paraId="62F2C7F5" w14:textId="77777777" w:rsidR="00D95503" w:rsidRDefault="00D95503" w:rsidP="00D95503">
            <w:pPr>
              <w:rPr>
                <w:ins w:id="105" w:author="Banerjea, Raja" w:date="2016-06-23T14:27:00Z"/>
                <w:rFonts w:ascii="Arial" w:hAnsi="Arial" w:cs="Arial"/>
                <w:sz w:val="20"/>
                <w:lang w:val="en-US"/>
              </w:rPr>
            </w:pPr>
            <w:ins w:id="106" w:author="Banerjea, Raja" w:date="2016-06-23T14:27:00Z">
              <w:r>
                <w:rPr>
                  <w:rFonts w:ascii="Arial" w:hAnsi="Arial" w:cs="Arial"/>
                  <w:sz w:val="20"/>
                </w:rPr>
                <w:t>Remove the TBDs</w:t>
              </w:r>
            </w:ins>
          </w:p>
          <w:p w14:paraId="677FE47C" w14:textId="77777777" w:rsidR="00D95503" w:rsidRDefault="00D95503" w:rsidP="00D95503">
            <w:pPr>
              <w:rPr>
                <w:ins w:id="107" w:author="Banerjea, Raja" w:date="2016-06-23T14:27:00Z"/>
                <w:rFonts w:ascii="Arial" w:hAnsi="Arial" w:cs="Arial"/>
                <w:sz w:val="20"/>
              </w:rPr>
            </w:pPr>
          </w:p>
        </w:tc>
        <w:tc>
          <w:tcPr>
            <w:tcW w:w="1189" w:type="pct"/>
            <w:shd w:val="clear" w:color="auto" w:fill="auto"/>
            <w:tcPrChange w:id="108" w:author="Banerjea, Raja" w:date="2016-06-23T14:34:00Z">
              <w:tcPr>
                <w:tcW w:w="2613" w:type="dxa"/>
                <w:shd w:val="clear" w:color="auto" w:fill="auto"/>
              </w:tcPr>
            </w:tcPrChange>
          </w:tcPr>
          <w:p w14:paraId="306D5685" w14:textId="77777777" w:rsidR="00D95503" w:rsidRDefault="00D95503" w:rsidP="00D95503">
            <w:pPr>
              <w:rPr>
                <w:ins w:id="109" w:author="Banerjea, Raja" w:date="2016-06-23T14:27:00Z"/>
                <w:rFonts w:ascii="Arial" w:hAnsi="Arial" w:cs="Arial"/>
                <w:sz w:val="20"/>
              </w:rPr>
            </w:pPr>
          </w:p>
        </w:tc>
        <w:tc>
          <w:tcPr>
            <w:tcW w:w="1094" w:type="pct"/>
            <w:shd w:val="clear" w:color="auto" w:fill="auto"/>
            <w:tcPrChange w:id="110" w:author="Banerjea, Raja" w:date="2016-06-23T14:34:00Z">
              <w:tcPr>
                <w:tcW w:w="2404" w:type="dxa"/>
                <w:shd w:val="clear" w:color="auto" w:fill="auto"/>
              </w:tcPr>
            </w:tcPrChange>
          </w:tcPr>
          <w:p w14:paraId="16EDFBB1" w14:textId="77777777" w:rsidR="00D95503" w:rsidRDefault="00D95503" w:rsidP="00D95503">
            <w:pPr>
              <w:rPr>
                <w:ins w:id="111" w:author="Banerjea, Raja" w:date="2016-06-23T14:27:00Z"/>
                <w:rFonts w:ascii="Arial" w:hAnsi="Arial" w:cs="Arial"/>
                <w:sz w:val="20"/>
              </w:rPr>
            </w:pPr>
            <w:ins w:id="112" w:author="Banerjea, Raja" w:date="2016-06-23T14:27:00Z">
              <w:r>
                <w:rPr>
                  <w:rFonts w:ascii="Arial" w:hAnsi="Arial" w:cs="Arial"/>
                  <w:sz w:val="20"/>
                </w:rPr>
                <w:t xml:space="preserve">Revised. The </w:t>
              </w:r>
              <w:proofErr w:type="gramStart"/>
              <w:r>
                <w:rPr>
                  <w:rFonts w:ascii="Arial" w:hAnsi="Arial" w:cs="Arial"/>
                  <w:sz w:val="20"/>
                </w:rPr>
                <w:t>TBDs  in</w:t>
              </w:r>
              <w:proofErr w:type="gramEnd"/>
              <w:r>
                <w:rPr>
                  <w:rFonts w:ascii="Arial" w:hAnsi="Arial" w:cs="Arial"/>
                  <w:sz w:val="20"/>
                </w:rPr>
                <w:t xml:space="preserve"> section 25.6 have been addressed.</w:t>
              </w:r>
            </w:ins>
          </w:p>
          <w:p w14:paraId="6D9CEE40" w14:textId="77777777" w:rsidR="00D95503" w:rsidRDefault="00D95503" w:rsidP="00D95503">
            <w:pPr>
              <w:rPr>
                <w:ins w:id="113" w:author="Banerjea, Raja" w:date="2016-06-23T14:27:00Z"/>
                <w:rFonts w:ascii="Arial" w:hAnsi="Arial" w:cs="Arial"/>
                <w:sz w:val="20"/>
              </w:rPr>
            </w:pPr>
          </w:p>
        </w:tc>
      </w:tr>
      <w:tr w:rsidR="00D95503" w14:paraId="0D035B8B" w14:textId="77777777" w:rsidTr="00C2023C">
        <w:trPr>
          <w:trHeight w:val="2295"/>
          <w:ins w:id="114" w:author="Banerjea, Raja" w:date="2016-06-23T14:27:00Z"/>
          <w:trPrChange w:id="115" w:author="Banerjea, Raja" w:date="2016-06-23T14:34:00Z">
            <w:trPr>
              <w:trHeight w:val="2295"/>
            </w:trPr>
          </w:trPrChange>
        </w:trPr>
        <w:tc>
          <w:tcPr>
            <w:tcW w:w="405" w:type="pct"/>
            <w:shd w:val="clear" w:color="auto" w:fill="auto"/>
            <w:tcPrChange w:id="116" w:author="Banerjea, Raja" w:date="2016-06-23T14:34:00Z">
              <w:tcPr>
                <w:tcW w:w="890" w:type="dxa"/>
                <w:shd w:val="clear" w:color="auto" w:fill="auto"/>
              </w:tcPr>
            </w:tcPrChange>
          </w:tcPr>
          <w:p w14:paraId="4350F272" w14:textId="54DBAAC1" w:rsidR="00D95503" w:rsidRDefault="00D95503" w:rsidP="00D95503">
            <w:pPr>
              <w:jc w:val="right"/>
              <w:rPr>
                <w:ins w:id="117" w:author="Banerjea, Raja" w:date="2016-06-23T14:27:00Z"/>
                <w:rFonts w:ascii="Arial" w:hAnsi="Arial" w:cs="Arial"/>
                <w:sz w:val="20"/>
              </w:rPr>
            </w:pPr>
            <w:ins w:id="118" w:author="Banerjea, Raja" w:date="2016-06-23T14:27:00Z">
              <w:r>
                <w:rPr>
                  <w:rFonts w:ascii="Arial" w:hAnsi="Arial" w:cs="Arial"/>
                  <w:sz w:val="20"/>
                </w:rPr>
                <w:t>1916</w:t>
              </w:r>
            </w:ins>
          </w:p>
        </w:tc>
        <w:tc>
          <w:tcPr>
            <w:tcW w:w="693" w:type="pct"/>
            <w:shd w:val="clear" w:color="auto" w:fill="auto"/>
            <w:tcPrChange w:id="119" w:author="Banerjea, Raja" w:date="2016-06-23T14:34:00Z">
              <w:tcPr>
                <w:tcW w:w="1523" w:type="dxa"/>
                <w:shd w:val="clear" w:color="auto" w:fill="auto"/>
              </w:tcPr>
            </w:tcPrChange>
          </w:tcPr>
          <w:p w14:paraId="1371C759" w14:textId="0A327DFE" w:rsidR="00D95503" w:rsidRDefault="00D95503" w:rsidP="00D95503">
            <w:pPr>
              <w:rPr>
                <w:ins w:id="120" w:author="Banerjea, Raja" w:date="2016-06-23T14:27:00Z"/>
                <w:rFonts w:ascii="Arial" w:hAnsi="Arial" w:cs="Arial"/>
                <w:sz w:val="20"/>
              </w:rPr>
            </w:pPr>
            <w:proofErr w:type="spellStart"/>
            <w:ins w:id="121" w:author="Banerjea, Raja" w:date="2016-06-23T14:27:00Z">
              <w:r w:rsidRPr="001E516B">
                <w:rPr>
                  <w:rFonts w:ascii="Arial" w:hAnsi="Arial" w:cs="Arial"/>
                  <w:sz w:val="20"/>
                </w:rPr>
                <w:t>Sigurd</w:t>
              </w:r>
              <w:proofErr w:type="spellEnd"/>
              <w:r w:rsidRPr="001E516B">
                <w:rPr>
                  <w:rFonts w:ascii="Arial" w:hAnsi="Arial" w:cs="Arial"/>
                  <w:sz w:val="20"/>
                </w:rPr>
                <w:t xml:space="preserve"> </w:t>
              </w:r>
              <w:proofErr w:type="spellStart"/>
              <w:r w:rsidRPr="001E516B">
                <w:rPr>
                  <w:rFonts w:ascii="Arial" w:hAnsi="Arial" w:cs="Arial"/>
                  <w:sz w:val="20"/>
                </w:rPr>
                <w:t>Schelstraete</w:t>
              </w:r>
              <w:proofErr w:type="spellEnd"/>
            </w:ins>
          </w:p>
        </w:tc>
        <w:tc>
          <w:tcPr>
            <w:tcW w:w="418" w:type="pct"/>
            <w:shd w:val="clear" w:color="auto" w:fill="auto"/>
            <w:tcPrChange w:id="122" w:author="Banerjea, Raja" w:date="2016-06-23T14:34:00Z">
              <w:tcPr>
                <w:tcW w:w="919" w:type="dxa"/>
                <w:shd w:val="clear" w:color="auto" w:fill="auto"/>
              </w:tcPr>
            </w:tcPrChange>
          </w:tcPr>
          <w:p w14:paraId="0EF96333" w14:textId="4E181E83" w:rsidR="00D95503" w:rsidRDefault="00D95503" w:rsidP="00D95503">
            <w:pPr>
              <w:jc w:val="right"/>
              <w:rPr>
                <w:ins w:id="123" w:author="Banerjea, Raja" w:date="2016-06-23T14:27:00Z"/>
                <w:rFonts w:ascii="Arial" w:hAnsi="Arial" w:cs="Arial"/>
                <w:sz w:val="20"/>
              </w:rPr>
            </w:pPr>
            <w:ins w:id="124" w:author="Banerjea, Raja" w:date="2016-06-23T14:27:00Z">
              <w:r>
                <w:rPr>
                  <w:rFonts w:ascii="Arial" w:hAnsi="Arial" w:cs="Arial"/>
                  <w:sz w:val="20"/>
                </w:rPr>
                <w:t>25.6</w:t>
              </w:r>
            </w:ins>
          </w:p>
        </w:tc>
        <w:tc>
          <w:tcPr>
            <w:tcW w:w="1202" w:type="pct"/>
            <w:gridSpan w:val="3"/>
            <w:shd w:val="clear" w:color="auto" w:fill="auto"/>
            <w:tcPrChange w:id="125" w:author="Banerjea, Raja" w:date="2016-06-23T14:34:00Z">
              <w:tcPr>
                <w:tcW w:w="2641" w:type="dxa"/>
                <w:gridSpan w:val="3"/>
                <w:shd w:val="clear" w:color="auto" w:fill="auto"/>
              </w:tcPr>
            </w:tcPrChange>
          </w:tcPr>
          <w:p w14:paraId="105F420B" w14:textId="0E576BFF" w:rsidR="00D95503" w:rsidRDefault="00D95503" w:rsidP="00D95503">
            <w:pPr>
              <w:rPr>
                <w:ins w:id="126" w:author="Banerjea, Raja" w:date="2016-06-23T14:27:00Z"/>
                <w:rFonts w:ascii="Arial" w:hAnsi="Arial" w:cs="Arial"/>
                <w:sz w:val="20"/>
              </w:rPr>
            </w:pPr>
            <w:ins w:id="127" w:author="Banerjea, Raja" w:date="2016-06-23T14:27:00Z">
              <w:r w:rsidRPr="001E516B">
                <w:rPr>
                  <w:rFonts w:ascii="Arial" w:hAnsi="Arial" w:cs="Arial"/>
                  <w:sz w:val="20"/>
                </w:rPr>
                <w:t>Why (TBD)?</w:t>
              </w:r>
            </w:ins>
          </w:p>
        </w:tc>
        <w:tc>
          <w:tcPr>
            <w:tcW w:w="1189" w:type="pct"/>
            <w:shd w:val="clear" w:color="auto" w:fill="auto"/>
            <w:tcPrChange w:id="128" w:author="Banerjea, Raja" w:date="2016-06-23T14:34:00Z">
              <w:tcPr>
                <w:tcW w:w="2613" w:type="dxa"/>
                <w:shd w:val="clear" w:color="auto" w:fill="auto"/>
              </w:tcPr>
            </w:tcPrChange>
          </w:tcPr>
          <w:p w14:paraId="31756169" w14:textId="4AD6D866" w:rsidR="00D95503" w:rsidRDefault="00D95503" w:rsidP="00D95503">
            <w:pPr>
              <w:rPr>
                <w:ins w:id="129" w:author="Banerjea, Raja" w:date="2016-06-23T14:27:00Z"/>
                <w:rFonts w:ascii="Arial" w:hAnsi="Arial" w:cs="Arial"/>
                <w:sz w:val="20"/>
              </w:rPr>
            </w:pPr>
            <w:ins w:id="130" w:author="Banerjea, Raja" w:date="2016-06-23T14:27:00Z">
              <w:r w:rsidRPr="001E516B">
                <w:rPr>
                  <w:rFonts w:ascii="Arial" w:hAnsi="Arial" w:cs="Arial"/>
                  <w:sz w:val="20"/>
                </w:rPr>
                <w:t>See comment</w:t>
              </w:r>
            </w:ins>
          </w:p>
        </w:tc>
        <w:tc>
          <w:tcPr>
            <w:tcW w:w="1094" w:type="pct"/>
            <w:shd w:val="clear" w:color="auto" w:fill="auto"/>
            <w:tcPrChange w:id="131" w:author="Banerjea, Raja" w:date="2016-06-23T14:34:00Z">
              <w:tcPr>
                <w:tcW w:w="2404" w:type="dxa"/>
                <w:shd w:val="clear" w:color="auto" w:fill="auto"/>
              </w:tcPr>
            </w:tcPrChange>
          </w:tcPr>
          <w:p w14:paraId="2F3894D3" w14:textId="77777777" w:rsidR="00D95503" w:rsidRDefault="00D95503" w:rsidP="00D95503">
            <w:pPr>
              <w:rPr>
                <w:ins w:id="132" w:author="Banerjea, Raja" w:date="2016-06-23T14:27:00Z"/>
                <w:rFonts w:ascii="Arial" w:hAnsi="Arial" w:cs="Arial"/>
                <w:sz w:val="20"/>
              </w:rPr>
            </w:pPr>
            <w:ins w:id="133" w:author="Banerjea, Raja" w:date="2016-06-23T14:27:00Z">
              <w:r>
                <w:rPr>
                  <w:rFonts w:ascii="Arial" w:hAnsi="Arial" w:cs="Arial"/>
                  <w:sz w:val="20"/>
                </w:rPr>
                <w:t xml:space="preserve">Revised. The </w:t>
              </w:r>
              <w:proofErr w:type="gramStart"/>
              <w:r>
                <w:rPr>
                  <w:rFonts w:ascii="Arial" w:hAnsi="Arial" w:cs="Arial"/>
                  <w:sz w:val="20"/>
                </w:rPr>
                <w:t>TBDs  in</w:t>
              </w:r>
              <w:proofErr w:type="gramEnd"/>
              <w:r>
                <w:rPr>
                  <w:rFonts w:ascii="Arial" w:hAnsi="Arial" w:cs="Arial"/>
                  <w:sz w:val="20"/>
                </w:rPr>
                <w:t xml:space="preserve"> section 25.6 have been addressed.</w:t>
              </w:r>
            </w:ins>
          </w:p>
          <w:p w14:paraId="7F26C292" w14:textId="77777777" w:rsidR="00D95503" w:rsidRDefault="00D95503" w:rsidP="00D95503">
            <w:pPr>
              <w:rPr>
                <w:ins w:id="134" w:author="Banerjea, Raja" w:date="2016-06-23T14:27:00Z"/>
                <w:rFonts w:ascii="Arial" w:hAnsi="Arial" w:cs="Arial"/>
                <w:sz w:val="20"/>
              </w:rPr>
            </w:pPr>
          </w:p>
        </w:tc>
      </w:tr>
      <w:tr w:rsidR="00D95503" w14:paraId="3C159662" w14:textId="77777777" w:rsidTr="00C2023C">
        <w:trPr>
          <w:trHeight w:val="2295"/>
          <w:ins w:id="135" w:author="Banerjea, Raja" w:date="2016-06-23T14:27:00Z"/>
          <w:trPrChange w:id="136" w:author="Banerjea, Raja" w:date="2016-06-23T14:34:00Z">
            <w:trPr>
              <w:trHeight w:val="2295"/>
            </w:trPr>
          </w:trPrChange>
        </w:trPr>
        <w:tc>
          <w:tcPr>
            <w:tcW w:w="405" w:type="pct"/>
            <w:shd w:val="clear" w:color="auto" w:fill="auto"/>
            <w:tcPrChange w:id="137" w:author="Banerjea, Raja" w:date="2016-06-23T14:34:00Z">
              <w:tcPr>
                <w:tcW w:w="890" w:type="dxa"/>
                <w:shd w:val="clear" w:color="auto" w:fill="auto"/>
              </w:tcPr>
            </w:tcPrChange>
          </w:tcPr>
          <w:p w14:paraId="10EBD66C" w14:textId="2336FB3B" w:rsidR="00D95503" w:rsidRDefault="00D95503" w:rsidP="00D95503">
            <w:pPr>
              <w:jc w:val="right"/>
              <w:rPr>
                <w:ins w:id="138" w:author="Banerjea, Raja" w:date="2016-06-23T14:27:00Z"/>
                <w:rFonts w:ascii="Arial" w:hAnsi="Arial" w:cs="Arial"/>
                <w:sz w:val="20"/>
              </w:rPr>
            </w:pPr>
            <w:ins w:id="139" w:author="Banerjea, Raja" w:date="2016-06-23T14:27:00Z">
              <w:r>
                <w:rPr>
                  <w:rFonts w:ascii="Arial" w:hAnsi="Arial" w:cs="Arial"/>
                  <w:sz w:val="20"/>
                </w:rPr>
                <w:t>2233</w:t>
              </w:r>
            </w:ins>
          </w:p>
        </w:tc>
        <w:tc>
          <w:tcPr>
            <w:tcW w:w="693" w:type="pct"/>
            <w:shd w:val="clear" w:color="auto" w:fill="auto"/>
            <w:tcPrChange w:id="140" w:author="Banerjea, Raja" w:date="2016-06-23T14:34:00Z">
              <w:tcPr>
                <w:tcW w:w="1523" w:type="dxa"/>
                <w:shd w:val="clear" w:color="auto" w:fill="auto"/>
              </w:tcPr>
            </w:tcPrChange>
          </w:tcPr>
          <w:p w14:paraId="428DB0D2" w14:textId="0F50C0CE" w:rsidR="00D95503" w:rsidRPr="001E516B" w:rsidRDefault="00D95503" w:rsidP="00D95503">
            <w:pPr>
              <w:rPr>
                <w:ins w:id="141" w:author="Banerjea, Raja" w:date="2016-06-23T14:27:00Z"/>
                <w:rFonts w:ascii="Arial" w:hAnsi="Arial" w:cs="Arial"/>
                <w:sz w:val="20"/>
              </w:rPr>
            </w:pPr>
            <w:ins w:id="142" w:author="Banerjea, Raja" w:date="2016-06-23T14:27:00Z">
              <w:r w:rsidRPr="00D52197">
                <w:rPr>
                  <w:rFonts w:ascii="Arial" w:hAnsi="Arial" w:cs="Arial"/>
                  <w:sz w:val="20"/>
                </w:rPr>
                <w:t>Tomoko Adachi</w:t>
              </w:r>
            </w:ins>
          </w:p>
        </w:tc>
        <w:tc>
          <w:tcPr>
            <w:tcW w:w="418" w:type="pct"/>
            <w:shd w:val="clear" w:color="auto" w:fill="auto"/>
            <w:tcPrChange w:id="143" w:author="Banerjea, Raja" w:date="2016-06-23T14:34:00Z">
              <w:tcPr>
                <w:tcW w:w="919" w:type="dxa"/>
                <w:shd w:val="clear" w:color="auto" w:fill="auto"/>
              </w:tcPr>
            </w:tcPrChange>
          </w:tcPr>
          <w:p w14:paraId="50C53BFC" w14:textId="2801656C" w:rsidR="00D95503" w:rsidRDefault="00D95503" w:rsidP="00D95503">
            <w:pPr>
              <w:jc w:val="right"/>
              <w:rPr>
                <w:ins w:id="144" w:author="Banerjea, Raja" w:date="2016-06-23T14:27:00Z"/>
                <w:rFonts w:ascii="Arial" w:hAnsi="Arial" w:cs="Arial"/>
                <w:sz w:val="20"/>
              </w:rPr>
            </w:pPr>
            <w:ins w:id="145" w:author="Banerjea, Raja" w:date="2016-06-23T14:27:00Z">
              <w:r>
                <w:rPr>
                  <w:rFonts w:ascii="Arial" w:hAnsi="Arial" w:cs="Arial"/>
                  <w:sz w:val="20"/>
                </w:rPr>
                <w:t>25.6</w:t>
              </w:r>
            </w:ins>
          </w:p>
        </w:tc>
        <w:tc>
          <w:tcPr>
            <w:tcW w:w="1202" w:type="pct"/>
            <w:gridSpan w:val="3"/>
            <w:shd w:val="clear" w:color="auto" w:fill="auto"/>
            <w:tcPrChange w:id="146" w:author="Banerjea, Raja" w:date="2016-06-23T14:34:00Z">
              <w:tcPr>
                <w:tcW w:w="2641" w:type="dxa"/>
                <w:gridSpan w:val="3"/>
                <w:shd w:val="clear" w:color="auto" w:fill="auto"/>
              </w:tcPr>
            </w:tcPrChange>
          </w:tcPr>
          <w:p w14:paraId="399B0844" w14:textId="589C97C1" w:rsidR="00D95503" w:rsidRPr="001E516B" w:rsidRDefault="00D95503" w:rsidP="00D95503">
            <w:pPr>
              <w:rPr>
                <w:ins w:id="147" w:author="Banerjea, Raja" w:date="2016-06-23T14:27:00Z"/>
                <w:rFonts w:ascii="Arial" w:hAnsi="Arial" w:cs="Arial"/>
                <w:sz w:val="20"/>
              </w:rPr>
            </w:pPr>
            <w:proofErr w:type="spellStart"/>
            <w:ins w:id="148" w:author="Banerjea, Raja" w:date="2016-06-23T14:27:00Z">
              <w:r w:rsidRPr="00D52197">
                <w:rPr>
                  <w:rFonts w:ascii="Arial" w:hAnsi="Arial" w:cs="Arial"/>
                  <w:sz w:val="20"/>
                </w:rPr>
                <w:t>An</w:t>
              </w:r>
              <w:proofErr w:type="spellEnd"/>
              <w:r w:rsidRPr="00D52197">
                <w:rPr>
                  <w:rFonts w:ascii="Arial" w:hAnsi="Arial" w:cs="Arial"/>
                  <w:sz w:val="20"/>
                </w:rPr>
                <w:t xml:space="preserve"> HE NDP Announcement frame should be defined.</w:t>
              </w:r>
            </w:ins>
          </w:p>
        </w:tc>
        <w:tc>
          <w:tcPr>
            <w:tcW w:w="1189" w:type="pct"/>
            <w:shd w:val="clear" w:color="auto" w:fill="auto"/>
            <w:tcPrChange w:id="149" w:author="Banerjea, Raja" w:date="2016-06-23T14:34:00Z">
              <w:tcPr>
                <w:tcW w:w="2613" w:type="dxa"/>
                <w:shd w:val="clear" w:color="auto" w:fill="auto"/>
              </w:tcPr>
            </w:tcPrChange>
          </w:tcPr>
          <w:p w14:paraId="0B98EAC1" w14:textId="0A76B7CF" w:rsidR="00D95503" w:rsidRPr="001E516B" w:rsidRDefault="00D95503" w:rsidP="00D95503">
            <w:pPr>
              <w:rPr>
                <w:ins w:id="150" w:author="Banerjea, Raja" w:date="2016-06-23T14:27:00Z"/>
                <w:rFonts w:ascii="Arial" w:hAnsi="Arial" w:cs="Arial"/>
                <w:sz w:val="20"/>
              </w:rPr>
            </w:pPr>
            <w:ins w:id="151" w:author="Banerjea, Raja" w:date="2016-06-23T14:27:00Z">
              <w:r w:rsidRPr="00D52197">
                <w:rPr>
                  <w:rFonts w:ascii="Arial" w:hAnsi="Arial" w:cs="Arial"/>
                  <w:sz w:val="20"/>
                </w:rPr>
                <w:t>Add a definition of the HE NDP Announcement frame in clause 9.</w:t>
              </w:r>
            </w:ins>
          </w:p>
        </w:tc>
        <w:tc>
          <w:tcPr>
            <w:tcW w:w="1094" w:type="pct"/>
            <w:shd w:val="clear" w:color="auto" w:fill="auto"/>
            <w:tcPrChange w:id="152" w:author="Banerjea, Raja" w:date="2016-06-23T14:34:00Z">
              <w:tcPr>
                <w:tcW w:w="2404" w:type="dxa"/>
                <w:shd w:val="clear" w:color="auto" w:fill="auto"/>
              </w:tcPr>
            </w:tcPrChange>
          </w:tcPr>
          <w:p w14:paraId="07763ADF" w14:textId="77777777" w:rsidR="00D95503" w:rsidRDefault="00D95503" w:rsidP="00D95503">
            <w:pPr>
              <w:rPr>
                <w:ins w:id="153" w:author="Banerjea, Raja" w:date="2016-06-23T14:27:00Z"/>
                <w:rFonts w:ascii="Arial" w:hAnsi="Arial" w:cs="Arial"/>
                <w:sz w:val="20"/>
              </w:rPr>
            </w:pPr>
            <w:ins w:id="154" w:author="Banerjea, Raja" w:date="2016-06-23T14:27:00Z">
              <w:r>
                <w:rPr>
                  <w:rFonts w:ascii="Arial" w:hAnsi="Arial" w:cs="Arial"/>
                  <w:sz w:val="20"/>
                </w:rPr>
                <w:t xml:space="preserve">Revised. </w:t>
              </w:r>
            </w:ins>
          </w:p>
          <w:p w14:paraId="04729D9F" w14:textId="5DBD391A" w:rsidR="00D95503" w:rsidRDefault="00D95503" w:rsidP="00D95503">
            <w:pPr>
              <w:rPr>
                <w:ins w:id="155" w:author="Banerjea, Raja" w:date="2016-06-23T14:27:00Z"/>
                <w:rFonts w:ascii="Arial" w:hAnsi="Arial" w:cs="Arial"/>
                <w:sz w:val="20"/>
              </w:rPr>
            </w:pPr>
            <w:ins w:id="156" w:author="Banerjea, Raja" w:date="2016-06-23T14:27:00Z">
              <w:r>
                <w:rPr>
                  <w:rFonts w:ascii="Arial" w:hAnsi="Arial" w:cs="Arial"/>
                  <w:sz w:val="20"/>
                </w:rPr>
                <w:t>HE NDP Announcement frame is define.</w:t>
              </w:r>
            </w:ins>
          </w:p>
        </w:tc>
      </w:tr>
    </w:tbl>
    <w:p w14:paraId="2A4F61C7"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4266CD42"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7CDD3F21"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4ECBD33E"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7C73CDE8"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01AF3C10"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3A9FF22D"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251A8351"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052C722D"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1524E139" w14:textId="77777777" w:rsidR="002455FA" w:rsidRDefault="002455FA" w:rsidP="002455F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2455FA">
        <w:rPr>
          <w:rFonts w:eastAsia="Times New Roman"/>
          <w:b/>
          <w:color w:val="000000"/>
          <w:sz w:val="20"/>
          <w:highlight w:val="yellow"/>
          <w:lang w:val="en-US"/>
        </w:rPr>
        <w:t>TGax</w:t>
      </w:r>
      <w:proofErr w:type="spellEnd"/>
      <w:r w:rsidRPr="002455FA">
        <w:rPr>
          <w:rFonts w:eastAsia="Times New Roman"/>
          <w:b/>
          <w:color w:val="000000"/>
          <w:sz w:val="20"/>
          <w:highlight w:val="yellow"/>
          <w:lang w:val="en-US"/>
        </w:rPr>
        <w:t xml:space="preserve"> Editor:</w:t>
      </w:r>
      <w:r w:rsidRPr="002455FA">
        <w:rPr>
          <w:rFonts w:eastAsia="Times New Roman"/>
          <w:b/>
          <w:i/>
          <w:color w:val="000000"/>
          <w:sz w:val="20"/>
          <w:highlight w:val="yellow"/>
          <w:lang w:val="en-US"/>
        </w:rPr>
        <w:t xml:space="preserve"> </w:t>
      </w:r>
      <w:r w:rsidR="006D14DF">
        <w:rPr>
          <w:rFonts w:eastAsia="Times New Roman"/>
          <w:b/>
          <w:i/>
          <w:color w:val="000000"/>
          <w:sz w:val="20"/>
          <w:highlight w:val="yellow"/>
          <w:lang w:val="en-US"/>
        </w:rPr>
        <w:t>Add</w:t>
      </w:r>
      <w:r w:rsidRPr="002455FA">
        <w:rPr>
          <w:rFonts w:eastAsia="Times New Roman"/>
          <w:b/>
          <w:i/>
          <w:color w:val="000000"/>
          <w:sz w:val="20"/>
          <w:highlight w:val="yellow"/>
          <w:lang w:val="en-US"/>
        </w:rPr>
        <w:t xml:space="preserve"> the paragraphs below </w:t>
      </w:r>
      <w:r w:rsidR="006D14DF">
        <w:rPr>
          <w:rFonts w:eastAsia="Times New Roman"/>
          <w:b/>
          <w:i/>
          <w:color w:val="000000"/>
          <w:sz w:val="20"/>
          <w:highlight w:val="yellow"/>
          <w:lang w:val="en-US"/>
        </w:rPr>
        <w:t xml:space="preserve">for </w:t>
      </w:r>
      <w:r w:rsidRPr="002455FA">
        <w:rPr>
          <w:rFonts w:eastAsia="Times New Roman"/>
          <w:b/>
          <w:i/>
          <w:color w:val="000000"/>
          <w:sz w:val="20"/>
          <w:highlight w:val="yellow"/>
          <w:lang w:val="en-US"/>
        </w:rPr>
        <w:t>(#CID 1222):</w:t>
      </w:r>
    </w:p>
    <w:p w14:paraId="42E0F603" w14:textId="77777777" w:rsidR="002455FA" w:rsidRDefault="002455FA" w:rsidP="002455FA">
      <w:pPr>
        <w:pStyle w:val="Heading2"/>
        <w:pageBreakBefore/>
        <w:numPr>
          <w:ilvl w:val="0"/>
          <w:numId w:val="0"/>
        </w:numPr>
      </w:pPr>
      <w:r>
        <w:lastRenderedPageBreak/>
        <w:t>9.3.1.20 VHT/HE NDP Announcement frame format</w:t>
      </w:r>
    </w:p>
    <w:p w14:paraId="4B4AB4AB" w14:textId="77777777" w:rsidR="00425E29" w:rsidRDefault="009A7820" w:rsidP="00425E29">
      <w:pPr>
        <w:pStyle w:val="BodyText"/>
      </w:pPr>
      <w:r>
        <w:t xml:space="preserve">The HE NDP Announcement uses the same Frame Control Type as the VHT NDP Announcement. </w:t>
      </w:r>
      <w:r w:rsidR="00425E29">
        <w:t xml:space="preserve">The frame format of the HE NDP Announcement frame </w:t>
      </w:r>
      <w:r w:rsidR="003513CD">
        <w:t xml:space="preserve">with multiple STA info field </w:t>
      </w:r>
      <w:r w:rsidR="00425E29">
        <w:t>is shown in Figure xxx (HE NDP Announcement frame format).</w:t>
      </w:r>
      <w:r w:rsidR="007920FA">
        <w:t xml:space="preserve"> </w:t>
      </w:r>
    </w:p>
    <w:p w14:paraId="0C01ED53" w14:textId="77777777" w:rsidR="00425E29" w:rsidRDefault="009A7820" w:rsidP="00425E29">
      <w:pPr>
        <w:pStyle w:val="BodyText"/>
      </w:pPr>
      <w:r>
        <w:object w:dxaOrig="14626" w:dyaOrig="1330" w14:anchorId="26413D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3.5pt" o:ole="">
            <v:imagedata r:id="rId15" o:title=""/>
          </v:shape>
          <o:OLEObject Type="Embed" ProgID="Visio.Drawing.11" ShapeID="_x0000_i1025" DrawAspect="Content" ObjectID="_1528198808" r:id="rId16"/>
        </w:object>
      </w:r>
    </w:p>
    <w:p w14:paraId="1E046506" w14:textId="1220AB02" w:rsidR="00CE7B66" w:rsidRDefault="00CE7B66" w:rsidP="008362D8">
      <w:pPr>
        <w:pStyle w:val="BodyText"/>
        <w:jc w:val="center"/>
        <w:rPr>
          <w:b/>
        </w:rPr>
      </w:pPr>
      <w:r w:rsidRPr="008362D8">
        <w:rPr>
          <w:b/>
        </w:rPr>
        <w:t>FIG-XXX HE NDP Announcement frame format</w:t>
      </w:r>
    </w:p>
    <w:p w14:paraId="0906F1D6" w14:textId="0C950900" w:rsidR="00CE7B66" w:rsidRPr="008362D8" w:rsidRDefault="00CE7B66" w:rsidP="008362D8">
      <w:pPr>
        <w:pStyle w:val="BodyText"/>
        <w:jc w:val="center"/>
        <w:rPr>
          <w:b/>
        </w:rPr>
      </w:pPr>
      <w:r>
        <w:rPr>
          <w:b/>
        </w:rPr>
        <w:t>Table-XXX HE Sounding Dialog Token</w:t>
      </w:r>
    </w:p>
    <w:tbl>
      <w:tblPr>
        <w:tblStyle w:val="TableGrid"/>
        <w:tblW w:w="0" w:type="auto"/>
        <w:tblLook w:val="04A0" w:firstRow="1" w:lastRow="0" w:firstColumn="1" w:lastColumn="0" w:noHBand="0" w:noVBand="1"/>
      </w:tblPr>
      <w:tblGrid>
        <w:gridCol w:w="2542"/>
        <w:gridCol w:w="6808"/>
      </w:tblGrid>
      <w:tr w:rsidR="00B351D6" w14:paraId="257CFAF9" w14:textId="77777777" w:rsidTr="00924AE6">
        <w:tc>
          <w:tcPr>
            <w:tcW w:w="2542" w:type="dxa"/>
          </w:tcPr>
          <w:p w14:paraId="40FA3D87" w14:textId="77777777" w:rsidR="00B351D6" w:rsidRPr="00631808" w:rsidRDefault="00B351D6" w:rsidP="00924AE6">
            <w:pPr>
              <w:pStyle w:val="BodyText"/>
              <w:rPr>
                <w:b/>
              </w:rPr>
            </w:pPr>
            <w:r w:rsidRPr="00631808">
              <w:rPr>
                <w:b/>
              </w:rPr>
              <w:t>Subfield</w:t>
            </w:r>
          </w:p>
        </w:tc>
        <w:tc>
          <w:tcPr>
            <w:tcW w:w="6808" w:type="dxa"/>
          </w:tcPr>
          <w:p w14:paraId="5B173C9B" w14:textId="77777777" w:rsidR="00B351D6" w:rsidRPr="00631808" w:rsidRDefault="00B351D6" w:rsidP="00924AE6">
            <w:pPr>
              <w:pStyle w:val="BodyText"/>
              <w:rPr>
                <w:b/>
              </w:rPr>
            </w:pPr>
            <w:r w:rsidRPr="00631808">
              <w:rPr>
                <w:b/>
              </w:rPr>
              <w:t>Description</w:t>
            </w:r>
          </w:p>
        </w:tc>
      </w:tr>
      <w:tr w:rsidR="00B351D6" w14:paraId="6623C5D2" w14:textId="77777777" w:rsidTr="002455FA">
        <w:tc>
          <w:tcPr>
            <w:tcW w:w="2542" w:type="dxa"/>
            <w:shd w:val="clear" w:color="auto" w:fill="auto"/>
          </w:tcPr>
          <w:p w14:paraId="46B4F52E" w14:textId="77777777" w:rsidR="00B351D6" w:rsidRPr="002455FA" w:rsidRDefault="00B351D6" w:rsidP="00924AE6">
            <w:pPr>
              <w:pStyle w:val="BodyText"/>
            </w:pPr>
            <w:r w:rsidRPr="002455FA">
              <w:t>Sounding Dialog Token</w:t>
            </w:r>
          </w:p>
        </w:tc>
        <w:tc>
          <w:tcPr>
            <w:tcW w:w="6808" w:type="dxa"/>
            <w:shd w:val="clear" w:color="auto" w:fill="auto"/>
          </w:tcPr>
          <w:p w14:paraId="272EAD92" w14:textId="77777777" w:rsidR="00C53BAF" w:rsidRPr="002455FA" w:rsidRDefault="00C53BAF" w:rsidP="00924AE6">
            <w:pPr>
              <w:autoSpaceDE w:val="0"/>
              <w:autoSpaceDN w:val="0"/>
              <w:adjustRightInd w:val="0"/>
              <w:rPr>
                <w:rFonts w:ascii="TimesNewRomanPSMT" w:hAnsi="TimesNewRomanPSMT" w:cs="TimesNewRomanPSMT"/>
                <w:sz w:val="18"/>
                <w:szCs w:val="18"/>
                <w:lang w:val="en-US"/>
              </w:rPr>
            </w:pPr>
          </w:p>
          <w:p w14:paraId="44C574EF" w14:textId="6421A132" w:rsidR="00B351D6" w:rsidRPr="002455FA" w:rsidRDefault="00B351D6" w:rsidP="00CA27F0">
            <w:pPr>
              <w:autoSpaceDE w:val="0"/>
              <w:autoSpaceDN w:val="0"/>
              <w:adjustRightInd w:val="0"/>
              <w:rPr>
                <w:rFonts w:ascii="TimesNewRomanPSMT" w:hAnsi="TimesNewRomanPSMT" w:cs="TimesNewRomanPSMT"/>
                <w:sz w:val="18"/>
                <w:szCs w:val="18"/>
                <w:lang w:val="en-US"/>
              </w:rPr>
            </w:pPr>
            <w:proofErr w:type="spellStart"/>
            <w:r w:rsidRPr="002455FA">
              <w:rPr>
                <w:rFonts w:ascii="TimesNewRomanPSMT" w:hAnsi="TimesNewRomanPSMT" w:cs="TimesNewRomanPSMT"/>
                <w:sz w:val="18"/>
                <w:szCs w:val="18"/>
                <w:lang w:val="en-US"/>
              </w:rPr>
              <w:t>Bit</w:t>
            </w:r>
            <w:proofErr w:type="spellEnd"/>
            <w:r w:rsidRPr="002455FA">
              <w:rPr>
                <w:rFonts w:ascii="TimesNewRomanPSMT" w:hAnsi="TimesNewRomanPSMT" w:cs="TimesNewRomanPSMT"/>
                <w:sz w:val="18"/>
                <w:szCs w:val="18"/>
                <w:lang w:val="en-US"/>
              </w:rPr>
              <w:t xml:space="preserve"> </w:t>
            </w:r>
            <w:r w:rsidR="00CA27F0">
              <w:rPr>
                <w:rFonts w:ascii="TimesNewRomanPSMT" w:eastAsiaTheme="minorEastAsia" w:hAnsi="TimesNewRomanPSMT" w:cs="TimesNewRomanPSMT" w:hint="eastAsia"/>
                <w:sz w:val="18"/>
                <w:szCs w:val="18"/>
                <w:lang w:val="en-US" w:eastAsia="zh-CN"/>
              </w:rPr>
              <w:t>1</w:t>
            </w:r>
            <w:r w:rsidR="00CA27F0" w:rsidRPr="002455FA">
              <w:rPr>
                <w:rFonts w:ascii="TimesNewRomanPSMT" w:hAnsi="TimesNewRomanPSMT" w:cs="TimesNewRomanPSMT"/>
                <w:sz w:val="18"/>
                <w:szCs w:val="18"/>
                <w:lang w:val="en-US"/>
              </w:rPr>
              <w:t xml:space="preserve"> </w:t>
            </w:r>
            <w:r w:rsidRPr="002455FA">
              <w:rPr>
                <w:rFonts w:ascii="TimesNewRomanPSMT" w:hAnsi="TimesNewRomanPSMT" w:cs="TimesNewRomanPSMT"/>
                <w:sz w:val="18"/>
                <w:szCs w:val="18"/>
                <w:lang w:val="en-US"/>
              </w:rPr>
              <w:t xml:space="preserve">of the Sounding Dialog Token is </w:t>
            </w:r>
            <w:r w:rsidR="00D270E1" w:rsidRPr="002455FA">
              <w:rPr>
                <w:rFonts w:ascii="TimesNewRomanPSMT" w:hAnsi="TimesNewRomanPSMT" w:cs="TimesNewRomanPSMT"/>
                <w:sz w:val="18"/>
                <w:szCs w:val="18"/>
                <w:lang w:val="en-US"/>
              </w:rPr>
              <w:t>set to 1 to indicate HE NDP Announcement</w:t>
            </w:r>
          </w:p>
        </w:tc>
      </w:tr>
    </w:tbl>
    <w:p w14:paraId="0568F0B2" w14:textId="77777777" w:rsidR="00425E29" w:rsidRDefault="00425E29" w:rsidP="00425E29">
      <w:pPr>
        <w:pStyle w:val="BodyText"/>
      </w:pPr>
    </w:p>
    <w:p w14:paraId="25E68341" w14:textId="77777777" w:rsidR="00425E29" w:rsidRDefault="00425E29" w:rsidP="00425E29">
      <w:pPr>
        <w:pStyle w:val="BodyText"/>
      </w:pPr>
      <w:r>
        <w:t>The STA Info for a HE NDP Announcement Frame is shown in FIG – xxx</w:t>
      </w:r>
    </w:p>
    <w:p w14:paraId="17461CFF" w14:textId="3179AB41" w:rsidR="00BD7BFA" w:rsidRDefault="00430C06" w:rsidP="00425E29">
      <w:pPr>
        <w:pStyle w:val="BodyText"/>
      </w:pPr>
      <w:r>
        <w:object w:dxaOrig="9354" w:dyaOrig="1751" w14:anchorId="6D9E594C">
          <v:shape id="_x0000_i1026" type="#_x0000_t75" style="width:468pt;height:87.75pt" o:ole="">
            <v:imagedata r:id="rId17" o:title=""/>
          </v:shape>
          <o:OLEObject Type="Embed" ProgID="Visio.Drawing.11" ShapeID="_x0000_i1026" DrawAspect="Content" ObjectID="_1528198809" r:id="rId18"/>
        </w:object>
      </w:r>
      <w:r w:rsidDel="00430C06">
        <w:t xml:space="preserve"> </w:t>
      </w:r>
    </w:p>
    <w:p w14:paraId="54680B3E" w14:textId="6F433D9E" w:rsidR="00CE7B66" w:rsidRDefault="00CE7B66" w:rsidP="00CE7B66">
      <w:pPr>
        <w:pStyle w:val="BodyText"/>
        <w:jc w:val="center"/>
        <w:rPr>
          <w:b/>
        </w:rPr>
      </w:pPr>
      <w:r w:rsidRPr="00D96F77">
        <w:rPr>
          <w:b/>
        </w:rPr>
        <w:t xml:space="preserve">FIG-XXX </w:t>
      </w:r>
      <w:r>
        <w:rPr>
          <w:b/>
        </w:rPr>
        <w:t xml:space="preserve">STA Info for </w:t>
      </w:r>
      <w:proofErr w:type="gramStart"/>
      <w:r>
        <w:rPr>
          <w:b/>
        </w:rPr>
        <w:t>HE</w:t>
      </w:r>
      <w:proofErr w:type="gramEnd"/>
      <w:r>
        <w:rPr>
          <w:b/>
        </w:rPr>
        <w:t xml:space="preserve"> NDP Announcement Frame</w:t>
      </w:r>
    </w:p>
    <w:p w14:paraId="7F6D8F12" w14:textId="77777777" w:rsidR="00CE7B66" w:rsidRDefault="00CE7B66" w:rsidP="00425E29">
      <w:pPr>
        <w:pStyle w:val="BodyText"/>
      </w:pPr>
    </w:p>
    <w:p w14:paraId="77D327F1" w14:textId="22527529" w:rsidR="00D30AB1" w:rsidRDefault="00D30AB1" w:rsidP="007B5FA5">
      <w:pPr>
        <w:pStyle w:val="BodyText"/>
      </w:pPr>
      <w:r>
        <w:t>The ‘</w:t>
      </w:r>
      <w:proofErr w:type="spellStart"/>
      <w:r w:rsidR="00CE7B66">
        <w:t>Disambiguition</w:t>
      </w:r>
      <w:proofErr w:type="spellEnd"/>
      <w:r w:rsidR="00CE7B66">
        <w:t xml:space="preserve"> </w:t>
      </w:r>
      <w:r>
        <w:t xml:space="preserve">Bit’ is the HE NDP Announcement Frame is set to 1 to prevent a VHT STA from wrongly determining </w:t>
      </w:r>
      <w:proofErr w:type="gramStart"/>
      <w:r>
        <w:t>it’s</w:t>
      </w:r>
      <w:proofErr w:type="gramEnd"/>
      <w:r>
        <w:t xml:space="preserve"> AID in the HE STA Info.</w:t>
      </w:r>
    </w:p>
    <w:p w14:paraId="4BA09160" w14:textId="7783E766" w:rsidR="00CE7B66" w:rsidRPr="008362D8" w:rsidRDefault="00CE7B66" w:rsidP="008362D8">
      <w:pPr>
        <w:pStyle w:val="BodyText"/>
        <w:jc w:val="center"/>
        <w:rPr>
          <w:b/>
        </w:rPr>
      </w:pPr>
      <w:r>
        <w:rPr>
          <w:b/>
        </w:rPr>
        <w:t>Table-XXX HE NDP Announcement Frame Encoding</w:t>
      </w:r>
    </w:p>
    <w:tbl>
      <w:tblPr>
        <w:tblStyle w:val="TableGrid"/>
        <w:tblW w:w="0" w:type="auto"/>
        <w:tblLook w:val="04A0" w:firstRow="1" w:lastRow="0" w:firstColumn="1" w:lastColumn="0" w:noHBand="0" w:noVBand="1"/>
      </w:tblPr>
      <w:tblGrid>
        <w:gridCol w:w="2542"/>
        <w:gridCol w:w="6808"/>
      </w:tblGrid>
      <w:tr w:rsidR="00425E29" w14:paraId="3D6CE280" w14:textId="77777777" w:rsidTr="00C33A32">
        <w:tc>
          <w:tcPr>
            <w:tcW w:w="2542" w:type="dxa"/>
          </w:tcPr>
          <w:p w14:paraId="7AB0496D" w14:textId="77777777" w:rsidR="00425E29" w:rsidRPr="00631808" w:rsidRDefault="00425E29" w:rsidP="00C33A32">
            <w:pPr>
              <w:pStyle w:val="BodyText"/>
              <w:rPr>
                <w:b/>
              </w:rPr>
            </w:pPr>
            <w:r w:rsidRPr="00631808">
              <w:rPr>
                <w:b/>
              </w:rPr>
              <w:t>Subfield</w:t>
            </w:r>
          </w:p>
        </w:tc>
        <w:tc>
          <w:tcPr>
            <w:tcW w:w="6808" w:type="dxa"/>
          </w:tcPr>
          <w:p w14:paraId="57FDC49F" w14:textId="77777777" w:rsidR="00425E29" w:rsidRPr="00AE2212" w:rsidRDefault="00425E29" w:rsidP="00C33A32">
            <w:pPr>
              <w:pStyle w:val="BodyText"/>
              <w:rPr>
                <w:b/>
              </w:rPr>
            </w:pPr>
            <w:r w:rsidRPr="00AE2212">
              <w:rPr>
                <w:b/>
              </w:rPr>
              <w:t>Description</w:t>
            </w:r>
          </w:p>
        </w:tc>
      </w:tr>
      <w:tr w:rsidR="00981E89" w14:paraId="6B0FB60A" w14:textId="77777777" w:rsidTr="00AE2212">
        <w:tc>
          <w:tcPr>
            <w:tcW w:w="2542" w:type="dxa"/>
          </w:tcPr>
          <w:p w14:paraId="153A2111" w14:textId="77777777" w:rsidR="00981E89" w:rsidRDefault="00981E89" w:rsidP="00C33A32">
            <w:pPr>
              <w:pStyle w:val="BodyText"/>
            </w:pPr>
            <w:r>
              <w:t>AID1</w:t>
            </w:r>
            <w:r w:rsidR="00D30AB1">
              <w:t>1</w:t>
            </w:r>
          </w:p>
        </w:tc>
        <w:tc>
          <w:tcPr>
            <w:tcW w:w="6808" w:type="dxa"/>
            <w:shd w:val="clear" w:color="auto" w:fill="auto"/>
          </w:tcPr>
          <w:p w14:paraId="72135779" w14:textId="77777777" w:rsidR="00981E89" w:rsidRPr="00AE2212" w:rsidRDefault="00981E89" w:rsidP="00B351D6">
            <w:pPr>
              <w:autoSpaceDE w:val="0"/>
              <w:autoSpaceDN w:val="0"/>
              <w:adjustRightInd w:val="0"/>
              <w:rPr>
                <w:rFonts w:ascii="TimesNewRomanPSMT" w:hAnsi="TimesNewRomanPSMT" w:cs="TimesNewRomanPSMT"/>
                <w:sz w:val="18"/>
                <w:szCs w:val="18"/>
                <w:lang w:val="en-US"/>
              </w:rPr>
            </w:pPr>
            <w:r w:rsidRPr="00AE2212">
              <w:rPr>
                <w:rFonts w:ascii="TimesNewRomanPSMT" w:hAnsi="TimesNewRomanPSMT" w:cs="TimesNewRomanPSMT"/>
                <w:sz w:val="18"/>
                <w:szCs w:val="18"/>
                <w:lang w:val="en-US"/>
              </w:rPr>
              <w:t>AID1</w:t>
            </w:r>
            <w:r w:rsidR="00AD5EB5">
              <w:rPr>
                <w:rFonts w:ascii="TimesNewRomanPSMT" w:hAnsi="TimesNewRomanPSMT" w:cs="TimesNewRomanPSMT"/>
                <w:sz w:val="18"/>
                <w:szCs w:val="18"/>
                <w:lang w:val="en-US"/>
              </w:rPr>
              <w:t>1</w:t>
            </w:r>
            <w:r w:rsidRPr="00AE2212">
              <w:rPr>
                <w:rFonts w:ascii="TimesNewRomanPSMT" w:hAnsi="TimesNewRomanPSMT" w:cs="TimesNewRomanPSMT"/>
                <w:sz w:val="18"/>
                <w:szCs w:val="18"/>
                <w:lang w:val="en-US"/>
              </w:rPr>
              <w:t xml:space="preserve"> contains the 11 least significant bits of the AID of a STA expected to process the following HE NDP and prepare the sounding feedback. </w:t>
            </w:r>
          </w:p>
        </w:tc>
      </w:tr>
      <w:tr w:rsidR="00D30AB1" w14:paraId="54C01202" w14:textId="77777777" w:rsidTr="009A7820">
        <w:tc>
          <w:tcPr>
            <w:tcW w:w="2542" w:type="dxa"/>
            <w:shd w:val="clear" w:color="auto" w:fill="auto"/>
          </w:tcPr>
          <w:p w14:paraId="54C78BDA" w14:textId="77777777" w:rsidR="00D30AB1" w:rsidRDefault="00D30AB1" w:rsidP="00981E89">
            <w:pPr>
              <w:pStyle w:val="BodyText"/>
            </w:pPr>
            <w:r>
              <w:t>Partial BW Info</w:t>
            </w:r>
          </w:p>
        </w:tc>
        <w:tc>
          <w:tcPr>
            <w:tcW w:w="6808" w:type="dxa"/>
            <w:shd w:val="clear" w:color="auto" w:fill="auto"/>
          </w:tcPr>
          <w:p w14:paraId="064D0B88" w14:textId="77777777" w:rsidR="00D30AB1" w:rsidRDefault="00F3419F" w:rsidP="00981E89">
            <w:pPr>
              <w:autoSpaceDE w:val="0"/>
              <w:autoSpaceDN w:val="0"/>
              <w:adjustRightInd w:val="0"/>
              <w:rPr>
                <w:rFonts w:ascii="TimesNewRomanPSMT" w:hAnsi="TimesNewRomanPSMT" w:cs="TimesNewRomanPSMT"/>
                <w:sz w:val="18"/>
                <w:szCs w:val="18"/>
                <w:lang w:val="en-US"/>
              </w:rPr>
            </w:pPr>
            <w:proofErr w:type="spellStart"/>
            <w:r>
              <w:rPr>
                <w:rFonts w:ascii="TimesNewRomanPSMT" w:hAnsi="TimesNewRomanPSMT" w:cs="TimesNewRomanPSMT"/>
                <w:sz w:val="18"/>
                <w:szCs w:val="18"/>
                <w:lang w:val="en-US"/>
              </w:rPr>
              <w:t>Inidicates</w:t>
            </w:r>
            <w:proofErr w:type="spellEnd"/>
            <w:r>
              <w:rPr>
                <w:rFonts w:ascii="TimesNewRomanPSMT" w:hAnsi="TimesNewRomanPSMT" w:cs="TimesNewRomanPSMT"/>
                <w:sz w:val="18"/>
                <w:szCs w:val="18"/>
                <w:lang w:val="en-US"/>
              </w:rPr>
              <w:t xml:space="preserve"> the RU26 Start Index and the RU26 End Index.</w:t>
            </w:r>
          </w:p>
        </w:tc>
      </w:tr>
      <w:tr w:rsidR="00981E89" w14:paraId="364859F2" w14:textId="77777777" w:rsidTr="009A7820">
        <w:tc>
          <w:tcPr>
            <w:tcW w:w="2542" w:type="dxa"/>
            <w:shd w:val="clear" w:color="auto" w:fill="auto"/>
          </w:tcPr>
          <w:p w14:paraId="677FBA01" w14:textId="5432DBC2" w:rsidR="00981E89" w:rsidRDefault="00981E89" w:rsidP="00981E89">
            <w:pPr>
              <w:pStyle w:val="BodyText"/>
            </w:pPr>
            <w:r>
              <w:t>Feedback Type</w:t>
            </w:r>
            <w:r w:rsidR="00AD5EB5">
              <w:t xml:space="preserve"> + </w:t>
            </w:r>
            <w:proofErr w:type="spellStart"/>
            <w:r w:rsidR="00AD5EB5">
              <w:t>Ng</w:t>
            </w:r>
            <w:r w:rsidR="00430C06">
              <w:t>+Codebook</w:t>
            </w:r>
            <w:proofErr w:type="spellEnd"/>
          </w:p>
        </w:tc>
        <w:tc>
          <w:tcPr>
            <w:tcW w:w="6808" w:type="dxa"/>
            <w:shd w:val="clear" w:color="auto" w:fill="auto"/>
          </w:tcPr>
          <w:p w14:paraId="2A0FAC0E" w14:textId="6A1FDDD3" w:rsidR="004242AC" w:rsidRDefault="00981E89">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feedback type</w:t>
            </w:r>
            <w:r w:rsidR="00430C06">
              <w:rPr>
                <w:rFonts w:ascii="TimesNewRomanPSMT" w:hAnsi="TimesNewRomanPSMT" w:cs="TimesNewRomanPSMT"/>
                <w:sz w:val="18"/>
                <w:szCs w:val="18"/>
                <w:lang w:val="en-US"/>
              </w:rPr>
              <w:t>, Ng</w:t>
            </w:r>
            <w:r w:rsidR="00AD5EB5">
              <w:rPr>
                <w:rFonts w:ascii="TimesNewRomanPSMT" w:hAnsi="TimesNewRomanPSMT" w:cs="TimesNewRomanPSMT"/>
                <w:sz w:val="18"/>
                <w:szCs w:val="18"/>
                <w:lang w:val="en-US"/>
              </w:rPr>
              <w:t xml:space="preserve"> and the </w:t>
            </w:r>
            <w:r w:rsidR="00430C06">
              <w:rPr>
                <w:rFonts w:ascii="TimesNewRomanPSMT" w:hAnsi="TimesNewRomanPSMT" w:cs="TimesNewRomanPSMT"/>
                <w:sz w:val="18"/>
                <w:szCs w:val="18"/>
                <w:lang w:val="en-US"/>
              </w:rPr>
              <w:t>Codebook</w:t>
            </w:r>
            <w:r w:rsidR="00AD5EB5">
              <w:rPr>
                <w:rFonts w:ascii="TimesNewRomanPSMT" w:hAnsi="TimesNewRomanPSMT" w:cs="TimesNewRomanPSMT"/>
                <w:sz w:val="18"/>
                <w:szCs w:val="18"/>
                <w:lang w:val="en-US"/>
              </w:rPr>
              <w:t xml:space="preserve"> that the </w:t>
            </w:r>
            <w:proofErr w:type="spellStart"/>
            <w:r w:rsidR="00AD5EB5">
              <w:rPr>
                <w:rFonts w:ascii="TimesNewRomanPSMT" w:hAnsi="TimesNewRomanPSMT" w:cs="TimesNewRomanPSMT"/>
                <w:sz w:val="18"/>
                <w:szCs w:val="18"/>
                <w:lang w:val="en-US"/>
              </w:rPr>
              <w:t>beamformee</w:t>
            </w:r>
            <w:proofErr w:type="spellEnd"/>
            <w:r w:rsidR="00AD5EB5">
              <w:rPr>
                <w:rFonts w:ascii="TimesNewRomanPSMT" w:hAnsi="TimesNewRomanPSMT" w:cs="TimesNewRomanPSMT"/>
                <w:sz w:val="18"/>
                <w:szCs w:val="18"/>
                <w:lang w:val="en-US"/>
              </w:rPr>
              <w:t xml:space="preserve"> shall provide feedback.</w:t>
            </w:r>
          </w:p>
        </w:tc>
      </w:tr>
      <w:tr w:rsidR="00D30AB1" w14:paraId="6A1FD574" w14:textId="77777777" w:rsidTr="00C33A32">
        <w:tc>
          <w:tcPr>
            <w:tcW w:w="2542" w:type="dxa"/>
          </w:tcPr>
          <w:p w14:paraId="10AF6FFC" w14:textId="77EAE4B5" w:rsidR="00D30AB1" w:rsidRDefault="00727D10" w:rsidP="00C33A32">
            <w:pPr>
              <w:pStyle w:val="BodyText"/>
            </w:pPr>
            <w:proofErr w:type="spellStart"/>
            <w:r>
              <w:t>Disambiguition</w:t>
            </w:r>
            <w:proofErr w:type="spellEnd"/>
          </w:p>
        </w:tc>
        <w:tc>
          <w:tcPr>
            <w:tcW w:w="6808" w:type="dxa"/>
          </w:tcPr>
          <w:p w14:paraId="3567CC92" w14:textId="77777777" w:rsidR="00D30AB1" w:rsidRDefault="00D30AB1" w:rsidP="00C33A32">
            <w:pPr>
              <w:autoSpaceDE w:val="0"/>
              <w:autoSpaceDN w:val="0"/>
              <w:adjustRightInd w:val="0"/>
              <w:rPr>
                <w:rFonts w:ascii="TimesNewRomanPSMT" w:hAnsi="TimesNewRomanPSMT" w:cs="TimesNewRomanPSMT"/>
                <w:sz w:val="18"/>
                <w:szCs w:val="18"/>
                <w:lang w:val="en-US"/>
              </w:rPr>
            </w:pPr>
            <w:r>
              <w:t>Set to 1 to prevent a VHT STA from wrongly determining it’s AID in the HE STA Info</w:t>
            </w:r>
          </w:p>
        </w:tc>
      </w:tr>
      <w:tr w:rsidR="00D30AB1" w14:paraId="27133C60" w14:textId="77777777" w:rsidTr="00C33A32">
        <w:tc>
          <w:tcPr>
            <w:tcW w:w="2542" w:type="dxa"/>
          </w:tcPr>
          <w:p w14:paraId="624CA9DE" w14:textId="47DD645A" w:rsidR="00D30AB1" w:rsidRDefault="00D30AB1" w:rsidP="00C33A32">
            <w:pPr>
              <w:pStyle w:val="BodyText"/>
            </w:pPr>
          </w:p>
        </w:tc>
        <w:tc>
          <w:tcPr>
            <w:tcW w:w="6808" w:type="dxa"/>
          </w:tcPr>
          <w:p w14:paraId="3EA6FBB6" w14:textId="77777777" w:rsidR="00D30AB1" w:rsidRDefault="00D30AB1" w:rsidP="00C33A32">
            <w:pPr>
              <w:autoSpaceDE w:val="0"/>
              <w:autoSpaceDN w:val="0"/>
              <w:adjustRightInd w:val="0"/>
              <w:rPr>
                <w:rFonts w:ascii="TimesNewRomanPSMT" w:hAnsi="TimesNewRomanPSMT" w:cs="TimesNewRomanPSMT"/>
                <w:sz w:val="18"/>
                <w:szCs w:val="18"/>
                <w:lang w:val="en-US"/>
              </w:rPr>
            </w:pPr>
          </w:p>
        </w:tc>
      </w:tr>
      <w:tr w:rsidR="00425E29" w14:paraId="4FFF6684" w14:textId="77777777" w:rsidTr="00C33A32">
        <w:tc>
          <w:tcPr>
            <w:tcW w:w="2542" w:type="dxa"/>
          </w:tcPr>
          <w:p w14:paraId="27FFFEC0" w14:textId="77777777" w:rsidR="00425E29" w:rsidRDefault="00425E29" w:rsidP="00C33A32">
            <w:pPr>
              <w:pStyle w:val="BodyText"/>
            </w:pPr>
            <w:proofErr w:type="spellStart"/>
            <w:r>
              <w:t>Nc</w:t>
            </w:r>
            <w:proofErr w:type="spellEnd"/>
            <w:r>
              <w:t xml:space="preserve"> Index</w:t>
            </w:r>
          </w:p>
        </w:tc>
        <w:tc>
          <w:tcPr>
            <w:tcW w:w="6808" w:type="dxa"/>
          </w:tcPr>
          <w:p w14:paraId="22DCD75B"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Indicates the number of columns, </w:t>
            </w:r>
            <w:proofErr w:type="spellStart"/>
            <w:r>
              <w:rPr>
                <w:rFonts w:ascii="TimesNewRomanPS-ItalicMT" w:hAnsi="TimesNewRomanPS-ItalicMT" w:cs="TimesNewRomanPS-ItalicMT"/>
                <w:i/>
                <w:iCs/>
                <w:sz w:val="18"/>
                <w:szCs w:val="18"/>
                <w:lang w:val="en-US"/>
              </w:rPr>
              <w:t>Nc</w:t>
            </w:r>
            <w:proofErr w:type="spellEnd"/>
            <w:r>
              <w:rPr>
                <w:rFonts w:ascii="TimesNewRomanPSMT" w:hAnsi="TimesNewRomanPSMT" w:cs="TimesNewRomanPSMT"/>
                <w:sz w:val="18"/>
                <w:szCs w:val="18"/>
                <w:lang w:val="en-US"/>
              </w:rPr>
              <w:t>, in the compressed beamforming feedback matrix</w:t>
            </w:r>
          </w:p>
          <w:p w14:paraId="0D3E7C1A"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minus 1:</w:t>
            </w:r>
          </w:p>
          <w:p w14:paraId="312BB435"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0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1</w:t>
            </w:r>
          </w:p>
          <w:p w14:paraId="74AD2905"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1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2</w:t>
            </w:r>
          </w:p>
          <w:p w14:paraId="320BA7DE"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w:t>
            </w:r>
          </w:p>
          <w:p w14:paraId="0433BDA7" w14:textId="77777777" w:rsidR="00425E29" w:rsidRDefault="00425E29" w:rsidP="00C33A32">
            <w:pPr>
              <w:pStyle w:val="BodyText"/>
            </w:pPr>
            <w:r>
              <w:rPr>
                <w:rFonts w:ascii="TimesNewRomanPSMT" w:hAnsi="TimesNewRomanPSMT" w:cs="TimesNewRomanPSMT"/>
                <w:sz w:val="18"/>
                <w:szCs w:val="18"/>
                <w:lang w:val="en-US"/>
              </w:rPr>
              <w:t xml:space="preserve">Set to 7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8</w:t>
            </w:r>
          </w:p>
        </w:tc>
      </w:tr>
    </w:tbl>
    <w:p w14:paraId="140CAE4C" w14:textId="77777777" w:rsidR="004547AF" w:rsidRDefault="004547AF"/>
    <w:p w14:paraId="45875301" w14:textId="77777777" w:rsidR="007330EF" w:rsidRDefault="00F3419F" w:rsidP="007330EF">
      <w:r>
        <w:lastRenderedPageBreak/>
        <w:t>The Partial BW Info Field is shown below</w:t>
      </w:r>
    </w:p>
    <w:p w14:paraId="73882C72" w14:textId="21ABCD3C" w:rsidR="00F3419F" w:rsidRDefault="00727D10" w:rsidP="00727D10">
      <w:pPr>
        <w:jc w:val="center"/>
      </w:pPr>
      <w:r>
        <w:object w:dxaOrig="4052" w:dyaOrig="1751" w14:anchorId="71B2FD49">
          <v:shape id="_x0000_i1027" type="#_x0000_t75" style="width:202.5pt;height:87.75pt" o:ole="">
            <v:imagedata r:id="rId19" o:title=""/>
          </v:shape>
          <o:OLEObject Type="Embed" ProgID="Visio.Drawing.11" ShapeID="_x0000_i1027" DrawAspect="Content" ObjectID="_1528198810" r:id="rId20"/>
        </w:object>
      </w:r>
    </w:p>
    <w:p w14:paraId="7C12271E" w14:textId="08D67DE9" w:rsidR="00CE7B66" w:rsidRDefault="00CE7B66" w:rsidP="00CE7B66">
      <w:pPr>
        <w:pStyle w:val="BodyText"/>
        <w:jc w:val="center"/>
        <w:rPr>
          <w:b/>
        </w:rPr>
      </w:pPr>
      <w:r w:rsidRPr="00D96F77">
        <w:rPr>
          <w:b/>
        </w:rPr>
        <w:t xml:space="preserve">FIG-XXX </w:t>
      </w:r>
      <w:r>
        <w:rPr>
          <w:b/>
        </w:rPr>
        <w:t>Partial BW Info Field</w:t>
      </w:r>
    </w:p>
    <w:p w14:paraId="54A50B8C" w14:textId="191D1484" w:rsidR="00CE7B66" w:rsidRPr="008362D8" w:rsidRDefault="00CE7B66" w:rsidP="008362D8">
      <w:pPr>
        <w:jc w:val="center"/>
        <w:rPr>
          <w:b/>
        </w:rPr>
      </w:pPr>
      <w:r w:rsidRPr="008362D8">
        <w:rPr>
          <w:b/>
        </w:rPr>
        <w:t>Table-XXX Partial BW Info Field Encoding</w:t>
      </w:r>
    </w:p>
    <w:tbl>
      <w:tblPr>
        <w:tblStyle w:val="TableGrid"/>
        <w:tblW w:w="0" w:type="auto"/>
        <w:tblLook w:val="04A0" w:firstRow="1" w:lastRow="0" w:firstColumn="1" w:lastColumn="0" w:noHBand="0" w:noVBand="1"/>
      </w:tblPr>
      <w:tblGrid>
        <w:gridCol w:w="2542"/>
        <w:gridCol w:w="6808"/>
      </w:tblGrid>
      <w:tr w:rsidR="00AD5EB5" w14:paraId="1D308DD0" w14:textId="77777777" w:rsidTr="007139DC">
        <w:tc>
          <w:tcPr>
            <w:tcW w:w="2542" w:type="dxa"/>
          </w:tcPr>
          <w:p w14:paraId="4A1DFE82" w14:textId="4EEFE0E4" w:rsidR="00AD5EB5" w:rsidRPr="006F0094" w:rsidRDefault="00CA27F0" w:rsidP="007139DC">
            <w:pPr>
              <w:pStyle w:val="BodyText"/>
              <w:rPr>
                <w:rFonts w:eastAsiaTheme="minorEastAsia"/>
                <w:b/>
                <w:lang w:eastAsia="zh-CN"/>
              </w:rPr>
            </w:pPr>
            <w:r>
              <w:rPr>
                <w:rFonts w:eastAsiaTheme="minorEastAsia" w:hint="eastAsia"/>
                <w:b/>
                <w:lang w:eastAsia="zh-CN"/>
              </w:rPr>
              <w:t>Partial BW Info Field</w:t>
            </w:r>
          </w:p>
        </w:tc>
        <w:tc>
          <w:tcPr>
            <w:tcW w:w="6808" w:type="dxa"/>
          </w:tcPr>
          <w:p w14:paraId="7BB9AD0C" w14:textId="77777777" w:rsidR="00AD5EB5" w:rsidRPr="00AE2212" w:rsidRDefault="00AD5EB5" w:rsidP="007139DC">
            <w:pPr>
              <w:pStyle w:val="BodyText"/>
              <w:rPr>
                <w:b/>
              </w:rPr>
            </w:pPr>
            <w:r w:rsidRPr="00AE2212">
              <w:rPr>
                <w:b/>
              </w:rPr>
              <w:t>Description</w:t>
            </w:r>
          </w:p>
        </w:tc>
      </w:tr>
      <w:tr w:rsidR="00AD5EB5" w14:paraId="66367AEA" w14:textId="77777777" w:rsidTr="007139DC">
        <w:tc>
          <w:tcPr>
            <w:tcW w:w="2542" w:type="dxa"/>
            <w:shd w:val="clear" w:color="auto" w:fill="auto"/>
          </w:tcPr>
          <w:p w14:paraId="6ABD2021" w14:textId="77777777" w:rsidR="00AD5EB5" w:rsidRPr="007139DC" w:rsidRDefault="00AD5EB5" w:rsidP="007139DC">
            <w:pPr>
              <w:autoSpaceDE w:val="0"/>
              <w:autoSpaceDN w:val="0"/>
              <w:adjustRightInd w:val="0"/>
              <w:rPr>
                <w:rFonts w:ascii="TimesNewRomanPSMT" w:hAnsi="TimesNewRomanPSMT" w:cs="TimesNewRomanPSMT"/>
                <w:sz w:val="24"/>
                <w:szCs w:val="18"/>
                <w:lang w:val="en-US"/>
              </w:rPr>
            </w:pPr>
            <w:r w:rsidRPr="007139DC">
              <w:rPr>
                <w:rFonts w:ascii="TimesNewRomanPSMT" w:hAnsi="TimesNewRomanPSMT" w:cs="TimesNewRomanPSMT"/>
                <w:sz w:val="24"/>
                <w:szCs w:val="18"/>
                <w:lang w:val="en-US"/>
              </w:rPr>
              <w:t>RU Start Index</w:t>
            </w:r>
          </w:p>
        </w:tc>
        <w:tc>
          <w:tcPr>
            <w:tcW w:w="6808" w:type="dxa"/>
            <w:shd w:val="clear" w:color="auto" w:fill="auto"/>
          </w:tcPr>
          <w:p w14:paraId="74867B56" w14:textId="77777777" w:rsidR="00AD5EB5" w:rsidRPr="007139DC" w:rsidRDefault="00AD5EB5">
            <w:pPr>
              <w:autoSpaceDE w:val="0"/>
              <w:autoSpaceDN w:val="0"/>
              <w:adjustRightInd w:val="0"/>
              <w:rPr>
                <w:rFonts w:ascii="TimesNewRomanPSMT" w:hAnsi="TimesNewRomanPSMT" w:cs="TimesNewRomanPSMT"/>
                <w:sz w:val="24"/>
                <w:szCs w:val="18"/>
                <w:lang w:val="en-US"/>
              </w:rPr>
            </w:pPr>
            <w:r w:rsidRPr="007139DC">
              <w:rPr>
                <w:sz w:val="24"/>
              </w:rPr>
              <w:t xml:space="preserve">The starting RU index indicates the first RU26 </w:t>
            </w:r>
            <w:r w:rsidR="00D403F4">
              <w:rPr>
                <w:sz w:val="24"/>
              </w:rPr>
              <w:t xml:space="preserve">for which </w:t>
            </w:r>
            <w:r w:rsidRPr="007139DC">
              <w:rPr>
                <w:sz w:val="24"/>
              </w:rPr>
              <w:t xml:space="preserve">the HE </w:t>
            </w:r>
            <w:proofErr w:type="spellStart"/>
            <w:r w:rsidRPr="007139DC">
              <w:rPr>
                <w:sz w:val="24"/>
              </w:rPr>
              <w:t>beamformer</w:t>
            </w:r>
            <w:proofErr w:type="spellEnd"/>
            <w:r w:rsidRPr="007139DC">
              <w:rPr>
                <w:sz w:val="24"/>
              </w:rPr>
              <w:t xml:space="preserve"> is requesting feedback.</w:t>
            </w:r>
          </w:p>
        </w:tc>
      </w:tr>
      <w:tr w:rsidR="00AD5EB5" w14:paraId="6649320C" w14:textId="77777777" w:rsidTr="007139DC">
        <w:tc>
          <w:tcPr>
            <w:tcW w:w="2542" w:type="dxa"/>
            <w:shd w:val="clear" w:color="auto" w:fill="auto"/>
          </w:tcPr>
          <w:p w14:paraId="531659C5" w14:textId="77777777" w:rsidR="00AD5EB5" w:rsidRPr="007139DC" w:rsidRDefault="00AD5EB5" w:rsidP="007139DC">
            <w:pPr>
              <w:autoSpaceDE w:val="0"/>
              <w:autoSpaceDN w:val="0"/>
              <w:adjustRightInd w:val="0"/>
              <w:rPr>
                <w:rFonts w:ascii="TimesNewRomanPSMT" w:hAnsi="TimesNewRomanPSMT" w:cs="TimesNewRomanPSMT"/>
                <w:sz w:val="24"/>
                <w:szCs w:val="18"/>
                <w:lang w:val="en-US"/>
              </w:rPr>
            </w:pPr>
            <w:r w:rsidRPr="007139DC">
              <w:rPr>
                <w:rFonts w:ascii="TimesNewRomanPSMT" w:hAnsi="TimesNewRomanPSMT" w:cs="TimesNewRomanPSMT"/>
                <w:sz w:val="24"/>
                <w:szCs w:val="18"/>
                <w:lang w:val="en-US"/>
              </w:rPr>
              <w:t>RU End Index</w:t>
            </w:r>
          </w:p>
        </w:tc>
        <w:tc>
          <w:tcPr>
            <w:tcW w:w="6808" w:type="dxa"/>
            <w:shd w:val="clear" w:color="auto" w:fill="auto"/>
          </w:tcPr>
          <w:p w14:paraId="1B7EB096" w14:textId="77777777" w:rsidR="00AD5EB5" w:rsidRPr="007139DC" w:rsidRDefault="00AD5EB5">
            <w:pPr>
              <w:autoSpaceDE w:val="0"/>
              <w:autoSpaceDN w:val="0"/>
              <w:adjustRightInd w:val="0"/>
              <w:rPr>
                <w:rFonts w:ascii="TimesNewRomanPSMT" w:hAnsi="TimesNewRomanPSMT" w:cs="TimesNewRomanPSMT"/>
                <w:sz w:val="24"/>
                <w:szCs w:val="18"/>
                <w:lang w:val="en-US"/>
              </w:rPr>
            </w:pPr>
            <w:r w:rsidRPr="007139DC">
              <w:rPr>
                <w:sz w:val="24"/>
              </w:rPr>
              <w:t xml:space="preserve">The ending RU index indicates the last RU26 </w:t>
            </w:r>
            <w:r w:rsidR="00D403F4">
              <w:rPr>
                <w:sz w:val="24"/>
              </w:rPr>
              <w:t xml:space="preserve">for which </w:t>
            </w:r>
            <w:r w:rsidRPr="007139DC">
              <w:rPr>
                <w:sz w:val="24"/>
              </w:rPr>
              <w:t xml:space="preserve">the HE </w:t>
            </w:r>
            <w:proofErr w:type="spellStart"/>
            <w:r w:rsidRPr="007139DC">
              <w:rPr>
                <w:sz w:val="24"/>
              </w:rPr>
              <w:t>beamformer</w:t>
            </w:r>
            <w:proofErr w:type="spellEnd"/>
            <w:r w:rsidRPr="007139DC">
              <w:rPr>
                <w:sz w:val="24"/>
              </w:rPr>
              <w:t xml:space="preserve"> is requesting feedback.</w:t>
            </w:r>
          </w:p>
        </w:tc>
      </w:tr>
    </w:tbl>
    <w:p w14:paraId="2111E21C" w14:textId="77777777" w:rsidR="00F3419F" w:rsidRDefault="00F3419F" w:rsidP="007330EF"/>
    <w:p w14:paraId="461C074A" w14:textId="77777777" w:rsidR="00F3419F" w:rsidRDefault="00AD5EB5" w:rsidP="007330EF">
      <w:r>
        <w:t>The Feedback Type + Ng</w:t>
      </w:r>
      <w:r w:rsidR="00CA27F0">
        <w:rPr>
          <w:rFonts w:eastAsiaTheme="minorEastAsia" w:hint="eastAsia"/>
          <w:lang w:eastAsia="zh-CN"/>
        </w:rPr>
        <w:t xml:space="preserve"> +Codebook size</w:t>
      </w:r>
      <w:r>
        <w:t xml:space="preserve"> is shown below</w:t>
      </w:r>
    </w:p>
    <w:p w14:paraId="3C5087C9" w14:textId="34D99E53" w:rsidR="00AD5EB5" w:rsidRPr="008362D8" w:rsidRDefault="00CE7B66" w:rsidP="008362D8">
      <w:pPr>
        <w:jc w:val="center"/>
        <w:rPr>
          <w:b/>
        </w:rPr>
      </w:pPr>
      <w:r w:rsidRPr="00D96F77">
        <w:rPr>
          <w:b/>
        </w:rPr>
        <w:t xml:space="preserve">Table-XXX </w:t>
      </w:r>
      <w:r>
        <w:rPr>
          <w:b/>
        </w:rPr>
        <w:t>Feedback Type, Ng, codebook size encoding</w:t>
      </w:r>
    </w:p>
    <w:p w14:paraId="7876050E" w14:textId="77777777" w:rsidR="00AD5EB5" w:rsidRDefault="00AD5EB5" w:rsidP="007330EF">
      <w:r>
        <w:rPr>
          <w:noProof/>
          <w:lang w:val="en-US"/>
        </w:rPr>
        <w:drawing>
          <wp:inline distT="0" distB="0" distL="0" distR="0" wp14:anchorId="7AABDAC5" wp14:editId="2DF49E25">
            <wp:extent cx="5943600" cy="2593340"/>
            <wp:effectExtent l="0" t="0" r="0"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1" cstate="print"/>
                    <a:stretch>
                      <a:fillRect/>
                    </a:stretch>
                  </pic:blipFill>
                  <pic:spPr>
                    <a:xfrm>
                      <a:off x="0" y="0"/>
                      <a:ext cx="5943600" cy="2593340"/>
                    </a:xfrm>
                    <a:prstGeom prst="rect">
                      <a:avLst/>
                    </a:prstGeom>
                  </pic:spPr>
                </pic:pic>
              </a:graphicData>
            </a:graphic>
          </wp:inline>
        </w:drawing>
      </w:r>
    </w:p>
    <w:p w14:paraId="62ACDE86" w14:textId="77777777" w:rsidR="00B7380E" w:rsidRDefault="00B7380E">
      <w:r>
        <w:br w:type="page"/>
      </w:r>
    </w:p>
    <w:p w14:paraId="1CE19F03" w14:textId="77777777" w:rsidR="00B7380E" w:rsidRDefault="00B7380E" w:rsidP="007330EF"/>
    <w:p w14:paraId="169DF1E3" w14:textId="77777777" w:rsidR="00AD5EB5" w:rsidRDefault="00AD5EB5" w:rsidP="007330E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57" w:author="Banerjea, Raja" w:date="2016-06-23T14:34:00Z">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751"/>
        <w:gridCol w:w="1328"/>
        <w:gridCol w:w="776"/>
        <w:gridCol w:w="15"/>
        <w:gridCol w:w="2189"/>
        <w:gridCol w:w="34"/>
        <w:gridCol w:w="2218"/>
        <w:gridCol w:w="2039"/>
        <w:tblGridChange w:id="158">
          <w:tblGrid>
            <w:gridCol w:w="890"/>
            <w:gridCol w:w="1523"/>
            <w:gridCol w:w="919"/>
            <w:gridCol w:w="18"/>
            <w:gridCol w:w="2579"/>
            <w:gridCol w:w="44"/>
            <w:gridCol w:w="2613"/>
            <w:gridCol w:w="2404"/>
          </w:tblGrid>
        </w:tblGridChange>
      </w:tblGrid>
      <w:tr w:rsidR="007330EF" w14:paraId="7D440FC3" w14:textId="77777777" w:rsidTr="00C2023C">
        <w:trPr>
          <w:trHeight w:val="386"/>
          <w:trPrChange w:id="159" w:author="Banerjea, Raja" w:date="2016-06-23T14:34:00Z">
            <w:trPr>
              <w:trHeight w:val="386"/>
            </w:trPr>
          </w:trPrChange>
        </w:trPr>
        <w:tc>
          <w:tcPr>
            <w:tcW w:w="405" w:type="pct"/>
            <w:shd w:val="clear" w:color="auto" w:fill="auto"/>
            <w:hideMark/>
            <w:tcPrChange w:id="160" w:author="Banerjea, Raja" w:date="2016-06-23T14:34:00Z">
              <w:tcPr>
                <w:tcW w:w="890" w:type="dxa"/>
                <w:shd w:val="clear" w:color="auto" w:fill="auto"/>
                <w:hideMark/>
              </w:tcPr>
            </w:tcPrChange>
          </w:tcPr>
          <w:p w14:paraId="445542FE" w14:textId="77777777" w:rsidR="007330EF" w:rsidRDefault="007330EF" w:rsidP="0099721E">
            <w:pPr>
              <w:rPr>
                <w:rFonts w:ascii="Arial" w:hAnsi="Arial" w:cs="Arial"/>
                <w:b/>
                <w:bCs/>
                <w:sz w:val="20"/>
                <w:lang w:val="en-US"/>
              </w:rPr>
            </w:pPr>
            <w:r>
              <w:rPr>
                <w:rFonts w:ascii="Arial" w:hAnsi="Arial" w:cs="Arial"/>
                <w:b/>
                <w:bCs/>
                <w:sz w:val="20"/>
              </w:rPr>
              <w:t>CID</w:t>
            </w:r>
          </w:p>
        </w:tc>
        <w:tc>
          <w:tcPr>
            <w:tcW w:w="693" w:type="pct"/>
            <w:shd w:val="clear" w:color="auto" w:fill="auto"/>
            <w:hideMark/>
            <w:tcPrChange w:id="161" w:author="Banerjea, Raja" w:date="2016-06-23T14:34:00Z">
              <w:tcPr>
                <w:tcW w:w="1523" w:type="dxa"/>
                <w:shd w:val="clear" w:color="auto" w:fill="auto"/>
                <w:hideMark/>
              </w:tcPr>
            </w:tcPrChange>
          </w:tcPr>
          <w:p w14:paraId="15F7E697" w14:textId="77777777" w:rsidR="007330EF" w:rsidRDefault="007330EF" w:rsidP="0099721E">
            <w:pPr>
              <w:rPr>
                <w:rFonts w:ascii="Arial" w:hAnsi="Arial" w:cs="Arial"/>
                <w:b/>
                <w:bCs/>
                <w:sz w:val="20"/>
              </w:rPr>
            </w:pPr>
            <w:r>
              <w:rPr>
                <w:rFonts w:ascii="Arial" w:hAnsi="Arial" w:cs="Arial"/>
                <w:b/>
                <w:bCs/>
                <w:sz w:val="20"/>
              </w:rPr>
              <w:t>Commenter</w:t>
            </w:r>
          </w:p>
        </w:tc>
        <w:tc>
          <w:tcPr>
            <w:tcW w:w="426" w:type="pct"/>
            <w:gridSpan w:val="2"/>
            <w:shd w:val="clear" w:color="auto" w:fill="auto"/>
            <w:hideMark/>
            <w:tcPrChange w:id="162" w:author="Banerjea, Raja" w:date="2016-06-23T14:34:00Z">
              <w:tcPr>
                <w:tcW w:w="937" w:type="dxa"/>
                <w:gridSpan w:val="2"/>
                <w:shd w:val="clear" w:color="auto" w:fill="auto"/>
                <w:hideMark/>
              </w:tcPr>
            </w:tcPrChange>
          </w:tcPr>
          <w:p w14:paraId="6255D9F0" w14:textId="77777777" w:rsidR="007330EF" w:rsidRDefault="007330EF" w:rsidP="0099721E">
            <w:pPr>
              <w:rPr>
                <w:rFonts w:ascii="Arial" w:hAnsi="Arial" w:cs="Arial"/>
                <w:b/>
                <w:bCs/>
                <w:sz w:val="20"/>
              </w:rPr>
            </w:pPr>
            <w:r>
              <w:rPr>
                <w:rFonts w:ascii="Arial" w:hAnsi="Arial" w:cs="Arial"/>
                <w:b/>
                <w:bCs/>
                <w:sz w:val="20"/>
              </w:rPr>
              <w:t>PP.LL</w:t>
            </w:r>
          </w:p>
        </w:tc>
        <w:tc>
          <w:tcPr>
            <w:tcW w:w="1173" w:type="pct"/>
            <w:shd w:val="clear" w:color="auto" w:fill="auto"/>
            <w:hideMark/>
            <w:tcPrChange w:id="163" w:author="Banerjea, Raja" w:date="2016-06-23T14:34:00Z">
              <w:tcPr>
                <w:tcW w:w="2579" w:type="dxa"/>
                <w:shd w:val="clear" w:color="auto" w:fill="auto"/>
                <w:hideMark/>
              </w:tcPr>
            </w:tcPrChange>
          </w:tcPr>
          <w:p w14:paraId="1296B70A" w14:textId="77777777" w:rsidR="007330EF" w:rsidRDefault="007330EF" w:rsidP="0099721E">
            <w:pPr>
              <w:rPr>
                <w:rFonts w:ascii="Arial" w:hAnsi="Arial" w:cs="Arial"/>
                <w:b/>
                <w:bCs/>
                <w:sz w:val="20"/>
              </w:rPr>
            </w:pPr>
            <w:r>
              <w:rPr>
                <w:rFonts w:ascii="Arial" w:hAnsi="Arial" w:cs="Arial"/>
                <w:b/>
                <w:bCs/>
                <w:sz w:val="20"/>
              </w:rPr>
              <w:t>Comment</w:t>
            </w:r>
          </w:p>
        </w:tc>
        <w:tc>
          <w:tcPr>
            <w:tcW w:w="1209" w:type="pct"/>
            <w:gridSpan w:val="2"/>
            <w:shd w:val="clear" w:color="auto" w:fill="auto"/>
            <w:hideMark/>
            <w:tcPrChange w:id="164" w:author="Banerjea, Raja" w:date="2016-06-23T14:34:00Z">
              <w:tcPr>
                <w:tcW w:w="2657" w:type="dxa"/>
                <w:gridSpan w:val="2"/>
                <w:shd w:val="clear" w:color="auto" w:fill="auto"/>
                <w:hideMark/>
              </w:tcPr>
            </w:tcPrChange>
          </w:tcPr>
          <w:p w14:paraId="3AF8AEDC" w14:textId="77777777" w:rsidR="007330EF" w:rsidRDefault="007330EF" w:rsidP="0099721E">
            <w:pPr>
              <w:rPr>
                <w:rFonts w:ascii="Arial" w:hAnsi="Arial" w:cs="Arial"/>
                <w:b/>
                <w:bCs/>
                <w:sz w:val="20"/>
              </w:rPr>
            </w:pPr>
            <w:r>
              <w:rPr>
                <w:rFonts w:ascii="Arial" w:hAnsi="Arial" w:cs="Arial"/>
                <w:b/>
                <w:bCs/>
                <w:sz w:val="20"/>
              </w:rPr>
              <w:t>Proposed Change</w:t>
            </w:r>
          </w:p>
        </w:tc>
        <w:tc>
          <w:tcPr>
            <w:tcW w:w="1094" w:type="pct"/>
            <w:shd w:val="clear" w:color="auto" w:fill="auto"/>
            <w:hideMark/>
            <w:tcPrChange w:id="165" w:author="Banerjea, Raja" w:date="2016-06-23T14:34:00Z">
              <w:tcPr>
                <w:tcW w:w="2404" w:type="dxa"/>
                <w:shd w:val="clear" w:color="auto" w:fill="auto"/>
                <w:hideMark/>
              </w:tcPr>
            </w:tcPrChange>
          </w:tcPr>
          <w:p w14:paraId="7158F88C" w14:textId="77777777" w:rsidR="007330EF" w:rsidRDefault="007330EF" w:rsidP="0099721E">
            <w:pPr>
              <w:rPr>
                <w:rFonts w:ascii="Arial" w:hAnsi="Arial" w:cs="Arial"/>
                <w:b/>
                <w:bCs/>
                <w:sz w:val="20"/>
              </w:rPr>
            </w:pPr>
            <w:r>
              <w:rPr>
                <w:rFonts w:ascii="Arial" w:hAnsi="Arial" w:cs="Arial"/>
                <w:b/>
                <w:bCs/>
                <w:sz w:val="20"/>
              </w:rPr>
              <w:t>Resolution</w:t>
            </w:r>
          </w:p>
        </w:tc>
      </w:tr>
      <w:tr w:rsidR="007330EF" w14:paraId="173103C8" w14:textId="77777777" w:rsidTr="00C2023C">
        <w:trPr>
          <w:trHeight w:val="2295"/>
          <w:trPrChange w:id="166" w:author="Banerjea, Raja" w:date="2016-06-23T14:34:00Z">
            <w:trPr>
              <w:trHeight w:val="2295"/>
            </w:trPr>
          </w:trPrChange>
        </w:trPr>
        <w:tc>
          <w:tcPr>
            <w:tcW w:w="405" w:type="pct"/>
            <w:shd w:val="clear" w:color="auto" w:fill="auto"/>
            <w:hideMark/>
            <w:tcPrChange w:id="167" w:author="Banerjea, Raja" w:date="2016-06-23T14:34:00Z">
              <w:tcPr>
                <w:tcW w:w="890" w:type="dxa"/>
                <w:shd w:val="clear" w:color="auto" w:fill="auto"/>
                <w:hideMark/>
              </w:tcPr>
            </w:tcPrChange>
          </w:tcPr>
          <w:p w14:paraId="371DA440" w14:textId="77777777" w:rsidR="007330EF" w:rsidRDefault="007330EF" w:rsidP="007330EF">
            <w:pPr>
              <w:jc w:val="right"/>
              <w:rPr>
                <w:rFonts w:ascii="Arial" w:hAnsi="Arial" w:cs="Arial"/>
                <w:sz w:val="20"/>
                <w:lang w:val="en-US"/>
              </w:rPr>
            </w:pPr>
            <w:r>
              <w:rPr>
                <w:rFonts w:ascii="Arial" w:hAnsi="Arial" w:cs="Arial"/>
                <w:sz w:val="20"/>
              </w:rPr>
              <w:t>223</w:t>
            </w:r>
          </w:p>
        </w:tc>
        <w:tc>
          <w:tcPr>
            <w:tcW w:w="693" w:type="pct"/>
            <w:shd w:val="clear" w:color="auto" w:fill="auto"/>
            <w:tcPrChange w:id="168" w:author="Banerjea, Raja" w:date="2016-06-23T14:34:00Z">
              <w:tcPr>
                <w:tcW w:w="1523" w:type="dxa"/>
                <w:shd w:val="clear" w:color="auto" w:fill="auto"/>
              </w:tcPr>
            </w:tcPrChange>
          </w:tcPr>
          <w:p w14:paraId="07330132" w14:textId="77777777" w:rsidR="007330EF" w:rsidRDefault="007330EF" w:rsidP="007330EF">
            <w:pPr>
              <w:rPr>
                <w:rFonts w:ascii="Arial" w:hAnsi="Arial" w:cs="Arial"/>
                <w:sz w:val="20"/>
              </w:rPr>
            </w:pPr>
            <w:r>
              <w:rPr>
                <w:rFonts w:ascii="Arial" w:hAnsi="Arial" w:cs="Arial"/>
                <w:sz w:val="20"/>
              </w:rPr>
              <w:t>Alfred Asterjadhi</w:t>
            </w:r>
          </w:p>
        </w:tc>
        <w:tc>
          <w:tcPr>
            <w:tcW w:w="418" w:type="pct"/>
            <w:shd w:val="clear" w:color="auto" w:fill="auto"/>
            <w:tcPrChange w:id="169" w:author="Banerjea, Raja" w:date="2016-06-23T14:34:00Z">
              <w:tcPr>
                <w:tcW w:w="919" w:type="dxa"/>
                <w:shd w:val="clear" w:color="auto" w:fill="auto"/>
              </w:tcPr>
            </w:tcPrChange>
          </w:tcPr>
          <w:p w14:paraId="4AC19BC0" w14:textId="77777777" w:rsidR="007330EF" w:rsidRDefault="007330EF" w:rsidP="007330EF">
            <w:pPr>
              <w:jc w:val="right"/>
              <w:rPr>
                <w:rFonts w:ascii="Arial" w:hAnsi="Arial" w:cs="Arial"/>
                <w:sz w:val="20"/>
              </w:rPr>
            </w:pPr>
            <w:r>
              <w:rPr>
                <w:rFonts w:ascii="Arial" w:hAnsi="Arial" w:cs="Arial"/>
                <w:sz w:val="20"/>
              </w:rPr>
              <w:t>79.31</w:t>
            </w:r>
          </w:p>
        </w:tc>
        <w:tc>
          <w:tcPr>
            <w:tcW w:w="1202" w:type="pct"/>
            <w:gridSpan w:val="3"/>
            <w:shd w:val="clear" w:color="auto" w:fill="auto"/>
            <w:tcPrChange w:id="170" w:author="Banerjea, Raja" w:date="2016-06-23T14:34:00Z">
              <w:tcPr>
                <w:tcW w:w="2641" w:type="dxa"/>
                <w:gridSpan w:val="3"/>
                <w:shd w:val="clear" w:color="auto" w:fill="auto"/>
              </w:tcPr>
            </w:tcPrChange>
          </w:tcPr>
          <w:p w14:paraId="0081049F" w14:textId="77777777" w:rsidR="007330EF" w:rsidRDefault="007330EF" w:rsidP="007330EF">
            <w:pPr>
              <w:rPr>
                <w:rFonts w:ascii="Arial" w:hAnsi="Arial" w:cs="Arial"/>
                <w:sz w:val="20"/>
              </w:rPr>
            </w:pPr>
            <w:r>
              <w:rPr>
                <w:rFonts w:ascii="Arial" w:hAnsi="Arial" w:cs="Arial"/>
                <w:sz w:val="20"/>
              </w:rPr>
              <w:t>Define the HE beamforming feedback</w:t>
            </w:r>
          </w:p>
        </w:tc>
        <w:tc>
          <w:tcPr>
            <w:tcW w:w="1189" w:type="pct"/>
            <w:shd w:val="clear" w:color="auto" w:fill="auto"/>
            <w:tcPrChange w:id="171" w:author="Banerjea, Raja" w:date="2016-06-23T14:34:00Z">
              <w:tcPr>
                <w:tcW w:w="2613" w:type="dxa"/>
                <w:shd w:val="clear" w:color="auto" w:fill="auto"/>
              </w:tcPr>
            </w:tcPrChange>
          </w:tcPr>
          <w:p w14:paraId="709B0281" w14:textId="77777777" w:rsidR="007330EF" w:rsidRDefault="007330EF" w:rsidP="007330EF">
            <w:pPr>
              <w:rPr>
                <w:rFonts w:ascii="Arial" w:hAnsi="Arial" w:cs="Arial"/>
                <w:sz w:val="20"/>
              </w:rPr>
            </w:pPr>
            <w:r>
              <w:rPr>
                <w:rFonts w:ascii="Arial" w:hAnsi="Arial" w:cs="Arial"/>
                <w:sz w:val="20"/>
              </w:rPr>
              <w:t>As in comment</w:t>
            </w:r>
          </w:p>
        </w:tc>
        <w:tc>
          <w:tcPr>
            <w:tcW w:w="1094" w:type="pct"/>
            <w:shd w:val="clear" w:color="auto" w:fill="auto"/>
            <w:tcPrChange w:id="172" w:author="Banerjea, Raja" w:date="2016-06-23T14:34:00Z">
              <w:tcPr>
                <w:tcW w:w="2404" w:type="dxa"/>
                <w:shd w:val="clear" w:color="auto" w:fill="auto"/>
              </w:tcPr>
            </w:tcPrChange>
          </w:tcPr>
          <w:p w14:paraId="1DD59ADF" w14:textId="77777777" w:rsidR="00367C2E" w:rsidRDefault="00367C2E" w:rsidP="00367C2E">
            <w:pPr>
              <w:rPr>
                <w:rFonts w:ascii="Arial" w:hAnsi="Arial" w:cs="Arial"/>
                <w:sz w:val="20"/>
              </w:rPr>
            </w:pPr>
            <w:r>
              <w:rPr>
                <w:rFonts w:ascii="Arial" w:hAnsi="Arial" w:cs="Arial"/>
                <w:sz w:val="20"/>
              </w:rPr>
              <w:t>Revised –</w:t>
            </w:r>
          </w:p>
          <w:p w14:paraId="26A314FC" w14:textId="77777777" w:rsidR="00367C2E" w:rsidRDefault="00367C2E" w:rsidP="00367C2E">
            <w:pPr>
              <w:rPr>
                <w:rFonts w:ascii="Arial" w:hAnsi="Arial" w:cs="Arial"/>
                <w:sz w:val="20"/>
              </w:rPr>
            </w:pPr>
          </w:p>
          <w:p w14:paraId="05BBF84B" w14:textId="320D2BFE" w:rsidR="007330EF" w:rsidRDefault="00367C2E" w:rsidP="00367C2E">
            <w:pPr>
              <w:rPr>
                <w:rFonts w:ascii="Arial" w:hAnsi="Arial" w:cs="Arial"/>
                <w:sz w:val="20"/>
              </w:rPr>
            </w:pPr>
            <w:r>
              <w:rPr>
                <w:rFonts w:ascii="Arial" w:hAnsi="Arial" w:cs="Arial"/>
                <w:sz w:val="20"/>
              </w:rPr>
              <w:t xml:space="preserve">Agree in </w:t>
            </w:r>
            <w:proofErr w:type="spellStart"/>
            <w:r>
              <w:rPr>
                <w:rFonts w:ascii="Arial" w:hAnsi="Arial" w:cs="Arial"/>
                <w:sz w:val="20"/>
              </w:rPr>
              <w:t>pricnciple</w:t>
            </w:r>
            <w:proofErr w:type="spellEnd"/>
            <w:r>
              <w:rPr>
                <w:rFonts w:ascii="Arial" w:hAnsi="Arial" w:cs="Arial"/>
                <w:sz w:val="20"/>
              </w:rPr>
              <w:t xml:space="preserve"> with the comment. </w:t>
            </w:r>
            <w:proofErr w:type="spellStart"/>
            <w:r>
              <w:rPr>
                <w:rFonts w:ascii="Arial" w:hAnsi="Arial" w:cs="Arial"/>
                <w:sz w:val="20"/>
              </w:rPr>
              <w:t>Proposoed</w:t>
            </w:r>
            <w:proofErr w:type="spellEnd"/>
            <w:r>
              <w:rPr>
                <w:rFonts w:ascii="Arial" w:hAnsi="Arial" w:cs="Arial"/>
                <w:sz w:val="20"/>
              </w:rPr>
              <w:t xml:space="preserve"> resolution accounts for the suggested change.</w:t>
            </w:r>
          </w:p>
        </w:tc>
      </w:tr>
    </w:tbl>
    <w:p w14:paraId="4E6ABB6A"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6FA4AE57"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1BC141D5"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60075687"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148F6432"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5C037BE6"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0CB50711"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17DCC8DB"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0C123D72"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32CC079F" w14:textId="77777777" w:rsidR="007330EF" w:rsidRDefault="007330EF" w:rsidP="007330E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2455FA">
        <w:rPr>
          <w:rFonts w:eastAsia="Times New Roman"/>
          <w:b/>
          <w:color w:val="000000"/>
          <w:sz w:val="20"/>
          <w:highlight w:val="yellow"/>
          <w:lang w:val="en-US"/>
        </w:rPr>
        <w:t>TGax</w:t>
      </w:r>
      <w:proofErr w:type="spellEnd"/>
      <w:r w:rsidRPr="002455FA">
        <w:rPr>
          <w:rFonts w:eastAsia="Times New Roman"/>
          <w:b/>
          <w:color w:val="000000"/>
          <w:sz w:val="20"/>
          <w:highlight w:val="yellow"/>
          <w:lang w:val="en-US"/>
        </w:rPr>
        <w:t xml:space="preserve"> Editor:</w:t>
      </w:r>
      <w:r w:rsidRPr="002455FA">
        <w:rPr>
          <w:rFonts w:eastAsia="Times New Roman"/>
          <w:b/>
          <w:i/>
          <w:color w:val="000000"/>
          <w:sz w:val="20"/>
          <w:highlight w:val="yellow"/>
          <w:lang w:val="en-US"/>
        </w:rPr>
        <w:t xml:space="preserve"> </w:t>
      </w:r>
      <w:r w:rsidR="000516D9">
        <w:rPr>
          <w:rFonts w:eastAsia="Times New Roman"/>
          <w:b/>
          <w:i/>
          <w:color w:val="000000"/>
          <w:sz w:val="20"/>
          <w:highlight w:val="yellow"/>
          <w:lang w:val="en-US"/>
        </w:rPr>
        <w:t>Add</w:t>
      </w:r>
      <w:r w:rsidRPr="002455FA">
        <w:rPr>
          <w:rFonts w:eastAsia="Times New Roman"/>
          <w:b/>
          <w:i/>
          <w:color w:val="000000"/>
          <w:sz w:val="20"/>
          <w:highlight w:val="yellow"/>
          <w:lang w:val="en-US"/>
        </w:rPr>
        <w:t xml:space="preserve"> the paragraphs below (#CID </w:t>
      </w:r>
      <w:r>
        <w:rPr>
          <w:rFonts w:eastAsia="Times New Roman"/>
          <w:b/>
          <w:i/>
          <w:color w:val="000000"/>
          <w:sz w:val="20"/>
          <w:highlight w:val="yellow"/>
          <w:lang w:val="en-US"/>
        </w:rPr>
        <w:t>223</w:t>
      </w:r>
      <w:r w:rsidRPr="002455FA">
        <w:rPr>
          <w:rFonts w:eastAsia="Times New Roman"/>
          <w:b/>
          <w:i/>
          <w:color w:val="000000"/>
          <w:sz w:val="20"/>
          <w:highlight w:val="yellow"/>
          <w:lang w:val="en-US"/>
        </w:rPr>
        <w:t>):</w:t>
      </w:r>
    </w:p>
    <w:p w14:paraId="584D23FF" w14:textId="77777777" w:rsidR="004547AF" w:rsidRDefault="004547AF" w:rsidP="004547AF">
      <w:pPr>
        <w:pStyle w:val="Heading2"/>
        <w:pageBreakBefore/>
        <w:numPr>
          <w:ilvl w:val="0"/>
          <w:numId w:val="0"/>
        </w:numPr>
        <w:ind w:left="360" w:hanging="360"/>
      </w:pPr>
      <w:r>
        <w:lastRenderedPageBreak/>
        <w:t>9.4.1.6x HE MIMO Control Field</w:t>
      </w:r>
    </w:p>
    <w:p w14:paraId="226AC12F"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7481EFDA"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37DB7ED9"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7A9E2006"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1F3F742D"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6058AEB3"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4532E663"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4CBD4A3E"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14D6040B"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7165D377" w14:textId="77777777" w:rsidR="004547AF" w:rsidRDefault="004547AF" w:rsidP="004547AF">
      <w:pPr>
        <w:pStyle w:val="EditingInstruction"/>
      </w:pPr>
      <w:r>
        <w:t xml:space="preserve">Insert the following sentences at the beginning of section </w:t>
      </w:r>
      <w:r w:rsidR="000935D1">
        <w:t>9.4.1.6x</w:t>
      </w:r>
      <w:r>
        <w:t>:</w:t>
      </w:r>
    </w:p>
    <w:p w14:paraId="6A6E6248" w14:textId="77777777" w:rsidR="007B5FA5" w:rsidRDefault="004547AF" w:rsidP="004547AF">
      <w:pPr>
        <w:pStyle w:val="BodyText"/>
      </w:pPr>
      <w:r>
        <w:t xml:space="preserve">The HE MIMO Control field is included in every HE Compressed Beamforming frame (see 9.4.1.62. The HE MIMO Control field is defined in Figure </w:t>
      </w:r>
      <w:proofErr w:type="gramStart"/>
      <w:r>
        <w:t>xxx  (</w:t>
      </w:r>
      <w:proofErr w:type="gramEnd"/>
      <w:r>
        <w:t>HE MIMO Control field).</w:t>
      </w:r>
    </w:p>
    <w:p w14:paraId="27BD4D48" w14:textId="77777777" w:rsidR="004547AF" w:rsidRDefault="004547AF" w:rsidP="004547AF">
      <w:pPr>
        <w:pStyle w:val="BodyText"/>
      </w:pPr>
    </w:p>
    <w:p w14:paraId="257A8BA2" w14:textId="58C134DC" w:rsidR="00CE7B66" w:rsidRDefault="00B7380E" w:rsidP="00CE7B66">
      <w:pPr>
        <w:pStyle w:val="BodyText"/>
        <w:jc w:val="center"/>
        <w:rPr>
          <w:b/>
        </w:rPr>
      </w:pPr>
      <w:r>
        <w:object w:dxaOrig="17800" w:dyaOrig="1895" w14:anchorId="1C63BE8C">
          <v:shape id="_x0000_i1028" type="#_x0000_t75" style="width:510pt;height:54pt" o:ole="">
            <v:imagedata r:id="rId22" o:title=""/>
          </v:shape>
          <o:OLEObject Type="Embed" ProgID="Visio.Drawing.11" ShapeID="_x0000_i1028" DrawAspect="Content" ObjectID="_1528198811" r:id="rId23"/>
        </w:object>
      </w:r>
      <w:r w:rsidR="00CE7B66" w:rsidRPr="00CE7B66">
        <w:rPr>
          <w:b/>
        </w:rPr>
        <w:t xml:space="preserve"> </w:t>
      </w:r>
      <w:r w:rsidR="00CE7B66" w:rsidRPr="00D96F77">
        <w:rPr>
          <w:b/>
        </w:rPr>
        <w:t xml:space="preserve">FIG-XXX </w:t>
      </w:r>
      <w:r w:rsidR="00CE7B66">
        <w:rPr>
          <w:b/>
        </w:rPr>
        <w:t>HE MIMO Control Field</w:t>
      </w:r>
    </w:p>
    <w:p w14:paraId="244A96EE" w14:textId="77777777" w:rsidR="00AD5EB5" w:rsidRDefault="00AD5EB5" w:rsidP="004547AF">
      <w:pPr>
        <w:pStyle w:val="BodyText"/>
      </w:pPr>
    </w:p>
    <w:p w14:paraId="5C8CDEC8" w14:textId="77777777" w:rsidR="007B5FA5" w:rsidRDefault="00D461E0" w:rsidP="007B5FA5">
      <w:pPr>
        <w:pStyle w:val="BodyText"/>
      </w:pPr>
      <w:r>
        <w:t>The subfields for the HE MIMO Control Fields are defined in Table xxx</w:t>
      </w:r>
    </w:p>
    <w:p w14:paraId="234B92F2" w14:textId="35894C16" w:rsidR="00D461E0" w:rsidRDefault="00CE7B66" w:rsidP="008362D8">
      <w:pPr>
        <w:pStyle w:val="BodyText"/>
        <w:jc w:val="center"/>
      </w:pPr>
      <w:r>
        <w:rPr>
          <w:b/>
        </w:rPr>
        <w:t>Table-xxx</w:t>
      </w:r>
      <w:r w:rsidRPr="00D96F77">
        <w:rPr>
          <w:b/>
        </w:rPr>
        <w:t xml:space="preserve"> </w:t>
      </w:r>
      <w:r>
        <w:rPr>
          <w:b/>
        </w:rPr>
        <w:t>HE MIMO Control Field Encoding</w:t>
      </w:r>
    </w:p>
    <w:tbl>
      <w:tblPr>
        <w:tblStyle w:val="TableGrid"/>
        <w:tblW w:w="0" w:type="auto"/>
        <w:tblLook w:val="04A0" w:firstRow="1" w:lastRow="0" w:firstColumn="1" w:lastColumn="0" w:noHBand="0" w:noVBand="1"/>
      </w:tblPr>
      <w:tblGrid>
        <w:gridCol w:w="2542"/>
        <w:gridCol w:w="6808"/>
      </w:tblGrid>
      <w:tr w:rsidR="00D461E0" w14:paraId="4DB165A8" w14:textId="77777777" w:rsidTr="00D461E0">
        <w:tc>
          <w:tcPr>
            <w:tcW w:w="2542" w:type="dxa"/>
          </w:tcPr>
          <w:p w14:paraId="25512429" w14:textId="77777777" w:rsidR="00D461E0" w:rsidRPr="00631808" w:rsidRDefault="00D461E0" w:rsidP="007B5FA5">
            <w:pPr>
              <w:pStyle w:val="BodyText"/>
              <w:rPr>
                <w:b/>
              </w:rPr>
            </w:pPr>
            <w:r w:rsidRPr="00631808">
              <w:rPr>
                <w:b/>
              </w:rPr>
              <w:t>Subfield</w:t>
            </w:r>
          </w:p>
        </w:tc>
        <w:tc>
          <w:tcPr>
            <w:tcW w:w="6808" w:type="dxa"/>
          </w:tcPr>
          <w:p w14:paraId="34E4EEFE" w14:textId="77777777" w:rsidR="00D461E0" w:rsidRPr="00631808" w:rsidRDefault="00D461E0" w:rsidP="007B5FA5">
            <w:pPr>
              <w:pStyle w:val="BodyText"/>
              <w:rPr>
                <w:b/>
              </w:rPr>
            </w:pPr>
            <w:r w:rsidRPr="00631808">
              <w:rPr>
                <w:b/>
              </w:rPr>
              <w:t>Description</w:t>
            </w:r>
          </w:p>
        </w:tc>
      </w:tr>
      <w:tr w:rsidR="00D461E0" w14:paraId="7C2E1AA4" w14:textId="77777777" w:rsidTr="00D461E0">
        <w:tc>
          <w:tcPr>
            <w:tcW w:w="2542" w:type="dxa"/>
          </w:tcPr>
          <w:p w14:paraId="2995C0A3" w14:textId="77777777" w:rsidR="00D461E0" w:rsidRDefault="00D461E0" w:rsidP="007B5FA5">
            <w:pPr>
              <w:pStyle w:val="BodyText"/>
            </w:pPr>
            <w:proofErr w:type="spellStart"/>
            <w:r>
              <w:t>Nc</w:t>
            </w:r>
            <w:proofErr w:type="spellEnd"/>
            <w:r>
              <w:t xml:space="preserve"> Index</w:t>
            </w:r>
          </w:p>
        </w:tc>
        <w:tc>
          <w:tcPr>
            <w:tcW w:w="6808" w:type="dxa"/>
          </w:tcPr>
          <w:p w14:paraId="710C088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Indicates the number of columns, </w:t>
            </w:r>
            <w:proofErr w:type="spellStart"/>
            <w:r>
              <w:rPr>
                <w:rFonts w:ascii="TimesNewRomanPS-ItalicMT" w:hAnsi="TimesNewRomanPS-ItalicMT" w:cs="TimesNewRomanPS-ItalicMT"/>
                <w:i/>
                <w:iCs/>
                <w:sz w:val="18"/>
                <w:szCs w:val="18"/>
                <w:lang w:val="en-US"/>
              </w:rPr>
              <w:t>Nc</w:t>
            </w:r>
            <w:proofErr w:type="spellEnd"/>
            <w:r>
              <w:rPr>
                <w:rFonts w:ascii="TimesNewRomanPSMT" w:hAnsi="TimesNewRomanPSMT" w:cs="TimesNewRomanPSMT"/>
                <w:sz w:val="18"/>
                <w:szCs w:val="18"/>
                <w:lang w:val="en-US"/>
              </w:rPr>
              <w:t>, in the compressed beamforming feedback matrix</w:t>
            </w:r>
          </w:p>
          <w:p w14:paraId="75B0F32B"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minus 1:</w:t>
            </w:r>
          </w:p>
          <w:p w14:paraId="206DB2D5"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0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1</w:t>
            </w:r>
          </w:p>
          <w:p w14:paraId="2B7252BF"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1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2</w:t>
            </w:r>
          </w:p>
          <w:p w14:paraId="5BDD3A28"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w:t>
            </w:r>
          </w:p>
          <w:p w14:paraId="510D0964" w14:textId="77777777" w:rsidR="00D461E0" w:rsidRDefault="00D461E0" w:rsidP="00D461E0">
            <w:pPr>
              <w:pStyle w:val="BodyText"/>
            </w:pPr>
            <w:r>
              <w:rPr>
                <w:rFonts w:ascii="TimesNewRomanPSMT" w:hAnsi="TimesNewRomanPSMT" w:cs="TimesNewRomanPSMT"/>
                <w:sz w:val="18"/>
                <w:szCs w:val="18"/>
                <w:lang w:val="en-US"/>
              </w:rPr>
              <w:t xml:space="preserve">Set to 7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8</w:t>
            </w:r>
          </w:p>
        </w:tc>
      </w:tr>
      <w:tr w:rsidR="00D461E0" w14:paraId="72B548C6" w14:textId="77777777" w:rsidTr="00D461E0">
        <w:tc>
          <w:tcPr>
            <w:tcW w:w="2542" w:type="dxa"/>
          </w:tcPr>
          <w:p w14:paraId="0FC0F334" w14:textId="77777777" w:rsidR="00D461E0" w:rsidRDefault="00D461E0" w:rsidP="007B5FA5">
            <w:pPr>
              <w:pStyle w:val="BodyText"/>
            </w:pPr>
            <w:proofErr w:type="spellStart"/>
            <w:r>
              <w:t>Nr</w:t>
            </w:r>
            <w:proofErr w:type="spellEnd"/>
            <w:r>
              <w:t xml:space="preserve"> Index</w:t>
            </w:r>
          </w:p>
        </w:tc>
        <w:tc>
          <w:tcPr>
            <w:tcW w:w="6808" w:type="dxa"/>
          </w:tcPr>
          <w:p w14:paraId="783EBB79"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Indicates the number of rows, </w:t>
            </w:r>
            <w:proofErr w:type="spellStart"/>
            <w:r>
              <w:rPr>
                <w:rFonts w:ascii="TimesNewRomanPS-ItalicMT" w:hAnsi="TimesNewRomanPS-ItalicMT" w:cs="TimesNewRomanPS-ItalicMT"/>
                <w:i/>
                <w:iCs/>
                <w:sz w:val="18"/>
                <w:szCs w:val="18"/>
                <w:lang w:val="en-US"/>
              </w:rPr>
              <w:t>Nr</w:t>
            </w:r>
            <w:proofErr w:type="spellEnd"/>
            <w:r>
              <w:rPr>
                <w:rFonts w:ascii="TimesNewRomanPSMT" w:hAnsi="TimesNewRomanPSMT" w:cs="TimesNewRomanPSMT"/>
                <w:sz w:val="18"/>
                <w:szCs w:val="18"/>
                <w:lang w:val="en-US"/>
              </w:rPr>
              <w:t>, in the compressed beamforming feedback matrix minus</w:t>
            </w:r>
          </w:p>
          <w:p w14:paraId="19AB09E5"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1:</w:t>
            </w:r>
          </w:p>
          <w:p w14:paraId="51A75043"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0 for </w:t>
            </w:r>
            <w:proofErr w:type="spellStart"/>
            <w:r>
              <w:rPr>
                <w:rFonts w:ascii="TimesNewRomanPS-ItalicMT" w:hAnsi="TimesNewRomanPS-ItalicMT" w:cs="TimesNewRomanPS-ItalicMT"/>
                <w:i/>
                <w:iCs/>
                <w:sz w:val="18"/>
                <w:szCs w:val="18"/>
                <w:lang w:val="en-US"/>
              </w:rPr>
              <w:t>Nr</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1</w:t>
            </w:r>
          </w:p>
          <w:p w14:paraId="1ABEEB6A"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1 for </w:t>
            </w:r>
            <w:proofErr w:type="spellStart"/>
            <w:r>
              <w:rPr>
                <w:rFonts w:ascii="TimesNewRomanPS-ItalicMT" w:hAnsi="TimesNewRomanPS-ItalicMT" w:cs="TimesNewRomanPS-ItalicMT"/>
                <w:i/>
                <w:iCs/>
                <w:sz w:val="18"/>
                <w:szCs w:val="18"/>
                <w:lang w:val="en-US"/>
              </w:rPr>
              <w:t>Nr</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2</w:t>
            </w:r>
          </w:p>
          <w:p w14:paraId="295A0984"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w:t>
            </w:r>
          </w:p>
          <w:p w14:paraId="7E2BD5C8" w14:textId="77777777" w:rsidR="00D461E0" w:rsidRDefault="00D461E0" w:rsidP="00D461E0">
            <w:pPr>
              <w:pStyle w:val="BodyText"/>
            </w:pPr>
            <w:r>
              <w:rPr>
                <w:rFonts w:ascii="TimesNewRomanPSMT" w:hAnsi="TimesNewRomanPSMT" w:cs="TimesNewRomanPSMT"/>
                <w:sz w:val="18"/>
                <w:szCs w:val="18"/>
                <w:lang w:val="en-US"/>
              </w:rPr>
              <w:t xml:space="preserve">Set to 7 for </w:t>
            </w:r>
            <w:proofErr w:type="spellStart"/>
            <w:r>
              <w:rPr>
                <w:rFonts w:ascii="TimesNewRomanPS-ItalicMT" w:hAnsi="TimesNewRomanPS-ItalicMT" w:cs="TimesNewRomanPS-ItalicMT"/>
                <w:i/>
                <w:iCs/>
                <w:sz w:val="18"/>
                <w:szCs w:val="18"/>
                <w:lang w:val="en-US"/>
              </w:rPr>
              <w:t>Nr</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8</w:t>
            </w:r>
          </w:p>
        </w:tc>
      </w:tr>
      <w:tr w:rsidR="00E9315E" w14:paraId="0ACDAAF6" w14:textId="77777777" w:rsidTr="000516D9">
        <w:tc>
          <w:tcPr>
            <w:tcW w:w="2542" w:type="dxa"/>
            <w:shd w:val="clear" w:color="auto" w:fill="auto"/>
          </w:tcPr>
          <w:p w14:paraId="2FB5BC28" w14:textId="77777777" w:rsidR="00E9315E" w:rsidDel="00E9315E" w:rsidRDefault="00E9315E" w:rsidP="007B5FA5">
            <w:pPr>
              <w:pStyle w:val="BodyText"/>
            </w:pPr>
            <w:r>
              <w:t>BW</w:t>
            </w:r>
          </w:p>
        </w:tc>
        <w:tc>
          <w:tcPr>
            <w:tcW w:w="6808" w:type="dxa"/>
            <w:shd w:val="clear" w:color="auto" w:fill="auto"/>
          </w:tcPr>
          <w:p w14:paraId="6A00177B" w14:textId="77777777" w:rsidR="00E9315E" w:rsidRDefault="00E9315E"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Channel Width that shall be used to determine the starting and ending subcarrier indexes when interpreting the RU Start Index and RU End Index.</w:t>
            </w:r>
          </w:p>
          <w:p w14:paraId="2091B86E" w14:textId="77777777" w:rsidR="00D403F4" w:rsidRDefault="00D403F4"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0 for 20 MHz</w:t>
            </w:r>
          </w:p>
          <w:p w14:paraId="115D1946" w14:textId="77777777" w:rsidR="00D403F4" w:rsidRPr="00BD7BFA" w:rsidRDefault="00D403F4">
            <w:pPr>
              <w:autoSpaceDE w:val="0"/>
              <w:autoSpaceDN w:val="0"/>
              <w:adjustRightInd w:val="0"/>
              <w:rPr>
                <w:rFonts w:ascii="TimesNewRomanPSMT" w:hAnsi="TimesNewRomanPSMT" w:cs="TimesNewRomanPSMT"/>
                <w:sz w:val="18"/>
                <w:szCs w:val="18"/>
                <w:lang w:val="en-US"/>
              </w:rPr>
            </w:pPr>
            <w:r w:rsidRPr="00D403F4">
              <w:rPr>
                <w:rFonts w:ascii="TimesNewRomanPSMT" w:hAnsi="TimesNewRomanPSMT" w:cs="TimesNewRomanPSMT"/>
                <w:sz w:val="18"/>
                <w:szCs w:val="18"/>
                <w:lang w:val="en-US"/>
              </w:rPr>
              <w:t xml:space="preserve"> </w:t>
            </w:r>
            <w:r>
              <w:rPr>
                <w:rFonts w:ascii="TimesNewRomanPSMT" w:hAnsi="TimesNewRomanPSMT" w:cs="TimesNewRomanPSMT"/>
                <w:sz w:val="18"/>
                <w:szCs w:val="18"/>
                <w:lang w:val="en-US"/>
              </w:rPr>
              <w:t xml:space="preserve">         1 </w:t>
            </w:r>
            <w:r w:rsidRPr="00BD7BFA">
              <w:rPr>
                <w:rFonts w:ascii="TimesNewRomanPSMT" w:hAnsi="TimesNewRomanPSMT" w:cs="TimesNewRomanPSMT"/>
                <w:sz w:val="18"/>
                <w:szCs w:val="18"/>
                <w:lang w:val="en-US"/>
              </w:rPr>
              <w:t>for 40 MHz</w:t>
            </w:r>
          </w:p>
          <w:p w14:paraId="3B9F4695" w14:textId="77777777" w:rsidR="00D403F4" w:rsidRPr="00BD7BFA" w:rsidRDefault="00D403F4" w:rsidP="00BD7BFA">
            <w:pPr>
              <w:rPr>
                <w:sz w:val="18"/>
                <w:szCs w:val="18"/>
                <w:lang w:val="en-US"/>
              </w:rPr>
            </w:pPr>
            <w:r w:rsidRPr="00BD7BFA">
              <w:rPr>
                <w:sz w:val="18"/>
                <w:szCs w:val="18"/>
                <w:lang w:val="en-US"/>
              </w:rPr>
              <w:t xml:space="preserve">       </w:t>
            </w:r>
            <w:r w:rsidR="00E974B4">
              <w:rPr>
                <w:sz w:val="18"/>
                <w:szCs w:val="18"/>
                <w:lang w:val="en-US"/>
              </w:rPr>
              <w:t xml:space="preserve"> </w:t>
            </w:r>
            <w:r w:rsidRPr="00BD7BFA">
              <w:rPr>
                <w:sz w:val="18"/>
                <w:szCs w:val="18"/>
                <w:lang w:val="en-US"/>
              </w:rPr>
              <w:t xml:space="preserve"> </w:t>
            </w:r>
            <w:r w:rsidR="00E974B4">
              <w:rPr>
                <w:sz w:val="18"/>
                <w:szCs w:val="18"/>
                <w:lang w:val="en-US"/>
              </w:rPr>
              <w:t xml:space="preserve"> </w:t>
            </w:r>
            <w:r w:rsidRPr="00BD7BFA">
              <w:rPr>
                <w:sz w:val="18"/>
                <w:szCs w:val="18"/>
                <w:lang w:val="en-US"/>
              </w:rPr>
              <w:t>2 for 80 MHz</w:t>
            </w:r>
          </w:p>
          <w:p w14:paraId="686385C9" w14:textId="77777777" w:rsidR="00D403F4" w:rsidRPr="00BD7BFA" w:rsidRDefault="00D403F4" w:rsidP="00BD7BFA">
            <w:pPr>
              <w:rPr>
                <w:sz w:val="18"/>
                <w:szCs w:val="18"/>
                <w:lang w:val="en-US"/>
              </w:rPr>
            </w:pPr>
            <w:r w:rsidRPr="00BD7BFA">
              <w:rPr>
                <w:sz w:val="18"/>
                <w:szCs w:val="18"/>
                <w:lang w:val="en-US"/>
              </w:rPr>
              <w:t xml:space="preserve">        </w:t>
            </w:r>
            <w:r w:rsidR="00E974B4">
              <w:rPr>
                <w:sz w:val="18"/>
                <w:szCs w:val="18"/>
                <w:lang w:val="en-US"/>
              </w:rPr>
              <w:t xml:space="preserve">  </w:t>
            </w:r>
            <w:r w:rsidRPr="00BD7BFA">
              <w:rPr>
                <w:sz w:val="18"/>
                <w:szCs w:val="18"/>
                <w:lang w:val="en-US"/>
              </w:rPr>
              <w:t>3 for 160 &amp; 80+80 MHz</w:t>
            </w:r>
          </w:p>
          <w:p w14:paraId="4D10710C" w14:textId="77777777" w:rsidR="00D403F4" w:rsidRPr="00D403F4" w:rsidRDefault="00D403F4" w:rsidP="00BD7BFA">
            <w:pPr>
              <w:rPr>
                <w:lang w:val="en-US"/>
              </w:rPr>
            </w:pPr>
          </w:p>
        </w:tc>
      </w:tr>
      <w:tr w:rsidR="00D461E0" w14:paraId="12A71AE4" w14:textId="77777777" w:rsidTr="000516D9">
        <w:tc>
          <w:tcPr>
            <w:tcW w:w="2542" w:type="dxa"/>
            <w:shd w:val="clear" w:color="auto" w:fill="auto"/>
          </w:tcPr>
          <w:p w14:paraId="0F244B6E" w14:textId="77777777" w:rsidR="00D461E0" w:rsidRDefault="00E9315E" w:rsidP="007B5FA5">
            <w:pPr>
              <w:pStyle w:val="BodyText"/>
            </w:pPr>
            <w:r>
              <w:t>Grouping</w:t>
            </w:r>
          </w:p>
        </w:tc>
        <w:tc>
          <w:tcPr>
            <w:tcW w:w="6808" w:type="dxa"/>
            <w:shd w:val="clear" w:color="auto" w:fill="auto"/>
          </w:tcPr>
          <w:p w14:paraId="7E6E66F1"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Indicates the subcarrier grouping, </w:t>
            </w:r>
            <w:r>
              <w:rPr>
                <w:rFonts w:ascii="TimesNewRomanPS-ItalicMT" w:hAnsi="TimesNewRomanPS-ItalicMT" w:cs="TimesNewRomanPS-ItalicMT"/>
                <w:i/>
                <w:iCs/>
                <w:sz w:val="18"/>
                <w:szCs w:val="18"/>
                <w:lang w:val="en-US"/>
              </w:rPr>
              <w:t>Ng</w:t>
            </w:r>
            <w:r>
              <w:rPr>
                <w:rFonts w:ascii="TimesNewRomanPSMT" w:hAnsi="TimesNewRomanPSMT" w:cs="TimesNewRomanPSMT"/>
                <w:sz w:val="18"/>
                <w:szCs w:val="18"/>
                <w:lang w:val="en-US"/>
              </w:rPr>
              <w:t>, used for the compressed beamforming feedback</w:t>
            </w:r>
          </w:p>
          <w:p w14:paraId="6C701D4A"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matrix:</w:t>
            </w:r>
          </w:p>
          <w:p w14:paraId="242095E6" w14:textId="77777777" w:rsidR="00D461E0" w:rsidRDefault="00211216"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0</w:t>
            </w:r>
            <w:r w:rsidR="00D461E0">
              <w:rPr>
                <w:rFonts w:ascii="TimesNewRomanPSMT" w:hAnsi="TimesNewRomanPSMT" w:cs="TimesNewRomanPSMT"/>
                <w:sz w:val="18"/>
                <w:szCs w:val="18"/>
                <w:lang w:val="en-US"/>
              </w:rPr>
              <w:t xml:space="preserve"> for </w:t>
            </w:r>
            <w:r w:rsidR="00D461E0">
              <w:rPr>
                <w:rFonts w:ascii="TimesNewRomanPS-ItalicMT" w:hAnsi="TimesNewRomanPS-ItalicMT" w:cs="TimesNewRomanPS-ItalicMT"/>
                <w:i/>
                <w:iCs/>
                <w:sz w:val="18"/>
                <w:szCs w:val="18"/>
                <w:lang w:val="en-US"/>
              </w:rPr>
              <w:t xml:space="preserve">Ng </w:t>
            </w:r>
            <w:r w:rsidR="00D461E0">
              <w:rPr>
                <w:rFonts w:ascii="TimesNewRomanPSMT" w:hAnsi="TimesNewRomanPSMT" w:cs="TimesNewRomanPSMT"/>
                <w:sz w:val="18"/>
                <w:szCs w:val="18"/>
                <w:lang w:val="en-US"/>
              </w:rPr>
              <w:t>= 4</w:t>
            </w:r>
          </w:p>
          <w:p w14:paraId="11234F55" w14:textId="77777777" w:rsidR="00D461E0" w:rsidRPr="00211216" w:rsidRDefault="00211216" w:rsidP="00211216">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1</w:t>
            </w:r>
            <w:r w:rsidR="00D461E0">
              <w:rPr>
                <w:rFonts w:ascii="TimesNewRomanPSMT" w:hAnsi="TimesNewRomanPSMT" w:cs="TimesNewRomanPSMT"/>
                <w:sz w:val="18"/>
                <w:szCs w:val="18"/>
                <w:lang w:val="en-US"/>
              </w:rPr>
              <w:t xml:space="preserve"> for </w:t>
            </w:r>
            <w:r w:rsidR="00D461E0">
              <w:rPr>
                <w:rFonts w:ascii="TimesNewRomanPS-ItalicMT" w:hAnsi="TimesNewRomanPS-ItalicMT" w:cs="TimesNewRomanPS-ItalicMT"/>
                <w:i/>
                <w:iCs/>
                <w:sz w:val="18"/>
                <w:szCs w:val="18"/>
                <w:lang w:val="en-US"/>
              </w:rPr>
              <w:t xml:space="preserve">Ng </w:t>
            </w:r>
            <w:r w:rsidR="00D461E0">
              <w:rPr>
                <w:rFonts w:ascii="TimesNewRomanPSMT" w:hAnsi="TimesNewRomanPSMT" w:cs="TimesNewRomanPSMT"/>
                <w:sz w:val="18"/>
                <w:szCs w:val="18"/>
                <w:lang w:val="en-US"/>
              </w:rPr>
              <w:t>= 16</w:t>
            </w:r>
          </w:p>
        </w:tc>
      </w:tr>
      <w:tr w:rsidR="00D461E0" w14:paraId="7EDC5E62" w14:textId="77777777" w:rsidTr="00D461E0">
        <w:tc>
          <w:tcPr>
            <w:tcW w:w="2542" w:type="dxa"/>
          </w:tcPr>
          <w:p w14:paraId="2FBF5A58" w14:textId="77777777" w:rsidR="00D461E0" w:rsidRDefault="00D461E0" w:rsidP="007B5FA5">
            <w:pPr>
              <w:pStyle w:val="BodyText"/>
            </w:pPr>
            <w:r>
              <w:t>Codebook Information</w:t>
            </w:r>
          </w:p>
        </w:tc>
        <w:tc>
          <w:tcPr>
            <w:tcW w:w="6808" w:type="dxa"/>
          </w:tcPr>
          <w:p w14:paraId="5AF9C0A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size of codebook entries:</w:t>
            </w:r>
          </w:p>
          <w:p w14:paraId="3A619D77"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If Feedback Type is SU:</w:t>
            </w:r>
          </w:p>
          <w:p w14:paraId="4DE2B84B" w14:textId="77777777" w:rsidR="00D461E0" w:rsidRDefault="00D461E0" w:rsidP="00D461E0">
            <w:pPr>
              <w:autoSpaceDE w:val="0"/>
              <w:autoSpaceDN w:val="0"/>
              <w:adjustRightInd w:val="0"/>
              <w:rPr>
                <w:rFonts w:ascii="SymbolMT" w:eastAsia="SymbolMT" w:hAnsi="TimesNewRomanPSMT" w:cs="SymbolMT"/>
                <w:sz w:val="18"/>
                <w:szCs w:val="18"/>
                <w:lang w:val="en-US"/>
              </w:rPr>
            </w:pPr>
            <w:r>
              <w:rPr>
                <w:rFonts w:ascii="TimesNewRomanPSMT" w:hAnsi="TimesNewRomanPSMT" w:cs="TimesNewRomanPSMT"/>
                <w:sz w:val="18"/>
                <w:szCs w:val="18"/>
                <w:lang w:val="en-US"/>
              </w:rPr>
              <w:t xml:space="preserve">Set to 0 for 2 bits for ψ, 4 bits for </w:t>
            </w:r>
            <w:r>
              <w:rPr>
                <w:rFonts w:ascii="SymbolMT" w:eastAsia="SymbolMT" w:hAnsi="TimesNewRomanPSMT" w:cs="SymbolMT" w:hint="eastAsia"/>
                <w:sz w:val="18"/>
                <w:szCs w:val="18"/>
                <w:lang w:val="en-US"/>
              </w:rPr>
              <w:t></w:t>
            </w:r>
          </w:p>
          <w:p w14:paraId="0DC4FBD4" w14:textId="77777777" w:rsidR="00D461E0" w:rsidRDefault="00D461E0" w:rsidP="00D461E0">
            <w:pPr>
              <w:autoSpaceDE w:val="0"/>
              <w:autoSpaceDN w:val="0"/>
              <w:adjustRightInd w:val="0"/>
              <w:rPr>
                <w:rFonts w:ascii="SymbolMT" w:eastAsia="SymbolMT" w:hAnsi="TimesNewRomanPSMT" w:cs="SymbolMT"/>
                <w:sz w:val="18"/>
                <w:szCs w:val="18"/>
                <w:lang w:val="en-US"/>
              </w:rPr>
            </w:pPr>
            <w:r>
              <w:rPr>
                <w:rFonts w:ascii="TimesNewRomanPSMT" w:hAnsi="TimesNewRomanPSMT" w:cs="TimesNewRomanPSMT"/>
                <w:sz w:val="18"/>
                <w:szCs w:val="18"/>
                <w:lang w:val="en-US"/>
              </w:rPr>
              <w:t xml:space="preserve">Set to 1 for 4 bits for ψ, 6 bits for </w:t>
            </w:r>
            <w:r>
              <w:rPr>
                <w:rFonts w:ascii="SymbolMT" w:eastAsia="SymbolMT" w:hAnsi="TimesNewRomanPSMT" w:cs="SymbolMT" w:hint="eastAsia"/>
                <w:sz w:val="18"/>
                <w:szCs w:val="18"/>
                <w:lang w:val="en-US"/>
              </w:rPr>
              <w:t></w:t>
            </w:r>
          </w:p>
          <w:p w14:paraId="58FD9AA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If Feedback Type is MU:</w:t>
            </w:r>
          </w:p>
          <w:p w14:paraId="1423D490" w14:textId="77777777" w:rsidR="00D461E0" w:rsidRDefault="00D461E0" w:rsidP="00D461E0">
            <w:pPr>
              <w:autoSpaceDE w:val="0"/>
              <w:autoSpaceDN w:val="0"/>
              <w:adjustRightInd w:val="0"/>
              <w:rPr>
                <w:rFonts w:ascii="SymbolMT" w:eastAsia="SymbolMT" w:hAnsi="TimesNewRomanPSMT" w:cs="SymbolMT"/>
                <w:sz w:val="18"/>
                <w:szCs w:val="18"/>
                <w:lang w:val="en-US"/>
              </w:rPr>
            </w:pPr>
            <w:r>
              <w:rPr>
                <w:rFonts w:ascii="TimesNewRomanPSMT" w:hAnsi="TimesNewRomanPSMT" w:cs="TimesNewRomanPSMT"/>
                <w:sz w:val="18"/>
                <w:szCs w:val="18"/>
                <w:lang w:val="en-US"/>
              </w:rPr>
              <w:t xml:space="preserve">Set to 0 for 5 bits for ψ, 7 bits for </w:t>
            </w:r>
            <w:r>
              <w:rPr>
                <w:rFonts w:ascii="SymbolMT" w:eastAsia="SymbolMT" w:hAnsi="TimesNewRomanPSMT" w:cs="SymbolMT" w:hint="eastAsia"/>
                <w:sz w:val="18"/>
                <w:szCs w:val="18"/>
                <w:lang w:val="en-US"/>
              </w:rPr>
              <w:t></w:t>
            </w:r>
          </w:p>
          <w:p w14:paraId="090F5068" w14:textId="77777777" w:rsidR="00D461E0" w:rsidRDefault="00D461E0" w:rsidP="00D461E0">
            <w:pPr>
              <w:pStyle w:val="BodyText"/>
              <w:rPr>
                <w:rFonts w:ascii="SymbolMT" w:eastAsia="SymbolMT" w:hAnsi="TimesNewRomanPSMT" w:cs="SymbolMT"/>
                <w:sz w:val="18"/>
                <w:szCs w:val="18"/>
                <w:lang w:val="en-US"/>
              </w:rPr>
            </w:pPr>
            <w:r>
              <w:rPr>
                <w:rFonts w:ascii="TimesNewRomanPSMT" w:hAnsi="TimesNewRomanPSMT" w:cs="TimesNewRomanPSMT"/>
                <w:sz w:val="18"/>
                <w:szCs w:val="18"/>
                <w:lang w:val="en-US"/>
              </w:rPr>
              <w:t xml:space="preserve">Set to 1 for 7 bits for ψ, 9 bits for </w:t>
            </w:r>
            <w:r>
              <w:rPr>
                <w:rFonts w:ascii="SymbolMT" w:eastAsia="SymbolMT" w:hAnsi="TimesNewRomanPSMT" w:cs="SymbolMT" w:hint="eastAsia"/>
                <w:sz w:val="18"/>
                <w:szCs w:val="18"/>
                <w:lang w:val="en-US"/>
              </w:rPr>
              <w:t></w:t>
            </w:r>
          </w:p>
          <w:p w14:paraId="3D9E5980" w14:textId="2BC67C52" w:rsidR="00430C06" w:rsidRDefault="00430C06" w:rsidP="00D461E0">
            <w:pPr>
              <w:pStyle w:val="BodyText"/>
            </w:pPr>
            <w:r>
              <w:rPr>
                <w:rFonts w:ascii="SymbolMT" w:eastAsia="SymbolMT" w:hAnsi="TimesNewRomanPSMT" w:cs="SymbolMT" w:hint="eastAsia"/>
                <w:sz w:val="18"/>
                <w:szCs w:val="18"/>
                <w:lang w:val="en-US"/>
              </w:rPr>
              <w:t>Note: The codebook size for MU Feedback with Ng=16 is limited to (9,7)</w:t>
            </w:r>
          </w:p>
        </w:tc>
      </w:tr>
      <w:tr w:rsidR="00D461E0" w14:paraId="176431C0" w14:textId="77777777" w:rsidTr="00D461E0">
        <w:tc>
          <w:tcPr>
            <w:tcW w:w="2542" w:type="dxa"/>
          </w:tcPr>
          <w:p w14:paraId="671DE277" w14:textId="77777777" w:rsidR="00D461E0" w:rsidRDefault="00D461E0" w:rsidP="007B5FA5">
            <w:pPr>
              <w:pStyle w:val="BodyText"/>
            </w:pPr>
            <w:r>
              <w:t>Feedback Type</w:t>
            </w:r>
          </w:p>
        </w:tc>
        <w:tc>
          <w:tcPr>
            <w:tcW w:w="6808" w:type="dxa"/>
          </w:tcPr>
          <w:p w14:paraId="0085DBA8"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feedback type:</w:t>
            </w:r>
          </w:p>
          <w:p w14:paraId="2A486924" w14:textId="77777777" w:rsidR="00CD1249" w:rsidRDefault="00D461E0" w:rsidP="00CD1249">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0 for SU</w:t>
            </w:r>
          </w:p>
          <w:p w14:paraId="36F64AE5" w14:textId="77777777" w:rsidR="00D461E0" w:rsidRDefault="00D461E0" w:rsidP="00CD1249">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1 for MU</w:t>
            </w:r>
          </w:p>
          <w:p w14:paraId="21A3F6BE" w14:textId="77777777" w:rsidR="00CD1249" w:rsidRDefault="00CD1249" w:rsidP="00CD1249">
            <w:pPr>
              <w:autoSpaceDE w:val="0"/>
              <w:autoSpaceDN w:val="0"/>
              <w:adjustRightInd w:val="0"/>
              <w:rPr>
                <w:rFonts w:ascii="TimesNewRomanPSMT" w:hAnsi="TimesNewRomanPSMT" w:cs="TimesNewRomanPSMT"/>
                <w:sz w:val="18"/>
                <w:szCs w:val="18"/>
                <w:lang w:val="en-US"/>
              </w:rPr>
            </w:pPr>
            <w:r w:rsidRPr="000516D9">
              <w:rPr>
                <w:rFonts w:ascii="TimesNewRomanPSMT" w:hAnsi="TimesNewRomanPSMT" w:cs="TimesNewRomanPSMT"/>
                <w:sz w:val="18"/>
                <w:szCs w:val="18"/>
                <w:lang w:val="en-US"/>
              </w:rPr>
              <w:t>Set to 2 for CQI Feedback</w:t>
            </w:r>
            <w:r w:rsidR="000516D9">
              <w:rPr>
                <w:rFonts w:ascii="TimesNewRomanPSMT" w:hAnsi="TimesNewRomanPSMT" w:cs="TimesNewRomanPSMT"/>
                <w:sz w:val="18"/>
                <w:szCs w:val="18"/>
                <w:lang w:val="en-US"/>
              </w:rPr>
              <w:t xml:space="preserve">  </w:t>
            </w:r>
            <w:r w:rsidR="000516D9" w:rsidRPr="000516D9">
              <w:rPr>
                <w:rFonts w:ascii="TimesNewRomanPSMT" w:hAnsi="TimesNewRomanPSMT" w:cs="TimesNewRomanPSMT"/>
                <w:sz w:val="18"/>
                <w:szCs w:val="18"/>
                <w:highlight w:val="yellow"/>
                <w:lang w:val="en-US"/>
              </w:rPr>
              <w:t>(CID #971, 2713)</w:t>
            </w:r>
          </w:p>
          <w:p w14:paraId="2A3D9404" w14:textId="77777777" w:rsidR="004242AC" w:rsidRPr="00CD1249" w:rsidRDefault="004242AC" w:rsidP="00CD1249">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lastRenderedPageBreak/>
              <w:t>3 is Reserved</w:t>
            </w:r>
          </w:p>
        </w:tc>
      </w:tr>
      <w:tr w:rsidR="00D461E0" w14:paraId="6481ED70" w14:textId="77777777" w:rsidTr="00D461E0">
        <w:tc>
          <w:tcPr>
            <w:tcW w:w="2542" w:type="dxa"/>
          </w:tcPr>
          <w:p w14:paraId="79D5537C" w14:textId="77777777" w:rsidR="00D461E0" w:rsidRDefault="00D461E0" w:rsidP="00D461E0">
            <w:pPr>
              <w:pStyle w:val="BodyText"/>
            </w:pPr>
            <w:r>
              <w:lastRenderedPageBreak/>
              <w:t>Remaining Feedback Segments</w:t>
            </w:r>
          </w:p>
        </w:tc>
        <w:tc>
          <w:tcPr>
            <w:tcW w:w="6808" w:type="dxa"/>
          </w:tcPr>
          <w:p w14:paraId="07F0B9DB"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number of remaining feedback segments for the associated VHT Compressed</w:t>
            </w:r>
          </w:p>
          <w:p w14:paraId="3916B923"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Beamforming frame:</w:t>
            </w:r>
          </w:p>
          <w:p w14:paraId="37C93E7E"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0 for the last feedback segment of a segmented report or the only feedback</w:t>
            </w:r>
          </w:p>
          <w:p w14:paraId="3E6F4C41" w14:textId="77777777" w:rsidR="00D461E0" w:rsidRDefault="00D461E0" w:rsidP="00D461E0">
            <w:pPr>
              <w:autoSpaceDE w:val="0"/>
              <w:autoSpaceDN w:val="0"/>
              <w:adjustRightInd w:val="0"/>
              <w:rPr>
                <w:rFonts w:ascii="TimesNewRomanPSMT" w:hAnsi="TimesNewRomanPSMT" w:cs="TimesNewRomanPSMT"/>
                <w:sz w:val="18"/>
                <w:szCs w:val="18"/>
                <w:lang w:val="en-US"/>
              </w:rPr>
            </w:pPr>
            <w:proofErr w:type="gramStart"/>
            <w:r>
              <w:rPr>
                <w:rFonts w:ascii="TimesNewRomanPSMT" w:hAnsi="TimesNewRomanPSMT" w:cs="TimesNewRomanPSMT"/>
                <w:sz w:val="18"/>
                <w:szCs w:val="18"/>
                <w:lang w:val="en-US"/>
              </w:rPr>
              <w:t>segment</w:t>
            </w:r>
            <w:proofErr w:type="gramEnd"/>
            <w:r>
              <w:rPr>
                <w:rFonts w:ascii="TimesNewRomanPSMT" w:hAnsi="TimesNewRomanPSMT" w:cs="TimesNewRomanPSMT"/>
                <w:sz w:val="18"/>
                <w:szCs w:val="18"/>
                <w:lang w:val="en-US"/>
              </w:rPr>
              <w:t xml:space="preserve"> of an unsegmented report.</w:t>
            </w:r>
          </w:p>
          <w:p w14:paraId="4ECD2358"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a value between 1 and 6 for a feedback segment that is neither the first nor the last</w:t>
            </w:r>
          </w:p>
          <w:p w14:paraId="2ED1B69E" w14:textId="77777777" w:rsidR="00D461E0" w:rsidRDefault="00D461E0" w:rsidP="00D461E0">
            <w:pPr>
              <w:autoSpaceDE w:val="0"/>
              <w:autoSpaceDN w:val="0"/>
              <w:adjustRightInd w:val="0"/>
              <w:rPr>
                <w:rFonts w:ascii="TimesNewRomanPSMT" w:hAnsi="TimesNewRomanPSMT" w:cs="TimesNewRomanPSMT"/>
                <w:sz w:val="18"/>
                <w:szCs w:val="18"/>
                <w:lang w:val="en-US"/>
              </w:rPr>
            </w:pPr>
            <w:proofErr w:type="gramStart"/>
            <w:r>
              <w:rPr>
                <w:rFonts w:ascii="TimesNewRomanPSMT" w:hAnsi="TimesNewRomanPSMT" w:cs="TimesNewRomanPSMT"/>
                <w:sz w:val="18"/>
                <w:szCs w:val="18"/>
                <w:lang w:val="en-US"/>
              </w:rPr>
              <w:t>of</w:t>
            </w:r>
            <w:proofErr w:type="gramEnd"/>
            <w:r>
              <w:rPr>
                <w:rFonts w:ascii="TimesNewRomanPSMT" w:hAnsi="TimesNewRomanPSMT" w:cs="TimesNewRomanPSMT"/>
                <w:sz w:val="18"/>
                <w:szCs w:val="18"/>
                <w:lang w:val="en-US"/>
              </w:rPr>
              <w:t xml:space="preserve"> a segmented report.</w:t>
            </w:r>
          </w:p>
          <w:p w14:paraId="3E57A876"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a value between 1 and 7 for a feedback segment that is not the last feedback</w:t>
            </w:r>
          </w:p>
          <w:p w14:paraId="43E68145" w14:textId="77777777" w:rsidR="00D461E0" w:rsidRDefault="00D461E0" w:rsidP="00D461E0">
            <w:pPr>
              <w:autoSpaceDE w:val="0"/>
              <w:autoSpaceDN w:val="0"/>
              <w:adjustRightInd w:val="0"/>
              <w:rPr>
                <w:rFonts w:ascii="TimesNewRomanPSMT" w:hAnsi="TimesNewRomanPSMT" w:cs="TimesNewRomanPSMT"/>
                <w:sz w:val="18"/>
                <w:szCs w:val="18"/>
                <w:lang w:val="en-US"/>
              </w:rPr>
            </w:pPr>
            <w:proofErr w:type="gramStart"/>
            <w:r>
              <w:rPr>
                <w:rFonts w:ascii="TimesNewRomanPSMT" w:hAnsi="TimesNewRomanPSMT" w:cs="TimesNewRomanPSMT"/>
                <w:sz w:val="18"/>
                <w:szCs w:val="18"/>
                <w:lang w:val="en-US"/>
              </w:rPr>
              <w:t>segment</w:t>
            </w:r>
            <w:proofErr w:type="gramEnd"/>
            <w:r>
              <w:rPr>
                <w:rFonts w:ascii="TimesNewRomanPSMT" w:hAnsi="TimesNewRomanPSMT" w:cs="TimesNewRomanPSMT"/>
                <w:sz w:val="18"/>
                <w:szCs w:val="18"/>
                <w:lang w:val="en-US"/>
              </w:rPr>
              <w:t xml:space="preserve"> of a segmented report.</w:t>
            </w:r>
          </w:p>
          <w:p w14:paraId="7CFA1C10"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 a retransmitted feedback segment, the field is set to the same value associated with the</w:t>
            </w:r>
          </w:p>
          <w:p w14:paraId="22139683" w14:textId="77777777" w:rsidR="00D461E0" w:rsidRDefault="00D461E0" w:rsidP="00D461E0">
            <w:pPr>
              <w:pStyle w:val="BodyText"/>
            </w:pPr>
            <w:proofErr w:type="gramStart"/>
            <w:r>
              <w:rPr>
                <w:rFonts w:ascii="TimesNewRomanPSMT" w:hAnsi="TimesNewRomanPSMT" w:cs="TimesNewRomanPSMT"/>
                <w:sz w:val="18"/>
                <w:szCs w:val="18"/>
                <w:lang w:val="en-US"/>
              </w:rPr>
              <w:t>feedback</w:t>
            </w:r>
            <w:proofErr w:type="gramEnd"/>
            <w:r>
              <w:rPr>
                <w:rFonts w:ascii="TimesNewRomanPSMT" w:hAnsi="TimesNewRomanPSMT" w:cs="TimesNewRomanPSMT"/>
                <w:sz w:val="18"/>
                <w:szCs w:val="18"/>
                <w:lang w:val="en-US"/>
              </w:rPr>
              <w:t xml:space="preserve"> segment in the original transmission.</w:t>
            </w:r>
          </w:p>
        </w:tc>
      </w:tr>
      <w:tr w:rsidR="00D461E0" w14:paraId="1FC681BC" w14:textId="77777777" w:rsidTr="00D461E0">
        <w:tc>
          <w:tcPr>
            <w:tcW w:w="2542" w:type="dxa"/>
          </w:tcPr>
          <w:p w14:paraId="677ED753" w14:textId="77777777" w:rsidR="00D461E0" w:rsidRP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First Feedback Segment</w:t>
            </w:r>
          </w:p>
        </w:tc>
        <w:tc>
          <w:tcPr>
            <w:tcW w:w="6808" w:type="dxa"/>
          </w:tcPr>
          <w:p w14:paraId="08176BB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1 for the first feedback segment of a segmented report or the only feedback segment</w:t>
            </w:r>
          </w:p>
          <w:p w14:paraId="058CEA4F"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of an unsegmented report; set to 0 if it is not the first feedback segment or if the VHT</w:t>
            </w:r>
          </w:p>
          <w:p w14:paraId="0A059878"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Compressed Beamforming Report field and MU Exclusive Beamforming Report field are</w:t>
            </w:r>
          </w:p>
          <w:p w14:paraId="13B6D6D0" w14:textId="77777777" w:rsidR="00D461E0" w:rsidRDefault="00D461E0" w:rsidP="00D461E0">
            <w:pPr>
              <w:autoSpaceDE w:val="0"/>
              <w:autoSpaceDN w:val="0"/>
              <w:adjustRightInd w:val="0"/>
              <w:rPr>
                <w:rFonts w:ascii="TimesNewRomanPSMT" w:hAnsi="TimesNewRomanPSMT" w:cs="TimesNewRomanPSMT"/>
                <w:sz w:val="18"/>
                <w:szCs w:val="18"/>
                <w:lang w:val="en-US"/>
              </w:rPr>
            </w:pPr>
            <w:proofErr w:type="gramStart"/>
            <w:r>
              <w:rPr>
                <w:rFonts w:ascii="TimesNewRomanPSMT" w:hAnsi="TimesNewRomanPSMT" w:cs="TimesNewRomanPSMT"/>
                <w:sz w:val="18"/>
                <w:szCs w:val="18"/>
                <w:lang w:val="en-US"/>
              </w:rPr>
              <w:t>not</w:t>
            </w:r>
            <w:proofErr w:type="gramEnd"/>
            <w:r>
              <w:rPr>
                <w:rFonts w:ascii="TimesNewRomanPSMT" w:hAnsi="TimesNewRomanPSMT" w:cs="TimesNewRomanPSMT"/>
                <w:sz w:val="18"/>
                <w:szCs w:val="18"/>
                <w:lang w:val="en-US"/>
              </w:rPr>
              <w:t xml:space="preserve"> present in the frame.</w:t>
            </w:r>
          </w:p>
          <w:p w14:paraId="685BAB46" w14:textId="77777777" w:rsidR="00D461E0" w:rsidRP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 a retransmitted feedback segment, the field is set to the same value associated with the feedback segment in the original transmission.</w:t>
            </w:r>
          </w:p>
        </w:tc>
      </w:tr>
      <w:tr w:rsidR="00D461E0" w14:paraId="30EE61F9" w14:textId="77777777" w:rsidTr="00D461E0">
        <w:tc>
          <w:tcPr>
            <w:tcW w:w="2542" w:type="dxa"/>
          </w:tcPr>
          <w:p w14:paraId="1D6BD2F4"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RU Start Index</w:t>
            </w:r>
          </w:p>
        </w:tc>
        <w:tc>
          <w:tcPr>
            <w:tcW w:w="6808" w:type="dxa"/>
          </w:tcPr>
          <w:p w14:paraId="4C88A352" w14:textId="246469C1" w:rsidR="00D461E0" w:rsidRPr="000516D9" w:rsidRDefault="00727D10">
            <w:pPr>
              <w:autoSpaceDE w:val="0"/>
              <w:autoSpaceDN w:val="0"/>
              <w:adjustRightInd w:val="0"/>
              <w:rPr>
                <w:rFonts w:ascii="TimesNewRomanPSMT" w:hAnsi="TimesNewRomanPSMT" w:cs="TimesNewRomanPSMT"/>
                <w:sz w:val="18"/>
                <w:szCs w:val="18"/>
                <w:lang w:val="en-US"/>
              </w:rPr>
            </w:pPr>
            <w:r w:rsidRPr="007139DC">
              <w:rPr>
                <w:sz w:val="24"/>
              </w:rPr>
              <w:t xml:space="preserve">The starting RU index indicates the first RU26 </w:t>
            </w:r>
            <w:r>
              <w:rPr>
                <w:sz w:val="24"/>
              </w:rPr>
              <w:t xml:space="preserve">for which </w:t>
            </w:r>
            <w:r w:rsidRPr="007139DC">
              <w:rPr>
                <w:sz w:val="24"/>
              </w:rPr>
              <w:t xml:space="preserve">the HE </w:t>
            </w:r>
            <w:proofErr w:type="spellStart"/>
            <w:r w:rsidRPr="007139DC">
              <w:rPr>
                <w:sz w:val="24"/>
              </w:rPr>
              <w:t>beamformer</w:t>
            </w:r>
            <w:proofErr w:type="spellEnd"/>
            <w:r w:rsidRPr="007139DC">
              <w:rPr>
                <w:sz w:val="24"/>
              </w:rPr>
              <w:t xml:space="preserve"> is requesting feedback</w:t>
            </w:r>
            <w:r>
              <w:rPr>
                <w:sz w:val="18"/>
                <w:szCs w:val="18"/>
              </w:rPr>
              <w:t>.</w:t>
            </w:r>
          </w:p>
        </w:tc>
      </w:tr>
      <w:tr w:rsidR="00D461E0" w14:paraId="038C7C9F" w14:textId="77777777" w:rsidTr="00D461E0">
        <w:tc>
          <w:tcPr>
            <w:tcW w:w="2542" w:type="dxa"/>
          </w:tcPr>
          <w:p w14:paraId="4431577C" w14:textId="77777777" w:rsidR="00D461E0" w:rsidRDefault="00631808"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RU End Index</w:t>
            </w:r>
          </w:p>
        </w:tc>
        <w:tc>
          <w:tcPr>
            <w:tcW w:w="6808" w:type="dxa"/>
          </w:tcPr>
          <w:p w14:paraId="33F61B92" w14:textId="77777777" w:rsidR="00D461E0" w:rsidRPr="000516D9" w:rsidRDefault="009A7820">
            <w:pPr>
              <w:autoSpaceDE w:val="0"/>
              <w:autoSpaceDN w:val="0"/>
              <w:adjustRightInd w:val="0"/>
              <w:rPr>
                <w:rFonts w:ascii="TimesNewRomanPSMT" w:hAnsi="TimesNewRomanPSMT" w:cs="TimesNewRomanPSMT"/>
                <w:sz w:val="18"/>
                <w:szCs w:val="18"/>
                <w:lang w:val="en-US"/>
              </w:rPr>
            </w:pPr>
            <w:r w:rsidRPr="000516D9">
              <w:rPr>
                <w:sz w:val="18"/>
                <w:szCs w:val="18"/>
              </w:rPr>
              <w:t xml:space="preserve">The ending RU index indicates the last RU26 </w:t>
            </w:r>
            <w:r w:rsidR="00D403F4">
              <w:rPr>
                <w:sz w:val="18"/>
                <w:szCs w:val="18"/>
              </w:rPr>
              <w:t xml:space="preserve">for which </w:t>
            </w:r>
            <w:r w:rsidRPr="000516D9">
              <w:rPr>
                <w:sz w:val="18"/>
                <w:szCs w:val="18"/>
              </w:rPr>
              <w:t xml:space="preserve">the HE </w:t>
            </w:r>
            <w:proofErr w:type="spellStart"/>
            <w:r w:rsidRPr="000516D9">
              <w:rPr>
                <w:sz w:val="18"/>
                <w:szCs w:val="18"/>
              </w:rPr>
              <w:t>beamformer</w:t>
            </w:r>
            <w:proofErr w:type="spellEnd"/>
            <w:r w:rsidRPr="000516D9">
              <w:rPr>
                <w:sz w:val="18"/>
                <w:szCs w:val="18"/>
              </w:rPr>
              <w:t xml:space="preserve"> is requesting feedback.</w:t>
            </w:r>
          </w:p>
        </w:tc>
      </w:tr>
      <w:tr w:rsidR="00D461E0" w14:paraId="40F57E14" w14:textId="77777777" w:rsidTr="00D461E0">
        <w:tc>
          <w:tcPr>
            <w:tcW w:w="2542" w:type="dxa"/>
          </w:tcPr>
          <w:p w14:paraId="3F95854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Sounding Dialog</w:t>
            </w:r>
          </w:p>
          <w:p w14:paraId="6627B4E2"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Token Number</w:t>
            </w:r>
          </w:p>
        </w:tc>
        <w:tc>
          <w:tcPr>
            <w:tcW w:w="6808" w:type="dxa"/>
          </w:tcPr>
          <w:p w14:paraId="1C53411C" w14:textId="3DAB9DF4" w:rsidR="00D461E0" w:rsidRDefault="00727D10">
            <w:pPr>
              <w:autoSpaceDE w:val="0"/>
              <w:autoSpaceDN w:val="0"/>
              <w:adjustRightInd w:val="0"/>
              <w:rPr>
                <w:rFonts w:ascii="TimesNewRomanPSMT" w:hAnsi="TimesNewRomanPSMT" w:cs="TimesNewRomanPSMT"/>
                <w:sz w:val="18"/>
                <w:szCs w:val="18"/>
                <w:lang w:val="en-US"/>
              </w:rPr>
            </w:pPr>
            <w:r w:rsidRPr="007139DC">
              <w:rPr>
                <w:sz w:val="24"/>
              </w:rPr>
              <w:t xml:space="preserve">The ending RU index indicates the last RU26 </w:t>
            </w:r>
            <w:r>
              <w:rPr>
                <w:sz w:val="24"/>
              </w:rPr>
              <w:t xml:space="preserve">for which </w:t>
            </w:r>
            <w:r w:rsidRPr="007139DC">
              <w:rPr>
                <w:sz w:val="24"/>
              </w:rPr>
              <w:t xml:space="preserve">the HE </w:t>
            </w:r>
            <w:proofErr w:type="spellStart"/>
            <w:r w:rsidRPr="007139DC">
              <w:rPr>
                <w:sz w:val="24"/>
              </w:rPr>
              <w:t>beamformer</w:t>
            </w:r>
            <w:proofErr w:type="spellEnd"/>
            <w:r w:rsidRPr="007139DC">
              <w:rPr>
                <w:sz w:val="24"/>
              </w:rPr>
              <w:t xml:space="preserve"> is requesting feedback.</w:t>
            </w:r>
          </w:p>
        </w:tc>
      </w:tr>
    </w:tbl>
    <w:p w14:paraId="24F293DE" w14:textId="77777777" w:rsidR="00D461E0" w:rsidRDefault="00F03947" w:rsidP="00F03947">
      <w:pPr>
        <w:pStyle w:val="BodyText"/>
      </w:pPr>
      <w:r>
        <w:t xml:space="preserve">In a HE Compressed Beamforming frame not carrying all or part of a HE Compressed Beamforming report, the </w:t>
      </w:r>
      <w:proofErr w:type="spellStart"/>
      <w:r>
        <w:t>Nc</w:t>
      </w:r>
      <w:proofErr w:type="spellEnd"/>
      <w:r>
        <w:t xml:space="preserve"> Index, </w:t>
      </w:r>
      <w:proofErr w:type="spellStart"/>
      <w:r>
        <w:t>Nr</w:t>
      </w:r>
      <w:proofErr w:type="spellEnd"/>
      <w:r>
        <w:t xml:space="preserve"> Index, Channel Width, Grouping, Codebook Information, Feedback Type and Sounding Dialog Token Number</w:t>
      </w:r>
      <w:r w:rsidR="00E36F7C">
        <w:t xml:space="preserve"> are</w:t>
      </w:r>
      <w:r>
        <w:t xml:space="preserve"> reserved, the F</w:t>
      </w:r>
      <w:r w:rsidR="00E36F7C">
        <w:t xml:space="preserve">irst Feedback Segment </w:t>
      </w:r>
      <w:r>
        <w:t>subfield is set to 0 and the Remaining</w:t>
      </w:r>
      <w:r w:rsidR="00E36F7C">
        <w:t xml:space="preserve"> Feedback Segments </w:t>
      </w:r>
      <w:r>
        <w:t>subfield is set to 7.</w:t>
      </w:r>
    </w:p>
    <w:p w14:paraId="091F73E2" w14:textId="77777777" w:rsidR="00414539" w:rsidRDefault="00414539" w:rsidP="00414539">
      <w:pPr>
        <w:pStyle w:val="EditingInstruction"/>
      </w:pPr>
    </w:p>
    <w:sectPr w:rsidR="00414539" w:rsidSect="00A03A1C">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D6D22" w14:textId="77777777" w:rsidR="00EC4260" w:rsidRDefault="00EC4260">
      <w:r>
        <w:separator/>
      </w:r>
    </w:p>
  </w:endnote>
  <w:endnote w:type="continuationSeparator" w:id="0">
    <w:p w14:paraId="67B3D716" w14:textId="77777777" w:rsidR="00EC4260" w:rsidRDefault="00EC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D8CC2" w14:textId="77777777" w:rsidR="00B14F5F" w:rsidRDefault="00AC32D5">
    <w:pPr>
      <w:pStyle w:val="Footer"/>
      <w:tabs>
        <w:tab w:val="clear" w:pos="6480"/>
        <w:tab w:val="center" w:pos="4680"/>
        <w:tab w:val="right" w:pos="9360"/>
      </w:tabs>
    </w:pPr>
    <w:r>
      <w:t>Submission</w:t>
    </w:r>
    <w:r w:rsidR="00B14F5F">
      <w:tab/>
      <w:t xml:space="preserve">page </w:t>
    </w:r>
    <w:r w:rsidR="00574EDB">
      <w:fldChar w:fldCharType="begin"/>
    </w:r>
    <w:r w:rsidR="00B14F5F">
      <w:instrText xml:space="preserve">page </w:instrText>
    </w:r>
    <w:r w:rsidR="00574EDB">
      <w:fldChar w:fldCharType="separate"/>
    </w:r>
    <w:r w:rsidR="00951629">
      <w:rPr>
        <w:noProof/>
      </w:rPr>
      <w:t>15</w:t>
    </w:r>
    <w:r w:rsidR="00574EDB">
      <w:fldChar w:fldCharType="end"/>
    </w:r>
    <w:r w:rsidR="00B14F5F">
      <w:tab/>
    </w:r>
    <w:r w:rsidR="001176B1">
      <w:t>Raja Banerjea</w:t>
    </w:r>
    <w:r>
      <w:t xml:space="preserve">, Qualcomm </w:t>
    </w:r>
    <w:proofErr w:type="spellStart"/>
    <w:r>
      <w:t>Inc</w:t>
    </w:r>
    <w:proofErr w:type="spellEnd"/>
    <w:r>
      <w:t xml:space="preserve"> </w:t>
    </w:r>
  </w:p>
  <w:p w14:paraId="2EBDBD74" w14:textId="77777777" w:rsidR="00B14F5F" w:rsidRDefault="00B14F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169AA" w14:textId="77777777" w:rsidR="00EC4260" w:rsidRDefault="00EC4260">
      <w:r>
        <w:separator/>
      </w:r>
    </w:p>
  </w:footnote>
  <w:footnote w:type="continuationSeparator" w:id="0">
    <w:p w14:paraId="55180C97" w14:textId="77777777" w:rsidR="00EC4260" w:rsidRDefault="00EC4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2DF80" w14:textId="78C313DF" w:rsidR="00B14F5F" w:rsidRDefault="00AC32D5" w:rsidP="00732A32">
    <w:pPr>
      <w:pStyle w:val="Header"/>
      <w:tabs>
        <w:tab w:val="clear" w:pos="6480"/>
        <w:tab w:val="center" w:pos="4680"/>
        <w:tab w:val="right" w:pos="9360"/>
      </w:tabs>
    </w:pPr>
    <w:del w:id="173" w:author="Banerjea, Raja" w:date="2016-06-09T12:01:00Z">
      <w:r w:rsidDel="008362D8">
        <w:delText>April</w:delText>
      </w:r>
      <w:r w:rsidR="00B94E83" w:rsidDel="008362D8">
        <w:fldChar w:fldCharType="begin"/>
      </w:r>
      <w:r w:rsidR="00B94E83" w:rsidDel="008362D8">
        <w:delInstrText xml:space="preserve"> KEYWORDS  \* MERGEFORMAT </w:delInstrText>
      </w:r>
      <w:r w:rsidR="00B94E83" w:rsidDel="008362D8">
        <w:fldChar w:fldCharType="separate"/>
      </w:r>
      <w:r w:rsidR="00B14F5F" w:rsidDel="008362D8">
        <w:delText xml:space="preserve"> 2016</w:delText>
      </w:r>
      <w:r w:rsidR="00B94E83" w:rsidDel="008362D8">
        <w:fldChar w:fldCharType="end"/>
      </w:r>
    </w:del>
    <w:r w:rsidR="008362D8">
      <w:t>June</w:t>
    </w:r>
    <w:r w:rsidR="00EC4260">
      <w:fldChar w:fldCharType="begin"/>
    </w:r>
    <w:r w:rsidR="00EC4260">
      <w:instrText xml:space="preserve"> KEYWORDS  \* MERGEFORMAT </w:instrText>
    </w:r>
    <w:r w:rsidR="00EC4260">
      <w:fldChar w:fldCharType="separate"/>
    </w:r>
    <w:r w:rsidR="008362D8">
      <w:t xml:space="preserve"> 2016</w:t>
    </w:r>
    <w:r w:rsidR="00EC4260">
      <w:fldChar w:fldCharType="end"/>
    </w:r>
    <w:r w:rsidR="00B14F5F">
      <w:tab/>
    </w:r>
    <w:r w:rsidR="00B14F5F">
      <w:tab/>
    </w:r>
    <w:r w:rsidR="00EC4260">
      <w:fldChar w:fldCharType="begin"/>
    </w:r>
    <w:r w:rsidR="00EC4260">
      <w:instrText xml:space="preserve"> TITLE  \* MERGEFORMAT </w:instrText>
    </w:r>
    <w:r w:rsidR="00EC4260">
      <w:fldChar w:fldCharType="separate"/>
    </w:r>
    <w:ins w:id="174" w:author="Banerjea, Raja" w:date="2016-06-23T14:18:00Z">
      <w:r w:rsidR="00951629">
        <w:t>doc.: IEEE 802.11-16/0773</w:t>
      </w:r>
      <w:r w:rsidR="00D95503">
        <w:t>r2</w:t>
      </w:r>
    </w:ins>
    <w:del w:id="175" w:author="Banerjea, Raja" w:date="2016-06-23T14:18:00Z">
      <w:r w:rsidDel="00D95503">
        <w:delText>doc.: IEEE 802.11-16/</w:delText>
      </w:r>
      <w:r w:rsidR="008362D8" w:rsidDel="00D95503">
        <w:delText>0773</w:delText>
      </w:r>
      <w:r w:rsidDel="00D95503">
        <w:delText>r0</w:delText>
      </w:r>
    </w:del>
    <w:r w:rsidR="00EC4260">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 w15:restartNumberingAfterBreak="0">
    <w:nsid w:val="0CC510EA"/>
    <w:multiLevelType w:val="hybridMultilevel"/>
    <w:tmpl w:val="3D728A1E"/>
    <w:lvl w:ilvl="0" w:tplc="1208FF1C">
      <w:start w:val="1"/>
      <w:numFmt w:val="bullet"/>
      <w:lvlText w:val="•"/>
      <w:lvlJc w:val="left"/>
      <w:pPr>
        <w:tabs>
          <w:tab w:val="num" w:pos="720"/>
        </w:tabs>
        <w:ind w:left="720" w:hanging="360"/>
      </w:pPr>
      <w:rPr>
        <w:rFonts w:ascii="Arial" w:hAnsi="Arial" w:hint="default"/>
      </w:rPr>
    </w:lvl>
    <w:lvl w:ilvl="1" w:tplc="85A0E478" w:tentative="1">
      <w:start w:val="1"/>
      <w:numFmt w:val="bullet"/>
      <w:lvlText w:val="•"/>
      <w:lvlJc w:val="left"/>
      <w:pPr>
        <w:tabs>
          <w:tab w:val="num" w:pos="1440"/>
        </w:tabs>
        <w:ind w:left="1440" w:hanging="360"/>
      </w:pPr>
      <w:rPr>
        <w:rFonts w:ascii="Arial" w:hAnsi="Arial" w:hint="default"/>
      </w:rPr>
    </w:lvl>
    <w:lvl w:ilvl="2" w:tplc="613CA94A" w:tentative="1">
      <w:start w:val="1"/>
      <w:numFmt w:val="bullet"/>
      <w:lvlText w:val="•"/>
      <w:lvlJc w:val="left"/>
      <w:pPr>
        <w:tabs>
          <w:tab w:val="num" w:pos="2160"/>
        </w:tabs>
        <w:ind w:left="2160" w:hanging="360"/>
      </w:pPr>
      <w:rPr>
        <w:rFonts w:ascii="Arial" w:hAnsi="Arial" w:hint="default"/>
      </w:rPr>
    </w:lvl>
    <w:lvl w:ilvl="3" w:tplc="FD5EB658" w:tentative="1">
      <w:start w:val="1"/>
      <w:numFmt w:val="bullet"/>
      <w:lvlText w:val="•"/>
      <w:lvlJc w:val="left"/>
      <w:pPr>
        <w:tabs>
          <w:tab w:val="num" w:pos="2880"/>
        </w:tabs>
        <w:ind w:left="2880" w:hanging="360"/>
      </w:pPr>
      <w:rPr>
        <w:rFonts w:ascii="Arial" w:hAnsi="Arial" w:hint="default"/>
      </w:rPr>
    </w:lvl>
    <w:lvl w:ilvl="4" w:tplc="E0825936" w:tentative="1">
      <w:start w:val="1"/>
      <w:numFmt w:val="bullet"/>
      <w:lvlText w:val="•"/>
      <w:lvlJc w:val="left"/>
      <w:pPr>
        <w:tabs>
          <w:tab w:val="num" w:pos="3600"/>
        </w:tabs>
        <w:ind w:left="3600" w:hanging="360"/>
      </w:pPr>
      <w:rPr>
        <w:rFonts w:ascii="Arial" w:hAnsi="Arial" w:hint="default"/>
      </w:rPr>
    </w:lvl>
    <w:lvl w:ilvl="5" w:tplc="041615E6" w:tentative="1">
      <w:start w:val="1"/>
      <w:numFmt w:val="bullet"/>
      <w:lvlText w:val="•"/>
      <w:lvlJc w:val="left"/>
      <w:pPr>
        <w:tabs>
          <w:tab w:val="num" w:pos="4320"/>
        </w:tabs>
        <w:ind w:left="4320" w:hanging="360"/>
      </w:pPr>
      <w:rPr>
        <w:rFonts w:ascii="Arial" w:hAnsi="Arial" w:hint="default"/>
      </w:rPr>
    </w:lvl>
    <w:lvl w:ilvl="6" w:tplc="8D62826A" w:tentative="1">
      <w:start w:val="1"/>
      <w:numFmt w:val="bullet"/>
      <w:lvlText w:val="•"/>
      <w:lvlJc w:val="left"/>
      <w:pPr>
        <w:tabs>
          <w:tab w:val="num" w:pos="5040"/>
        </w:tabs>
        <w:ind w:left="5040" w:hanging="360"/>
      </w:pPr>
      <w:rPr>
        <w:rFonts w:ascii="Arial" w:hAnsi="Arial" w:hint="default"/>
      </w:rPr>
    </w:lvl>
    <w:lvl w:ilvl="7" w:tplc="AE243624" w:tentative="1">
      <w:start w:val="1"/>
      <w:numFmt w:val="bullet"/>
      <w:lvlText w:val="•"/>
      <w:lvlJc w:val="left"/>
      <w:pPr>
        <w:tabs>
          <w:tab w:val="num" w:pos="5760"/>
        </w:tabs>
        <w:ind w:left="5760" w:hanging="360"/>
      </w:pPr>
      <w:rPr>
        <w:rFonts w:ascii="Arial" w:hAnsi="Arial" w:hint="default"/>
      </w:rPr>
    </w:lvl>
    <w:lvl w:ilvl="8" w:tplc="6F4E681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26A52AA"/>
    <w:multiLevelType w:val="hybridMultilevel"/>
    <w:tmpl w:val="7CD6BAFA"/>
    <w:lvl w:ilvl="0" w:tplc="3D6A7CC4">
      <w:start w:val="1"/>
      <w:numFmt w:val="bullet"/>
      <w:lvlText w:val="–"/>
      <w:lvlJc w:val="left"/>
      <w:pPr>
        <w:tabs>
          <w:tab w:val="num" w:pos="720"/>
        </w:tabs>
        <w:ind w:left="720" w:hanging="360"/>
      </w:pPr>
      <w:rPr>
        <w:rFonts w:ascii="Times New Roman" w:hAnsi="Times New Roman" w:hint="default"/>
      </w:rPr>
    </w:lvl>
    <w:lvl w:ilvl="1" w:tplc="E550CB72">
      <w:start w:val="1"/>
      <w:numFmt w:val="bullet"/>
      <w:lvlText w:val="–"/>
      <w:lvlJc w:val="left"/>
      <w:pPr>
        <w:tabs>
          <w:tab w:val="num" w:pos="1440"/>
        </w:tabs>
        <w:ind w:left="1440" w:hanging="360"/>
      </w:pPr>
      <w:rPr>
        <w:rFonts w:ascii="Times New Roman" w:hAnsi="Times New Roman" w:hint="default"/>
      </w:rPr>
    </w:lvl>
    <w:lvl w:ilvl="2" w:tplc="AAE0DB92">
      <w:start w:val="25"/>
      <w:numFmt w:val="bullet"/>
      <w:lvlText w:val="-"/>
      <w:lvlJc w:val="left"/>
      <w:pPr>
        <w:ind w:left="2160" w:hanging="360"/>
      </w:pPr>
      <w:rPr>
        <w:rFonts w:ascii="Times New Roman" w:eastAsia="Batang" w:hAnsi="Times New Roman" w:cs="Times New Roman" w:hint="default"/>
      </w:rPr>
    </w:lvl>
    <w:lvl w:ilvl="3" w:tplc="1D42B398" w:tentative="1">
      <w:start w:val="1"/>
      <w:numFmt w:val="bullet"/>
      <w:lvlText w:val="–"/>
      <w:lvlJc w:val="left"/>
      <w:pPr>
        <w:tabs>
          <w:tab w:val="num" w:pos="2880"/>
        </w:tabs>
        <w:ind w:left="2880" w:hanging="360"/>
      </w:pPr>
      <w:rPr>
        <w:rFonts w:ascii="Times New Roman" w:hAnsi="Times New Roman" w:hint="default"/>
      </w:rPr>
    </w:lvl>
    <w:lvl w:ilvl="4" w:tplc="6C486428" w:tentative="1">
      <w:start w:val="1"/>
      <w:numFmt w:val="bullet"/>
      <w:lvlText w:val="–"/>
      <w:lvlJc w:val="left"/>
      <w:pPr>
        <w:tabs>
          <w:tab w:val="num" w:pos="3600"/>
        </w:tabs>
        <w:ind w:left="3600" w:hanging="360"/>
      </w:pPr>
      <w:rPr>
        <w:rFonts w:ascii="Times New Roman" w:hAnsi="Times New Roman" w:hint="default"/>
      </w:rPr>
    </w:lvl>
    <w:lvl w:ilvl="5" w:tplc="B0924500" w:tentative="1">
      <w:start w:val="1"/>
      <w:numFmt w:val="bullet"/>
      <w:lvlText w:val="–"/>
      <w:lvlJc w:val="left"/>
      <w:pPr>
        <w:tabs>
          <w:tab w:val="num" w:pos="4320"/>
        </w:tabs>
        <w:ind w:left="4320" w:hanging="360"/>
      </w:pPr>
      <w:rPr>
        <w:rFonts w:ascii="Times New Roman" w:hAnsi="Times New Roman" w:hint="default"/>
      </w:rPr>
    </w:lvl>
    <w:lvl w:ilvl="6" w:tplc="5EBE2D5A" w:tentative="1">
      <w:start w:val="1"/>
      <w:numFmt w:val="bullet"/>
      <w:lvlText w:val="–"/>
      <w:lvlJc w:val="left"/>
      <w:pPr>
        <w:tabs>
          <w:tab w:val="num" w:pos="5040"/>
        </w:tabs>
        <w:ind w:left="5040" w:hanging="360"/>
      </w:pPr>
      <w:rPr>
        <w:rFonts w:ascii="Times New Roman" w:hAnsi="Times New Roman" w:hint="default"/>
      </w:rPr>
    </w:lvl>
    <w:lvl w:ilvl="7" w:tplc="502C10B0" w:tentative="1">
      <w:start w:val="1"/>
      <w:numFmt w:val="bullet"/>
      <w:lvlText w:val="–"/>
      <w:lvlJc w:val="left"/>
      <w:pPr>
        <w:tabs>
          <w:tab w:val="num" w:pos="5760"/>
        </w:tabs>
        <w:ind w:left="5760" w:hanging="360"/>
      </w:pPr>
      <w:rPr>
        <w:rFonts w:ascii="Times New Roman" w:hAnsi="Times New Roman" w:hint="default"/>
      </w:rPr>
    </w:lvl>
    <w:lvl w:ilvl="8" w:tplc="87AE812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4" w15:restartNumberingAfterBreak="0">
    <w:nsid w:val="49672D59"/>
    <w:multiLevelType w:val="multilevel"/>
    <w:tmpl w:val="D67CFED0"/>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5" w15:restartNumberingAfterBreak="0">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766509"/>
    <w:multiLevelType w:val="hybridMultilevel"/>
    <w:tmpl w:val="C636812C"/>
    <w:lvl w:ilvl="0" w:tplc="E346A73A">
      <w:start w:val="1"/>
      <w:numFmt w:val="bullet"/>
      <w:lvlText w:val="•"/>
      <w:lvlJc w:val="left"/>
      <w:pPr>
        <w:tabs>
          <w:tab w:val="num" w:pos="720"/>
        </w:tabs>
        <w:ind w:left="720" w:hanging="360"/>
      </w:pPr>
      <w:rPr>
        <w:rFonts w:ascii="Times New Roman" w:hAnsi="Times New Roman" w:hint="default"/>
      </w:rPr>
    </w:lvl>
    <w:lvl w:ilvl="1" w:tplc="DB003752">
      <w:start w:val="25"/>
      <w:numFmt w:val="bullet"/>
      <w:lvlText w:val="–"/>
      <w:lvlJc w:val="left"/>
      <w:pPr>
        <w:tabs>
          <w:tab w:val="num" w:pos="1440"/>
        </w:tabs>
        <w:ind w:left="1440" w:hanging="360"/>
      </w:pPr>
      <w:rPr>
        <w:rFonts w:ascii="Times New Roman" w:hAnsi="Times New Roman" w:hint="default"/>
      </w:rPr>
    </w:lvl>
    <w:lvl w:ilvl="2" w:tplc="93103440" w:tentative="1">
      <w:start w:val="1"/>
      <w:numFmt w:val="bullet"/>
      <w:lvlText w:val="•"/>
      <w:lvlJc w:val="left"/>
      <w:pPr>
        <w:tabs>
          <w:tab w:val="num" w:pos="2160"/>
        </w:tabs>
        <w:ind w:left="2160" w:hanging="360"/>
      </w:pPr>
      <w:rPr>
        <w:rFonts w:ascii="Times New Roman" w:hAnsi="Times New Roman" w:hint="default"/>
      </w:rPr>
    </w:lvl>
    <w:lvl w:ilvl="3" w:tplc="ECAE8B02" w:tentative="1">
      <w:start w:val="1"/>
      <w:numFmt w:val="bullet"/>
      <w:lvlText w:val="•"/>
      <w:lvlJc w:val="left"/>
      <w:pPr>
        <w:tabs>
          <w:tab w:val="num" w:pos="2880"/>
        </w:tabs>
        <w:ind w:left="2880" w:hanging="360"/>
      </w:pPr>
      <w:rPr>
        <w:rFonts w:ascii="Times New Roman" w:hAnsi="Times New Roman" w:hint="default"/>
      </w:rPr>
    </w:lvl>
    <w:lvl w:ilvl="4" w:tplc="33743EFA" w:tentative="1">
      <w:start w:val="1"/>
      <w:numFmt w:val="bullet"/>
      <w:lvlText w:val="•"/>
      <w:lvlJc w:val="left"/>
      <w:pPr>
        <w:tabs>
          <w:tab w:val="num" w:pos="3600"/>
        </w:tabs>
        <w:ind w:left="3600" w:hanging="360"/>
      </w:pPr>
      <w:rPr>
        <w:rFonts w:ascii="Times New Roman" w:hAnsi="Times New Roman" w:hint="default"/>
      </w:rPr>
    </w:lvl>
    <w:lvl w:ilvl="5" w:tplc="4FD28F04" w:tentative="1">
      <w:start w:val="1"/>
      <w:numFmt w:val="bullet"/>
      <w:lvlText w:val="•"/>
      <w:lvlJc w:val="left"/>
      <w:pPr>
        <w:tabs>
          <w:tab w:val="num" w:pos="4320"/>
        </w:tabs>
        <w:ind w:left="4320" w:hanging="360"/>
      </w:pPr>
      <w:rPr>
        <w:rFonts w:ascii="Times New Roman" w:hAnsi="Times New Roman" w:hint="default"/>
      </w:rPr>
    </w:lvl>
    <w:lvl w:ilvl="6" w:tplc="060C62DA" w:tentative="1">
      <w:start w:val="1"/>
      <w:numFmt w:val="bullet"/>
      <w:lvlText w:val="•"/>
      <w:lvlJc w:val="left"/>
      <w:pPr>
        <w:tabs>
          <w:tab w:val="num" w:pos="5040"/>
        </w:tabs>
        <w:ind w:left="5040" w:hanging="360"/>
      </w:pPr>
      <w:rPr>
        <w:rFonts w:ascii="Times New Roman" w:hAnsi="Times New Roman" w:hint="default"/>
      </w:rPr>
    </w:lvl>
    <w:lvl w:ilvl="7" w:tplc="D01E9DFC" w:tentative="1">
      <w:start w:val="1"/>
      <w:numFmt w:val="bullet"/>
      <w:lvlText w:val="•"/>
      <w:lvlJc w:val="left"/>
      <w:pPr>
        <w:tabs>
          <w:tab w:val="num" w:pos="5760"/>
        </w:tabs>
        <w:ind w:left="5760" w:hanging="360"/>
      </w:pPr>
      <w:rPr>
        <w:rFonts w:ascii="Times New Roman" w:hAnsi="Times New Roman" w:hint="default"/>
      </w:rPr>
    </w:lvl>
    <w:lvl w:ilvl="8" w:tplc="418AB02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77B24441"/>
    <w:multiLevelType w:val="hybridMultilevel"/>
    <w:tmpl w:val="69CE9DEC"/>
    <w:lvl w:ilvl="0" w:tplc="CD9C8AB6">
      <w:start w:val="1"/>
      <w:numFmt w:val="bullet"/>
      <w:lvlText w:val="•"/>
      <w:lvlJc w:val="left"/>
      <w:pPr>
        <w:tabs>
          <w:tab w:val="num" w:pos="360"/>
        </w:tabs>
        <w:ind w:left="360" w:hanging="360"/>
      </w:pPr>
      <w:rPr>
        <w:rFonts w:ascii="Times New Roman" w:hAnsi="Times New Roman" w:cs="Times New Roman" w:hint="default"/>
      </w:rPr>
    </w:lvl>
    <w:lvl w:ilvl="1" w:tplc="E7BE25DE">
      <w:start w:val="1"/>
      <w:numFmt w:val="bullet"/>
      <w:lvlText w:val="•"/>
      <w:lvlJc w:val="left"/>
      <w:pPr>
        <w:tabs>
          <w:tab w:val="num" w:pos="1080"/>
        </w:tabs>
        <w:ind w:left="1080" w:hanging="360"/>
      </w:pPr>
      <w:rPr>
        <w:rFonts w:ascii="Times New Roman" w:hAnsi="Times New Roman" w:cs="Times New Roman" w:hint="default"/>
      </w:rPr>
    </w:lvl>
    <w:lvl w:ilvl="2" w:tplc="08B2144C">
      <w:start w:val="1"/>
      <w:numFmt w:val="bullet"/>
      <w:lvlText w:val="•"/>
      <w:lvlJc w:val="left"/>
      <w:pPr>
        <w:tabs>
          <w:tab w:val="num" w:pos="1800"/>
        </w:tabs>
        <w:ind w:left="1800" w:hanging="360"/>
      </w:pPr>
      <w:rPr>
        <w:rFonts w:ascii="Times New Roman" w:hAnsi="Times New Roman" w:cs="Times New Roman" w:hint="default"/>
      </w:rPr>
    </w:lvl>
    <w:lvl w:ilvl="3" w:tplc="E8EAD584">
      <w:start w:val="1"/>
      <w:numFmt w:val="bullet"/>
      <w:lvlText w:val="•"/>
      <w:lvlJc w:val="left"/>
      <w:pPr>
        <w:tabs>
          <w:tab w:val="num" w:pos="2520"/>
        </w:tabs>
        <w:ind w:left="2520" w:hanging="360"/>
      </w:pPr>
      <w:rPr>
        <w:rFonts w:ascii="Times New Roman" w:hAnsi="Times New Roman" w:cs="Times New Roman" w:hint="default"/>
      </w:rPr>
    </w:lvl>
    <w:lvl w:ilvl="4" w:tplc="E198244C">
      <w:start w:val="1"/>
      <w:numFmt w:val="bullet"/>
      <w:lvlText w:val="•"/>
      <w:lvlJc w:val="left"/>
      <w:pPr>
        <w:tabs>
          <w:tab w:val="num" w:pos="3240"/>
        </w:tabs>
        <w:ind w:left="3240" w:hanging="360"/>
      </w:pPr>
      <w:rPr>
        <w:rFonts w:ascii="Times New Roman" w:hAnsi="Times New Roman" w:cs="Times New Roman" w:hint="default"/>
      </w:rPr>
    </w:lvl>
    <w:lvl w:ilvl="5" w:tplc="0008A350">
      <w:start w:val="1"/>
      <w:numFmt w:val="bullet"/>
      <w:lvlText w:val="•"/>
      <w:lvlJc w:val="left"/>
      <w:pPr>
        <w:tabs>
          <w:tab w:val="num" w:pos="3960"/>
        </w:tabs>
        <w:ind w:left="3960" w:hanging="360"/>
      </w:pPr>
      <w:rPr>
        <w:rFonts w:ascii="Times New Roman" w:hAnsi="Times New Roman" w:cs="Times New Roman" w:hint="default"/>
      </w:rPr>
    </w:lvl>
    <w:lvl w:ilvl="6" w:tplc="DC5A16F0">
      <w:start w:val="1"/>
      <w:numFmt w:val="bullet"/>
      <w:lvlText w:val="•"/>
      <w:lvlJc w:val="left"/>
      <w:pPr>
        <w:tabs>
          <w:tab w:val="num" w:pos="4680"/>
        </w:tabs>
        <w:ind w:left="4680" w:hanging="360"/>
      </w:pPr>
      <w:rPr>
        <w:rFonts w:ascii="Times New Roman" w:hAnsi="Times New Roman" w:cs="Times New Roman" w:hint="default"/>
      </w:rPr>
    </w:lvl>
    <w:lvl w:ilvl="7" w:tplc="56C6489C">
      <w:start w:val="1"/>
      <w:numFmt w:val="bullet"/>
      <w:lvlText w:val="•"/>
      <w:lvlJc w:val="left"/>
      <w:pPr>
        <w:tabs>
          <w:tab w:val="num" w:pos="5400"/>
        </w:tabs>
        <w:ind w:left="5400" w:hanging="360"/>
      </w:pPr>
      <w:rPr>
        <w:rFonts w:ascii="Times New Roman" w:hAnsi="Times New Roman" w:cs="Times New Roman" w:hint="default"/>
      </w:rPr>
    </w:lvl>
    <w:lvl w:ilvl="8" w:tplc="E9BC6396">
      <w:start w:val="1"/>
      <w:numFmt w:val="bullet"/>
      <w:lvlText w:val="•"/>
      <w:lvlJc w:val="left"/>
      <w:pPr>
        <w:tabs>
          <w:tab w:val="num" w:pos="6120"/>
        </w:tabs>
        <w:ind w:left="6120" w:hanging="360"/>
      </w:pPr>
      <w:rPr>
        <w:rFonts w:ascii="Times New Roman" w:hAnsi="Times New Roman" w:cs="Times New Roman" w:hint="default"/>
      </w:rPr>
    </w:lvl>
  </w:abstractNum>
  <w:abstractNum w:abstractNumId="9" w15:restartNumberingAfterBreak="0">
    <w:nsid w:val="787D2A58"/>
    <w:multiLevelType w:val="hybridMultilevel"/>
    <w:tmpl w:val="4CE2F052"/>
    <w:lvl w:ilvl="0" w:tplc="1AC09B24">
      <w:start w:val="1"/>
      <w:numFmt w:val="bullet"/>
      <w:lvlText w:val="•"/>
      <w:lvlJc w:val="left"/>
      <w:pPr>
        <w:tabs>
          <w:tab w:val="num" w:pos="720"/>
        </w:tabs>
        <w:ind w:left="720" w:hanging="360"/>
      </w:pPr>
      <w:rPr>
        <w:rFonts w:ascii="Times New Roman" w:hAnsi="Times New Roman" w:hint="default"/>
      </w:rPr>
    </w:lvl>
    <w:lvl w:ilvl="1" w:tplc="44BA281C">
      <w:start w:val="25"/>
      <w:numFmt w:val="bullet"/>
      <w:lvlText w:val="–"/>
      <w:lvlJc w:val="left"/>
      <w:pPr>
        <w:tabs>
          <w:tab w:val="num" w:pos="1440"/>
        </w:tabs>
        <w:ind w:left="1440" w:hanging="360"/>
      </w:pPr>
      <w:rPr>
        <w:rFonts w:ascii="Times New Roman" w:hAnsi="Times New Roman" w:hint="default"/>
      </w:rPr>
    </w:lvl>
    <w:lvl w:ilvl="2" w:tplc="42F2BAB8" w:tentative="1">
      <w:start w:val="1"/>
      <w:numFmt w:val="bullet"/>
      <w:lvlText w:val="•"/>
      <w:lvlJc w:val="left"/>
      <w:pPr>
        <w:tabs>
          <w:tab w:val="num" w:pos="2160"/>
        </w:tabs>
        <w:ind w:left="2160" w:hanging="360"/>
      </w:pPr>
      <w:rPr>
        <w:rFonts w:ascii="Times New Roman" w:hAnsi="Times New Roman" w:hint="default"/>
      </w:rPr>
    </w:lvl>
    <w:lvl w:ilvl="3" w:tplc="B44E9E70" w:tentative="1">
      <w:start w:val="1"/>
      <w:numFmt w:val="bullet"/>
      <w:lvlText w:val="•"/>
      <w:lvlJc w:val="left"/>
      <w:pPr>
        <w:tabs>
          <w:tab w:val="num" w:pos="2880"/>
        </w:tabs>
        <w:ind w:left="2880" w:hanging="360"/>
      </w:pPr>
      <w:rPr>
        <w:rFonts w:ascii="Times New Roman" w:hAnsi="Times New Roman" w:hint="default"/>
      </w:rPr>
    </w:lvl>
    <w:lvl w:ilvl="4" w:tplc="BE10FE30" w:tentative="1">
      <w:start w:val="1"/>
      <w:numFmt w:val="bullet"/>
      <w:lvlText w:val="•"/>
      <w:lvlJc w:val="left"/>
      <w:pPr>
        <w:tabs>
          <w:tab w:val="num" w:pos="3600"/>
        </w:tabs>
        <w:ind w:left="3600" w:hanging="360"/>
      </w:pPr>
      <w:rPr>
        <w:rFonts w:ascii="Times New Roman" w:hAnsi="Times New Roman" w:hint="default"/>
      </w:rPr>
    </w:lvl>
    <w:lvl w:ilvl="5" w:tplc="30FE1084" w:tentative="1">
      <w:start w:val="1"/>
      <w:numFmt w:val="bullet"/>
      <w:lvlText w:val="•"/>
      <w:lvlJc w:val="left"/>
      <w:pPr>
        <w:tabs>
          <w:tab w:val="num" w:pos="4320"/>
        </w:tabs>
        <w:ind w:left="4320" w:hanging="360"/>
      </w:pPr>
      <w:rPr>
        <w:rFonts w:ascii="Times New Roman" w:hAnsi="Times New Roman" w:hint="default"/>
      </w:rPr>
    </w:lvl>
    <w:lvl w:ilvl="6" w:tplc="1040CA98" w:tentative="1">
      <w:start w:val="1"/>
      <w:numFmt w:val="bullet"/>
      <w:lvlText w:val="•"/>
      <w:lvlJc w:val="left"/>
      <w:pPr>
        <w:tabs>
          <w:tab w:val="num" w:pos="5040"/>
        </w:tabs>
        <w:ind w:left="5040" w:hanging="360"/>
      </w:pPr>
      <w:rPr>
        <w:rFonts w:ascii="Times New Roman" w:hAnsi="Times New Roman" w:hint="default"/>
      </w:rPr>
    </w:lvl>
    <w:lvl w:ilvl="7" w:tplc="A16E5FEA" w:tentative="1">
      <w:start w:val="1"/>
      <w:numFmt w:val="bullet"/>
      <w:lvlText w:val="•"/>
      <w:lvlJc w:val="left"/>
      <w:pPr>
        <w:tabs>
          <w:tab w:val="num" w:pos="5760"/>
        </w:tabs>
        <w:ind w:left="5760" w:hanging="360"/>
      </w:pPr>
      <w:rPr>
        <w:rFonts w:ascii="Times New Roman" w:hAnsi="Times New Roman" w:hint="default"/>
      </w:rPr>
    </w:lvl>
    <w:lvl w:ilvl="8" w:tplc="F1BA1B5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A9C12F4"/>
    <w:multiLevelType w:val="hybridMultilevel"/>
    <w:tmpl w:val="D436C8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7D83534A"/>
    <w:multiLevelType w:val="hybridMultilevel"/>
    <w:tmpl w:val="1B7A876C"/>
    <w:lvl w:ilvl="0" w:tplc="D452DFE6">
      <w:start w:val="1"/>
      <w:numFmt w:val="bullet"/>
      <w:lvlText w:val="•"/>
      <w:lvlJc w:val="left"/>
      <w:pPr>
        <w:tabs>
          <w:tab w:val="num" w:pos="720"/>
        </w:tabs>
        <w:ind w:left="720" w:hanging="360"/>
      </w:pPr>
      <w:rPr>
        <w:rFonts w:ascii="Times New Roman" w:hAnsi="Times New Roman" w:cs="Times New Roman" w:hint="default"/>
      </w:rPr>
    </w:lvl>
    <w:lvl w:ilvl="1" w:tplc="FDC0416C">
      <w:start w:val="1"/>
      <w:numFmt w:val="bullet"/>
      <w:lvlText w:val="•"/>
      <w:lvlJc w:val="left"/>
      <w:pPr>
        <w:tabs>
          <w:tab w:val="num" w:pos="1440"/>
        </w:tabs>
        <w:ind w:left="1440" w:hanging="360"/>
      </w:pPr>
      <w:rPr>
        <w:rFonts w:ascii="Times New Roman" w:hAnsi="Times New Roman" w:cs="Times New Roman" w:hint="default"/>
      </w:rPr>
    </w:lvl>
    <w:lvl w:ilvl="2" w:tplc="4810FB9C">
      <w:start w:val="1"/>
      <w:numFmt w:val="bullet"/>
      <w:lvlText w:val="•"/>
      <w:lvlJc w:val="left"/>
      <w:pPr>
        <w:tabs>
          <w:tab w:val="num" w:pos="2160"/>
        </w:tabs>
        <w:ind w:left="2160" w:hanging="360"/>
      </w:pPr>
      <w:rPr>
        <w:rFonts w:ascii="Times New Roman" w:hAnsi="Times New Roman" w:cs="Times New Roman" w:hint="default"/>
      </w:rPr>
    </w:lvl>
    <w:lvl w:ilvl="3" w:tplc="2D78C6E0">
      <w:start w:val="1"/>
      <w:numFmt w:val="bullet"/>
      <w:lvlText w:val="•"/>
      <w:lvlJc w:val="left"/>
      <w:pPr>
        <w:tabs>
          <w:tab w:val="num" w:pos="2880"/>
        </w:tabs>
        <w:ind w:left="2880" w:hanging="360"/>
      </w:pPr>
      <w:rPr>
        <w:rFonts w:ascii="Times New Roman" w:hAnsi="Times New Roman" w:cs="Times New Roman" w:hint="default"/>
      </w:rPr>
    </w:lvl>
    <w:lvl w:ilvl="4" w:tplc="1ED8AC7A">
      <w:start w:val="1"/>
      <w:numFmt w:val="bullet"/>
      <w:lvlText w:val="•"/>
      <w:lvlJc w:val="left"/>
      <w:pPr>
        <w:tabs>
          <w:tab w:val="num" w:pos="3600"/>
        </w:tabs>
        <w:ind w:left="3600" w:hanging="360"/>
      </w:pPr>
      <w:rPr>
        <w:rFonts w:ascii="Times New Roman" w:hAnsi="Times New Roman" w:cs="Times New Roman" w:hint="default"/>
      </w:rPr>
    </w:lvl>
    <w:lvl w:ilvl="5" w:tplc="633C7F0C">
      <w:start w:val="1"/>
      <w:numFmt w:val="bullet"/>
      <w:lvlText w:val="•"/>
      <w:lvlJc w:val="left"/>
      <w:pPr>
        <w:tabs>
          <w:tab w:val="num" w:pos="4320"/>
        </w:tabs>
        <w:ind w:left="4320" w:hanging="360"/>
      </w:pPr>
      <w:rPr>
        <w:rFonts w:ascii="Times New Roman" w:hAnsi="Times New Roman" w:cs="Times New Roman" w:hint="default"/>
      </w:rPr>
    </w:lvl>
    <w:lvl w:ilvl="6" w:tplc="69DECFF4">
      <w:start w:val="1"/>
      <w:numFmt w:val="bullet"/>
      <w:lvlText w:val="•"/>
      <w:lvlJc w:val="left"/>
      <w:pPr>
        <w:tabs>
          <w:tab w:val="num" w:pos="5040"/>
        </w:tabs>
        <w:ind w:left="5040" w:hanging="360"/>
      </w:pPr>
      <w:rPr>
        <w:rFonts w:ascii="Times New Roman" w:hAnsi="Times New Roman" w:cs="Times New Roman" w:hint="default"/>
      </w:rPr>
    </w:lvl>
    <w:lvl w:ilvl="7" w:tplc="739A35E8">
      <w:start w:val="1"/>
      <w:numFmt w:val="bullet"/>
      <w:lvlText w:val="•"/>
      <w:lvlJc w:val="left"/>
      <w:pPr>
        <w:tabs>
          <w:tab w:val="num" w:pos="5760"/>
        </w:tabs>
        <w:ind w:left="5760" w:hanging="360"/>
      </w:pPr>
      <w:rPr>
        <w:rFonts w:ascii="Times New Roman" w:hAnsi="Times New Roman" w:cs="Times New Roman" w:hint="default"/>
      </w:rPr>
    </w:lvl>
    <w:lvl w:ilvl="8" w:tplc="54FCA726">
      <w:start w:val="1"/>
      <w:numFmt w:val="bullet"/>
      <w:lvlText w:val="•"/>
      <w:lvlJc w:val="left"/>
      <w:pPr>
        <w:tabs>
          <w:tab w:val="num" w:pos="6480"/>
        </w:tabs>
        <w:ind w:left="6480" w:hanging="360"/>
      </w:pPr>
      <w:rPr>
        <w:rFonts w:ascii="Times New Roman" w:hAnsi="Times New Roman" w:cs="Times New Roman" w:hint="default"/>
      </w:rPr>
    </w:lvl>
  </w:abstractNum>
  <w:num w:numId="1">
    <w:abstractNumId w:val="3"/>
  </w:num>
  <w:num w:numId="2">
    <w:abstractNumId w:val="0"/>
  </w:num>
  <w:num w:numId="3">
    <w:abstractNumId w:val="4"/>
  </w:num>
  <w:num w:numId="4">
    <w:abstractNumId w:val="5"/>
  </w:num>
  <w:num w:numId="5">
    <w:abstractNumId w:val="9"/>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6"/>
  </w:num>
  <w:num w:numId="12">
    <w:abstractNumId w:val="1"/>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nerjea, Raja">
    <w15:presenceInfo w15:providerId="AD" w15:userId="S-1-5-21-945540591-4024260831-3861152641-1088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1009"/>
    <w:rsid w:val="00012150"/>
    <w:rsid w:val="00013ABD"/>
    <w:rsid w:val="00013C43"/>
    <w:rsid w:val="00015F03"/>
    <w:rsid w:val="00017517"/>
    <w:rsid w:val="00017B78"/>
    <w:rsid w:val="00021FBC"/>
    <w:rsid w:val="0002639C"/>
    <w:rsid w:val="0003211C"/>
    <w:rsid w:val="00032E02"/>
    <w:rsid w:val="000359C1"/>
    <w:rsid w:val="0003628E"/>
    <w:rsid w:val="0003647B"/>
    <w:rsid w:val="00041CE2"/>
    <w:rsid w:val="00042283"/>
    <w:rsid w:val="00043A2B"/>
    <w:rsid w:val="00044F0F"/>
    <w:rsid w:val="00047DDD"/>
    <w:rsid w:val="00047FBA"/>
    <w:rsid w:val="00050BE8"/>
    <w:rsid w:val="00050DF7"/>
    <w:rsid w:val="000513BD"/>
    <w:rsid w:val="00051571"/>
    <w:rsid w:val="000516D9"/>
    <w:rsid w:val="00053715"/>
    <w:rsid w:val="00055361"/>
    <w:rsid w:val="00057544"/>
    <w:rsid w:val="00057981"/>
    <w:rsid w:val="000653AF"/>
    <w:rsid w:val="00071B75"/>
    <w:rsid w:val="00074099"/>
    <w:rsid w:val="00081DB2"/>
    <w:rsid w:val="00082AE9"/>
    <w:rsid w:val="000840D0"/>
    <w:rsid w:val="00084AD1"/>
    <w:rsid w:val="00085C91"/>
    <w:rsid w:val="000863DA"/>
    <w:rsid w:val="00086463"/>
    <w:rsid w:val="000935D1"/>
    <w:rsid w:val="00093E53"/>
    <w:rsid w:val="000945D5"/>
    <w:rsid w:val="000958CD"/>
    <w:rsid w:val="000971EA"/>
    <w:rsid w:val="000977BD"/>
    <w:rsid w:val="000A04E6"/>
    <w:rsid w:val="000A2FF1"/>
    <w:rsid w:val="000A365F"/>
    <w:rsid w:val="000A6729"/>
    <w:rsid w:val="000A764C"/>
    <w:rsid w:val="000B0761"/>
    <w:rsid w:val="000B088E"/>
    <w:rsid w:val="000B0B24"/>
    <w:rsid w:val="000B2012"/>
    <w:rsid w:val="000B490B"/>
    <w:rsid w:val="000B4A3A"/>
    <w:rsid w:val="000B7F08"/>
    <w:rsid w:val="000C285F"/>
    <w:rsid w:val="000C5A1D"/>
    <w:rsid w:val="000D11B6"/>
    <w:rsid w:val="000D180D"/>
    <w:rsid w:val="000D3B65"/>
    <w:rsid w:val="000D43F8"/>
    <w:rsid w:val="000D4C9E"/>
    <w:rsid w:val="000E151D"/>
    <w:rsid w:val="000F1E06"/>
    <w:rsid w:val="000F5794"/>
    <w:rsid w:val="000F5A3C"/>
    <w:rsid w:val="000F61F4"/>
    <w:rsid w:val="000F7452"/>
    <w:rsid w:val="001004D3"/>
    <w:rsid w:val="001021A6"/>
    <w:rsid w:val="00104337"/>
    <w:rsid w:val="001046F3"/>
    <w:rsid w:val="00107B4D"/>
    <w:rsid w:val="00107B60"/>
    <w:rsid w:val="00112E2A"/>
    <w:rsid w:val="00113B7E"/>
    <w:rsid w:val="00113F3B"/>
    <w:rsid w:val="001176B1"/>
    <w:rsid w:val="00120580"/>
    <w:rsid w:val="00123361"/>
    <w:rsid w:val="00126F7A"/>
    <w:rsid w:val="00127344"/>
    <w:rsid w:val="0013004F"/>
    <w:rsid w:val="00130286"/>
    <w:rsid w:val="001324C2"/>
    <w:rsid w:val="00133C09"/>
    <w:rsid w:val="00135192"/>
    <w:rsid w:val="00135B34"/>
    <w:rsid w:val="00144127"/>
    <w:rsid w:val="001469FB"/>
    <w:rsid w:val="001472D4"/>
    <w:rsid w:val="001502CE"/>
    <w:rsid w:val="001503CF"/>
    <w:rsid w:val="00152467"/>
    <w:rsid w:val="001547A8"/>
    <w:rsid w:val="001556E8"/>
    <w:rsid w:val="00156787"/>
    <w:rsid w:val="00160192"/>
    <w:rsid w:val="00160619"/>
    <w:rsid w:val="00163F16"/>
    <w:rsid w:val="00172460"/>
    <w:rsid w:val="001738A3"/>
    <w:rsid w:val="00174970"/>
    <w:rsid w:val="00175B26"/>
    <w:rsid w:val="00181978"/>
    <w:rsid w:val="0018245B"/>
    <w:rsid w:val="00183394"/>
    <w:rsid w:val="001850ED"/>
    <w:rsid w:val="0019376F"/>
    <w:rsid w:val="00193996"/>
    <w:rsid w:val="0019712F"/>
    <w:rsid w:val="00197E4A"/>
    <w:rsid w:val="001A0132"/>
    <w:rsid w:val="001A2B00"/>
    <w:rsid w:val="001A5226"/>
    <w:rsid w:val="001A6E6B"/>
    <w:rsid w:val="001B02FA"/>
    <w:rsid w:val="001B217E"/>
    <w:rsid w:val="001B2BCE"/>
    <w:rsid w:val="001D25A0"/>
    <w:rsid w:val="001D3204"/>
    <w:rsid w:val="001D4CD9"/>
    <w:rsid w:val="001D585F"/>
    <w:rsid w:val="001D6175"/>
    <w:rsid w:val="001D723B"/>
    <w:rsid w:val="001E3BE4"/>
    <w:rsid w:val="001E47B8"/>
    <w:rsid w:val="001F376F"/>
    <w:rsid w:val="001F5A28"/>
    <w:rsid w:val="0020389D"/>
    <w:rsid w:val="00211216"/>
    <w:rsid w:val="002126A1"/>
    <w:rsid w:val="00212EC4"/>
    <w:rsid w:val="00214C65"/>
    <w:rsid w:val="00221DF8"/>
    <w:rsid w:val="002248B1"/>
    <w:rsid w:val="00224FAA"/>
    <w:rsid w:val="0022565E"/>
    <w:rsid w:val="00227DFB"/>
    <w:rsid w:val="00230E7B"/>
    <w:rsid w:val="002322EB"/>
    <w:rsid w:val="00233F21"/>
    <w:rsid w:val="002346BB"/>
    <w:rsid w:val="00234E34"/>
    <w:rsid w:val="0023552D"/>
    <w:rsid w:val="002360E0"/>
    <w:rsid w:val="002404FA"/>
    <w:rsid w:val="00243E9C"/>
    <w:rsid w:val="00244FE5"/>
    <w:rsid w:val="002455FA"/>
    <w:rsid w:val="00246562"/>
    <w:rsid w:val="00250C8A"/>
    <w:rsid w:val="0025369B"/>
    <w:rsid w:val="002545C3"/>
    <w:rsid w:val="002600EB"/>
    <w:rsid w:val="00260F6A"/>
    <w:rsid w:val="0026301F"/>
    <w:rsid w:val="00264D47"/>
    <w:rsid w:val="00267489"/>
    <w:rsid w:val="00273050"/>
    <w:rsid w:val="00275C7B"/>
    <w:rsid w:val="0027674F"/>
    <w:rsid w:val="00277873"/>
    <w:rsid w:val="00277A9A"/>
    <w:rsid w:val="00282573"/>
    <w:rsid w:val="002836D0"/>
    <w:rsid w:val="0028670D"/>
    <w:rsid w:val="0029020B"/>
    <w:rsid w:val="002907EE"/>
    <w:rsid w:val="002917A7"/>
    <w:rsid w:val="002974BC"/>
    <w:rsid w:val="002A6FE1"/>
    <w:rsid w:val="002B1ACA"/>
    <w:rsid w:val="002B3A59"/>
    <w:rsid w:val="002B58CB"/>
    <w:rsid w:val="002C1AFC"/>
    <w:rsid w:val="002C446A"/>
    <w:rsid w:val="002C6ECE"/>
    <w:rsid w:val="002D2D96"/>
    <w:rsid w:val="002D441A"/>
    <w:rsid w:val="002D44BE"/>
    <w:rsid w:val="002D4CBF"/>
    <w:rsid w:val="002D6FB8"/>
    <w:rsid w:val="002E1255"/>
    <w:rsid w:val="002E27A4"/>
    <w:rsid w:val="002E2DC2"/>
    <w:rsid w:val="002E5287"/>
    <w:rsid w:val="002E58AC"/>
    <w:rsid w:val="002E71FC"/>
    <w:rsid w:val="002E7A28"/>
    <w:rsid w:val="002F272A"/>
    <w:rsid w:val="002F2D4F"/>
    <w:rsid w:val="002F5C7B"/>
    <w:rsid w:val="003044AC"/>
    <w:rsid w:val="00305B68"/>
    <w:rsid w:val="003065F6"/>
    <w:rsid w:val="00312897"/>
    <w:rsid w:val="00317E81"/>
    <w:rsid w:val="00326D9A"/>
    <w:rsid w:val="00327E24"/>
    <w:rsid w:val="0033024A"/>
    <w:rsid w:val="003361D2"/>
    <w:rsid w:val="0034620C"/>
    <w:rsid w:val="00346714"/>
    <w:rsid w:val="003467AC"/>
    <w:rsid w:val="003478AD"/>
    <w:rsid w:val="00350E62"/>
    <w:rsid w:val="003513CD"/>
    <w:rsid w:val="00360C64"/>
    <w:rsid w:val="00361221"/>
    <w:rsid w:val="0036165C"/>
    <w:rsid w:val="00361A7D"/>
    <w:rsid w:val="00367C2E"/>
    <w:rsid w:val="00370D13"/>
    <w:rsid w:val="00373CC1"/>
    <w:rsid w:val="00375457"/>
    <w:rsid w:val="00375604"/>
    <w:rsid w:val="00375F40"/>
    <w:rsid w:val="0037683B"/>
    <w:rsid w:val="00377BA5"/>
    <w:rsid w:val="003817BE"/>
    <w:rsid w:val="003839B8"/>
    <w:rsid w:val="0038640A"/>
    <w:rsid w:val="00392A99"/>
    <w:rsid w:val="0039564A"/>
    <w:rsid w:val="003A2858"/>
    <w:rsid w:val="003A42E0"/>
    <w:rsid w:val="003A74B1"/>
    <w:rsid w:val="003B4F7E"/>
    <w:rsid w:val="003B7FE9"/>
    <w:rsid w:val="003C1BDC"/>
    <w:rsid w:val="003C292F"/>
    <w:rsid w:val="003D2021"/>
    <w:rsid w:val="003D66D1"/>
    <w:rsid w:val="003D6E7F"/>
    <w:rsid w:val="003E4185"/>
    <w:rsid w:val="003E49B0"/>
    <w:rsid w:val="003E612A"/>
    <w:rsid w:val="003F3E21"/>
    <w:rsid w:val="003F5749"/>
    <w:rsid w:val="003F6501"/>
    <w:rsid w:val="00400943"/>
    <w:rsid w:val="00402260"/>
    <w:rsid w:val="00403B31"/>
    <w:rsid w:val="00403E81"/>
    <w:rsid w:val="004061C7"/>
    <w:rsid w:val="004066FA"/>
    <w:rsid w:val="00414539"/>
    <w:rsid w:val="00415209"/>
    <w:rsid w:val="00415514"/>
    <w:rsid w:val="00417271"/>
    <w:rsid w:val="0042009A"/>
    <w:rsid w:val="004222E0"/>
    <w:rsid w:val="00423877"/>
    <w:rsid w:val="00424110"/>
    <w:rsid w:val="004242AC"/>
    <w:rsid w:val="00424588"/>
    <w:rsid w:val="00425E29"/>
    <w:rsid w:val="00426089"/>
    <w:rsid w:val="00430C06"/>
    <w:rsid w:val="00431DA6"/>
    <w:rsid w:val="0043535E"/>
    <w:rsid w:val="00441E7C"/>
    <w:rsid w:val="00441EEC"/>
    <w:rsid w:val="00442037"/>
    <w:rsid w:val="004427B8"/>
    <w:rsid w:val="00442A1F"/>
    <w:rsid w:val="00442AB9"/>
    <w:rsid w:val="004465F3"/>
    <w:rsid w:val="00446628"/>
    <w:rsid w:val="004547AF"/>
    <w:rsid w:val="00455675"/>
    <w:rsid w:val="00456C11"/>
    <w:rsid w:val="004675B6"/>
    <w:rsid w:val="0047110F"/>
    <w:rsid w:val="0047111F"/>
    <w:rsid w:val="0047140F"/>
    <w:rsid w:val="00472CF7"/>
    <w:rsid w:val="00472D54"/>
    <w:rsid w:val="00475257"/>
    <w:rsid w:val="00477B34"/>
    <w:rsid w:val="00477E13"/>
    <w:rsid w:val="00481E33"/>
    <w:rsid w:val="00482864"/>
    <w:rsid w:val="00490F85"/>
    <w:rsid w:val="00496EA5"/>
    <w:rsid w:val="004A23F2"/>
    <w:rsid w:val="004A35AB"/>
    <w:rsid w:val="004A40B7"/>
    <w:rsid w:val="004A4FAA"/>
    <w:rsid w:val="004A66D0"/>
    <w:rsid w:val="004A6910"/>
    <w:rsid w:val="004B08C7"/>
    <w:rsid w:val="004B237A"/>
    <w:rsid w:val="004B2B82"/>
    <w:rsid w:val="004C0C4E"/>
    <w:rsid w:val="004C133A"/>
    <w:rsid w:val="004C23EF"/>
    <w:rsid w:val="004C3D5C"/>
    <w:rsid w:val="004C4208"/>
    <w:rsid w:val="004C69B5"/>
    <w:rsid w:val="004C7392"/>
    <w:rsid w:val="004D1A49"/>
    <w:rsid w:val="004D26B9"/>
    <w:rsid w:val="004D2893"/>
    <w:rsid w:val="004D31C9"/>
    <w:rsid w:val="004D5005"/>
    <w:rsid w:val="004D536D"/>
    <w:rsid w:val="004D578D"/>
    <w:rsid w:val="004E1A38"/>
    <w:rsid w:val="004E1A97"/>
    <w:rsid w:val="004F0D8B"/>
    <w:rsid w:val="004F23DC"/>
    <w:rsid w:val="004F42A4"/>
    <w:rsid w:val="004F6AFF"/>
    <w:rsid w:val="004F7ACE"/>
    <w:rsid w:val="00500435"/>
    <w:rsid w:val="0050070B"/>
    <w:rsid w:val="00506864"/>
    <w:rsid w:val="005108BF"/>
    <w:rsid w:val="00510FF3"/>
    <w:rsid w:val="00511421"/>
    <w:rsid w:val="0051324F"/>
    <w:rsid w:val="0051368F"/>
    <w:rsid w:val="005164D7"/>
    <w:rsid w:val="00516A55"/>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6A8"/>
    <w:rsid w:val="005555E4"/>
    <w:rsid w:val="00555978"/>
    <w:rsid w:val="00560867"/>
    <w:rsid w:val="00564656"/>
    <w:rsid w:val="005666D9"/>
    <w:rsid w:val="00566705"/>
    <w:rsid w:val="00566D11"/>
    <w:rsid w:val="0056750B"/>
    <w:rsid w:val="0057495D"/>
    <w:rsid w:val="00574EDB"/>
    <w:rsid w:val="00577F01"/>
    <w:rsid w:val="0058380D"/>
    <w:rsid w:val="00585E89"/>
    <w:rsid w:val="00587329"/>
    <w:rsid w:val="00590896"/>
    <w:rsid w:val="005915A7"/>
    <w:rsid w:val="00592D59"/>
    <w:rsid w:val="0059503B"/>
    <w:rsid w:val="00596F7C"/>
    <w:rsid w:val="005A0ED7"/>
    <w:rsid w:val="005A0FA8"/>
    <w:rsid w:val="005A232A"/>
    <w:rsid w:val="005A25F3"/>
    <w:rsid w:val="005A3964"/>
    <w:rsid w:val="005A7DC3"/>
    <w:rsid w:val="005B0264"/>
    <w:rsid w:val="005B392B"/>
    <w:rsid w:val="005B3B31"/>
    <w:rsid w:val="005B607D"/>
    <w:rsid w:val="005C004F"/>
    <w:rsid w:val="005C0130"/>
    <w:rsid w:val="005C03FC"/>
    <w:rsid w:val="005C1214"/>
    <w:rsid w:val="005D16E9"/>
    <w:rsid w:val="005D3FAF"/>
    <w:rsid w:val="005D7724"/>
    <w:rsid w:val="005D7E4F"/>
    <w:rsid w:val="005E3215"/>
    <w:rsid w:val="005E3477"/>
    <w:rsid w:val="005E3A8F"/>
    <w:rsid w:val="005E42F4"/>
    <w:rsid w:val="005E4924"/>
    <w:rsid w:val="005E7FCE"/>
    <w:rsid w:val="005F08E8"/>
    <w:rsid w:val="005F3277"/>
    <w:rsid w:val="005F4E9B"/>
    <w:rsid w:val="005F6434"/>
    <w:rsid w:val="005F71F9"/>
    <w:rsid w:val="00601139"/>
    <w:rsid w:val="0060160F"/>
    <w:rsid w:val="00601B3E"/>
    <w:rsid w:val="0060347D"/>
    <w:rsid w:val="00603D8D"/>
    <w:rsid w:val="00603E59"/>
    <w:rsid w:val="00610F5D"/>
    <w:rsid w:val="00613398"/>
    <w:rsid w:val="006171D0"/>
    <w:rsid w:val="006176F4"/>
    <w:rsid w:val="006179ED"/>
    <w:rsid w:val="0062440B"/>
    <w:rsid w:val="0062640B"/>
    <w:rsid w:val="00631502"/>
    <w:rsid w:val="00631808"/>
    <w:rsid w:val="00632143"/>
    <w:rsid w:val="00634189"/>
    <w:rsid w:val="00634FA1"/>
    <w:rsid w:val="00640FBB"/>
    <w:rsid w:val="0064706A"/>
    <w:rsid w:val="00650603"/>
    <w:rsid w:val="0065185D"/>
    <w:rsid w:val="00651A32"/>
    <w:rsid w:val="00652F7B"/>
    <w:rsid w:val="006539BB"/>
    <w:rsid w:val="00656E90"/>
    <w:rsid w:val="00663373"/>
    <w:rsid w:val="006644A7"/>
    <w:rsid w:val="00664B2C"/>
    <w:rsid w:val="006670DF"/>
    <w:rsid w:val="00677059"/>
    <w:rsid w:val="00680C4F"/>
    <w:rsid w:val="00681FAF"/>
    <w:rsid w:val="0068251A"/>
    <w:rsid w:val="0068272D"/>
    <w:rsid w:val="00682C6D"/>
    <w:rsid w:val="00684440"/>
    <w:rsid w:val="006867D6"/>
    <w:rsid w:val="00690B22"/>
    <w:rsid w:val="0069276C"/>
    <w:rsid w:val="00693A83"/>
    <w:rsid w:val="00694CC1"/>
    <w:rsid w:val="00694F80"/>
    <w:rsid w:val="006960A7"/>
    <w:rsid w:val="006A1568"/>
    <w:rsid w:val="006A1600"/>
    <w:rsid w:val="006A23E8"/>
    <w:rsid w:val="006B1595"/>
    <w:rsid w:val="006B16CD"/>
    <w:rsid w:val="006B1B2A"/>
    <w:rsid w:val="006B2048"/>
    <w:rsid w:val="006B204F"/>
    <w:rsid w:val="006B366B"/>
    <w:rsid w:val="006B6F80"/>
    <w:rsid w:val="006C0727"/>
    <w:rsid w:val="006C2BA6"/>
    <w:rsid w:val="006D14DF"/>
    <w:rsid w:val="006D25FA"/>
    <w:rsid w:val="006D43A9"/>
    <w:rsid w:val="006D61F5"/>
    <w:rsid w:val="006E0D68"/>
    <w:rsid w:val="006E145F"/>
    <w:rsid w:val="006F0094"/>
    <w:rsid w:val="006F2890"/>
    <w:rsid w:val="006F4200"/>
    <w:rsid w:val="006F7D0B"/>
    <w:rsid w:val="00700B6A"/>
    <w:rsid w:val="0070145E"/>
    <w:rsid w:val="00704203"/>
    <w:rsid w:val="00704746"/>
    <w:rsid w:val="00710500"/>
    <w:rsid w:val="00717FF4"/>
    <w:rsid w:val="007207AE"/>
    <w:rsid w:val="0072189A"/>
    <w:rsid w:val="00721E00"/>
    <w:rsid w:val="00727D10"/>
    <w:rsid w:val="00730060"/>
    <w:rsid w:val="007305B7"/>
    <w:rsid w:val="00732A32"/>
    <w:rsid w:val="007330EF"/>
    <w:rsid w:val="00734CE5"/>
    <w:rsid w:val="00737331"/>
    <w:rsid w:val="00737EDB"/>
    <w:rsid w:val="007411C6"/>
    <w:rsid w:val="00743D14"/>
    <w:rsid w:val="007443E1"/>
    <w:rsid w:val="00745712"/>
    <w:rsid w:val="007476DB"/>
    <w:rsid w:val="0075000A"/>
    <w:rsid w:val="00750BD5"/>
    <w:rsid w:val="00751017"/>
    <w:rsid w:val="00754210"/>
    <w:rsid w:val="00757566"/>
    <w:rsid w:val="00757EC2"/>
    <w:rsid w:val="00760889"/>
    <w:rsid w:val="007614B6"/>
    <w:rsid w:val="00762A7D"/>
    <w:rsid w:val="00770572"/>
    <w:rsid w:val="00777608"/>
    <w:rsid w:val="00780CFD"/>
    <w:rsid w:val="00781A65"/>
    <w:rsid w:val="00781A78"/>
    <w:rsid w:val="00785E93"/>
    <w:rsid w:val="00786BB5"/>
    <w:rsid w:val="0079077C"/>
    <w:rsid w:val="007908AA"/>
    <w:rsid w:val="007920FA"/>
    <w:rsid w:val="007925C0"/>
    <w:rsid w:val="00792AA8"/>
    <w:rsid w:val="00793A62"/>
    <w:rsid w:val="007A0CF0"/>
    <w:rsid w:val="007A49CE"/>
    <w:rsid w:val="007A6041"/>
    <w:rsid w:val="007A636F"/>
    <w:rsid w:val="007A64F1"/>
    <w:rsid w:val="007A7186"/>
    <w:rsid w:val="007A7A91"/>
    <w:rsid w:val="007B3D92"/>
    <w:rsid w:val="007B409C"/>
    <w:rsid w:val="007B5FA5"/>
    <w:rsid w:val="007C0448"/>
    <w:rsid w:val="007C67E6"/>
    <w:rsid w:val="007D1702"/>
    <w:rsid w:val="007D3F71"/>
    <w:rsid w:val="007D49FE"/>
    <w:rsid w:val="007D6E1E"/>
    <w:rsid w:val="007E30F1"/>
    <w:rsid w:val="008003D7"/>
    <w:rsid w:val="008023E1"/>
    <w:rsid w:val="008026FC"/>
    <w:rsid w:val="008050EC"/>
    <w:rsid w:val="00807234"/>
    <w:rsid w:val="00814D7A"/>
    <w:rsid w:val="008151DF"/>
    <w:rsid w:val="008168DF"/>
    <w:rsid w:val="008243BD"/>
    <w:rsid w:val="00825F4E"/>
    <w:rsid w:val="00827530"/>
    <w:rsid w:val="00827A6D"/>
    <w:rsid w:val="0083499A"/>
    <w:rsid w:val="008362D8"/>
    <w:rsid w:val="00840049"/>
    <w:rsid w:val="008400CF"/>
    <w:rsid w:val="00842FAD"/>
    <w:rsid w:val="00843139"/>
    <w:rsid w:val="0084679F"/>
    <w:rsid w:val="0084798C"/>
    <w:rsid w:val="008510CD"/>
    <w:rsid w:val="00851A9D"/>
    <w:rsid w:val="008541E7"/>
    <w:rsid w:val="00854D93"/>
    <w:rsid w:val="00855146"/>
    <w:rsid w:val="00855A4E"/>
    <w:rsid w:val="00855F56"/>
    <w:rsid w:val="00856280"/>
    <w:rsid w:val="00856898"/>
    <w:rsid w:val="0085778D"/>
    <w:rsid w:val="008634DC"/>
    <w:rsid w:val="00867F0A"/>
    <w:rsid w:val="00877031"/>
    <w:rsid w:val="00880691"/>
    <w:rsid w:val="00885AE0"/>
    <w:rsid w:val="0088742C"/>
    <w:rsid w:val="0089013B"/>
    <w:rsid w:val="0089289E"/>
    <w:rsid w:val="00893069"/>
    <w:rsid w:val="008A35CA"/>
    <w:rsid w:val="008A4A8C"/>
    <w:rsid w:val="008A4DEB"/>
    <w:rsid w:val="008A5FF8"/>
    <w:rsid w:val="008A7651"/>
    <w:rsid w:val="008A7D82"/>
    <w:rsid w:val="008B1844"/>
    <w:rsid w:val="008B1DA0"/>
    <w:rsid w:val="008B22D7"/>
    <w:rsid w:val="008B64AA"/>
    <w:rsid w:val="008C00F1"/>
    <w:rsid w:val="008C042B"/>
    <w:rsid w:val="008C15B5"/>
    <w:rsid w:val="008C3766"/>
    <w:rsid w:val="008C3EBD"/>
    <w:rsid w:val="008C422F"/>
    <w:rsid w:val="008C557D"/>
    <w:rsid w:val="008C6206"/>
    <w:rsid w:val="008C63DE"/>
    <w:rsid w:val="008C6B1F"/>
    <w:rsid w:val="008D47CE"/>
    <w:rsid w:val="008F0825"/>
    <w:rsid w:val="008F1369"/>
    <w:rsid w:val="008F52D4"/>
    <w:rsid w:val="00900B66"/>
    <w:rsid w:val="00901DF7"/>
    <w:rsid w:val="009026B5"/>
    <w:rsid w:val="00902837"/>
    <w:rsid w:val="0090638E"/>
    <w:rsid w:val="00906EB4"/>
    <w:rsid w:val="00907325"/>
    <w:rsid w:val="009226DA"/>
    <w:rsid w:val="00923439"/>
    <w:rsid w:val="009236FF"/>
    <w:rsid w:val="009239B8"/>
    <w:rsid w:val="00923E6A"/>
    <w:rsid w:val="0092467A"/>
    <w:rsid w:val="009247B1"/>
    <w:rsid w:val="00924879"/>
    <w:rsid w:val="00925BC7"/>
    <w:rsid w:val="009277B0"/>
    <w:rsid w:val="009315C2"/>
    <w:rsid w:val="00935DBA"/>
    <w:rsid w:val="00935F56"/>
    <w:rsid w:val="00943214"/>
    <w:rsid w:val="0094395A"/>
    <w:rsid w:val="00943B9A"/>
    <w:rsid w:val="00944135"/>
    <w:rsid w:val="00944811"/>
    <w:rsid w:val="00945E34"/>
    <w:rsid w:val="00947217"/>
    <w:rsid w:val="009473AA"/>
    <w:rsid w:val="00951629"/>
    <w:rsid w:val="00953BBF"/>
    <w:rsid w:val="00954111"/>
    <w:rsid w:val="00954676"/>
    <w:rsid w:val="00957265"/>
    <w:rsid w:val="00964FE7"/>
    <w:rsid w:val="00966F0E"/>
    <w:rsid w:val="00966F8B"/>
    <w:rsid w:val="00970EA6"/>
    <w:rsid w:val="00972267"/>
    <w:rsid w:val="0097304E"/>
    <w:rsid w:val="00973F5C"/>
    <w:rsid w:val="00976795"/>
    <w:rsid w:val="009813F0"/>
    <w:rsid w:val="009818F5"/>
    <w:rsid w:val="00981B9D"/>
    <w:rsid w:val="00981CBC"/>
    <w:rsid w:val="00981E89"/>
    <w:rsid w:val="00983114"/>
    <w:rsid w:val="00986216"/>
    <w:rsid w:val="00987BED"/>
    <w:rsid w:val="009900AE"/>
    <w:rsid w:val="00991DBD"/>
    <w:rsid w:val="00993BEE"/>
    <w:rsid w:val="0099506E"/>
    <w:rsid w:val="00995250"/>
    <w:rsid w:val="009A235C"/>
    <w:rsid w:val="009A7820"/>
    <w:rsid w:val="009A7F20"/>
    <w:rsid w:val="009B0CBB"/>
    <w:rsid w:val="009B189E"/>
    <w:rsid w:val="009B5811"/>
    <w:rsid w:val="009B7B8C"/>
    <w:rsid w:val="009C20E2"/>
    <w:rsid w:val="009C28B0"/>
    <w:rsid w:val="009C42B5"/>
    <w:rsid w:val="009C7A5B"/>
    <w:rsid w:val="009D280D"/>
    <w:rsid w:val="009D30B7"/>
    <w:rsid w:val="009D5A16"/>
    <w:rsid w:val="009D75C1"/>
    <w:rsid w:val="009E3337"/>
    <w:rsid w:val="009E4398"/>
    <w:rsid w:val="009E4B28"/>
    <w:rsid w:val="009F293D"/>
    <w:rsid w:val="009F37A9"/>
    <w:rsid w:val="009F470D"/>
    <w:rsid w:val="009F6E7A"/>
    <w:rsid w:val="009F73E5"/>
    <w:rsid w:val="00A00F1D"/>
    <w:rsid w:val="00A01B3C"/>
    <w:rsid w:val="00A01CB9"/>
    <w:rsid w:val="00A03A1C"/>
    <w:rsid w:val="00A07C53"/>
    <w:rsid w:val="00A10AB7"/>
    <w:rsid w:val="00A12B47"/>
    <w:rsid w:val="00A148DF"/>
    <w:rsid w:val="00A14FA0"/>
    <w:rsid w:val="00A16FA1"/>
    <w:rsid w:val="00A17721"/>
    <w:rsid w:val="00A20A75"/>
    <w:rsid w:val="00A20B6C"/>
    <w:rsid w:val="00A21CCE"/>
    <w:rsid w:val="00A269C1"/>
    <w:rsid w:val="00A303C6"/>
    <w:rsid w:val="00A32ED6"/>
    <w:rsid w:val="00A33D6A"/>
    <w:rsid w:val="00A34823"/>
    <w:rsid w:val="00A35445"/>
    <w:rsid w:val="00A40733"/>
    <w:rsid w:val="00A40F72"/>
    <w:rsid w:val="00A422E3"/>
    <w:rsid w:val="00A44B99"/>
    <w:rsid w:val="00A47DE6"/>
    <w:rsid w:val="00A47F40"/>
    <w:rsid w:val="00A540C0"/>
    <w:rsid w:val="00A57A64"/>
    <w:rsid w:val="00A640BF"/>
    <w:rsid w:val="00A64D7D"/>
    <w:rsid w:val="00A6582C"/>
    <w:rsid w:val="00A65B24"/>
    <w:rsid w:val="00A71E9E"/>
    <w:rsid w:val="00A74585"/>
    <w:rsid w:val="00A74E29"/>
    <w:rsid w:val="00A75CE0"/>
    <w:rsid w:val="00A761F0"/>
    <w:rsid w:val="00A83036"/>
    <w:rsid w:val="00A8394A"/>
    <w:rsid w:val="00A83AA0"/>
    <w:rsid w:val="00A859BF"/>
    <w:rsid w:val="00A87A04"/>
    <w:rsid w:val="00A91C7D"/>
    <w:rsid w:val="00A94B4E"/>
    <w:rsid w:val="00A96574"/>
    <w:rsid w:val="00A96F80"/>
    <w:rsid w:val="00A974F3"/>
    <w:rsid w:val="00AA0C96"/>
    <w:rsid w:val="00AA0F42"/>
    <w:rsid w:val="00AA1354"/>
    <w:rsid w:val="00AA1C47"/>
    <w:rsid w:val="00AA3A13"/>
    <w:rsid w:val="00AA40D8"/>
    <w:rsid w:val="00AA427C"/>
    <w:rsid w:val="00AA75F4"/>
    <w:rsid w:val="00AB15FE"/>
    <w:rsid w:val="00AB7D1B"/>
    <w:rsid w:val="00AC0BF3"/>
    <w:rsid w:val="00AC32D5"/>
    <w:rsid w:val="00AC3EDC"/>
    <w:rsid w:val="00AD38C4"/>
    <w:rsid w:val="00AD5EB5"/>
    <w:rsid w:val="00AE2212"/>
    <w:rsid w:val="00AE3516"/>
    <w:rsid w:val="00AE56C0"/>
    <w:rsid w:val="00AF2C8F"/>
    <w:rsid w:val="00B03E1F"/>
    <w:rsid w:val="00B04997"/>
    <w:rsid w:val="00B05022"/>
    <w:rsid w:val="00B10ABE"/>
    <w:rsid w:val="00B110E4"/>
    <w:rsid w:val="00B12457"/>
    <w:rsid w:val="00B13640"/>
    <w:rsid w:val="00B14F5F"/>
    <w:rsid w:val="00B206AF"/>
    <w:rsid w:val="00B208F8"/>
    <w:rsid w:val="00B24394"/>
    <w:rsid w:val="00B25B88"/>
    <w:rsid w:val="00B25CC0"/>
    <w:rsid w:val="00B27989"/>
    <w:rsid w:val="00B27DA8"/>
    <w:rsid w:val="00B3220F"/>
    <w:rsid w:val="00B332CF"/>
    <w:rsid w:val="00B34500"/>
    <w:rsid w:val="00B34F50"/>
    <w:rsid w:val="00B351D6"/>
    <w:rsid w:val="00B35A23"/>
    <w:rsid w:val="00B375CB"/>
    <w:rsid w:val="00B40412"/>
    <w:rsid w:val="00B40773"/>
    <w:rsid w:val="00B4224D"/>
    <w:rsid w:val="00B44120"/>
    <w:rsid w:val="00B459BC"/>
    <w:rsid w:val="00B51BA4"/>
    <w:rsid w:val="00B544FD"/>
    <w:rsid w:val="00B554B1"/>
    <w:rsid w:val="00B60F5D"/>
    <w:rsid w:val="00B620D6"/>
    <w:rsid w:val="00B627E9"/>
    <w:rsid w:val="00B63C2F"/>
    <w:rsid w:val="00B65C57"/>
    <w:rsid w:val="00B70EC8"/>
    <w:rsid w:val="00B726FD"/>
    <w:rsid w:val="00B7380E"/>
    <w:rsid w:val="00B76BFB"/>
    <w:rsid w:val="00B7781F"/>
    <w:rsid w:val="00B80455"/>
    <w:rsid w:val="00B82C30"/>
    <w:rsid w:val="00B835E9"/>
    <w:rsid w:val="00B84EF2"/>
    <w:rsid w:val="00B900B9"/>
    <w:rsid w:val="00B947B7"/>
    <w:rsid w:val="00B948BC"/>
    <w:rsid w:val="00B949F0"/>
    <w:rsid w:val="00B94E83"/>
    <w:rsid w:val="00B95E90"/>
    <w:rsid w:val="00B960E8"/>
    <w:rsid w:val="00B96246"/>
    <w:rsid w:val="00BA4274"/>
    <w:rsid w:val="00BA4F8A"/>
    <w:rsid w:val="00BA5962"/>
    <w:rsid w:val="00BA7B9E"/>
    <w:rsid w:val="00BB633A"/>
    <w:rsid w:val="00BB6AA8"/>
    <w:rsid w:val="00BC1EEE"/>
    <w:rsid w:val="00BC6567"/>
    <w:rsid w:val="00BD42B2"/>
    <w:rsid w:val="00BD56E1"/>
    <w:rsid w:val="00BD6FB0"/>
    <w:rsid w:val="00BD7BFA"/>
    <w:rsid w:val="00BD7DBB"/>
    <w:rsid w:val="00BE68C2"/>
    <w:rsid w:val="00BE6AA9"/>
    <w:rsid w:val="00BF140C"/>
    <w:rsid w:val="00BF36F9"/>
    <w:rsid w:val="00BF3731"/>
    <w:rsid w:val="00BF3C83"/>
    <w:rsid w:val="00BF6447"/>
    <w:rsid w:val="00BF6992"/>
    <w:rsid w:val="00BF72C4"/>
    <w:rsid w:val="00C03AA0"/>
    <w:rsid w:val="00C04D06"/>
    <w:rsid w:val="00C0540A"/>
    <w:rsid w:val="00C06F9E"/>
    <w:rsid w:val="00C07427"/>
    <w:rsid w:val="00C140D0"/>
    <w:rsid w:val="00C154C3"/>
    <w:rsid w:val="00C155F1"/>
    <w:rsid w:val="00C16C9A"/>
    <w:rsid w:val="00C2023C"/>
    <w:rsid w:val="00C25127"/>
    <w:rsid w:val="00C251E7"/>
    <w:rsid w:val="00C25750"/>
    <w:rsid w:val="00C27076"/>
    <w:rsid w:val="00C27962"/>
    <w:rsid w:val="00C27B1D"/>
    <w:rsid w:val="00C35E9D"/>
    <w:rsid w:val="00C45246"/>
    <w:rsid w:val="00C46AC7"/>
    <w:rsid w:val="00C53BAF"/>
    <w:rsid w:val="00C541EC"/>
    <w:rsid w:val="00C6158E"/>
    <w:rsid w:val="00C61EF5"/>
    <w:rsid w:val="00C62682"/>
    <w:rsid w:val="00C63513"/>
    <w:rsid w:val="00C72A8B"/>
    <w:rsid w:val="00C808DA"/>
    <w:rsid w:val="00C818D7"/>
    <w:rsid w:val="00C822FB"/>
    <w:rsid w:val="00C823FA"/>
    <w:rsid w:val="00C82D24"/>
    <w:rsid w:val="00C8331A"/>
    <w:rsid w:val="00C864BA"/>
    <w:rsid w:val="00C9648A"/>
    <w:rsid w:val="00CA09B2"/>
    <w:rsid w:val="00CA1819"/>
    <w:rsid w:val="00CA27F0"/>
    <w:rsid w:val="00CB0D21"/>
    <w:rsid w:val="00CB218B"/>
    <w:rsid w:val="00CB2E9D"/>
    <w:rsid w:val="00CB37F7"/>
    <w:rsid w:val="00CB47C7"/>
    <w:rsid w:val="00CB623E"/>
    <w:rsid w:val="00CB6723"/>
    <w:rsid w:val="00CB7DA8"/>
    <w:rsid w:val="00CC0677"/>
    <w:rsid w:val="00CC3486"/>
    <w:rsid w:val="00CC4AA1"/>
    <w:rsid w:val="00CC5CB8"/>
    <w:rsid w:val="00CD1249"/>
    <w:rsid w:val="00CD55AA"/>
    <w:rsid w:val="00CE046E"/>
    <w:rsid w:val="00CE3D20"/>
    <w:rsid w:val="00CE5F8F"/>
    <w:rsid w:val="00CE713E"/>
    <w:rsid w:val="00CE7B66"/>
    <w:rsid w:val="00CF08B1"/>
    <w:rsid w:val="00CF5327"/>
    <w:rsid w:val="00D02143"/>
    <w:rsid w:val="00D029E5"/>
    <w:rsid w:val="00D07186"/>
    <w:rsid w:val="00D103DF"/>
    <w:rsid w:val="00D15873"/>
    <w:rsid w:val="00D16A8A"/>
    <w:rsid w:val="00D2089E"/>
    <w:rsid w:val="00D23045"/>
    <w:rsid w:val="00D23178"/>
    <w:rsid w:val="00D234F5"/>
    <w:rsid w:val="00D2372C"/>
    <w:rsid w:val="00D270E1"/>
    <w:rsid w:val="00D30AB1"/>
    <w:rsid w:val="00D31DDA"/>
    <w:rsid w:val="00D3513A"/>
    <w:rsid w:val="00D378D7"/>
    <w:rsid w:val="00D403F4"/>
    <w:rsid w:val="00D40AC6"/>
    <w:rsid w:val="00D461E0"/>
    <w:rsid w:val="00D50EE6"/>
    <w:rsid w:val="00D53380"/>
    <w:rsid w:val="00D53C8A"/>
    <w:rsid w:val="00D53E89"/>
    <w:rsid w:val="00D571BE"/>
    <w:rsid w:val="00D62906"/>
    <w:rsid w:val="00D629B9"/>
    <w:rsid w:val="00D631DB"/>
    <w:rsid w:val="00D708EF"/>
    <w:rsid w:val="00D71969"/>
    <w:rsid w:val="00D748F9"/>
    <w:rsid w:val="00D74F15"/>
    <w:rsid w:val="00D759C0"/>
    <w:rsid w:val="00D83D46"/>
    <w:rsid w:val="00D91C05"/>
    <w:rsid w:val="00D91FE3"/>
    <w:rsid w:val="00D9244C"/>
    <w:rsid w:val="00D9374D"/>
    <w:rsid w:val="00D95503"/>
    <w:rsid w:val="00D971DE"/>
    <w:rsid w:val="00DA1B53"/>
    <w:rsid w:val="00DA1D1B"/>
    <w:rsid w:val="00DA2C24"/>
    <w:rsid w:val="00DA34CF"/>
    <w:rsid w:val="00DA3B95"/>
    <w:rsid w:val="00DA7075"/>
    <w:rsid w:val="00DB1512"/>
    <w:rsid w:val="00DB1E0B"/>
    <w:rsid w:val="00DB1EDE"/>
    <w:rsid w:val="00DB53E0"/>
    <w:rsid w:val="00DB6057"/>
    <w:rsid w:val="00DC0EDC"/>
    <w:rsid w:val="00DC1A78"/>
    <w:rsid w:val="00DC2149"/>
    <w:rsid w:val="00DC5A7B"/>
    <w:rsid w:val="00DC7E26"/>
    <w:rsid w:val="00DD0727"/>
    <w:rsid w:val="00DD321A"/>
    <w:rsid w:val="00DD6F04"/>
    <w:rsid w:val="00DD7017"/>
    <w:rsid w:val="00DE10FA"/>
    <w:rsid w:val="00DE5A0B"/>
    <w:rsid w:val="00DF0AD4"/>
    <w:rsid w:val="00DF275A"/>
    <w:rsid w:val="00DF49FB"/>
    <w:rsid w:val="00E01B84"/>
    <w:rsid w:val="00E01E2C"/>
    <w:rsid w:val="00E0564D"/>
    <w:rsid w:val="00E05C55"/>
    <w:rsid w:val="00E156F1"/>
    <w:rsid w:val="00E160D0"/>
    <w:rsid w:val="00E16BE5"/>
    <w:rsid w:val="00E171B6"/>
    <w:rsid w:val="00E173BB"/>
    <w:rsid w:val="00E20B6A"/>
    <w:rsid w:val="00E21EDD"/>
    <w:rsid w:val="00E24EC6"/>
    <w:rsid w:val="00E30CF5"/>
    <w:rsid w:val="00E30E02"/>
    <w:rsid w:val="00E3225D"/>
    <w:rsid w:val="00E32BB8"/>
    <w:rsid w:val="00E34670"/>
    <w:rsid w:val="00E36F7C"/>
    <w:rsid w:val="00E40B07"/>
    <w:rsid w:val="00E5206F"/>
    <w:rsid w:val="00E534DE"/>
    <w:rsid w:val="00E54234"/>
    <w:rsid w:val="00E5465F"/>
    <w:rsid w:val="00E55C95"/>
    <w:rsid w:val="00E5726C"/>
    <w:rsid w:val="00E60532"/>
    <w:rsid w:val="00E613DC"/>
    <w:rsid w:val="00E61B65"/>
    <w:rsid w:val="00E67274"/>
    <w:rsid w:val="00E71165"/>
    <w:rsid w:val="00E7565D"/>
    <w:rsid w:val="00E845EF"/>
    <w:rsid w:val="00E85024"/>
    <w:rsid w:val="00E92CE6"/>
    <w:rsid w:val="00E9315E"/>
    <w:rsid w:val="00E974B4"/>
    <w:rsid w:val="00EA00B9"/>
    <w:rsid w:val="00EA1146"/>
    <w:rsid w:val="00EA1B76"/>
    <w:rsid w:val="00EA23D6"/>
    <w:rsid w:val="00EA6B47"/>
    <w:rsid w:val="00EB2CD0"/>
    <w:rsid w:val="00EB30F6"/>
    <w:rsid w:val="00EB6EFD"/>
    <w:rsid w:val="00EB7D49"/>
    <w:rsid w:val="00EC1DCD"/>
    <w:rsid w:val="00EC1E9D"/>
    <w:rsid w:val="00EC4260"/>
    <w:rsid w:val="00EC625F"/>
    <w:rsid w:val="00EC6845"/>
    <w:rsid w:val="00ED100E"/>
    <w:rsid w:val="00ED116D"/>
    <w:rsid w:val="00ED1FC2"/>
    <w:rsid w:val="00ED74B6"/>
    <w:rsid w:val="00EE5892"/>
    <w:rsid w:val="00EE5BFA"/>
    <w:rsid w:val="00EF0657"/>
    <w:rsid w:val="00EF13FE"/>
    <w:rsid w:val="00EF1E58"/>
    <w:rsid w:val="00EF236E"/>
    <w:rsid w:val="00EF3412"/>
    <w:rsid w:val="00EF4AB4"/>
    <w:rsid w:val="00EF4E78"/>
    <w:rsid w:val="00EF5467"/>
    <w:rsid w:val="00EF6559"/>
    <w:rsid w:val="00F03947"/>
    <w:rsid w:val="00F04210"/>
    <w:rsid w:val="00F05298"/>
    <w:rsid w:val="00F106FA"/>
    <w:rsid w:val="00F1357E"/>
    <w:rsid w:val="00F155EB"/>
    <w:rsid w:val="00F20F5A"/>
    <w:rsid w:val="00F2343F"/>
    <w:rsid w:val="00F24613"/>
    <w:rsid w:val="00F248D7"/>
    <w:rsid w:val="00F275D9"/>
    <w:rsid w:val="00F27ADA"/>
    <w:rsid w:val="00F30F0A"/>
    <w:rsid w:val="00F323D0"/>
    <w:rsid w:val="00F331B7"/>
    <w:rsid w:val="00F3404B"/>
    <w:rsid w:val="00F3419F"/>
    <w:rsid w:val="00F354AA"/>
    <w:rsid w:val="00F35DD9"/>
    <w:rsid w:val="00F365E4"/>
    <w:rsid w:val="00F43D0F"/>
    <w:rsid w:val="00F44D0F"/>
    <w:rsid w:val="00F45429"/>
    <w:rsid w:val="00F4668D"/>
    <w:rsid w:val="00F46F7F"/>
    <w:rsid w:val="00F47391"/>
    <w:rsid w:val="00F50D50"/>
    <w:rsid w:val="00F5236A"/>
    <w:rsid w:val="00F54DA7"/>
    <w:rsid w:val="00F55FC4"/>
    <w:rsid w:val="00F57301"/>
    <w:rsid w:val="00F61EB1"/>
    <w:rsid w:val="00F639BA"/>
    <w:rsid w:val="00F67D85"/>
    <w:rsid w:val="00F70066"/>
    <w:rsid w:val="00F70910"/>
    <w:rsid w:val="00F7439A"/>
    <w:rsid w:val="00F745D5"/>
    <w:rsid w:val="00F75356"/>
    <w:rsid w:val="00F775C9"/>
    <w:rsid w:val="00F815CA"/>
    <w:rsid w:val="00F82A01"/>
    <w:rsid w:val="00F919AA"/>
    <w:rsid w:val="00F93D29"/>
    <w:rsid w:val="00F9626C"/>
    <w:rsid w:val="00FA1DA8"/>
    <w:rsid w:val="00FB1D8C"/>
    <w:rsid w:val="00FB7E34"/>
    <w:rsid w:val="00FC2464"/>
    <w:rsid w:val="00FC54A4"/>
    <w:rsid w:val="00FC65B0"/>
    <w:rsid w:val="00FD2CE9"/>
    <w:rsid w:val="00FE0085"/>
    <w:rsid w:val="00FE08ED"/>
    <w:rsid w:val="00FE0F3F"/>
    <w:rsid w:val="00FE64FD"/>
    <w:rsid w:val="00FE712D"/>
    <w:rsid w:val="00FF4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6DBA81"/>
  <w15:docId w15:val="{A371B5B5-F8EC-4BC7-A804-0B9639FB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3"/>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74EDB"/>
    <w:pPr>
      <w:pBdr>
        <w:top w:val="single" w:sz="6" w:space="1" w:color="auto"/>
      </w:pBdr>
      <w:tabs>
        <w:tab w:val="center" w:pos="6480"/>
        <w:tab w:val="right" w:pos="12960"/>
      </w:tabs>
    </w:pPr>
    <w:rPr>
      <w:sz w:val="24"/>
    </w:rPr>
  </w:style>
  <w:style w:type="paragraph" w:styleId="Header">
    <w:name w:val="header"/>
    <w:basedOn w:val="Normal"/>
    <w:rsid w:val="00574EDB"/>
    <w:pPr>
      <w:pBdr>
        <w:bottom w:val="single" w:sz="6" w:space="2" w:color="auto"/>
      </w:pBdr>
      <w:tabs>
        <w:tab w:val="center" w:pos="6480"/>
        <w:tab w:val="right" w:pos="12960"/>
      </w:tabs>
    </w:pPr>
    <w:rPr>
      <w:b/>
      <w:sz w:val="28"/>
    </w:rPr>
  </w:style>
  <w:style w:type="paragraph" w:customStyle="1" w:styleId="T1">
    <w:name w:val="T1"/>
    <w:basedOn w:val="Normal"/>
    <w:rsid w:val="00574EDB"/>
    <w:pPr>
      <w:jc w:val="center"/>
    </w:pPr>
    <w:rPr>
      <w:b/>
      <w:sz w:val="28"/>
    </w:rPr>
  </w:style>
  <w:style w:type="paragraph" w:customStyle="1" w:styleId="T2">
    <w:name w:val="T2"/>
    <w:basedOn w:val="T1"/>
    <w:rsid w:val="00574EDB"/>
    <w:pPr>
      <w:spacing w:after="240"/>
      <w:ind w:left="720" w:right="720"/>
    </w:pPr>
  </w:style>
  <w:style w:type="paragraph" w:customStyle="1" w:styleId="T3">
    <w:name w:val="T3"/>
    <w:basedOn w:val="T1"/>
    <w:rsid w:val="00574EDB"/>
    <w:pPr>
      <w:pBdr>
        <w:bottom w:val="single" w:sz="6" w:space="1" w:color="auto"/>
      </w:pBdr>
      <w:tabs>
        <w:tab w:val="center" w:pos="4680"/>
      </w:tabs>
      <w:spacing w:after="240"/>
      <w:jc w:val="left"/>
    </w:pPr>
    <w:rPr>
      <w:b w:val="0"/>
      <w:sz w:val="24"/>
    </w:rPr>
  </w:style>
  <w:style w:type="paragraph" w:styleId="BodyTextIndent">
    <w:name w:val="Body Text Indent"/>
    <w:basedOn w:val="Normal"/>
    <w:rsid w:val="00574EDB"/>
    <w:pPr>
      <w:ind w:left="720" w:hanging="720"/>
    </w:pPr>
  </w:style>
  <w:style w:type="character" w:styleId="Hyperlink">
    <w:name w:val="Hyperlink"/>
    <w:basedOn w:val="DefaultParagraphFont"/>
    <w:uiPriority w:val="99"/>
    <w:rsid w:val="00574EDB"/>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paragraph" w:customStyle="1" w:styleId="TGaxSFD">
    <w:name w:val="TGaxSFD"/>
    <w:basedOn w:val="Normal"/>
    <w:next w:val="Normal"/>
    <w:qFormat/>
    <w:rsid w:val="00650603"/>
    <w:pPr>
      <w:shd w:val="clear" w:color="auto" w:fill="F2F2F2" w:themeFill="background1" w:themeFillShade="F2"/>
      <w:ind w:left="288" w:right="288"/>
    </w:pPr>
    <w:rPr>
      <w:rFonts w:eastAsia="Times New Roman"/>
      <w:i/>
      <w:sz w:val="20"/>
    </w:rPr>
  </w:style>
  <w:style w:type="paragraph" w:styleId="DocumentMap">
    <w:name w:val="Document Map"/>
    <w:basedOn w:val="Normal"/>
    <w:link w:val="DocumentMapChar"/>
    <w:semiHidden/>
    <w:unhideWhenUsed/>
    <w:rsid w:val="0058380D"/>
    <w:rPr>
      <w:rFonts w:ascii="SimSun" w:eastAsia="SimSun"/>
      <w:sz w:val="18"/>
      <w:szCs w:val="18"/>
    </w:rPr>
  </w:style>
  <w:style w:type="character" w:customStyle="1" w:styleId="DocumentMapChar">
    <w:name w:val="Document Map Char"/>
    <w:basedOn w:val="DefaultParagraphFont"/>
    <w:link w:val="DocumentMap"/>
    <w:semiHidden/>
    <w:rsid w:val="0058380D"/>
    <w:rPr>
      <w:rFonts w:ascii="SimSun" w:eastAsia="SimSu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7159455">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882620">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0809248">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362673">
      <w:bodyDiv w:val="1"/>
      <w:marLeft w:val="0"/>
      <w:marRight w:val="0"/>
      <w:marTop w:val="0"/>
      <w:marBottom w:val="0"/>
      <w:divBdr>
        <w:top w:val="none" w:sz="0" w:space="0" w:color="auto"/>
        <w:left w:val="none" w:sz="0" w:space="0" w:color="auto"/>
        <w:bottom w:val="none" w:sz="0" w:space="0" w:color="auto"/>
        <w:right w:val="none" w:sz="0" w:space="0" w:color="auto"/>
      </w:divBdr>
      <w:divsChild>
        <w:div w:id="1501581675">
          <w:marLeft w:val="547"/>
          <w:marRight w:val="0"/>
          <w:marTop w:val="77"/>
          <w:marBottom w:val="0"/>
          <w:divBdr>
            <w:top w:val="none" w:sz="0" w:space="0" w:color="auto"/>
            <w:left w:val="none" w:sz="0" w:space="0" w:color="auto"/>
            <w:bottom w:val="none" w:sz="0" w:space="0" w:color="auto"/>
            <w:right w:val="none" w:sz="0" w:space="0" w:color="auto"/>
          </w:divBdr>
        </w:div>
        <w:div w:id="1086001539">
          <w:marLeft w:val="1166"/>
          <w:marRight w:val="0"/>
          <w:marTop w:val="58"/>
          <w:marBottom w:val="0"/>
          <w:divBdr>
            <w:top w:val="none" w:sz="0" w:space="0" w:color="auto"/>
            <w:left w:val="none" w:sz="0" w:space="0" w:color="auto"/>
            <w:bottom w:val="none" w:sz="0" w:space="0" w:color="auto"/>
            <w:right w:val="none" w:sz="0" w:space="0" w:color="auto"/>
          </w:divBdr>
        </w:div>
        <w:div w:id="1596129474">
          <w:marLeft w:val="1166"/>
          <w:marRight w:val="0"/>
          <w:marTop w:val="58"/>
          <w:marBottom w:val="0"/>
          <w:divBdr>
            <w:top w:val="none" w:sz="0" w:space="0" w:color="auto"/>
            <w:left w:val="none" w:sz="0" w:space="0" w:color="auto"/>
            <w:bottom w:val="none" w:sz="0" w:space="0" w:color="auto"/>
            <w:right w:val="none" w:sz="0" w:space="0" w:color="auto"/>
          </w:divBdr>
        </w:div>
        <w:div w:id="562570289">
          <w:marLeft w:val="1166"/>
          <w:marRight w:val="0"/>
          <w:marTop w:val="58"/>
          <w:marBottom w:val="0"/>
          <w:divBdr>
            <w:top w:val="none" w:sz="0" w:space="0" w:color="auto"/>
            <w:left w:val="none" w:sz="0" w:space="0" w:color="auto"/>
            <w:bottom w:val="none" w:sz="0" w:space="0" w:color="auto"/>
            <w:right w:val="none" w:sz="0" w:space="0" w:color="auto"/>
          </w:divBdr>
        </w:div>
        <w:div w:id="1370912097">
          <w:marLeft w:val="1166"/>
          <w:marRight w:val="0"/>
          <w:marTop w:val="58"/>
          <w:marBottom w:val="0"/>
          <w:divBdr>
            <w:top w:val="none" w:sz="0" w:space="0" w:color="auto"/>
            <w:left w:val="none" w:sz="0" w:space="0" w:color="auto"/>
            <w:bottom w:val="none" w:sz="0" w:space="0" w:color="auto"/>
            <w:right w:val="none" w:sz="0" w:space="0" w:color="auto"/>
          </w:divBdr>
        </w:div>
        <w:div w:id="1854150739">
          <w:marLeft w:val="547"/>
          <w:marRight w:val="0"/>
          <w:marTop w:val="77"/>
          <w:marBottom w:val="0"/>
          <w:divBdr>
            <w:top w:val="none" w:sz="0" w:space="0" w:color="auto"/>
            <w:left w:val="none" w:sz="0" w:space="0" w:color="auto"/>
            <w:bottom w:val="none" w:sz="0" w:space="0" w:color="auto"/>
            <w:right w:val="none" w:sz="0" w:space="0" w:color="auto"/>
          </w:divBdr>
        </w:div>
        <w:div w:id="134300644">
          <w:marLeft w:val="1166"/>
          <w:marRight w:val="0"/>
          <w:marTop w:val="67"/>
          <w:marBottom w:val="0"/>
          <w:divBdr>
            <w:top w:val="none" w:sz="0" w:space="0" w:color="auto"/>
            <w:left w:val="none" w:sz="0" w:space="0" w:color="auto"/>
            <w:bottom w:val="none" w:sz="0" w:space="0" w:color="auto"/>
            <w:right w:val="none" w:sz="0" w:space="0" w:color="auto"/>
          </w:divBdr>
        </w:div>
        <w:div w:id="1109156735">
          <w:marLeft w:val="547"/>
          <w:marRight w:val="0"/>
          <w:marTop w:val="77"/>
          <w:marBottom w:val="0"/>
          <w:divBdr>
            <w:top w:val="none" w:sz="0" w:space="0" w:color="auto"/>
            <w:left w:val="none" w:sz="0" w:space="0" w:color="auto"/>
            <w:bottom w:val="none" w:sz="0" w:space="0" w:color="auto"/>
            <w:right w:val="none" w:sz="0" w:space="0" w:color="auto"/>
          </w:divBdr>
        </w:div>
        <w:div w:id="1216812417">
          <w:marLeft w:val="1166"/>
          <w:marRight w:val="0"/>
          <w:marTop w:val="67"/>
          <w:marBottom w:val="0"/>
          <w:divBdr>
            <w:top w:val="none" w:sz="0" w:space="0" w:color="auto"/>
            <w:left w:val="none" w:sz="0" w:space="0" w:color="auto"/>
            <w:bottom w:val="none" w:sz="0" w:space="0" w:color="auto"/>
            <w:right w:val="none" w:sz="0" w:space="0" w:color="auto"/>
          </w:divBdr>
        </w:div>
        <w:div w:id="1277103829">
          <w:marLeft w:val="547"/>
          <w:marRight w:val="0"/>
          <w:marTop w:val="77"/>
          <w:marBottom w:val="0"/>
          <w:divBdr>
            <w:top w:val="none" w:sz="0" w:space="0" w:color="auto"/>
            <w:left w:val="none" w:sz="0" w:space="0" w:color="auto"/>
            <w:bottom w:val="none" w:sz="0" w:space="0" w:color="auto"/>
            <w:right w:val="none" w:sz="0" w:space="0" w:color="auto"/>
          </w:divBdr>
        </w:div>
      </w:divsChild>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560884">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600980">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133040">
      <w:bodyDiv w:val="1"/>
      <w:marLeft w:val="0"/>
      <w:marRight w:val="0"/>
      <w:marTop w:val="0"/>
      <w:marBottom w:val="0"/>
      <w:divBdr>
        <w:top w:val="none" w:sz="0" w:space="0" w:color="auto"/>
        <w:left w:val="none" w:sz="0" w:space="0" w:color="auto"/>
        <w:bottom w:val="none" w:sz="0" w:space="0" w:color="auto"/>
        <w:right w:val="none" w:sz="0" w:space="0" w:color="auto"/>
      </w:divBdr>
      <w:divsChild>
        <w:div w:id="1100757686">
          <w:marLeft w:val="1166"/>
          <w:marRight w:val="0"/>
          <w:marTop w:val="67"/>
          <w:marBottom w:val="0"/>
          <w:divBdr>
            <w:top w:val="none" w:sz="0" w:space="0" w:color="auto"/>
            <w:left w:val="none" w:sz="0" w:space="0" w:color="auto"/>
            <w:bottom w:val="none" w:sz="0" w:space="0" w:color="auto"/>
            <w:right w:val="none" w:sz="0" w:space="0" w:color="auto"/>
          </w:divBdr>
        </w:div>
        <w:div w:id="400257370">
          <w:marLeft w:val="1166"/>
          <w:marRight w:val="0"/>
          <w:marTop w:val="67"/>
          <w:marBottom w:val="0"/>
          <w:divBdr>
            <w:top w:val="none" w:sz="0" w:space="0" w:color="auto"/>
            <w:left w:val="none" w:sz="0" w:space="0" w:color="auto"/>
            <w:bottom w:val="none" w:sz="0" w:space="0" w:color="auto"/>
            <w:right w:val="none" w:sz="0" w:space="0" w:color="auto"/>
          </w:divBdr>
        </w:div>
        <w:div w:id="1131898843">
          <w:marLeft w:val="1166"/>
          <w:marRight w:val="0"/>
          <w:marTop w:val="67"/>
          <w:marBottom w:val="0"/>
          <w:divBdr>
            <w:top w:val="none" w:sz="0" w:space="0" w:color="auto"/>
            <w:left w:val="none" w:sz="0" w:space="0" w:color="auto"/>
            <w:bottom w:val="none" w:sz="0" w:space="0" w:color="auto"/>
            <w:right w:val="none" w:sz="0" w:space="0" w:color="auto"/>
          </w:divBdr>
        </w:div>
        <w:div w:id="1866745315">
          <w:marLeft w:val="1166"/>
          <w:marRight w:val="0"/>
          <w:marTop w:val="67"/>
          <w:marBottom w:val="0"/>
          <w:divBdr>
            <w:top w:val="none" w:sz="0" w:space="0" w:color="auto"/>
            <w:left w:val="none" w:sz="0" w:space="0" w:color="auto"/>
            <w:bottom w:val="none" w:sz="0" w:space="0" w:color="auto"/>
            <w:right w:val="none" w:sz="0" w:space="0" w:color="auto"/>
          </w:divBdr>
        </w:div>
        <w:div w:id="1984579363">
          <w:marLeft w:val="1166"/>
          <w:marRight w:val="0"/>
          <w:marTop w:val="67"/>
          <w:marBottom w:val="0"/>
          <w:divBdr>
            <w:top w:val="none" w:sz="0" w:space="0" w:color="auto"/>
            <w:left w:val="none" w:sz="0" w:space="0" w:color="auto"/>
            <w:bottom w:val="none" w:sz="0" w:space="0" w:color="auto"/>
            <w:right w:val="none" w:sz="0" w:space="0" w:color="auto"/>
          </w:divBdr>
        </w:div>
      </w:divsChild>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710601">
      <w:bodyDiv w:val="1"/>
      <w:marLeft w:val="0"/>
      <w:marRight w:val="0"/>
      <w:marTop w:val="0"/>
      <w:marBottom w:val="0"/>
      <w:divBdr>
        <w:top w:val="none" w:sz="0" w:space="0" w:color="auto"/>
        <w:left w:val="none" w:sz="0" w:space="0" w:color="auto"/>
        <w:bottom w:val="none" w:sz="0" w:space="0" w:color="auto"/>
        <w:right w:val="none" w:sz="0" w:space="0" w:color="auto"/>
      </w:divBdr>
      <w:divsChild>
        <w:div w:id="1509636391">
          <w:marLeft w:val="547"/>
          <w:marRight w:val="0"/>
          <w:marTop w:val="77"/>
          <w:marBottom w:val="0"/>
          <w:divBdr>
            <w:top w:val="none" w:sz="0" w:space="0" w:color="auto"/>
            <w:left w:val="none" w:sz="0" w:space="0" w:color="auto"/>
            <w:bottom w:val="none" w:sz="0" w:space="0" w:color="auto"/>
            <w:right w:val="none" w:sz="0" w:space="0" w:color="auto"/>
          </w:divBdr>
        </w:div>
        <w:div w:id="375129427">
          <w:marLeft w:val="547"/>
          <w:marRight w:val="0"/>
          <w:marTop w:val="77"/>
          <w:marBottom w:val="0"/>
          <w:divBdr>
            <w:top w:val="none" w:sz="0" w:space="0" w:color="auto"/>
            <w:left w:val="none" w:sz="0" w:space="0" w:color="auto"/>
            <w:bottom w:val="none" w:sz="0" w:space="0" w:color="auto"/>
            <w:right w:val="none" w:sz="0" w:space="0" w:color="auto"/>
          </w:divBdr>
        </w:div>
        <w:div w:id="291592322">
          <w:marLeft w:val="1166"/>
          <w:marRight w:val="0"/>
          <w:marTop w:val="67"/>
          <w:marBottom w:val="0"/>
          <w:divBdr>
            <w:top w:val="none" w:sz="0" w:space="0" w:color="auto"/>
            <w:left w:val="none" w:sz="0" w:space="0" w:color="auto"/>
            <w:bottom w:val="none" w:sz="0" w:space="0" w:color="auto"/>
            <w:right w:val="none" w:sz="0" w:space="0" w:color="auto"/>
          </w:divBdr>
        </w:div>
        <w:div w:id="289870318">
          <w:marLeft w:val="547"/>
          <w:marRight w:val="0"/>
          <w:marTop w:val="77"/>
          <w:marBottom w:val="0"/>
          <w:divBdr>
            <w:top w:val="none" w:sz="0" w:space="0" w:color="auto"/>
            <w:left w:val="none" w:sz="0" w:space="0" w:color="auto"/>
            <w:bottom w:val="none" w:sz="0" w:space="0" w:color="auto"/>
            <w:right w:val="none" w:sz="0" w:space="0" w:color="auto"/>
          </w:divBdr>
        </w:div>
        <w:div w:id="671494520">
          <w:marLeft w:val="1166"/>
          <w:marRight w:val="0"/>
          <w:marTop w:val="58"/>
          <w:marBottom w:val="0"/>
          <w:divBdr>
            <w:top w:val="none" w:sz="0" w:space="0" w:color="auto"/>
            <w:left w:val="none" w:sz="0" w:space="0" w:color="auto"/>
            <w:bottom w:val="none" w:sz="0" w:space="0" w:color="auto"/>
            <w:right w:val="none" w:sz="0" w:space="0" w:color="auto"/>
          </w:divBdr>
        </w:div>
        <w:div w:id="204873395">
          <w:marLeft w:val="1166"/>
          <w:marRight w:val="0"/>
          <w:marTop w:val="58"/>
          <w:marBottom w:val="0"/>
          <w:divBdr>
            <w:top w:val="none" w:sz="0" w:space="0" w:color="auto"/>
            <w:left w:val="none" w:sz="0" w:space="0" w:color="auto"/>
            <w:bottom w:val="none" w:sz="0" w:space="0" w:color="auto"/>
            <w:right w:val="none" w:sz="0" w:space="0" w:color="auto"/>
          </w:divBdr>
        </w:div>
        <w:div w:id="1874225670">
          <w:marLeft w:val="1166"/>
          <w:marRight w:val="0"/>
          <w:marTop w:val="58"/>
          <w:marBottom w:val="0"/>
          <w:divBdr>
            <w:top w:val="none" w:sz="0" w:space="0" w:color="auto"/>
            <w:left w:val="none" w:sz="0" w:space="0" w:color="auto"/>
            <w:bottom w:val="none" w:sz="0" w:space="0" w:color="auto"/>
            <w:right w:val="none" w:sz="0" w:space="0" w:color="auto"/>
          </w:divBdr>
        </w:div>
        <w:div w:id="1953315093">
          <w:marLeft w:val="1166"/>
          <w:marRight w:val="0"/>
          <w:marTop w:val="58"/>
          <w:marBottom w:val="0"/>
          <w:divBdr>
            <w:top w:val="none" w:sz="0" w:space="0" w:color="auto"/>
            <w:left w:val="none" w:sz="0" w:space="0" w:color="auto"/>
            <w:bottom w:val="none" w:sz="0" w:space="0" w:color="auto"/>
            <w:right w:val="none" w:sz="0" w:space="0" w:color="auto"/>
          </w:divBdr>
        </w:div>
        <w:div w:id="2130739058">
          <w:marLeft w:val="547"/>
          <w:marRight w:val="0"/>
          <w:marTop w:val="77"/>
          <w:marBottom w:val="0"/>
          <w:divBdr>
            <w:top w:val="none" w:sz="0" w:space="0" w:color="auto"/>
            <w:left w:val="none" w:sz="0" w:space="0" w:color="auto"/>
            <w:bottom w:val="none" w:sz="0" w:space="0" w:color="auto"/>
            <w:right w:val="none" w:sz="0" w:space="0" w:color="auto"/>
          </w:divBdr>
        </w:div>
        <w:div w:id="1346634996">
          <w:marLeft w:val="1166"/>
          <w:marRight w:val="0"/>
          <w:marTop w:val="67"/>
          <w:marBottom w:val="0"/>
          <w:divBdr>
            <w:top w:val="none" w:sz="0" w:space="0" w:color="auto"/>
            <w:left w:val="none" w:sz="0" w:space="0" w:color="auto"/>
            <w:bottom w:val="none" w:sz="0" w:space="0" w:color="auto"/>
            <w:right w:val="none" w:sz="0" w:space="0" w:color="auto"/>
          </w:divBdr>
        </w:div>
        <w:div w:id="1791782428">
          <w:marLeft w:val="547"/>
          <w:marRight w:val="0"/>
          <w:marTop w:val="77"/>
          <w:marBottom w:val="0"/>
          <w:divBdr>
            <w:top w:val="none" w:sz="0" w:space="0" w:color="auto"/>
            <w:left w:val="none" w:sz="0" w:space="0" w:color="auto"/>
            <w:bottom w:val="none" w:sz="0" w:space="0" w:color="auto"/>
            <w:right w:val="none" w:sz="0" w:space="0" w:color="auto"/>
          </w:divBdr>
        </w:div>
        <w:div w:id="619529210">
          <w:marLeft w:val="1166"/>
          <w:marRight w:val="0"/>
          <w:marTop w:val="67"/>
          <w:marBottom w:val="0"/>
          <w:divBdr>
            <w:top w:val="none" w:sz="0" w:space="0" w:color="auto"/>
            <w:left w:val="none" w:sz="0" w:space="0" w:color="auto"/>
            <w:bottom w:val="none" w:sz="0" w:space="0" w:color="auto"/>
            <w:right w:val="none" w:sz="0" w:space="0" w:color="auto"/>
          </w:divBdr>
        </w:div>
        <w:div w:id="1056856277">
          <w:marLeft w:val="547"/>
          <w:marRight w:val="0"/>
          <w:marTop w:val="77"/>
          <w:marBottom w:val="0"/>
          <w:divBdr>
            <w:top w:val="none" w:sz="0" w:space="0" w:color="auto"/>
            <w:left w:val="none" w:sz="0" w:space="0" w:color="auto"/>
            <w:bottom w:val="none" w:sz="0" w:space="0" w:color="auto"/>
            <w:right w:val="none" w:sz="0" w:space="0" w:color="auto"/>
          </w:divBdr>
        </w:div>
        <w:div w:id="327370478">
          <w:marLeft w:val="1166"/>
          <w:marRight w:val="0"/>
          <w:marTop w:val="50"/>
          <w:marBottom w:val="0"/>
          <w:divBdr>
            <w:top w:val="none" w:sz="0" w:space="0" w:color="auto"/>
            <w:left w:val="none" w:sz="0" w:space="0" w:color="auto"/>
            <w:bottom w:val="none" w:sz="0" w:space="0" w:color="auto"/>
            <w:right w:val="none" w:sz="0" w:space="0" w:color="auto"/>
          </w:divBdr>
        </w:div>
      </w:divsChild>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617054">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483162">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97179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5096519">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1733223">
      <w:bodyDiv w:val="1"/>
      <w:marLeft w:val="0"/>
      <w:marRight w:val="0"/>
      <w:marTop w:val="0"/>
      <w:marBottom w:val="0"/>
      <w:divBdr>
        <w:top w:val="none" w:sz="0" w:space="0" w:color="auto"/>
        <w:left w:val="none" w:sz="0" w:space="0" w:color="auto"/>
        <w:bottom w:val="none" w:sz="0" w:space="0" w:color="auto"/>
        <w:right w:val="none" w:sz="0" w:space="0" w:color="auto"/>
      </w:divBdr>
      <w:divsChild>
        <w:div w:id="1316497827">
          <w:marLeft w:val="446"/>
          <w:marRight w:val="0"/>
          <w:marTop w:val="0"/>
          <w:marBottom w:val="0"/>
          <w:divBdr>
            <w:top w:val="none" w:sz="0" w:space="0" w:color="auto"/>
            <w:left w:val="none" w:sz="0" w:space="0" w:color="auto"/>
            <w:bottom w:val="none" w:sz="0" w:space="0" w:color="auto"/>
            <w:right w:val="none" w:sz="0" w:space="0" w:color="auto"/>
          </w:divBdr>
        </w:div>
      </w:divsChild>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94137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9077144">
      <w:bodyDiv w:val="1"/>
      <w:marLeft w:val="0"/>
      <w:marRight w:val="0"/>
      <w:marTop w:val="0"/>
      <w:marBottom w:val="0"/>
      <w:divBdr>
        <w:top w:val="none" w:sz="0" w:space="0" w:color="auto"/>
        <w:left w:val="none" w:sz="0" w:space="0" w:color="auto"/>
        <w:bottom w:val="none" w:sz="0" w:space="0" w:color="auto"/>
        <w:right w:val="none" w:sz="0" w:space="0" w:color="auto"/>
      </w:divBdr>
      <w:divsChild>
        <w:div w:id="2017612973">
          <w:marLeft w:val="547"/>
          <w:marRight w:val="0"/>
          <w:marTop w:val="58"/>
          <w:marBottom w:val="0"/>
          <w:divBdr>
            <w:top w:val="none" w:sz="0" w:space="0" w:color="auto"/>
            <w:left w:val="none" w:sz="0" w:space="0" w:color="auto"/>
            <w:bottom w:val="none" w:sz="0" w:space="0" w:color="auto"/>
            <w:right w:val="none" w:sz="0" w:space="0" w:color="auto"/>
          </w:divBdr>
        </w:div>
        <w:div w:id="953170676">
          <w:marLeft w:val="1166"/>
          <w:marRight w:val="0"/>
          <w:marTop w:val="38"/>
          <w:marBottom w:val="0"/>
          <w:divBdr>
            <w:top w:val="none" w:sz="0" w:space="0" w:color="auto"/>
            <w:left w:val="none" w:sz="0" w:space="0" w:color="auto"/>
            <w:bottom w:val="none" w:sz="0" w:space="0" w:color="auto"/>
            <w:right w:val="none" w:sz="0" w:space="0" w:color="auto"/>
          </w:divBdr>
        </w:div>
        <w:div w:id="1711489952">
          <w:marLeft w:val="547"/>
          <w:marRight w:val="0"/>
          <w:marTop w:val="58"/>
          <w:marBottom w:val="0"/>
          <w:divBdr>
            <w:top w:val="none" w:sz="0" w:space="0" w:color="auto"/>
            <w:left w:val="none" w:sz="0" w:space="0" w:color="auto"/>
            <w:bottom w:val="none" w:sz="0" w:space="0" w:color="auto"/>
            <w:right w:val="none" w:sz="0" w:space="0" w:color="auto"/>
          </w:divBdr>
        </w:div>
        <w:div w:id="636297115">
          <w:marLeft w:val="1166"/>
          <w:marRight w:val="0"/>
          <w:marTop w:val="38"/>
          <w:marBottom w:val="0"/>
          <w:divBdr>
            <w:top w:val="none" w:sz="0" w:space="0" w:color="auto"/>
            <w:left w:val="none" w:sz="0" w:space="0" w:color="auto"/>
            <w:bottom w:val="none" w:sz="0" w:space="0" w:color="auto"/>
            <w:right w:val="none" w:sz="0" w:space="0" w:color="auto"/>
          </w:divBdr>
        </w:div>
        <w:div w:id="499154366">
          <w:marLeft w:val="547"/>
          <w:marRight w:val="0"/>
          <w:marTop w:val="58"/>
          <w:marBottom w:val="0"/>
          <w:divBdr>
            <w:top w:val="none" w:sz="0" w:space="0" w:color="auto"/>
            <w:left w:val="none" w:sz="0" w:space="0" w:color="auto"/>
            <w:bottom w:val="none" w:sz="0" w:space="0" w:color="auto"/>
            <w:right w:val="none" w:sz="0" w:space="0" w:color="auto"/>
          </w:divBdr>
        </w:div>
        <w:div w:id="1408186837">
          <w:marLeft w:val="1166"/>
          <w:marRight w:val="0"/>
          <w:marTop w:val="38"/>
          <w:marBottom w:val="0"/>
          <w:divBdr>
            <w:top w:val="none" w:sz="0" w:space="0" w:color="auto"/>
            <w:left w:val="none" w:sz="0" w:space="0" w:color="auto"/>
            <w:bottom w:val="none" w:sz="0" w:space="0" w:color="auto"/>
            <w:right w:val="none" w:sz="0" w:space="0" w:color="auto"/>
          </w:divBdr>
        </w:div>
        <w:div w:id="2021735865">
          <w:marLeft w:val="1166"/>
          <w:marRight w:val="0"/>
          <w:marTop w:val="38"/>
          <w:marBottom w:val="0"/>
          <w:divBdr>
            <w:top w:val="none" w:sz="0" w:space="0" w:color="auto"/>
            <w:left w:val="none" w:sz="0" w:space="0" w:color="auto"/>
            <w:bottom w:val="none" w:sz="0" w:space="0" w:color="auto"/>
            <w:right w:val="none" w:sz="0" w:space="0" w:color="auto"/>
          </w:divBdr>
        </w:div>
        <w:div w:id="437137694">
          <w:marLeft w:val="547"/>
          <w:marRight w:val="0"/>
          <w:marTop w:val="58"/>
          <w:marBottom w:val="0"/>
          <w:divBdr>
            <w:top w:val="none" w:sz="0" w:space="0" w:color="auto"/>
            <w:left w:val="none" w:sz="0" w:space="0" w:color="auto"/>
            <w:bottom w:val="none" w:sz="0" w:space="0" w:color="auto"/>
            <w:right w:val="none" w:sz="0" w:space="0" w:color="auto"/>
          </w:divBdr>
        </w:div>
        <w:div w:id="172887895">
          <w:marLeft w:val="1166"/>
          <w:marRight w:val="0"/>
          <w:marTop w:val="38"/>
          <w:marBottom w:val="0"/>
          <w:divBdr>
            <w:top w:val="none" w:sz="0" w:space="0" w:color="auto"/>
            <w:left w:val="none" w:sz="0" w:space="0" w:color="auto"/>
            <w:bottom w:val="none" w:sz="0" w:space="0" w:color="auto"/>
            <w:right w:val="none" w:sz="0" w:space="0" w:color="auto"/>
          </w:divBdr>
        </w:div>
        <w:div w:id="1626040071">
          <w:marLeft w:val="1166"/>
          <w:marRight w:val="0"/>
          <w:marTop w:val="38"/>
          <w:marBottom w:val="0"/>
          <w:divBdr>
            <w:top w:val="none" w:sz="0" w:space="0" w:color="auto"/>
            <w:left w:val="none" w:sz="0" w:space="0" w:color="auto"/>
            <w:bottom w:val="none" w:sz="0" w:space="0" w:color="auto"/>
            <w:right w:val="none" w:sz="0" w:space="0" w:color="auto"/>
          </w:divBdr>
        </w:div>
        <w:div w:id="1186404970">
          <w:marLeft w:val="547"/>
          <w:marRight w:val="0"/>
          <w:marTop w:val="58"/>
          <w:marBottom w:val="0"/>
          <w:divBdr>
            <w:top w:val="none" w:sz="0" w:space="0" w:color="auto"/>
            <w:left w:val="none" w:sz="0" w:space="0" w:color="auto"/>
            <w:bottom w:val="none" w:sz="0" w:space="0" w:color="auto"/>
            <w:right w:val="none" w:sz="0" w:space="0" w:color="auto"/>
          </w:divBdr>
        </w:div>
        <w:div w:id="695692251">
          <w:marLeft w:val="1166"/>
          <w:marRight w:val="0"/>
          <w:marTop w:val="38"/>
          <w:marBottom w:val="0"/>
          <w:divBdr>
            <w:top w:val="none" w:sz="0" w:space="0" w:color="auto"/>
            <w:left w:val="none" w:sz="0" w:space="0" w:color="auto"/>
            <w:bottom w:val="none" w:sz="0" w:space="0" w:color="auto"/>
            <w:right w:val="none" w:sz="0" w:space="0" w:color="auto"/>
          </w:divBdr>
        </w:div>
        <w:div w:id="758713707">
          <w:marLeft w:val="547"/>
          <w:marRight w:val="0"/>
          <w:marTop w:val="58"/>
          <w:marBottom w:val="0"/>
          <w:divBdr>
            <w:top w:val="none" w:sz="0" w:space="0" w:color="auto"/>
            <w:left w:val="none" w:sz="0" w:space="0" w:color="auto"/>
            <w:bottom w:val="none" w:sz="0" w:space="0" w:color="auto"/>
            <w:right w:val="none" w:sz="0" w:space="0" w:color="auto"/>
          </w:divBdr>
        </w:div>
        <w:div w:id="1765345970">
          <w:marLeft w:val="1166"/>
          <w:marRight w:val="0"/>
          <w:marTop w:val="38"/>
          <w:marBottom w:val="0"/>
          <w:divBdr>
            <w:top w:val="none" w:sz="0" w:space="0" w:color="auto"/>
            <w:left w:val="none" w:sz="0" w:space="0" w:color="auto"/>
            <w:bottom w:val="none" w:sz="0" w:space="0" w:color="auto"/>
            <w:right w:val="none" w:sz="0" w:space="0" w:color="auto"/>
          </w:divBdr>
        </w:div>
      </w:divsChild>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780775">
      <w:bodyDiv w:val="1"/>
      <w:marLeft w:val="0"/>
      <w:marRight w:val="0"/>
      <w:marTop w:val="0"/>
      <w:marBottom w:val="0"/>
      <w:divBdr>
        <w:top w:val="none" w:sz="0" w:space="0" w:color="auto"/>
        <w:left w:val="none" w:sz="0" w:space="0" w:color="auto"/>
        <w:bottom w:val="none" w:sz="0" w:space="0" w:color="auto"/>
        <w:right w:val="none" w:sz="0" w:space="0" w:color="auto"/>
      </w:divBdr>
      <w:divsChild>
        <w:div w:id="1019116479">
          <w:marLeft w:val="1166"/>
          <w:marRight w:val="0"/>
          <w:marTop w:val="67"/>
          <w:marBottom w:val="0"/>
          <w:divBdr>
            <w:top w:val="none" w:sz="0" w:space="0" w:color="auto"/>
            <w:left w:val="none" w:sz="0" w:space="0" w:color="auto"/>
            <w:bottom w:val="none" w:sz="0" w:space="0" w:color="auto"/>
            <w:right w:val="none" w:sz="0" w:space="0" w:color="auto"/>
          </w:divBdr>
        </w:div>
        <w:div w:id="689914703">
          <w:marLeft w:val="1166"/>
          <w:marRight w:val="0"/>
          <w:marTop w:val="67"/>
          <w:marBottom w:val="0"/>
          <w:divBdr>
            <w:top w:val="none" w:sz="0" w:space="0" w:color="auto"/>
            <w:left w:val="none" w:sz="0" w:space="0" w:color="auto"/>
            <w:bottom w:val="none" w:sz="0" w:space="0" w:color="auto"/>
            <w:right w:val="none" w:sz="0" w:space="0" w:color="auto"/>
          </w:divBdr>
        </w:div>
        <w:div w:id="900798401">
          <w:marLeft w:val="1166"/>
          <w:marRight w:val="0"/>
          <w:marTop w:val="67"/>
          <w:marBottom w:val="0"/>
          <w:divBdr>
            <w:top w:val="none" w:sz="0" w:space="0" w:color="auto"/>
            <w:left w:val="none" w:sz="0" w:space="0" w:color="auto"/>
            <w:bottom w:val="none" w:sz="0" w:space="0" w:color="auto"/>
            <w:right w:val="none" w:sz="0" w:space="0" w:color="auto"/>
          </w:divBdr>
        </w:div>
        <w:div w:id="197743083">
          <w:marLeft w:val="1166"/>
          <w:marRight w:val="0"/>
          <w:marTop w:val="67"/>
          <w:marBottom w:val="0"/>
          <w:divBdr>
            <w:top w:val="none" w:sz="0" w:space="0" w:color="auto"/>
            <w:left w:val="none" w:sz="0" w:space="0" w:color="auto"/>
            <w:bottom w:val="none" w:sz="0" w:space="0" w:color="auto"/>
            <w:right w:val="none" w:sz="0" w:space="0" w:color="auto"/>
          </w:divBdr>
        </w:div>
        <w:div w:id="577906029">
          <w:marLeft w:val="1166"/>
          <w:marRight w:val="0"/>
          <w:marTop w:val="67"/>
          <w:marBottom w:val="0"/>
          <w:divBdr>
            <w:top w:val="none" w:sz="0" w:space="0" w:color="auto"/>
            <w:left w:val="none" w:sz="0" w:space="0" w:color="auto"/>
            <w:bottom w:val="none" w:sz="0" w:space="0" w:color="auto"/>
            <w:right w:val="none" w:sz="0" w:space="0" w:color="auto"/>
          </w:divBdr>
        </w:div>
      </w:divsChild>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3895902">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198148">
      <w:bodyDiv w:val="1"/>
      <w:marLeft w:val="0"/>
      <w:marRight w:val="0"/>
      <w:marTop w:val="0"/>
      <w:marBottom w:val="0"/>
      <w:divBdr>
        <w:top w:val="none" w:sz="0" w:space="0" w:color="auto"/>
        <w:left w:val="none" w:sz="0" w:space="0" w:color="auto"/>
        <w:bottom w:val="none" w:sz="0" w:space="0" w:color="auto"/>
        <w:right w:val="none" w:sz="0" w:space="0" w:color="auto"/>
      </w:divBdr>
    </w:div>
    <w:div w:id="171661628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506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1845916">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1935818">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48374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2775303">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oleObject" Target="embeddings/oleObject4.bin"/><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7.emf"/><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VVZTZ3NUC4PZ-4-1168</_dlc_DocId>
    <_dlc_DocIdUrl xmlns="b2d329f4-2eee-4d90-a2ae-71a25bab89f4">
      <Url>https://projects.qualcomm.com/sites/SyZyGy/_layouts/15/DocIdRedir.aspx?ID=VVZTZ3NUC4PZ-4-1168</Url>
      <Description>VVZTZ3NUC4PZ-4-1168</Description>
    </_dlc_DocIdUrl>
  </documentManagement>
</p:properties>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40699F99-F0F3-4712-B3C0-879A83242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89E167-784E-4DD2-B986-8F03ED785041}">
  <ds:schemaRefs>
    <ds:schemaRef ds:uri="office.server.policy"/>
  </ds:schemaRefs>
</ds:datastoreItem>
</file>

<file path=customXml/itemProps3.xml><?xml version="1.0" encoding="utf-8"?>
<ds:datastoreItem xmlns:ds="http://schemas.openxmlformats.org/officeDocument/2006/customXml" ds:itemID="{63726DF7-47B5-4D76-AE3D-99F960D0449E}">
  <ds:schemaRefs>
    <ds:schemaRef ds:uri="http://schemas.microsoft.com/sharepoint/events"/>
  </ds:schemaRefs>
</ds:datastoreItem>
</file>

<file path=customXml/itemProps4.xml><?xml version="1.0" encoding="utf-8"?>
<ds:datastoreItem xmlns:ds="http://schemas.openxmlformats.org/officeDocument/2006/customXml" ds:itemID="{C8B96709-7FD8-4B84-B941-FEC8C8A1E1E8}">
  <ds:schemaRefs>
    <ds:schemaRef ds:uri="http://schemas.microsoft.com/sharepoint/v3/contenttype/forms"/>
  </ds:schemaRefs>
</ds:datastoreItem>
</file>

<file path=customXml/itemProps5.xml><?xml version="1.0" encoding="utf-8"?>
<ds:datastoreItem xmlns:ds="http://schemas.openxmlformats.org/officeDocument/2006/customXml" ds:itemID="{0FF3E7FA-5329-4F66-8612-8971D384439E}">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485D7618-4D8B-4CEA-B2A9-A37D402D0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55</TotalTime>
  <Pages>15</Pages>
  <Words>2869</Words>
  <Characters>16357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doc.: IEEE 802.11-16/0024r2</vt:lpstr>
    </vt:vector>
  </TitlesOfParts>
  <Company>Intel</Company>
  <LinksUpToDate>false</LinksUpToDate>
  <CharactersWithSpaces>19188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802.11-16/0773r2</dc:title>
  <dc:subject>TGac Spec Framework</dc:subject>
  <dc:creator>Robert Stacey</dc:creator>
  <cp:lastModifiedBy>Banerjea, Raja</cp:lastModifiedBy>
  <cp:revision>14</cp:revision>
  <cp:lastPrinted>2016-01-08T21:12:00Z</cp:lastPrinted>
  <dcterms:created xsi:type="dcterms:W3CDTF">2016-05-18T07:36:00Z</dcterms:created>
  <dcterms:modified xsi:type="dcterms:W3CDTF">2016-06-23T21:41:00Z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f9523f2c-a6dd-46c1-8e8f-cb9c9bd607f2</vt:lpwstr>
  </property>
</Properties>
</file>