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bookmarkStart w:id="0" w:name="_GoBack"/>
      <w:bookmarkEnd w:id="0"/>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2430"/>
        <w:gridCol w:w="1530"/>
        <w:gridCol w:w="1080"/>
        <w:gridCol w:w="2651"/>
      </w:tblGrid>
      <w:tr w:rsidR="00CA09B2" w:rsidTr="00927169">
        <w:trPr>
          <w:trHeight w:val="485"/>
          <w:jc w:val="center"/>
        </w:trPr>
        <w:tc>
          <w:tcPr>
            <w:tcW w:w="9576" w:type="dxa"/>
            <w:gridSpan w:val="5"/>
            <w:vAlign w:val="center"/>
          </w:tcPr>
          <w:p w:rsidR="00CA09B2" w:rsidRDefault="00A13B84" w:rsidP="00F6765D">
            <w:pPr>
              <w:pStyle w:val="T2"/>
            </w:pPr>
            <w:r w:rsidRPr="00A13B84">
              <w:t>Long Range Low Power (LRLP) Operation in 802.11: Use Cases and Functional Requirements: Guidelines for PAR Development</w:t>
            </w:r>
          </w:p>
        </w:tc>
      </w:tr>
      <w:tr w:rsidR="00CA09B2" w:rsidTr="00927169">
        <w:trPr>
          <w:trHeight w:val="359"/>
          <w:jc w:val="center"/>
        </w:trPr>
        <w:tc>
          <w:tcPr>
            <w:tcW w:w="9576" w:type="dxa"/>
            <w:gridSpan w:val="5"/>
            <w:vAlign w:val="center"/>
          </w:tcPr>
          <w:p w:rsidR="00CA09B2" w:rsidRDefault="00CA09B2" w:rsidP="00883482">
            <w:pPr>
              <w:pStyle w:val="T2"/>
              <w:ind w:left="0"/>
              <w:rPr>
                <w:sz w:val="20"/>
              </w:rPr>
            </w:pPr>
            <w:r>
              <w:rPr>
                <w:sz w:val="20"/>
              </w:rPr>
              <w:t>Date:</w:t>
            </w:r>
            <w:r>
              <w:rPr>
                <w:b w:val="0"/>
                <w:sz w:val="20"/>
              </w:rPr>
              <w:t xml:space="preserve">  </w:t>
            </w:r>
            <w:r w:rsidR="00536339">
              <w:rPr>
                <w:b w:val="0"/>
                <w:sz w:val="20"/>
              </w:rPr>
              <w:t>2015</w:t>
            </w:r>
            <w:r>
              <w:rPr>
                <w:b w:val="0"/>
                <w:sz w:val="20"/>
              </w:rPr>
              <w:t>-</w:t>
            </w:r>
            <w:r w:rsidR="00883482">
              <w:rPr>
                <w:b w:val="0"/>
                <w:sz w:val="20"/>
              </w:rPr>
              <w:t>12</w:t>
            </w:r>
            <w:r w:rsidR="009C7DD5">
              <w:rPr>
                <w:b w:val="0"/>
                <w:sz w:val="20"/>
              </w:rPr>
              <w:t>-</w:t>
            </w:r>
            <w:r w:rsidR="00883482">
              <w:rPr>
                <w:b w:val="0"/>
                <w:sz w:val="20"/>
              </w:rPr>
              <w:t>09</w:t>
            </w:r>
          </w:p>
        </w:tc>
      </w:tr>
      <w:tr w:rsidR="00CA09B2" w:rsidTr="00927169">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5F41EC">
        <w:trPr>
          <w:jc w:val="center"/>
        </w:trPr>
        <w:tc>
          <w:tcPr>
            <w:tcW w:w="1885" w:type="dxa"/>
            <w:vAlign w:val="center"/>
          </w:tcPr>
          <w:p w:rsidR="00CA09B2" w:rsidRDefault="00CA09B2">
            <w:pPr>
              <w:pStyle w:val="T2"/>
              <w:spacing w:after="0"/>
              <w:ind w:left="0" w:right="0"/>
              <w:jc w:val="left"/>
              <w:rPr>
                <w:sz w:val="20"/>
              </w:rPr>
            </w:pPr>
            <w:r>
              <w:rPr>
                <w:sz w:val="20"/>
              </w:rPr>
              <w:t>Name</w:t>
            </w:r>
          </w:p>
        </w:tc>
        <w:tc>
          <w:tcPr>
            <w:tcW w:w="2430" w:type="dxa"/>
            <w:vAlign w:val="center"/>
          </w:tcPr>
          <w:p w:rsidR="00CA09B2" w:rsidRDefault="0062440B">
            <w:pPr>
              <w:pStyle w:val="T2"/>
              <w:spacing w:after="0"/>
              <w:ind w:left="0" w:right="0"/>
              <w:jc w:val="left"/>
              <w:rPr>
                <w:sz w:val="20"/>
              </w:rPr>
            </w:pPr>
            <w:r>
              <w:rPr>
                <w:sz w:val="20"/>
              </w:rPr>
              <w:t>Affiliation</w:t>
            </w:r>
          </w:p>
        </w:tc>
        <w:tc>
          <w:tcPr>
            <w:tcW w:w="1530" w:type="dxa"/>
            <w:vAlign w:val="center"/>
          </w:tcPr>
          <w:p w:rsidR="00CA09B2" w:rsidRDefault="00CA09B2">
            <w:pPr>
              <w:pStyle w:val="T2"/>
              <w:spacing w:after="0"/>
              <w:ind w:left="0" w:right="0"/>
              <w:jc w:val="left"/>
              <w:rPr>
                <w:sz w:val="20"/>
              </w:rPr>
            </w:pPr>
            <w:r>
              <w:rPr>
                <w:sz w:val="20"/>
              </w:rPr>
              <w:t>Address</w:t>
            </w:r>
          </w:p>
        </w:tc>
        <w:tc>
          <w:tcPr>
            <w:tcW w:w="1080" w:type="dxa"/>
            <w:vAlign w:val="center"/>
          </w:tcPr>
          <w:p w:rsidR="00CA09B2" w:rsidRDefault="00CA09B2">
            <w:pPr>
              <w:pStyle w:val="T2"/>
              <w:spacing w:after="0"/>
              <w:ind w:left="0" w:right="0"/>
              <w:jc w:val="left"/>
              <w:rPr>
                <w:sz w:val="20"/>
              </w:rPr>
            </w:pPr>
            <w:r>
              <w:rPr>
                <w:sz w:val="20"/>
              </w:rPr>
              <w:t>Phone</w:t>
            </w:r>
          </w:p>
        </w:tc>
        <w:tc>
          <w:tcPr>
            <w:tcW w:w="2651" w:type="dxa"/>
            <w:vAlign w:val="center"/>
          </w:tcPr>
          <w:p w:rsidR="00CA09B2" w:rsidRDefault="00CA09B2">
            <w:pPr>
              <w:pStyle w:val="T2"/>
              <w:spacing w:after="0"/>
              <w:ind w:left="0" w:right="0"/>
              <w:jc w:val="left"/>
              <w:rPr>
                <w:sz w:val="20"/>
              </w:rPr>
            </w:pPr>
            <w:r>
              <w:rPr>
                <w:sz w:val="20"/>
              </w:rPr>
              <w:t>email</w:t>
            </w:r>
          </w:p>
        </w:tc>
      </w:tr>
      <w:tr w:rsidR="00CA09B2" w:rsidTr="005F41EC">
        <w:trPr>
          <w:jc w:val="center"/>
        </w:trPr>
        <w:tc>
          <w:tcPr>
            <w:tcW w:w="1885" w:type="dxa"/>
            <w:vAlign w:val="center"/>
          </w:tcPr>
          <w:p w:rsidR="00CA09B2" w:rsidRDefault="00E55018">
            <w:pPr>
              <w:pStyle w:val="T2"/>
              <w:spacing w:after="0"/>
              <w:ind w:left="0" w:right="0"/>
              <w:rPr>
                <w:b w:val="0"/>
                <w:sz w:val="20"/>
              </w:rPr>
            </w:pPr>
            <w:r>
              <w:rPr>
                <w:b w:val="0"/>
                <w:sz w:val="20"/>
              </w:rPr>
              <w:t>Tim Godfrey</w:t>
            </w:r>
          </w:p>
        </w:tc>
        <w:tc>
          <w:tcPr>
            <w:tcW w:w="2430" w:type="dxa"/>
            <w:vAlign w:val="center"/>
          </w:tcPr>
          <w:p w:rsidR="00CA09B2" w:rsidRDefault="00E55018">
            <w:pPr>
              <w:pStyle w:val="T2"/>
              <w:spacing w:after="0"/>
              <w:ind w:left="0" w:right="0"/>
              <w:rPr>
                <w:b w:val="0"/>
                <w:sz w:val="20"/>
              </w:rPr>
            </w:pPr>
            <w:r>
              <w:rPr>
                <w:b w:val="0"/>
                <w:sz w:val="20"/>
              </w:rPr>
              <w:t>EPRI</w:t>
            </w:r>
          </w:p>
        </w:tc>
        <w:tc>
          <w:tcPr>
            <w:tcW w:w="1530" w:type="dxa"/>
            <w:vAlign w:val="center"/>
          </w:tcPr>
          <w:p w:rsidR="00CA09B2" w:rsidRDefault="00CA09B2">
            <w:pPr>
              <w:pStyle w:val="T2"/>
              <w:spacing w:after="0"/>
              <w:ind w:left="0" w:right="0"/>
              <w:rPr>
                <w:b w:val="0"/>
                <w:sz w:val="20"/>
              </w:rPr>
            </w:pPr>
          </w:p>
        </w:tc>
        <w:tc>
          <w:tcPr>
            <w:tcW w:w="1080" w:type="dxa"/>
            <w:vAlign w:val="center"/>
          </w:tcPr>
          <w:p w:rsidR="00CA09B2" w:rsidRDefault="00CA09B2">
            <w:pPr>
              <w:pStyle w:val="T2"/>
              <w:spacing w:after="0"/>
              <w:ind w:left="0" w:right="0"/>
              <w:rPr>
                <w:b w:val="0"/>
                <w:sz w:val="20"/>
              </w:rPr>
            </w:pPr>
          </w:p>
        </w:tc>
        <w:tc>
          <w:tcPr>
            <w:tcW w:w="2651" w:type="dxa"/>
            <w:vAlign w:val="center"/>
          </w:tcPr>
          <w:p w:rsidR="00E55018" w:rsidRDefault="00E55018">
            <w:pPr>
              <w:pStyle w:val="T2"/>
              <w:spacing w:after="0"/>
              <w:ind w:left="0" w:right="0"/>
              <w:rPr>
                <w:b w:val="0"/>
                <w:sz w:val="16"/>
              </w:rPr>
            </w:pPr>
            <w:r>
              <w:rPr>
                <w:noProof/>
                <w:lang w:val="en-US"/>
              </w:rPr>
              <w:drawing>
                <wp:inline distT="0" distB="0" distL="0" distR="0">
                  <wp:extent cx="926731" cy="198298"/>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23740" cy="219056"/>
                          </a:xfrm>
                          <a:prstGeom prst="rect">
                            <a:avLst/>
                          </a:prstGeom>
                        </pic:spPr>
                      </pic:pic>
                    </a:graphicData>
                  </a:graphic>
                </wp:inline>
              </w:drawing>
            </w:r>
          </w:p>
        </w:tc>
      </w:tr>
      <w:tr w:rsidR="00316845" w:rsidRPr="00316845" w:rsidTr="005F41EC">
        <w:trPr>
          <w:jc w:val="center"/>
        </w:trPr>
        <w:tc>
          <w:tcPr>
            <w:tcW w:w="1885" w:type="dxa"/>
          </w:tcPr>
          <w:p w:rsidR="00316845" w:rsidRPr="00316845" w:rsidRDefault="00316845" w:rsidP="00316845">
            <w:pPr>
              <w:pStyle w:val="T2"/>
              <w:spacing w:after="0"/>
              <w:ind w:left="0" w:right="0"/>
              <w:rPr>
                <w:b w:val="0"/>
                <w:sz w:val="20"/>
              </w:rPr>
            </w:pPr>
            <w:r w:rsidRPr="00316845">
              <w:rPr>
                <w:b w:val="0"/>
                <w:sz w:val="20"/>
              </w:rPr>
              <w:t>Michael Fischer</w:t>
            </w:r>
          </w:p>
        </w:tc>
        <w:tc>
          <w:tcPr>
            <w:tcW w:w="2430" w:type="dxa"/>
          </w:tcPr>
          <w:p w:rsidR="00316845" w:rsidRPr="00316845" w:rsidRDefault="00AC2190">
            <w:pPr>
              <w:pStyle w:val="T2"/>
              <w:spacing w:after="0"/>
              <w:ind w:left="0" w:right="0"/>
              <w:rPr>
                <w:b w:val="0"/>
                <w:sz w:val="20"/>
              </w:rPr>
            </w:pPr>
            <w:r>
              <w:rPr>
                <w:b w:val="0"/>
                <w:sz w:val="20"/>
              </w:rPr>
              <w:t>NXP</w:t>
            </w:r>
            <w:r w:rsidRPr="00316845">
              <w:rPr>
                <w:b w:val="0"/>
                <w:sz w:val="20"/>
              </w:rPr>
              <w:t xml:space="preserve"> </w:t>
            </w:r>
            <w:r w:rsidR="00AB1468">
              <w:rPr>
                <w:b w:val="0"/>
                <w:sz w:val="20"/>
              </w:rPr>
              <w:t>Semiconductors</w:t>
            </w:r>
          </w:p>
        </w:tc>
        <w:tc>
          <w:tcPr>
            <w:tcW w:w="1530" w:type="dxa"/>
          </w:tcPr>
          <w:p w:rsidR="00316845" w:rsidRPr="00316845" w:rsidRDefault="00316845" w:rsidP="00316845">
            <w:pPr>
              <w:pStyle w:val="T2"/>
              <w:spacing w:after="0"/>
              <w:ind w:left="0" w:right="0"/>
              <w:rPr>
                <w:b w:val="0"/>
                <w:sz w:val="20"/>
              </w:rPr>
            </w:pPr>
          </w:p>
        </w:tc>
        <w:tc>
          <w:tcPr>
            <w:tcW w:w="1080" w:type="dxa"/>
          </w:tcPr>
          <w:p w:rsidR="00316845" w:rsidRPr="00316845" w:rsidRDefault="00316845" w:rsidP="00316845">
            <w:pPr>
              <w:pStyle w:val="T2"/>
              <w:spacing w:after="0"/>
              <w:ind w:left="0" w:right="0"/>
              <w:rPr>
                <w:b w:val="0"/>
                <w:sz w:val="20"/>
              </w:rPr>
            </w:pPr>
          </w:p>
        </w:tc>
        <w:tc>
          <w:tcPr>
            <w:tcW w:w="2651" w:type="dxa"/>
          </w:tcPr>
          <w:p w:rsidR="00316845" w:rsidRPr="00316845" w:rsidRDefault="00316845">
            <w:pPr>
              <w:pStyle w:val="T2"/>
              <w:spacing w:after="0"/>
              <w:ind w:left="0" w:right="0"/>
              <w:rPr>
                <w:b w:val="0"/>
                <w:noProof/>
                <w:sz w:val="20"/>
                <w:lang w:val="en-US"/>
              </w:rPr>
            </w:pPr>
            <w:r w:rsidRPr="00316845">
              <w:rPr>
                <w:b w:val="0"/>
                <w:sz w:val="20"/>
              </w:rPr>
              <w:t>m</w:t>
            </w:r>
            <w:r w:rsidR="00AC2190">
              <w:rPr>
                <w:b w:val="0"/>
                <w:sz w:val="20"/>
              </w:rPr>
              <w:t>ichael.</w:t>
            </w:r>
            <w:r w:rsidRPr="00316845">
              <w:rPr>
                <w:b w:val="0"/>
                <w:sz w:val="20"/>
              </w:rPr>
              <w:t>fischer@</w:t>
            </w:r>
            <w:r w:rsidR="00AC2190">
              <w:rPr>
                <w:b w:val="0"/>
                <w:sz w:val="20"/>
              </w:rPr>
              <w:t>nxp</w:t>
            </w:r>
            <w:r w:rsidRPr="00316845">
              <w:rPr>
                <w:b w:val="0"/>
                <w:sz w:val="20"/>
              </w:rPr>
              <w:t>.com</w:t>
            </w:r>
          </w:p>
        </w:tc>
      </w:tr>
      <w:tr w:rsidR="00316845" w:rsidRPr="00316845" w:rsidTr="005F41EC">
        <w:trPr>
          <w:jc w:val="center"/>
        </w:trPr>
        <w:tc>
          <w:tcPr>
            <w:tcW w:w="1885" w:type="dxa"/>
            <w:vAlign w:val="center"/>
          </w:tcPr>
          <w:p w:rsidR="00316845" w:rsidRDefault="00316845" w:rsidP="00316845">
            <w:pPr>
              <w:pStyle w:val="T2"/>
              <w:spacing w:after="0"/>
              <w:ind w:left="0" w:right="0"/>
              <w:rPr>
                <w:b w:val="0"/>
                <w:sz w:val="20"/>
              </w:rPr>
            </w:pPr>
            <w:proofErr w:type="spellStart"/>
            <w:r>
              <w:rPr>
                <w:b w:val="0"/>
                <w:sz w:val="20"/>
              </w:rPr>
              <w:t>Chittabrata</w:t>
            </w:r>
            <w:proofErr w:type="spellEnd"/>
            <w:r>
              <w:rPr>
                <w:b w:val="0"/>
                <w:sz w:val="20"/>
              </w:rPr>
              <w:t xml:space="preserve"> Ghosh</w:t>
            </w:r>
          </w:p>
          <w:p w:rsidR="00547734" w:rsidRDefault="00547734" w:rsidP="00316845">
            <w:pPr>
              <w:pStyle w:val="T2"/>
              <w:spacing w:after="0"/>
              <w:ind w:left="0" w:right="0"/>
              <w:rPr>
                <w:ins w:id="1" w:author="Park, Minyoung" w:date="2016-01-19T13:42:00Z"/>
                <w:b w:val="0"/>
                <w:sz w:val="20"/>
              </w:rPr>
            </w:pPr>
            <w:r w:rsidRPr="00547734">
              <w:rPr>
                <w:b w:val="0"/>
                <w:sz w:val="20"/>
              </w:rPr>
              <w:t>Daniel Bravo</w:t>
            </w:r>
          </w:p>
          <w:p w:rsidR="00791518" w:rsidRDefault="00791518" w:rsidP="00316845">
            <w:pPr>
              <w:pStyle w:val="T2"/>
              <w:spacing w:after="0"/>
              <w:ind w:left="0" w:right="0"/>
              <w:rPr>
                <w:ins w:id="2" w:author="Park, Minyoung" w:date="2016-01-19T13:42:00Z"/>
                <w:b w:val="0"/>
                <w:sz w:val="20"/>
              </w:rPr>
            </w:pPr>
            <w:proofErr w:type="spellStart"/>
            <w:ins w:id="3" w:author="Park, Minyoung" w:date="2016-01-19T13:42:00Z">
              <w:r>
                <w:rPr>
                  <w:b w:val="0"/>
                  <w:sz w:val="20"/>
                </w:rPr>
                <w:t>Minyoung</w:t>
              </w:r>
              <w:proofErr w:type="spellEnd"/>
              <w:r>
                <w:rPr>
                  <w:b w:val="0"/>
                  <w:sz w:val="20"/>
                </w:rPr>
                <w:t xml:space="preserve"> Park</w:t>
              </w:r>
            </w:ins>
          </w:p>
          <w:p w:rsidR="00791518" w:rsidRPr="00316845" w:rsidRDefault="00791518" w:rsidP="00316845">
            <w:pPr>
              <w:pStyle w:val="T2"/>
              <w:spacing w:after="0"/>
              <w:ind w:left="0" w:right="0"/>
              <w:rPr>
                <w:b w:val="0"/>
                <w:sz w:val="20"/>
              </w:rPr>
            </w:pPr>
            <w:proofErr w:type="spellStart"/>
            <w:ins w:id="4" w:author="Park, Minyoung" w:date="2016-01-19T13:42:00Z">
              <w:r>
                <w:rPr>
                  <w:b w:val="0"/>
                  <w:sz w:val="20"/>
                </w:rPr>
                <w:t>Shahrnaz</w:t>
              </w:r>
              <w:proofErr w:type="spellEnd"/>
              <w:r>
                <w:rPr>
                  <w:b w:val="0"/>
                  <w:sz w:val="20"/>
                </w:rPr>
                <w:t xml:space="preserve"> </w:t>
              </w:r>
              <w:proofErr w:type="spellStart"/>
              <w:r>
                <w:rPr>
                  <w:b w:val="0"/>
                  <w:sz w:val="20"/>
                </w:rPr>
                <w:t>Azizi</w:t>
              </w:r>
            </w:ins>
            <w:proofErr w:type="spellEnd"/>
          </w:p>
        </w:tc>
        <w:tc>
          <w:tcPr>
            <w:tcW w:w="2430" w:type="dxa"/>
            <w:vAlign w:val="center"/>
          </w:tcPr>
          <w:p w:rsidR="00316845" w:rsidRPr="00316845" w:rsidRDefault="00316845">
            <w:pPr>
              <w:pStyle w:val="T2"/>
              <w:spacing w:after="0"/>
              <w:ind w:left="0" w:right="0"/>
              <w:rPr>
                <w:b w:val="0"/>
                <w:sz w:val="20"/>
              </w:rPr>
            </w:pPr>
            <w:r w:rsidRPr="00316845">
              <w:rPr>
                <w:b w:val="0"/>
                <w:sz w:val="20"/>
              </w:rPr>
              <w:t>Intel</w:t>
            </w:r>
          </w:p>
        </w:tc>
        <w:tc>
          <w:tcPr>
            <w:tcW w:w="1530" w:type="dxa"/>
            <w:vAlign w:val="center"/>
          </w:tcPr>
          <w:p w:rsidR="00316845" w:rsidRPr="00316845" w:rsidRDefault="00316845">
            <w:pPr>
              <w:pStyle w:val="T2"/>
              <w:spacing w:after="0"/>
              <w:ind w:left="0" w:right="0"/>
              <w:rPr>
                <w:b w:val="0"/>
                <w:sz w:val="20"/>
              </w:rPr>
            </w:pPr>
          </w:p>
        </w:tc>
        <w:tc>
          <w:tcPr>
            <w:tcW w:w="1080" w:type="dxa"/>
            <w:vAlign w:val="center"/>
          </w:tcPr>
          <w:p w:rsidR="00316845" w:rsidRPr="00316845" w:rsidRDefault="00316845">
            <w:pPr>
              <w:pStyle w:val="T2"/>
              <w:spacing w:after="0"/>
              <w:ind w:left="0" w:right="0"/>
              <w:rPr>
                <w:b w:val="0"/>
                <w:sz w:val="20"/>
              </w:rPr>
            </w:pPr>
          </w:p>
        </w:tc>
        <w:tc>
          <w:tcPr>
            <w:tcW w:w="2651" w:type="dxa"/>
            <w:vAlign w:val="center"/>
          </w:tcPr>
          <w:p w:rsidR="00316845" w:rsidRDefault="0007228B">
            <w:pPr>
              <w:pStyle w:val="T2"/>
              <w:spacing w:after="0"/>
              <w:ind w:left="0" w:right="0"/>
              <w:rPr>
                <w:b w:val="0"/>
                <w:noProof/>
                <w:sz w:val="20"/>
                <w:lang w:val="en-US"/>
              </w:rPr>
            </w:pPr>
            <w:hyperlink r:id="rId9" w:history="1">
              <w:r w:rsidR="00547734" w:rsidRPr="00D813A1">
                <w:rPr>
                  <w:rStyle w:val="Hyperlink"/>
                  <w:b w:val="0"/>
                  <w:noProof/>
                  <w:sz w:val="20"/>
                  <w:lang w:val="en-US"/>
                </w:rPr>
                <w:t>chittabrata.ghosh@intel.com</w:t>
              </w:r>
            </w:hyperlink>
          </w:p>
          <w:p w:rsidR="00547734" w:rsidRDefault="0007228B">
            <w:pPr>
              <w:pStyle w:val="T2"/>
              <w:spacing w:after="0"/>
              <w:ind w:left="0" w:right="0"/>
              <w:rPr>
                <w:ins w:id="5" w:author="Park, Minyoung" w:date="2016-01-19T13:42:00Z"/>
                <w:rStyle w:val="Hyperlink"/>
                <w:b w:val="0"/>
                <w:noProof/>
                <w:sz w:val="20"/>
                <w:lang w:val="en-US"/>
              </w:rPr>
            </w:pPr>
            <w:hyperlink r:id="rId10" w:history="1">
              <w:r w:rsidR="00547734" w:rsidRPr="00D813A1">
                <w:rPr>
                  <w:rStyle w:val="Hyperlink"/>
                  <w:b w:val="0"/>
                  <w:noProof/>
                  <w:sz w:val="20"/>
                  <w:lang w:val="en-US"/>
                </w:rPr>
                <w:t>DanielF.Bravo@intel.com</w:t>
              </w:r>
            </w:hyperlink>
          </w:p>
          <w:p w:rsidR="00791518" w:rsidRDefault="00791518">
            <w:pPr>
              <w:pStyle w:val="T2"/>
              <w:spacing w:after="0"/>
              <w:ind w:left="0" w:right="0"/>
              <w:rPr>
                <w:ins w:id="6" w:author="Park, Minyoung" w:date="2016-01-19T13:42:00Z"/>
                <w:rStyle w:val="Hyperlink"/>
                <w:b w:val="0"/>
                <w:noProof/>
                <w:sz w:val="20"/>
                <w:lang w:val="en-US"/>
              </w:rPr>
            </w:pPr>
            <w:ins w:id="7" w:author="Park, Minyoung" w:date="2016-01-19T13:42:00Z">
              <w:r>
                <w:rPr>
                  <w:rStyle w:val="Hyperlink"/>
                  <w:b w:val="0"/>
                  <w:noProof/>
                  <w:sz w:val="20"/>
                  <w:lang w:val="en-US"/>
                </w:rPr>
                <w:fldChar w:fldCharType="begin"/>
              </w:r>
              <w:r>
                <w:rPr>
                  <w:rStyle w:val="Hyperlink"/>
                  <w:b w:val="0"/>
                  <w:noProof/>
                  <w:sz w:val="20"/>
                  <w:lang w:val="en-US"/>
                </w:rPr>
                <w:instrText xml:space="preserve"> HYPERLINK "mailto:Minyoung.park@intel.com" </w:instrText>
              </w:r>
              <w:r>
                <w:rPr>
                  <w:rStyle w:val="Hyperlink"/>
                  <w:b w:val="0"/>
                  <w:noProof/>
                  <w:sz w:val="20"/>
                  <w:lang w:val="en-US"/>
                </w:rPr>
                <w:fldChar w:fldCharType="separate"/>
              </w:r>
              <w:r w:rsidRPr="00C57055">
                <w:rPr>
                  <w:rStyle w:val="Hyperlink"/>
                  <w:b w:val="0"/>
                  <w:noProof/>
                  <w:sz w:val="20"/>
                  <w:lang w:val="en-US"/>
                </w:rPr>
                <w:t>Minyoung.park@intel.com</w:t>
              </w:r>
              <w:r>
                <w:rPr>
                  <w:rStyle w:val="Hyperlink"/>
                  <w:b w:val="0"/>
                  <w:noProof/>
                  <w:sz w:val="20"/>
                  <w:lang w:val="en-US"/>
                </w:rPr>
                <w:fldChar w:fldCharType="end"/>
              </w:r>
            </w:ins>
          </w:p>
          <w:p w:rsidR="00791518" w:rsidRPr="00316845" w:rsidRDefault="00791518">
            <w:pPr>
              <w:pStyle w:val="T2"/>
              <w:spacing w:after="0"/>
              <w:ind w:left="0" w:right="0"/>
              <w:rPr>
                <w:b w:val="0"/>
                <w:noProof/>
                <w:sz w:val="20"/>
                <w:lang w:val="en-US"/>
              </w:rPr>
            </w:pPr>
            <w:ins w:id="8" w:author="Park, Minyoung" w:date="2016-01-19T13:42:00Z">
              <w:r>
                <w:rPr>
                  <w:rStyle w:val="Hyperlink"/>
                  <w:b w:val="0"/>
                  <w:noProof/>
                  <w:sz w:val="20"/>
                  <w:lang w:val="en-US"/>
                </w:rPr>
                <w:t>Shahrnaz.Azizi@intel.com</w:t>
              </w:r>
            </w:ins>
          </w:p>
        </w:tc>
      </w:tr>
      <w:tr w:rsidR="00316845" w:rsidRPr="00316845" w:rsidTr="005F41EC">
        <w:trPr>
          <w:jc w:val="center"/>
        </w:trPr>
        <w:tc>
          <w:tcPr>
            <w:tcW w:w="1885" w:type="dxa"/>
          </w:tcPr>
          <w:p w:rsidR="00316845" w:rsidRPr="00316845" w:rsidRDefault="00316845" w:rsidP="00316845">
            <w:pPr>
              <w:pStyle w:val="T2"/>
              <w:spacing w:after="0"/>
              <w:ind w:left="0" w:right="0"/>
              <w:rPr>
                <w:b w:val="0"/>
                <w:sz w:val="20"/>
              </w:rPr>
            </w:pPr>
            <w:proofErr w:type="spellStart"/>
            <w:r w:rsidRPr="00316845">
              <w:rPr>
                <w:b w:val="0"/>
                <w:sz w:val="20"/>
              </w:rPr>
              <w:t>Yasantha</w:t>
            </w:r>
            <w:proofErr w:type="spellEnd"/>
            <w:r w:rsidRPr="00316845">
              <w:rPr>
                <w:b w:val="0"/>
                <w:sz w:val="20"/>
              </w:rPr>
              <w:t xml:space="preserve"> </w:t>
            </w:r>
            <w:proofErr w:type="spellStart"/>
            <w:r w:rsidRPr="00316845">
              <w:rPr>
                <w:b w:val="0"/>
                <w:sz w:val="20"/>
              </w:rPr>
              <w:t>Rajakarunanayake</w:t>
            </w:r>
            <w:proofErr w:type="spellEnd"/>
          </w:p>
        </w:tc>
        <w:tc>
          <w:tcPr>
            <w:tcW w:w="2430" w:type="dxa"/>
          </w:tcPr>
          <w:p w:rsidR="00316845" w:rsidRPr="00316845" w:rsidRDefault="00316845" w:rsidP="00316845">
            <w:pPr>
              <w:pStyle w:val="T2"/>
              <w:spacing w:after="0"/>
              <w:ind w:left="0" w:right="0"/>
              <w:rPr>
                <w:b w:val="0"/>
                <w:sz w:val="20"/>
              </w:rPr>
            </w:pPr>
            <w:proofErr w:type="spellStart"/>
            <w:r w:rsidRPr="00316845">
              <w:rPr>
                <w:b w:val="0"/>
                <w:sz w:val="20"/>
              </w:rPr>
              <w:t>Mediatek</w:t>
            </w:r>
            <w:proofErr w:type="spellEnd"/>
          </w:p>
        </w:tc>
        <w:tc>
          <w:tcPr>
            <w:tcW w:w="1530" w:type="dxa"/>
          </w:tcPr>
          <w:p w:rsidR="00316845" w:rsidRPr="00316845" w:rsidRDefault="00316845" w:rsidP="00316845">
            <w:pPr>
              <w:pStyle w:val="T2"/>
              <w:spacing w:after="0"/>
              <w:ind w:left="0" w:right="0"/>
              <w:rPr>
                <w:b w:val="0"/>
                <w:sz w:val="20"/>
              </w:rPr>
            </w:pPr>
          </w:p>
        </w:tc>
        <w:tc>
          <w:tcPr>
            <w:tcW w:w="1080" w:type="dxa"/>
          </w:tcPr>
          <w:p w:rsidR="00316845" w:rsidRPr="00316845" w:rsidRDefault="00316845" w:rsidP="00316845">
            <w:pPr>
              <w:pStyle w:val="T2"/>
              <w:spacing w:after="0"/>
              <w:ind w:left="0" w:right="0"/>
              <w:rPr>
                <w:b w:val="0"/>
                <w:sz w:val="20"/>
              </w:rPr>
            </w:pPr>
          </w:p>
        </w:tc>
        <w:tc>
          <w:tcPr>
            <w:tcW w:w="2651" w:type="dxa"/>
          </w:tcPr>
          <w:p w:rsidR="00316845" w:rsidRPr="00316845" w:rsidRDefault="00316845" w:rsidP="00316845">
            <w:pPr>
              <w:pStyle w:val="T2"/>
              <w:spacing w:after="0"/>
              <w:ind w:left="0" w:right="0"/>
              <w:rPr>
                <w:b w:val="0"/>
                <w:noProof/>
                <w:sz w:val="20"/>
                <w:lang w:val="en-US"/>
              </w:rPr>
            </w:pPr>
            <w:r w:rsidRPr="00316845">
              <w:rPr>
                <w:b w:val="0"/>
                <w:sz w:val="20"/>
              </w:rPr>
              <w:t>yasantha.rajakarunanayake@mediatek.com</w:t>
            </w:r>
          </w:p>
        </w:tc>
      </w:tr>
      <w:tr w:rsidR="00316845" w:rsidRPr="00316845" w:rsidTr="005F41EC">
        <w:trPr>
          <w:jc w:val="center"/>
        </w:trPr>
        <w:tc>
          <w:tcPr>
            <w:tcW w:w="1885" w:type="dxa"/>
          </w:tcPr>
          <w:p w:rsidR="00316845" w:rsidRPr="00316845" w:rsidRDefault="00316845" w:rsidP="00316845">
            <w:pPr>
              <w:rPr>
                <w:sz w:val="20"/>
              </w:rPr>
            </w:pPr>
            <w:proofErr w:type="spellStart"/>
            <w:r w:rsidRPr="00316845">
              <w:rPr>
                <w:sz w:val="20"/>
              </w:rPr>
              <w:t>Hongyuan</w:t>
            </w:r>
            <w:proofErr w:type="spellEnd"/>
            <w:r w:rsidRPr="00316845">
              <w:rPr>
                <w:sz w:val="20"/>
              </w:rPr>
              <w:t xml:space="preserve"> Zhang</w:t>
            </w:r>
          </w:p>
          <w:p w:rsidR="00316845" w:rsidRPr="00316845" w:rsidRDefault="00316845" w:rsidP="00316845">
            <w:pPr>
              <w:pStyle w:val="T2"/>
              <w:spacing w:after="0"/>
              <w:ind w:left="0" w:right="0"/>
              <w:rPr>
                <w:b w:val="0"/>
                <w:sz w:val="20"/>
              </w:rPr>
            </w:pPr>
            <w:r w:rsidRPr="00316845">
              <w:rPr>
                <w:b w:val="0"/>
                <w:sz w:val="20"/>
              </w:rPr>
              <w:t>Lei Wang</w:t>
            </w:r>
          </w:p>
        </w:tc>
        <w:tc>
          <w:tcPr>
            <w:tcW w:w="2430" w:type="dxa"/>
          </w:tcPr>
          <w:p w:rsidR="00316845" w:rsidRPr="00316845" w:rsidRDefault="00316845" w:rsidP="00316845">
            <w:pPr>
              <w:pStyle w:val="T2"/>
              <w:spacing w:after="0"/>
              <w:ind w:left="0" w:right="0"/>
              <w:rPr>
                <w:b w:val="0"/>
                <w:sz w:val="20"/>
              </w:rPr>
            </w:pPr>
            <w:r w:rsidRPr="00316845">
              <w:rPr>
                <w:b w:val="0"/>
                <w:sz w:val="20"/>
              </w:rPr>
              <w:t>Marvell</w:t>
            </w:r>
          </w:p>
        </w:tc>
        <w:tc>
          <w:tcPr>
            <w:tcW w:w="1530" w:type="dxa"/>
          </w:tcPr>
          <w:p w:rsidR="00316845" w:rsidRPr="00316845" w:rsidRDefault="00316845" w:rsidP="00316845">
            <w:pPr>
              <w:pStyle w:val="T2"/>
              <w:spacing w:after="0"/>
              <w:ind w:left="0" w:right="0"/>
              <w:rPr>
                <w:b w:val="0"/>
                <w:sz w:val="20"/>
              </w:rPr>
            </w:pPr>
          </w:p>
        </w:tc>
        <w:tc>
          <w:tcPr>
            <w:tcW w:w="1080" w:type="dxa"/>
          </w:tcPr>
          <w:p w:rsidR="00316845" w:rsidRPr="00316845" w:rsidRDefault="00316845" w:rsidP="00316845">
            <w:pPr>
              <w:pStyle w:val="T2"/>
              <w:spacing w:after="0"/>
              <w:ind w:left="0" w:right="0"/>
              <w:rPr>
                <w:b w:val="0"/>
                <w:sz w:val="20"/>
              </w:rPr>
            </w:pPr>
          </w:p>
        </w:tc>
        <w:tc>
          <w:tcPr>
            <w:tcW w:w="2651" w:type="dxa"/>
          </w:tcPr>
          <w:p w:rsidR="00316845" w:rsidRPr="00316845" w:rsidRDefault="00316845" w:rsidP="00316845">
            <w:pPr>
              <w:pStyle w:val="T2"/>
              <w:spacing w:after="0"/>
              <w:ind w:left="0" w:right="0"/>
              <w:rPr>
                <w:b w:val="0"/>
                <w:noProof/>
                <w:sz w:val="20"/>
                <w:lang w:val="en-US"/>
              </w:rPr>
            </w:pPr>
            <w:r w:rsidRPr="00316845">
              <w:rPr>
                <w:b w:val="0"/>
                <w:sz w:val="20"/>
              </w:rPr>
              <w:t>Leileiw@marvell.com</w:t>
            </w:r>
          </w:p>
        </w:tc>
      </w:tr>
      <w:tr w:rsidR="005F41EC" w:rsidRPr="00316845" w:rsidTr="005F41EC">
        <w:trPr>
          <w:jc w:val="center"/>
        </w:trPr>
        <w:tc>
          <w:tcPr>
            <w:tcW w:w="1885" w:type="dxa"/>
          </w:tcPr>
          <w:p w:rsidR="00B4740F" w:rsidRPr="00B4740F" w:rsidRDefault="00B4740F" w:rsidP="00B4740F">
            <w:pPr>
              <w:rPr>
                <w:ins w:id="9" w:author="Godfrey, Tim" w:date="2016-01-21T16:47:00Z"/>
                <w:sz w:val="20"/>
                <w:lang w:val="fi-FI"/>
              </w:rPr>
            </w:pPr>
            <w:ins w:id="10" w:author="Godfrey, Tim" w:date="2016-01-21T16:47:00Z">
              <w:r w:rsidRPr="00B4740F">
                <w:rPr>
                  <w:sz w:val="20"/>
                  <w:lang w:val="fi-FI"/>
                </w:rPr>
                <w:t>Enrico-Henrik Rantala,</w:t>
              </w:r>
            </w:ins>
          </w:p>
          <w:p w:rsidR="00B4740F" w:rsidRPr="00B4740F" w:rsidRDefault="00B4740F" w:rsidP="00B4740F">
            <w:pPr>
              <w:rPr>
                <w:ins w:id="11" w:author="Godfrey, Tim" w:date="2016-01-21T16:47:00Z"/>
                <w:sz w:val="20"/>
                <w:lang w:val="fi-FI"/>
              </w:rPr>
            </w:pPr>
          </w:p>
          <w:p w:rsidR="00B4740F" w:rsidRPr="00B4740F" w:rsidRDefault="00B4740F" w:rsidP="00B4740F">
            <w:pPr>
              <w:rPr>
                <w:ins w:id="12" w:author="Godfrey, Tim" w:date="2016-01-21T16:47:00Z"/>
                <w:sz w:val="20"/>
                <w:lang w:val="fi-FI"/>
              </w:rPr>
            </w:pPr>
            <w:ins w:id="13" w:author="Godfrey, Tim" w:date="2016-01-21T16:47:00Z">
              <w:r w:rsidRPr="00B4740F">
                <w:rPr>
                  <w:sz w:val="20"/>
                  <w:lang w:val="fi-FI"/>
                </w:rPr>
                <w:t xml:space="preserve">Sayantan Choudhury, </w:t>
              </w:r>
            </w:ins>
          </w:p>
          <w:p w:rsidR="00B4740F" w:rsidRPr="00B4740F" w:rsidRDefault="00B4740F" w:rsidP="00B4740F">
            <w:pPr>
              <w:rPr>
                <w:ins w:id="14" w:author="Godfrey, Tim" w:date="2016-01-21T16:47:00Z"/>
                <w:sz w:val="20"/>
                <w:lang w:val="fi-FI"/>
              </w:rPr>
            </w:pPr>
            <w:ins w:id="15" w:author="Godfrey, Tim" w:date="2016-01-21T16:47:00Z">
              <w:r w:rsidRPr="00B4740F">
                <w:rPr>
                  <w:sz w:val="20"/>
                  <w:lang w:val="fi-FI"/>
                </w:rPr>
                <w:t xml:space="preserve">Prabodh Varshney, </w:t>
              </w:r>
            </w:ins>
          </w:p>
          <w:p w:rsidR="00B4740F" w:rsidRPr="00B4740F" w:rsidRDefault="00B4740F" w:rsidP="00B4740F">
            <w:pPr>
              <w:rPr>
                <w:ins w:id="16" w:author="Godfrey, Tim" w:date="2016-01-21T16:47:00Z"/>
                <w:sz w:val="20"/>
                <w:lang w:val="fi-FI"/>
              </w:rPr>
            </w:pPr>
            <w:ins w:id="17" w:author="Godfrey, Tim" w:date="2016-01-21T16:47:00Z">
              <w:r w:rsidRPr="00B4740F">
                <w:rPr>
                  <w:sz w:val="20"/>
                  <w:lang w:val="fi-FI"/>
                </w:rPr>
                <w:t xml:space="preserve">Olli Alanen, </w:t>
              </w:r>
            </w:ins>
          </w:p>
          <w:p w:rsidR="00B4740F" w:rsidRPr="00B4740F" w:rsidRDefault="00B4740F" w:rsidP="00B4740F">
            <w:pPr>
              <w:rPr>
                <w:ins w:id="18" w:author="Godfrey, Tim" w:date="2016-01-21T16:47:00Z"/>
                <w:sz w:val="20"/>
                <w:lang w:val="fi-FI"/>
              </w:rPr>
            </w:pPr>
            <w:ins w:id="19" w:author="Godfrey, Tim" w:date="2016-01-21T16:47:00Z">
              <w:r w:rsidRPr="00B4740F">
                <w:rPr>
                  <w:sz w:val="20"/>
                  <w:lang w:val="fi-FI"/>
                </w:rPr>
                <w:t>Mika Kasslin,</w:t>
              </w:r>
            </w:ins>
          </w:p>
          <w:p w:rsidR="005F41EC" w:rsidRPr="005F41EC" w:rsidDel="00B4740F" w:rsidRDefault="00B4740F" w:rsidP="00B4740F">
            <w:pPr>
              <w:rPr>
                <w:del w:id="20" w:author="Godfrey, Tim" w:date="2016-01-21T16:47:00Z"/>
                <w:sz w:val="20"/>
                <w:lang w:val="fi-FI"/>
              </w:rPr>
            </w:pPr>
            <w:ins w:id="21" w:author="Godfrey, Tim" w:date="2016-01-21T16:47:00Z">
              <w:r w:rsidRPr="00B4740F">
                <w:rPr>
                  <w:sz w:val="20"/>
                  <w:lang w:val="fi-FI"/>
                </w:rPr>
                <w:t>Janne Marin</w:t>
              </w:r>
            </w:ins>
            <w:del w:id="22" w:author="Godfrey, Tim" w:date="2016-01-21T16:47:00Z">
              <w:r w:rsidR="005F41EC" w:rsidRPr="005F41EC" w:rsidDel="00B4740F">
                <w:rPr>
                  <w:sz w:val="20"/>
                  <w:lang w:val="fi-FI"/>
                </w:rPr>
                <w:delText xml:space="preserve">Jarkko Kneckt, </w:delText>
              </w:r>
            </w:del>
          </w:p>
          <w:p w:rsidR="005F41EC" w:rsidRPr="005F41EC" w:rsidDel="00B4740F" w:rsidRDefault="005F41EC" w:rsidP="005F41EC">
            <w:pPr>
              <w:rPr>
                <w:del w:id="23" w:author="Godfrey, Tim" w:date="2016-01-21T16:47:00Z"/>
                <w:sz w:val="20"/>
                <w:lang w:val="fi-FI"/>
              </w:rPr>
            </w:pPr>
            <w:del w:id="24" w:author="Godfrey, Tim" w:date="2016-01-21T16:47:00Z">
              <w:r w:rsidRPr="005F41EC" w:rsidDel="00B4740F">
                <w:rPr>
                  <w:sz w:val="20"/>
                  <w:lang w:val="fi-FI"/>
                </w:rPr>
                <w:delText>Enrico-Henrik Rantala,</w:delText>
              </w:r>
            </w:del>
          </w:p>
          <w:p w:rsidR="005F41EC" w:rsidRPr="005F41EC" w:rsidDel="00B4740F" w:rsidRDefault="005F41EC" w:rsidP="005F41EC">
            <w:pPr>
              <w:rPr>
                <w:del w:id="25" w:author="Godfrey, Tim" w:date="2016-01-21T16:47:00Z"/>
                <w:sz w:val="20"/>
                <w:lang w:val="fi-FI"/>
              </w:rPr>
            </w:pPr>
            <w:del w:id="26" w:author="Godfrey, Tim" w:date="2016-01-21T16:47:00Z">
              <w:r w:rsidRPr="005F41EC" w:rsidDel="00B4740F">
                <w:rPr>
                  <w:sz w:val="20"/>
                  <w:lang w:val="fi-FI"/>
                </w:rPr>
                <w:delText>Wessam Ahmed,</w:delText>
              </w:r>
            </w:del>
          </w:p>
          <w:p w:rsidR="005F41EC" w:rsidRPr="005F41EC" w:rsidDel="00B4740F" w:rsidRDefault="005F41EC" w:rsidP="005F41EC">
            <w:pPr>
              <w:rPr>
                <w:del w:id="27" w:author="Godfrey, Tim" w:date="2016-01-21T16:47:00Z"/>
                <w:sz w:val="20"/>
                <w:lang w:val="fi-FI"/>
              </w:rPr>
            </w:pPr>
            <w:del w:id="28" w:author="Godfrey, Tim" w:date="2016-01-21T16:47:00Z">
              <w:r w:rsidRPr="005F41EC" w:rsidDel="00B4740F">
                <w:rPr>
                  <w:sz w:val="20"/>
                  <w:lang w:val="fi-FI"/>
                </w:rPr>
                <w:delText xml:space="preserve">Sayantan Choudhury, </w:delText>
              </w:r>
            </w:del>
          </w:p>
          <w:p w:rsidR="005F41EC" w:rsidRPr="005F41EC" w:rsidDel="00B4740F" w:rsidRDefault="005F41EC" w:rsidP="005F41EC">
            <w:pPr>
              <w:rPr>
                <w:del w:id="29" w:author="Godfrey, Tim" w:date="2016-01-21T16:47:00Z"/>
                <w:sz w:val="20"/>
                <w:lang w:val="fi-FI"/>
              </w:rPr>
            </w:pPr>
            <w:del w:id="30" w:author="Godfrey, Tim" w:date="2016-01-21T16:47:00Z">
              <w:r w:rsidRPr="005F41EC" w:rsidDel="00B4740F">
                <w:rPr>
                  <w:sz w:val="20"/>
                  <w:lang w:val="fi-FI"/>
                </w:rPr>
                <w:delText xml:space="preserve">Prabodh Varshney, </w:delText>
              </w:r>
            </w:del>
          </w:p>
          <w:p w:rsidR="005F41EC" w:rsidRPr="005F41EC" w:rsidDel="00B4740F" w:rsidRDefault="005F41EC" w:rsidP="005F41EC">
            <w:pPr>
              <w:rPr>
                <w:del w:id="31" w:author="Godfrey, Tim" w:date="2016-01-21T16:47:00Z"/>
                <w:sz w:val="20"/>
                <w:lang w:val="fi-FI"/>
              </w:rPr>
            </w:pPr>
            <w:del w:id="32" w:author="Godfrey, Tim" w:date="2016-01-21T16:47:00Z">
              <w:r w:rsidRPr="005F41EC" w:rsidDel="00B4740F">
                <w:rPr>
                  <w:sz w:val="20"/>
                  <w:lang w:val="fi-FI"/>
                </w:rPr>
                <w:delText xml:space="preserve">Olli Alanen, </w:delText>
              </w:r>
            </w:del>
          </w:p>
          <w:p w:rsidR="005F41EC" w:rsidRPr="005F41EC" w:rsidDel="00B4740F" w:rsidRDefault="005F41EC" w:rsidP="005F41EC">
            <w:pPr>
              <w:rPr>
                <w:del w:id="33" w:author="Godfrey, Tim" w:date="2016-01-21T16:47:00Z"/>
                <w:sz w:val="20"/>
                <w:lang w:val="fi-FI"/>
              </w:rPr>
            </w:pPr>
            <w:del w:id="34" w:author="Godfrey, Tim" w:date="2016-01-21T16:47:00Z">
              <w:r w:rsidRPr="005F41EC" w:rsidDel="00B4740F">
                <w:rPr>
                  <w:sz w:val="20"/>
                  <w:lang w:val="fi-FI"/>
                </w:rPr>
                <w:delText>Mika Kasslin,</w:delText>
              </w:r>
            </w:del>
          </w:p>
          <w:p w:rsidR="005F41EC" w:rsidRPr="005F41EC" w:rsidRDefault="005F41EC" w:rsidP="005F41EC">
            <w:pPr>
              <w:pStyle w:val="T2"/>
              <w:spacing w:after="0"/>
              <w:ind w:left="0" w:right="0"/>
              <w:rPr>
                <w:b w:val="0"/>
                <w:sz w:val="20"/>
              </w:rPr>
            </w:pPr>
            <w:del w:id="35" w:author="Godfrey, Tim" w:date="2016-01-21T16:47:00Z">
              <w:r w:rsidRPr="005F41EC" w:rsidDel="00B4740F">
                <w:rPr>
                  <w:b w:val="0"/>
                  <w:sz w:val="20"/>
                  <w:lang w:val="fi-FI"/>
                </w:rPr>
                <w:delText>Janne Marin</w:delText>
              </w:r>
            </w:del>
          </w:p>
        </w:tc>
        <w:tc>
          <w:tcPr>
            <w:tcW w:w="2430" w:type="dxa"/>
          </w:tcPr>
          <w:p w:rsidR="005F41EC" w:rsidRPr="005F41EC" w:rsidRDefault="005F41EC" w:rsidP="005F41EC">
            <w:pPr>
              <w:pStyle w:val="T2"/>
              <w:spacing w:after="0"/>
              <w:ind w:left="0" w:right="0"/>
              <w:rPr>
                <w:b w:val="0"/>
                <w:sz w:val="20"/>
              </w:rPr>
            </w:pPr>
            <w:r w:rsidRPr="005F41EC">
              <w:rPr>
                <w:b w:val="0"/>
                <w:sz w:val="20"/>
              </w:rPr>
              <w:t>Nokia Corporation</w:t>
            </w:r>
          </w:p>
        </w:tc>
        <w:tc>
          <w:tcPr>
            <w:tcW w:w="1530" w:type="dxa"/>
          </w:tcPr>
          <w:p w:rsidR="005F41EC" w:rsidRPr="005F41EC" w:rsidDel="00B4740F" w:rsidRDefault="00B4740F" w:rsidP="005F41EC">
            <w:pPr>
              <w:rPr>
                <w:del w:id="36" w:author="Godfrey, Tim" w:date="2016-01-21T16:47:00Z"/>
                <w:sz w:val="20"/>
              </w:rPr>
            </w:pPr>
            <w:ins w:id="37" w:author="Godfrey, Tim" w:date="2016-01-21T16:47:00Z">
              <w:r w:rsidRPr="00B4740F">
                <w:rPr>
                  <w:sz w:val="20"/>
                </w:rPr>
                <w:t>77 Geary Street, Suite 5, San Francisco, Ca 94108</w:t>
              </w:r>
            </w:ins>
            <w:del w:id="38" w:author="Godfrey, Tim" w:date="2016-01-21T16:47:00Z">
              <w:r w:rsidR="005F41EC" w:rsidRPr="005F41EC" w:rsidDel="00B4740F">
                <w:rPr>
                  <w:sz w:val="20"/>
                </w:rPr>
                <w:delText xml:space="preserve">Karaportti 4, </w:delText>
              </w:r>
            </w:del>
          </w:p>
          <w:p w:rsidR="005F41EC" w:rsidRPr="005F41EC" w:rsidDel="00B4740F" w:rsidRDefault="005F41EC" w:rsidP="005F41EC">
            <w:pPr>
              <w:rPr>
                <w:del w:id="39" w:author="Godfrey, Tim" w:date="2016-01-21T16:47:00Z"/>
                <w:sz w:val="20"/>
              </w:rPr>
            </w:pPr>
            <w:del w:id="40" w:author="Godfrey, Tim" w:date="2016-01-21T16:47:00Z">
              <w:r w:rsidRPr="005F41EC" w:rsidDel="00B4740F">
                <w:rPr>
                  <w:sz w:val="20"/>
                </w:rPr>
                <w:delText>02610 Espoo,</w:delText>
              </w:r>
            </w:del>
          </w:p>
          <w:p w:rsidR="005F41EC" w:rsidRPr="005F41EC" w:rsidRDefault="005F41EC" w:rsidP="005F41EC">
            <w:pPr>
              <w:pStyle w:val="T2"/>
              <w:spacing w:after="0"/>
              <w:ind w:left="0" w:right="0"/>
              <w:rPr>
                <w:b w:val="0"/>
                <w:sz w:val="20"/>
              </w:rPr>
            </w:pPr>
            <w:del w:id="41" w:author="Godfrey, Tim" w:date="2016-01-21T16:47:00Z">
              <w:r w:rsidRPr="005F41EC" w:rsidDel="00B4740F">
                <w:rPr>
                  <w:b w:val="0"/>
                  <w:sz w:val="20"/>
                </w:rPr>
                <w:delText>Finland</w:delText>
              </w:r>
            </w:del>
          </w:p>
        </w:tc>
        <w:tc>
          <w:tcPr>
            <w:tcW w:w="1080" w:type="dxa"/>
          </w:tcPr>
          <w:p w:rsidR="005F41EC" w:rsidRPr="005F41EC" w:rsidRDefault="005F41EC" w:rsidP="005F41EC">
            <w:pPr>
              <w:pStyle w:val="T2"/>
              <w:spacing w:after="0"/>
              <w:ind w:left="0" w:right="0"/>
              <w:rPr>
                <w:b w:val="0"/>
                <w:sz w:val="20"/>
              </w:rPr>
            </w:pPr>
          </w:p>
        </w:tc>
        <w:tc>
          <w:tcPr>
            <w:tcW w:w="2651" w:type="dxa"/>
          </w:tcPr>
          <w:p w:rsidR="005F41EC" w:rsidRPr="005F41EC" w:rsidRDefault="005F41EC" w:rsidP="005F41EC">
            <w:pPr>
              <w:pStyle w:val="T2"/>
              <w:spacing w:after="0"/>
              <w:ind w:left="0" w:right="0"/>
              <w:rPr>
                <w:b w:val="0"/>
                <w:noProof/>
                <w:sz w:val="20"/>
                <w:lang w:val="en-US"/>
              </w:rPr>
            </w:pPr>
            <w:del w:id="42" w:author="Godfrey, Tim" w:date="2016-01-21T19:02:00Z">
              <w:r w:rsidRPr="005F41EC" w:rsidDel="001229F2">
                <w:rPr>
                  <w:b w:val="0"/>
                  <w:sz w:val="20"/>
                </w:rPr>
                <w:delText>jarkko.kneckt@nokia.com</w:delText>
              </w:r>
            </w:del>
          </w:p>
        </w:tc>
      </w:tr>
      <w:tr w:rsidR="00CE5D10" w:rsidRPr="00316845" w:rsidTr="005F41EC">
        <w:trPr>
          <w:jc w:val="center"/>
        </w:trPr>
        <w:tc>
          <w:tcPr>
            <w:tcW w:w="1885" w:type="dxa"/>
          </w:tcPr>
          <w:p w:rsidR="00CE5D10" w:rsidRPr="005F41EC" w:rsidRDefault="002D34E9" w:rsidP="005F41EC">
            <w:pPr>
              <w:rPr>
                <w:sz w:val="20"/>
                <w:lang w:val="fi-FI"/>
              </w:rPr>
            </w:pPr>
            <w:r>
              <w:rPr>
                <w:sz w:val="20"/>
                <w:lang w:val="fi-FI"/>
              </w:rPr>
              <w:t>Minseok Oh</w:t>
            </w:r>
          </w:p>
        </w:tc>
        <w:tc>
          <w:tcPr>
            <w:tcW w:w="2430" w:type="dxa"/>
          </w:tcPr>
          <w:p w:rsidR="00CE5D10" w:rsidRPr="005F41EC" w:rsidRDefault="002D34E9" w:rsidP="005F41EC">
            <w:pPr>
              <w:pStyle w:val="T2"/>
              <w:spacing w:after="0"/>
              <w:ind w:left="0" w:right="0"/>
              <w:rPr>
                <w:b w:val="0"/>
                <w:sz w:val="20"/>
              </w:rPr>
            </w:pPr>
            <w:proofErr w:type="spellStart"/>
            <w:r>
              <w:rPr>
                <w:b w:val="0"/>
                <w:sz w:val="20"/>
              </w:rPr>
              <w:t>Kyonggi</w:t>
            </w:r>
            <w:proofErr w:type="spellEnd"/>
            <w:r>
              <w:rPr>
                <w:b w:val="0"/>
                <w:sz w:val="20"/>
              </w:rPr>
              <w:t xml:space="preserve"> University</w:t>
            </w:r>
          </w:p>
        </w:tc>
        <w:tc>
          <w:tcPr>
            <w:tcW w:w="1530" w:type="dxa"/>
          </w:tcPr>
          <w:p w:rsidR="00CE5D10" w:rsidRPr="002D34E9" w:rsidRDefault="003F7B37" w:rsidP="005F41EC">
            <w:pPr>
              <w:rPr>
                <w:sz w:val="20"/>
              </w:rPr>
            </w:pPr>
            <w:r w:rsidRPr="00D848BE">
              <w:rPr>
                <w:sz w:val="20"/>
              </w:rPr>
              <w:t xml:space="preserve">154-42 </w:t>
            </w:r>
            <w:proofErr w:type="spellStart"/>
            <w:r w:rsidRPr="00D848BE">
              <w:rPr>
                <w:sz w:val="20"/>
              </w:rPr>
              <w:t>Gwanggyosan-ro</w:t>
            </w:r>
            <w:proofErr w:type="spellEnd"/>
            <w:r w:rsidRPr="00D848BE">
              <w:rPr>
                <w:sz w:val="20"/>
              </w:rPr>
              <w:t xml:space="preserve">, </w:t>
            </w:r>
            <w:proofErr w:type="spellStart"/>
            <w:r w:rsidRPr="00D848BE">
              <w:rPr>
                <w:sz w:val="20"/>
              </w:rPr>
              <w:t>Yeongtong-gu</w:t>
            </w:r>
            <w:proofErr w:type="spellEnd"/>
            <w:r w:rsidRPr="00D848BE">
              <w:rPr>
                <w:sz w:val="20"/>
              </w:rPr>
              <w:t>, Suwon-</w:t>
            </w:r>
            <w:proofErr w:type="spellStart"/>
            <w:r w:rsidRPr="00D848BE">
              <w:rPr>
                <w:sz w:val="20"/>
              </w:rPr>
              <w:t>shi</w:t>
            </w:r>
            <w:proofErr w:type="spellEnd"/>
            <w:r w:rsidRPr="00D848BE">
              <w:rPr>
                <w:sz w:val="20"/>
              </w:rPr>
              <w:t xml:space="preserve">, </w:t>
            </w:r>
            <w:proofErr w:type="spellStart"/>
            <w:r w:rsidRPr="00D848BE">
              <w:rPr>
                <w:sz w:val="20"/>
              </w:rPr>
              <w:t>Gyeonggi</w:t>
            </w:r>
            <w:proofErr w:type="spellEnd"/>
            <w:r w:rsidRPr="00D848BE">
              <w:rPr>
                <w:sz w:val="20"/>
              </w:rPr>
              <w:t>-do 16227, Republic of Kor</w:t>
            </w:r>
            <w:r w:rsidR="002D34E9">
              <w:rPr>
                <w:sz w:val="20"/>
              </w:rPr>
              <w:t>ea</w:t>
            </w:r>
          </w:p>
        </w:tc>
        <w:tc>
          <w:tcPr>
            <w:tcW w:w="1080" w:type="dxa"/>
          </w:tcPr>
          <w:p w:rsidR="00CE5D10" w:rsidRPr="002D34E9" w:rsidRDefault="003F7B37" w:rsidP="005F41EC">
            <w:pPr>
              <w:pStyle w:val="T2"/>
              <w:spacing w:after="0"/>
              <w:ind w:left="0" w:right="0"/>
              <w:rPr>
                <w:b w:val="0"/>
                <w:sz w:val="20"/>
              </w:rPr>
            </w:pPr>
            <w:r w:rsidRPr="00D848BE">
              <w:rPr>
                <w:b w:val="0"/>
                <w:sz w:val="20"/>
              </w:rPr>
              <w:t>+82-31-249-9804</w:t>
            </w:r>
          </w:p>
        </w:tc>
        <w:tc>
          <w:tcPr>
            <w:tcW w:w="2651" w:type="dxa"/>
          </w:tcPr>
          <w:p w:rsidR="00CE5D10" w:rsidRPr="002D34E9" w:rsidRDefault="003F7B37" w:rsidP="005F41EC">
            <w:pPr>
              <w:pStyle w:val="T2"/>
              <w:spacing w:after="0"/>
              <w:ind w:left="0" w:right="0"/>
              <w:rPr>
                <w:b w:val="0"/>
                <w:sz w:val="20"/>
              </w:rPr>
            </w:pPr>
            <w:r w:rsidRPr="00D848BE">
              <w:rPr>
                <w:b w:val="0"/>
                <w:sz w:val="20"/>
                <w:lang w:eastAsia="ko-KR"/>
              </w:rPr>
              <w:t>msoh@kgu.ac.kr</w:t>
            </w:r>
          </w:p>
        </w:tc>
      </w:tr>
      <w:tr w:rsidR="002D34E9" w:rsidRPr="00316845" w:rsidTr="00D848BE">
        <w:trPr>
          <w:jc w:val="center"/>
        </w:trPr>
        <w:tc>
          <w:tcPr>
            <w:tcW w:w="1885" w:type="dxa"/>
          </w:tcPr>
          <w:p w:rsidR="002D34E9" w:rsidRPr="002D34E9" w:rsidRDefault="003F7B37" w:rsidP="002D34E9">
            <w:pPr>
              <w:rPr>
                <w:sz w:val="20"/>
                <w:lang w:val="fi-FI"/>
              </w:rPr>
            </w:pPr>
            <w:proofErr w:type="spellStart"/>
            <w:r w:rsidRPr="00D848BE">
              <w:rPr>
                <w:sz w:val="20"/>
                <w:lang w:eastAsia="ko-KR"/>
              </w:rPr>
              <w:t>Youn</w:t>
            </w:r>
            <w:proofErr w:type="spellEnd"/>
            <w:r w:rsidRPr="00D848BE">
              <w:rPr>
                <w:sz w:val="20"/>
                <w:lang w:eastAsia="ko-KR"/>
              </w:rPr>
              <w:t>-Kwan Kim</w:t>
            </w:r>
          </w:p>
        </w:tc>
        <w:tc>
          <w:tcPr>
            <w:tcW w:w="2430" w:type="dxa"/>
          </w:tcPr>
          <w:p w:rsidR="002D34E9" w:rsidRPr="005F41EC" w:rsidRDefault="002D34E9" w:rsidP="002D34E9">
            <w:pPr>
              <w:pStyle w:val="T2"/>
              <w:spacing w:after="0"/>
              <w:ind w:left="0" w:right="0"/>
              <w:rPr>
                <w:b w:val="0"/>
                <w:sz w:val="20"/>
              </w:rPr>
            </w:pPr>
            <w:r>
              <w:rPr>
                <w:b w:val="0"/>
                <w:sz w:val="20"/>
              </w:rPr>
              <w:t>The Catholic University of Korea</w:t>
            </w:r>
          </w:p>
        </w:tc>
        <w:tc>
          <w:tcPr>
            <w:tcW w:w="1530" w:type="dxa"/>
            <w:vAlign w:val="center"/>
          </w:tcPr>
          <w:p w:rsidR="002D34E9" w:rsidRPr="002D34E9" w:rsidRDefault="003F7B37" w:rsidP="002D34E9">
            <w:pPr>
              <w:rPr>
                <w:sz w:val="20"/>
              </w:rPr>
            </w:pPr>
            <w:r w:rsidRPr="00D848BE">
              <w:rPr>
                <w:sz w:val="20"/>
                <w:lang w:eastAsia="ko-KR"/>
              </w:rPr>
              <w:t xml:space="preserve">43 </w:t>
            </w:r>
            <w:proofErr w:type="spellStart"/>
            <w:r w:rsidRPr="00D848BE">
              <w:rPr>
                <w:sz w:val="20"/>
                <w:lang w:eastAsia="ko-KR"/>
              </w:rPr>
              <w:t>Jibong-ro</w:t>
            </w:r>
            <w:proofErr w:type="spellEnd"/>
            <w:r w:rsidRPr="00D848BE">
              <w:rPr>
                <w:sz w:val="20"/>
                <w:lang w:eastAsia="ko-KR"/>
              </w:rPr>
              <w:t xml:space="preserve"> </w:t>
            </w:r>
            <w:proofErr w:type="spellStart"/>
            <w:r w:rsidRPr="00D848BE">
              <w:rPr>
                <w:sz w:val="20"/>
                <w:lang w:eastAsia="ko-KR"/>
              </w:rPr>
              <w:t>Wonmi-gu</w:t>
            </w:r>
            <w:proofErr w:type="spellEnd"/>
            <w:r w:rsidRPr="00D848BE">
              <w:rPr>
                <w:sz w:val="20"/>
                <w:lang w:eastAsia="ko-KR"/>
              </w:rPr>
              <w:t xml:space="preserve">, </w:t>
            </w:r>
            <w:proofErr w:type="spellStart"/>
            <w:r w:rsidRPr="00D848BE">
              <w:rPr>
                <w:sz w:val="20"/>
                <w:lang w:eastAsia="ko-KR"/>
              </w:rPr>
              <w:t>Buchun-shi</w:t>
            </w:r>
            <w:proofErr w:type="spellEnd"/>
            <w:r w:rsidRPr="00D848BE">
              <w:rPr>
                <w:sz w:val="20"/>
                <w:lang w:eastAsia="ko-KR"/>
              </w:rPr>
              <w:t xml:space="preserve">, </w:t>
            </w:r>
            <w:proofErr w:type="spellStart"/>
            <w:r w:rsidRPr="00D848BE">
              <w:rPr>
                <w:sz w:val="20"/>
                <w:lang w:eastAsia="ko-KR"/>
              </w:rPr>
              <w:t>Gyeonggi</w:t>
            </w:r>
            <w:proofErr w:type="spellEnd"/>
            <w:r w:rsidRPr="00D848BE">
              <w:rPr>
                <w:sz w:val="20"/>
                <w:lang w:eastAsia="ko-KR"/>
              </w:rPr>
              <w:t>-do, Korea</w:t>
            </w:r>
          </w:p>
        </w:tc>
        <w:tc>
          <w:tcPr>
            <w:tcW w:w="1080" w:type="dxa"/>
          </w:tcPr>
          <w:p w:rsidR="002D34E9" w:rsidRPr="005F41EC" w:rsidRDefault="002D34E9" w:rsidP="002D34E9">
            <w:pPr>
              <w:pStyle w:val="T2"/>
              <w:spacing w:after="0"/>
              <w:ind w:left="0" w:right="0"/>
              <w:rPr>
                <w:b w:val="0"/>
                <w:sz w:val="20"/>
              </w:rPr>
            </w:pPr>
          </w:p>
        </w:tc>
        <w:tc>
          <w:tcPr>
            <w:tcW w:w="2651" w:type="dxa"/>
          </w:tcPr>
          <w:p w:rsidR="002D34E9" w:rsidRPr="002D34E9" w:rsidRDefault="003F7B37" w:rsidP="002D34E9">
            <w:pPr>
              <w:pStyle w:val="T2"/>
              <w:spacing w:after="0"/>
              <w:ind w:left="0" w:right="0"/>
              <w:rPr>
                <w:b w:val="0"/>
                <w:sz w:val="20"/>
              </w:rPr>
            </w:pPr>
            <w:r w:rsidRPr="00D848BE">
              <w:rPr>
                <w:b w:val="0"/>
                <w:sz w:val="20"/>
                <w:lang w:eastAsia="ko-KR"/>
              </w:rPr>
              <w:t>ykkim123@catholic.ac.kr</w:t>
            </w:r>
          </w:p>
        </w:tc>
      </w:tr>
      <w:tr w:rsidR="002D34E9" w:rsidRPr="00316845" w:rsidTr="005F41EC">
        <w:trPr>
          <w:jc w:val="center"/>
        </w:trPr>
        <w:tc>
          <w:tcPr>
            <w:tcW w:w="1885" w:type="dxa"/>
            <w:vAlign w:val="center"/>
          </w:tcPr>
          <w:p w:rsidR="002D34E9" w:rsidRPr="00316845" w:rsidRDefault="002D34E9" w:rsidP="002D34E9">
            <w:pPr>
              <w:pStyle w:val="T2"/>
              <w:spacing w:after="0"/>
              <w:ind w:left="0" w:right="0"/>
              <w:rPr>
                <w:b w:val="0"/>
                <w:sz w:val="20"/>
              </w:rPr>
            </w:pPr>
          </w:p>
        </w:tc>
        <w:tc>
          <w:tcPr>
            <w:tcW w:w="2430" w:type="dxa"/>
            <w:vAlign w:val="center"/>
          </w:tcPr>
          <w:p w:rsidR="002D34E9" w:rsidRPr="00316845" w:rsidRDefault="002D34E9" w:rsidP="002D34E9">
            <w:pPr>
              <w:pStyle w:val="T2"/>
              <w:spacing w:after="0"/>
              <w:ind w:left="0" w:right="0"/>
              <w:rPr>
                <w:b w:val="0"/>
                <w:sz w:val="20"/>
              </w:rPr>
            </w:pPr>
          </w:p>
        </w:tc>
        <w:tc>
          <w:tcPr>
            <w:tcW w:w="1530" w:type="dxa"/>
            <w:vAlign w:val="center"/>
          </w:tcPr>
          <w:p w:rsidR="002D34E9" w:rsidRPr="00316845" w:rsidRDefault="002D34E9" w:rsidP="002D34E9">
            <w:pPr>
              <w:pStyle w:val="T2"/>
              <w:spacing w:after="0"/>
              <w:ind w:left="0" w:right="0"/>
              <w:rPr>
                <w:b w:val="0"/>
                <w:sz w:val="20"/>
              </w:rPr>
            </w:pPr>
          </w:p>
        </w:tc>
        <w:tc>
          <w:tcPr>
            <w:tcW w:w="1080" w:type="dxa"/>
            <w:vAlign w:val="center"/>
          </w:tcPr>
          <w:p w:rsidR="002D34E9" w:rsidRPr="00316845" w:rsidRDefault="002D34E9" w:rsidP="002D34E9">
            <w:pPr>
              <w:pStyle w:val="T2"/>
              <w:spacing w:after="0"/>
              <w:ind w:left="0" w:right="0"/>
              <w:rPr>
                <w:b w:val="0"/>
                <w:sz w:val="20"/>
              </w:rPr>
            </w:pPr>
          </w:p>
        </w:tc>
        <w:tc>
          <w:tcPr>
            <w:tcW w:w="2651" w:type="dxa"/>
            <w:vAlign w:val="center"/>
          </w:tcPr>
          <w:p w:rsidR="002D34E9" w:rsidRPr="00316845" w:rsidRDefault="002D34E9" w:rsidP="002D34E9">
            <w:pPr>
              <w:pStyle w:val="T2"/>
              <w:spacing w:after="0"/>
              <w:ind w:left="0" w:right="0"/>
              <w:rPr>
                <w:b w:val="0"/>
                <w:sz w:val="20"/>
              </w:rPr>
            </w:pPr>
          </w:p>
        </w:tc>
      </w:tr>
    </w:tbl>
    <w:p w:rsidR="00CA09B2" w:rsidRDefault="00D94F83">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-78105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extLst>
                      </wps:spPr>
                      <wps:txbx>
                        <w:txbxContent>
                          <w:p w:rsidR="00E00775" w:rsidRDefault="00E00775">
                            <w:pPr>
                              <w:pStyle w:val="T1"/>
                              <w:spacing w:after="120"/>
                            </w:pPr>
                            <w:r>
                              <w:t>Abstract</w:t>
                            </w:r>
                          </w:p>
                          <w:p w:rsidR="00E00775" w:rsidRDefault="00E00775" w:rsidP="00E55018">
                            <w:r>
                              <w:t xml:space="preserve">This document </w:t>
                            </w:r>
                            <w:r w:rsidR="00CE5D10">
                              <w:t xml:space="preserve">contains the output of the Long Range Low Power TIG, intended to describe the use cases, requirements, and technical feasibility of Long Range Low Power operation in 802.11. </w:t>
                            </w:r>
                          </w:p>
                          <w:p w:rsidR="00E00775" w:rsidRDefault="00E0077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1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" o:allowincell="f" stroked="f">
                <v:textbox>
                  <w:txbxContent>
                    <w:p w:rsidR="00E00775" w:rsidRDefault="00E00775">
                      <w:pPr>
                        <w:pStyle w:val="T1"/>
                        <w:spacing w:after="120"/>
                      </w:pPr>
                      <w:r>
                        <w:t>Abstract</w:t>
                      </w:r>
                    </w:p>
                    <w:p w:rsidR="00E00775" w:rsidRDefault="00E00775" w:rsidP="00E55018">
                      <w:r>
                        <w:t xml:space="preserve">This document </w:t>
                      </w:r>
                      <w:r w:rsidR="00CE5D10">
                        <w:t xml:space="preserve">contains the output of the Long Range Low Power TIG, intended to describe the use cases, requirements, and technical feasibility of Long Range Low Power operation in 802.11. </w:t>
                      </w:r>
                    </w:p>
                    <w:p w:rsidR="00E00775" w:rsidRDefault="00E00775">
                      <w:pPr>
                        <w:jc w:val="both"/>
                      </w:pPr>
                    </w:p>
                  </w:txbxContent>
                </v:textbox>
              </v:shape>
            </w:pict>
          </mc:Fallback>
        </mc:AlternateContent>
      </w:r>
    </w:p>
    <w:p w:rsidR="001B515E" w:rsidRPr="00892B32" w:rsidRDefault="00CA09B2" w:rsidP="00A33D3C">
      <w:pPr>
        <w:outlineLvl w:val="0"/>
        <w:rPr>
          <w:u w:val="single"/>
        </w:rPr>
      </w:pPr>
      <w:r w:rsidRPr="00892B32">
        <w:rPr>
          <w:u w:val="single"/>
        </w:rPr>
        <w:br w:type="page"/>
      </w:r>
    </w:p>
    <w:p w:rsidR="00950C85" w:rsidRDefault="00950C85" w:rsidP="00240B3B">
      <w:pPr>
        <w:jc w:val="both"/>
        <w:rPr>
          <w:lang w:val="en-US"/>
        </w:rPr>
      </w:pPr>
    </w:p>
    <w:p w:rsidR="008C714D" w:rsidRPr="00E55018" w:rsidRDefault="00AB7A81" w:rsidP="00E55018">
      <w:pPr>
        <w:numPr>
          <w:ilvl w:val="0"/>
          <w:numId w:val="13"/>
        </w:numPr>
        <w:jc w:val="both"/>
        <w:rPr>
          <w:lang w:val="en-US"/>
        </w:rPr>
      </w:pPr>
      <w:r>
        <w:rPr>
          <w:b/>
          <w:bCs/>
          <w:lang w:val="en-US"/>
        </w:rPr>
        <w:t>LRLP</w:t>
      </w:r>
      <w:r w:rsidR="00762809" w:rsidRPr="00E55018">
        <w:rPr>
          <w:b/>
          <w:bCs/>
          <w:lang w:val="en-US"/>
        </w:rPr>
        <w:t xml:space="preserve"> use cases</w:t>
      </w:r>
      <w:r>
        <w:rPr>
          <w:b/>
          <w:bCs/>
          <w:lang w:val="en-US"/>
        </w:rPr>
        <w:t xml:space="preserve"> and metrics</w:t>
      </w:r>
    </w:p>
    <w:p w:rsidR="008C714D" w:rsidRDefault="00762809" w:rsidP="00E55018">
      <w:pPr>
        <w:numPr>
          <w:ilvl w:val="1"/>
          <w:numId w:val="13"/>
        </w:numPr>
        <w:jc w:val="both"/>
        <w:rPr>
          <w:lang w:val="en-US"/>
        </w:rPr>
      </w:pPr>
      <w:r w:rsidRPr="00E55018">
        <w:rPr>
          <w:lang w:val="en-US"/>
        </w:rPr>
        <w:t>Smart Grid</w:t>
      </w:r>
      <w:ins w:id="43" w:author="Godfrey, Tim" w:date="2016-01-21T19:25:00Z">
        <w:r w:rsidR="001A09DF">
          <w:rPr>
            <w:lang w:val="en-US"/>
          </w:rPr>
          <w:t xml:space="preserve"> [11]</w:t>
        </w:r>
      </w:ins>
    </w:p>
    <w:p w:rsidR="002163E8" w:rsidRPr="002163E8" w:rsidRDefault="002163E8" w:rsidP="00D848BE">
      <w:pPr>
        <w:numPr>
          <w:ilvl w:val="2"/>
          <w:numId w:val="13"/>
        </w:numPr>
        <w:jc w:val="both"/>
        <w:rPr>
          <w:lang w:val="en-US"/>
        </w:rPr>
      </w:pPr>
      <w:r w:rsidRPr="002163E8">
        <w:rPr>
          <w:lang w:val="en-US"/>
        </w:rPr>
        <w:t xml:space="preserve">Residential and commercial </w:t>
      </w:r>
      <w:r>
        <w:rPr>
          <w:lang w:val="en-US"/>
        </w:rPr>
        <w:t xml:space="preserve">demand response </w:t>
      </w:r>
      <w:r w:rsidRPr="002163E8">
        <w:rPr>
          <w:lang w:val="en-US"/>
        </w:rPr>
        <w:t>load control</w:t>
      </w:r>
      <w:r>
        <w:rPr>
          <w:lang w:val="en-US"/>
        </w:rPr>
        <w:t>: S</w:t>
      </w:r>
      <w:r w:rsidRPr="002163E8">
        <w:rPr>
          <w:lang w:val="en-US"/>
        </w:rPr>
        <w:t>mart Thermostats</w:t>
      </w:r>
      <w:r>
        <w:rPr>
          <w:lang w:val="en-US"/>
        </w:rPr>
        <w:t xml:space="preserve">, hot water heaters, pool pumps, </w:t>
      </w:r>
      <w:proofErr w:type="spellStart"/>
      <w:r>
        <w:rPr>
          <w:lang w:val="en-US"/>
        </w:rPr>
        <w:t>etc</w:t>
      </w:r>
      <w:proofErr w:type="spellEnd"/>
    </w:p>
    <w:p w:rsidR="002163E8" w:rsidRDefault="002163E8" w:rsidP="00D848BE">
      <w:pPr>
        <w:numPr>
          <w:ilvl w:val="2"/>
          <w:numId w:val="13"/>
        </w:numPr>
        <w:jc w:val="both"/>
        <w:rPr>
          <w:lang w:val="en-US"/>
        </w:rPr>
      </w:pPr>
      <w:r>
        <w:rPr>
          <w:lang w:val="en-US"/>
        </w:rPr>
        <w:t>In</w:t>
      </w:r>
      <w:r w:rsidR="00CF2C14">
        <w:rPr>
          <w:lang w:val="en-US"/>
        </w:rPr>
        <w:t>-</w:t>
      </w:r>
      <w:r>
        <w:rPr>
          <w:lang w:val="en-US"/>
        </w:rPr>
        <w:t>home energy displays</w:t>
      </w:r>
      <w:r w:rsidR="00CF2C14">
        <w:rPr>
          <w:lang w:val="en-US"/>
        </w:rPr>
        <w:t xml:space="preserve"> and gateways</w:t>
      </w:r>
    </w:p>
    <w:p w:rsidR="002163E8" w:rsidRDefault="002163E8" w:rsidP="00D848BE">
      <w:pPr>
        <w:numPr>
          <w:ilvl w:val="2"/>
          <w:numId w:val="13"/>
        </w:numPr>
        <w:jc w:val="both"/>
        <w:rPr>
          <w:lang w:val="en-US"/>
        </w:rPr>
      </w:pPr>
      <w:r>
        <w:rPr>
          <w:lang w:val="en-US"/>
        </w:rPr>
        <w:t>Smart Charging for electric vehicles</w:t>
      </w:r>
    </w:p>
    <w:p w:rsidR="002163E8" w:rsidRDefault="002163E8" w:rsidP="00D848BE">
      <w:pPr>
        <w:numPr>
          <w:ilvl w:val="2"/>
          <w:numId w:val="13"/>
        </w:numPr>
        <w:jc w:val="both"/>
        <w:rPr>
          <w:lang w:val="en-US"/>
        </w:rPr>
      </w:pPr>
      <w:r>
        <w:rPr>
          <w:lang w:val="en-US"/>
        </w:rPr>
        <w:t>Smart inverters for solar photovoltaic systems</w:t>
      </w:r>
    </w:p>
    <w:p w:rsidR="002163E8" w:rsidRPr="00E55018" w:rsidRDefault="002163E8" w:rsidP="00D848BE">
      <w:pPr>
        <w:numPr>
          <w:ilvl w:val="2"/>
          <w:numId w:val="13"/>
        </w:numPr>
        <w:jc w:val="both"/>
        <w:rPr>
          <w:lang w:val="en-US"/>
        </w:rPr>
      </w:pPr>
      <w:r>
        <w:rPr>
          <w:lang w:val="en-US"/>
        </w:rPr>
        <w:t>Residential and commercial energy storage management</w:t>
      </w:r>
    </w:p>
    <w:p w:rsidR="008C714D" w:rsidRDefault="00762809" w:rsidP="00E55018">
      <w:pPr>
        <w:numPr>
          <w:ilvl w:val="1"/>
          <w:numId w:val="13"/>
        </w:numPr>
        <w:jc w:val="both"/>
        <w:rPr>
          <w:lang w:val="en-US"/>
        </w:rPr>
      </w:pPr>
      <w:r w:rsidRPr="00E55018">
        <w:rPr>
          <w:lang w:val="en-US"/>
        </w:rPr>
        <w:t>IoT</w:t>
      </w:r>
    </w:p>
    <w:p w:rsidR="00A77E72" w:rsidRDefault="00A77E72" w:rsidP="00A77E72">
      <w:pPr>
        <w:numPr>
          <w:ilvl w:val="2"/>
          <w:numId w:val="13"/>
        </w:numPr>
        <w:jc w:val="both"/>
        <w:rPr>
          <w:lang w:val="en-US"/>
        </w:rPr>
      </w:pPr>
      <w:r>
        <w:rPr>
          <w:lang w:val="en-US"/>
        </w:rPr>
        <w:t xml:space="preserve">Home Theater </w:t>
      </w:r>
      <w:r w:rsidR="00293378">
        <w:rPr>
          <w:lang w:val="en-US"/>
        </w:rPr>
        <w:t>[4</w:t>
      </w:r>
      <w:r w:rsidR="005137D6">
        <w:rPr>
          <w:lang w:val="en-US"/>
        </w:rPr>
        <w:t>]</w:t>
      </w:r>
      <w:r w:rsidR="00327CBD">
        <w:rPr>
          <w:lang w:val="en-US"/>
        </w:rPr>
        <w:t>: Indoor use case where audio and video devices in a smart home connect to the LRLP AP</w:t>
      </w:r>
      <w:r w:rsidR="000D4A6D">
        <w:rPr>
          <w:lang w:val="en-US"/>
        </w:rPr>
        <w:t xml:space="preserve"> </w:t>
      </w:r>
      <w:r w:rsidR="00327CBD">
        <w:rPr>
          <w:lang w:val="en-US"/>
        </w:rPr>
        <w:t xml:space="preserve">   </w:t>
      </w:r>
    </w:p>
    <w:p w:rsidR="00A77E72" w:rsidRDefault="00A77E72" w:rsidP="00A77E72">
      <w:pPr>
        <w:numPr>
          <w:ilvl w:val="2"/>
          <w:numId w:val="13"/>
        </w:numPr>
        <w:jc w:val="both"/>
        <w:rPr>
          <w:lang w:val="en-US"/>
        </w:rPr>
      </w:pPr>
      <w:r>
        <w:rPr>
          <w:lang w:val="en-US"/>
        </w:rPr>
        <w:t xml:space="preserve">Home Security </w:t>
      </w:r>
      <w:r w:rsidR="00327CBD">
        <w:rPr>
          <w:lang w:val="en-US"/>
        </w:rPr>
        <w:t xml:space="preserve"> [4]: Indoor use case where the home security appliances (smoke detector, glass sensor, gas sensor, etc.) connect to an LRLP AP for enhanced protection</w:t>
      </w:r>
    </w:p>
    <w:p w:rsidR="00A77E72" w:rsidRDefault="00A77E72" w:rsidP="00A77E72">
      <w:pPr>
        <w:numPr>
          <w:ilvl w:val="2"/>
          <w:numId w:val="13"/>
        </w:numPr>
        <w:jc w:val="both"/>
        <w:rPr>
          <w:lang w:val="en-US"/>
        </w:rPr>
      </w:pPr>
      <w:r>
        <w:rPr>
          <w:lang w:val="en-US"/>
        </w:rPr>
        <w:t xml:space="preserve">Indoor Device Control </w:t>
      </w:r>
      <w:r w:rsidR="000D4A6D">
        <w:rPr>
          <w:lang w:val="en-US"/>
        </w:rPr>
        <w:t xml:space="preserve"> [4]: Indoor use case where the devices equipped with LRLP STAs are remotely controlled</w:t>
      </w:r>
    </w:p>
    <w:p w:rsidR="00495F8C" w:rsidRDefault="00495F8C" w:rsidP="00495F8C">
      <w:pPr>
        <w:numPr>
          <w:ilvl w:val="1"/>
          <w:numId w:val="13"/>
        </w:numPr>
        <w:jc w:val="both"/>
        <w:rPr>
          <w:lang w:val="en-US"/>
        </w:rPr>
      </w:pPr>
      <w:r w:rsidRPr="00495F8C">
        <w:rPr>
          <w:lang w:val="en-US"/>
        </w:rPr>
        <w:t>Building Energy Management Systems (BEMS)</w:t>
      </w:r>
      <w:r w:rsidR="00293378">
        <w:rPr>
          <w:lang w:val="en-US"/>
        </w:rPr>
        <w:t xml:space="preserve"> [5</w:t>
      </w:r>
      <w:r w:rsidR="00825A48">
        <w:rPr>
          <w:lang w:val="en-US"/>
        </w:rPr>
        <w:t>]</w:t>
      </w:r>
      <w:r w:rsidR="001602C9">
        <w:rPr>
          <w:lang w:val="en-US"/>
        </w:rPr>
        <w:t xml:space="preserve">: Indoor use case with the heating, ventilation, and air conditioning (HVAC) within a building is centrally controlled remotely through the LRLP AP  </w:t>
      </w:r>
      <w:r w:rsidR="00825A48">
        <w:rPr>
          <w:lang w:val="en-US"/>
        </w:rPr>
        <w:t xml:space="preserve"> </w:t>
      </w:r>
    </w:p>
    <w:p w:rsidR="00293378" w:rsidRDefault="00E00025" w:rsidP="00495F8C">
      <w:pPr>
        <w:numPr>
          <w:ilvl w:val="1"/>
          <w:numId w:val="13"/>
        </w:numPr>
        <w:jc w:val="both"/>
        <w:rPr>
          <w:lang w:val="en-US"/>
        </w:rPr>
      </w:pPr>
      <w:r>
        <w:rPr>
          <w:lang w:val="en-US"/>
        </w:rPr>
        <w:t xml:space="preserve">Full function in </w:t>
      </w:r>
      <w:r w:rsidR="00293378">
        <w:rPr>
          <w:lang w:val="en-US"/>
        </w:rPr>
        <w:t>STA [6]</w:t>
      </w:r>
      <w:r w:rsidR="001602C9">
        <w:rPr>
          <w:lang w:val="en-US"/>
        </w:rPr>
        <w:t>: An indoor use case where legacy STAs equipped to operate in LRLP mode use the LRLP network for extended range</w:t>
      </w:r>
    </w:p>
    <w:p w:rsidR="00EC7533" w:rsidRDefault="00EC7533" w:rsidP="00495F8C">
      <w:pPr>
        <w:numPr>
          <w:ilvl w:val="1"/>
          <w:numId w:val="13"/>
        </w:numPr>
        <w:jc w:val="both"/>
        <w:rPr>
          <w:lang w:val="en-US"/>
        </w:rPr>
      </w:pPr>
      <w:r>
        <w:rPr>
          <w:lang w:val="en-US"/>
        </w:rPr>
        <w:t>Industrial Connected Worker [7]</w:t>
      </w:r>
      <w:r w:rsidR="001602C9">
        <w:rPr>
          <w:lang w:val="en-US"/>
        </w:rPr>
        <w:t>: An indoor use case where workers within an industrial floor are equipped with LRLP devices communicating with an LRLP AP</w:t>
      </w:r>
    </w:p>
    <w:p w:rsidR="00B00363" w:rsidRDefault="00B00363" w:rsidP="00495F8C">
      <w:pPr>
        <w:numPr>
          <w:ilvl w:val="1"/>
          <w:numId w:val="13"/>
        </w:numPr>
        <w:jc w:val="both"/>
        <w:rPr>
          <w:lang w:val="en-US"/>
        </w:rPr>
      </w:pPr>
      <w:r>
        <w:rPr>
          <w:lang w:val="en-US"/>
        </w:rPr>
        <w:t>Precision Agriculture [7]</w:t>
      </w:r>
      <w:r w:rsidR="001602C9">
        <w:rPr>
          <w:lang w:val="en-US"/>
        </w:rPr>
        <w:t>: An outdoor use case where LRLP STAs distributed in a farmhouse exchange data with a centrally located LRLP AP</w:t>
      </w:r>
    </w:p>
    <w:p w:rsidR="003809B4" w:rsidRDefault="003809B4" w:rsidP="00495F8C">
      <w:pPr>
        <w:numPr>
          <w:ilvl w:val="1"/>
          <w:numId w:val="13"/>
        </w:numPr>
        <w:jc w:val="both"/>
        <w:rPr>
          <w:lang w:val="en-US"/>
        </w:rPr>
      </w:pPr>
      <w:r>
        <w:rPr>
          <w:lang w:val="en-US"/>
        </w:rPr>
        <w:t>Digital Health [8]</w:t>
      </w:r>
      <w:r w:rsidR="00D94F83">
        <w:rPr>
          <w:lang w:val="en-US"/>
        </w:rPr>
        <w:t>: Two  use cases discussed on health care and wellness;</w:t>
      </w:r>
    </w:p>
    <w:p w:rsidR="003F7B37" w:rsidRDefault="003809B4" w:rsidP="00D848BE">
      <w:pPr>
        <w:numPr>
          <w:ilvl w:val="2"/>
          <w:numId w:val="13"/>
        </w:numPr>
        <w:jc w:val="both"/>
        <w:rPr>
          <w:lang w:val="en-US"/>
        </w:rPr>
      </w:pPr>
      <w:r>
        <w:rPr>
          <w:lang w:val="en-US"/>
        </w:rPr>
        <w:t>Assisted living</w:t>
      </w:r>
      <w:r w:rsidR="00D94F83">
        <w:rPr>
          <w:lang w:val="en-US"/>
        </w:rPr>
        <w:t xml:space="preserve"> - </w:t>
      </w:r>
      <w:r w:rsidR="00D94F83" w:rsidRPr="00D848BE">
        <w:rPr>
          <w:bCs/>
          <w:lang w:val="fi-FI"/>
        </w:rPr>
        <w:t xml:space="preserve">The </w:t>
      </w:r>
      <w:r w:rsidR="00D94F83">
        <w:rPr>
          <w:bCs/>
          <w:lang w:val="fi-FI"/>
        </w:rPr>
        <w:t xml:space="preserve">LRLP </w:t>
      </w:r>
      <w:r w:rsidR="00D94F83" w:rsidRPr="00D94F83">
        <w:rPr>
          <w:bCs/>
          <w:lang w:val="fi-FI"/>
        </w:rPr>
        <w:t xml:space="preserve">device </w:t>
      </w:r>
      <w:r w:rsidR="00D94F83">
        <w:rPr>
          <w:bCs/>
          <w:lang w:val="fi-FI"/>
        </w:rPr>
        <w:t>delivers a</w:t>
      </w:r>
      <w:r w:rsidR="00D94F83" w:rsidRPr="00D94F83">
        <w:rPr>
          <w:bCs/>
          <w:lang w:val="fi-FI"/>
        </w:rPr>
        <w:t xml:space="preserve"> user</w:t>
      </w:r>
      <w:r w:rsidR="00D94F83">
        <w:rPr>
          <w:bCs/>
          <w:lang w:val="fi-FI"/>
        </w:rPr>
        <w:t>’s</w:t>
      </w:r>
      <w:r w:rsidR="00D94F83" w:rsidRPr="00D848BE">
        <w:rPr>
          <w:bCs/>
          <w:lang w:val="fi-FI"/>
        </w:rPr>
        <w:t xml:space="preserve"> movement and vital sign data to the health cloud</w:t>
      </w:r>
      <w:r w:rsidR="00D94F83">
        <w:rPr>
          <w:bCs/>
          <w:lang w:val="fi-FI"/>
        </w:rPr>
        <w:t xml:space="preserve"> monitored remotely</w:t>
      </w:r>
      <w:r w:rsidR="00D94F83" w:rsidRPr="00D94F83">
        <w:rPr>
          <w:bCs/>
          <w:lang w:val="fi-FI"/>
        </w:rPr>
        <w:t xml:space="preserve">; </w:t>
      </w:r>
      <w:r w:rsidR="00D94F83">
        <w:rPr>
          <w:bCs/>
          <w:lang w:val="fi-FI"/>
        </w:rPr>
        <w:t xml:space="preserve">the user may also </w:t>
      </w:r>
      <w:r w:rsidR="00D94F83" w:rsidRPr="00D94F83">
        <w:rPr>
          <w:bCs/>
          <w:lang w:val="fi-FI"/>
        </w:rPr>
        <w:t>wear a</w:t>
      </w:r>
      <w:r w:rsidR="00D94F83">
        <w:rPr>
          <w:bCs/>
          <w:lang w:val="fi-FI"/>
        </w:rPr>
        <w:t xml:space="preserve">n LRLP </w:t>
      </w:r>
      <w:r w:rsidR="00D94F83" w:rsidRPr="00D94F83">
        <w:rPr>
          <w:bCs/>
          <w:lang w:val="fi-FI"/>
        </w:rPr>
        <w:t xml:space="preserve">fall-down analyzer, which </w:t>
      </w:r>
      <w:r w:rsidR="00D94F83" w:rsidRPr="00D848BE">
        <w:rPr>
          <w:bCs/>
          <w:lang w:val="fi-FI"/>
        </w:rPr>
        <w:t>detect</w:t>
      </w:r>
      <w:r w:rsidR="00D94F83">
        <w:rPr>
          <w:bCs/>
          <w:lang w:val="fi-FI"/>
        </w:rPr>
        <w:t>s</w:t>
      </w:r>
      <w:r w:rsidR="00D94F83" w:rsidRPr="00D848BE">
        <w:rPr>
          <w:bCs/>
          <w:lang w:val="fi-FI"/>
        </w:rPr>
        <w:t xml:space="preserve"> falling down event and send</w:t>
      </w:r>
      <w:r w:rsidR="00D94F83">
        <w:rPr>
          <w:bCs/>
          <w:lang w:val="fi-FI"/>
        </w:rPr>
        <w:t>s</w:t>
      </w:r>
      <w:r w:rsidR="00D94F83" w:rsidRPr="00D848BE">
        <w:rPr>
          <w:bCs/>
          <w:lang w:val="fi-FI"/>
        </w:rPr>
        <w:t xml:space="preserve"> an alert to the facility personnel’s pagers using facility’s Wi-Fi network</w:t>
      </w:r>
    </w:p>
    <w:p w:rsidR="00244238" w:rsidRPr="00D94F83" w:rsidRDefault="003809B4" w:rsidP="00D94F83">
      <w:pPr>
        <w:numPr>
          <w:ilvl w:val="2"/>
          <w:numId w:val="13"/>
        </w:numPr>
        <w:jc w:val="both"/>
        <w:rPr>
          <w:lang w:val="en-US"/>
        </w:rPr>
      </w:pPr>
      <w:r>
        <w:rPr>
          <w:lang w:val="en-US"/>
        </w:rPr>
        <w:t>Medication reminder</w:t>
      </w:r>
      <w:r w:rsidR="00D94F83">
        <w:rPr>
          <w:lang w:val="en-US"/>
        </w:rPr>
        <w:t xml:space="preserve"> – User possessing an LRLP-</w:t>
      </w:r>
      <w:r w:rsidR="00135DFC" w:rsidRPr="00D94F83">
        <w:rPr>
          <w:lang w:val="fi-FI"/>
        </w:rPr>
        <w:t>capable medicine dispenser that detects when medicines are</w:t>
      </w:r>
      <w:r w:rsidR="00D94F83">
        <w:rPr>
          <w:lang w:val="fi-FI"/>
        </w:rPr>
        <w:t xml:space="preserve"> scheduled to be taken and </w:t>
      </w:r>
      <w:r w:rsidR="00135DFC" w:rsidRPr="00D94F83">
        <w:rPr>
          <w:lang w:val="fi-FI"/>
        </w:rPr>
        <w:t>send</w:t>
      </w:r>
      <w:r w:rsidR="00D94F83">
        <w:rPr>
          <w:lang w:val="fi-FI"/>
        </w:rPr>
        <w:t>s alert to the user’s</w:t>
      </w:r>
      <w:r w:rsidR="00135DFC" w:rsidRPr="00D94F83">
        <w:rPr>
          <w:lang w:val="fi-FI"/>
        </w:rPr>
        <w:t xml:space="preserve"> personal dev</w:t>
      </w:r>
      <w:r w:rsidR="00D94F83">
        <w:rPr>
          <w:lang w:val="fi-FI"/>
        </w:rPr>
        <w:t>ice</w:t>
      </w:r>
      <w:r w:rsidR="00135DFC" w:rsidRPr="00D94F83">
        <w:rPr>
          <w:lang w:val="fi-FI"/>
        </w:rPr>
        <w:t>.</w:t>
      </w:r>
    </w:p>
    <w:p w:rsidR="003F7B37" w:rsidRDefault="003809B4" w:rsidP="00D848BE">
      <w:pPr>
        <w:numPr>
          <w:ilvl w:val="2"/>
          <w:numId w:val="13"/>
        </w:numPr>
        <w:jc w:val="both"/>
        <w:rPr>
          <w:lang w:val="en-US"/>
        </w:rPr>
      </w:pPr>
      <w:r>
        <w:rPr>
          <w:lang w:val="en-US"/>
        </w:rPr>
        <w:t xml:space="preserve"> </w:t>
      </w:r>
    </w:p>
    <w:p w:rsidR="00495F8C" w:rsidRPr="00761FB3" w:rsidRDefault="00495F8C" w:rsidP="00E55018">
      <w:pPr>
        <w:numPr>
          <w:ilvl w:val="1"/>
          <w:numId w:val="13"/>
        </w:numPr>
        <w:jc w:val="both"/>
        <w:rPr>
          <w:b/>
          <w:lang w:val="en-US"/>
        </w:rPr>
      </w:pPr>
      <w:r w:rsidRPr="00761FB3">
        <w:rPr>
          <w:b/>
          <w:lang w:val="en-US"/>
        </w:rPr>
        <w:t>Metrics</w:t>
      </w:r>
    </w:p>
    <w:p w:rsidR="00676D96" w:rsidRPr="00495F8C" w:rsidRDefault="0051644F" w:rsidP="00495F8C">
      <w:pPr>
        <w:numPr>
          <w:ilvl w:val="2"/>
          <w:numId w:val="13"/>
        </w:numPr>
        <w:jc w:val="both"/>
        <w:rPr>
          <w:lang w:val="en-US"/>
        </w:rPr>
      </w:pPr>
      <w:r w:rsidRPr="00495F8C">
        <w:rPr>
          <w:b/>
          <w:bCs/>
          <w:lang w:val="en-US"/>
        </w:rPr>
        <w:t xml:space="preserve">Data transmission rate: </w:t>
      </w:r>
      <w:r w:rsidRPr="00495F8C">
        <w:rPr>
          <w:lang w:val="en-US"/>
        </w:rPr>
        <w:t>Low</w:t>
      </w:r>
      <w:r w:rsidRPr="00495F8C">
        <w:rPr>
          <w:b/>
          <w:bCs/>
          <w:lang w:val="en-US"/>
        </w:rPr>
        <w:t xml:space="preserve"> </w:t>
      </w:r>
      <w:r w:rsidRPr="00495F8C">
        <w:rPr>
          <w:lang w:val="en-US"/>
        </w:rPr>
        <w:t>data throughput typical of applications in sensor or actuator networks, e.g., 100kbps of limited size file transfer</w:t>
      </w:r>
      <w:r w:rsidRPr="00495F8C">
        <w:rPr>
          <w:b/>
          <w:bCs/>
          <w:lang w:val="en-US"/>
        </w:rPr>
        <w:t xml:space="preserve"> </w:t>
      </w:r>
    </w:p>
    <w:p w:rsidR="00676D96" w:rsidRPr="00495F8C" w:rsidRDefault="0051644F" w:rsidP="00495F8C">
      <w:pPr>
        <w:numPr>
          <w:ilvl w:val="2"/>
          <w:numId w:val="13"/>
        </w:numPr>
        <w:jc w:val="both"/>
        <w:rPr>
          <w:lang w:val="en-US"/>
        </w:rPr>
      </w:pPr>
      <w:r w:rsidRPr="00495F8C">
        <w:rPr>
          <w:b/>
          <w:bCs/>
          <w:lang w:val="en-US"/>
        </w:rPr>
        <w:t xml:space="preserve">Transmission range: </w:t>
      </w:r>
      <w:r w:rsidR="001B2567">
        <w:rPr>
          <w:lang w:val="en-US"/>
        </w:rPr>
        <w:t>I</w:t>
      </w:r>
      <w:r w:rsidRPr="00495F8C">
        <w:rPr>
          <w:lang w:val="en-US"/>
        </w:rPr>
        <w:t>ncrease</w:t>
      </w:r>
      <w:r w:rsidR="00761FB3">
        <w:rPr>
          <w:lang w:val="en-US"/>
        </w:rPr>
        <w:t>d</w:t>
      </w:r>
      <w:r w:rsidRPr="00495F8C">
        <w:rPr>
          <w:lang w:val="en-US"/>
        </w:rPr>
        <w:t xml:space="preserve"> transmission range</w:t>
      </w:r>
      <w:r w:rsidR="001B2567">
        <w:rPr>
          <w:lang w:val="en-US"/>
        </w:rPr>
        <w:t xml:space="preserve"> must be accomplished despite </w:t>
      </w:r>
      <w:r w:rsidRPr="00495F8C">
        <w:rPr>
          <w:lang w:val="en-US"/>
        </w:rPr>
        <w:t>a fixed transmit power</w:t>
      </w:r>
      <w:r w:rsidR="001B2567">
        <w:rPr>
          <w:lang w:val="en-US"/>
        </w:rPr>
        <w:t>.</w:t>
      </w:r>
      <w:r w:rsidRPr="00495F8C">
        <w:rPr>
          <w:lang w:val="en-US"/>
        </w:rPr>
        <w:t xml:space="preserve"> </w:t>
      </w:r>
    </w:p>
    <w:p w:rsidR="00676D96" w:rsidRDefault="0051644F" w:rsidP="00495F8C">
      <w:pPr>
        <w:numPr>
          <w:ilvl w:val="2"/>
          <w:numId w:val="13"/>
        </w:numPr>
        <w:jc w:val="both"/>
        <w:rPr>
          <w:lang w:val="en-US"/>
        </w:rPr>
      </w:pPr>
      <w:r w:rsidRPr="00495F8C">
        <w:rPr>
          <w:b/>
          <w:bCs/>
          <w:lang w:val="en-US"/>
        </w:rPr>
        <w:t xml:space="preserve">Peak power consumption: </w:t>
      </w:r>
      <w:r w:rsidRPr="00495F8C">
        <w:rPr>
          <w:lang w:val="en-US"/>
        </w:rPr>
        <w:t>This metric controls the power consumption during activity periods in specified duty cycle of LRLP operation</w:t>
      </w:r>
    </w:p>
    <w:p w:rsidR="00A77E72" w:rsidRPr="00495F8C" w:rsidRDefault="00A77E72" w:rsidP="00A77E72">
      <w:pPr>
        <w:numPr>
          <w:ilvl w:val="3"/>
          <w:numId w:val="13"/>
        </w:numPr>
        <w:jc w:val="both"/>
        <w:rPr>
          <w:lang w:val="en-US"/>
        </w:rPr>
      </w:pPr>
      <w:r w:rsidRPr="00A77E72">
        <w:rPr>
          <w:bCs/>
          <w:lang w:val="en-US"/>
        </w:rPr>
        <w:t>Battery life:</w:t>
      </w:r>
      <w:r w:rsidRPr="00495F8C">
        <w:rPr>
          <w:b/>
          <w:bCs/>
          <w:lang w:val="en-US"/>
        </w:rPr>
        <w:t xml:space="preserve"> </w:t>
      </w:r>
      <w:r w:rsidRPr="00495F8C">
        <w:rPr>
          <w:lang w:val="en-US"/>
        </w:rPr>
        <w:t xml:space="preserve">Battery life time is directly related to </w:t>
      </w:r>
      <w:r>
        <w:rPr>
          <w:lang w:val="en-US"/>
        </w:rPr>
        <w:t xml:space="preserve">capacity </w:t>
      </w:r>
      <w:r w:rsidRPr="00495F8C">
        <w:rPr>
          <w:lang w:val="en-US"/>
        </w:rPr>
        <w:t xml:space="preserve">and is measured in </w:t>
      </w:r>
      <w:proofErr w:type="spellStart"/>
      <w:r w:rsidRPr="00495F8C">
        <w:rPr>
          <w:lang w:val="en-US"/>
        </w:rPr>
        <w:t>mAh</w:t>
      </w:r>
      <w:proofErr w:type="spellEnd"/>
      <w:r w:rsidRPr="00495F8C">
        <w:rPr>
          <w:lang w:val="en-US"/>
        </w:rPr>
        <w:t xml:space="preserve"> (mA hours)</w:t>
      </w:r>
    </w:p>
    <w:p w:rsidR="00A77E72" w:rsidRPr="00495F8C" w:rsidRDefault="00A77E72" w:rsidP="00A77E72">
      <w:pPr>
        <w:numPr>
          <w:ilvl w:val="4"/>
          <w:numId w:val="13"/>
        </w:numPr>
        <w:jc w:val="both"/>
        <w:rPr>
          <w:lang w:val="en-US"/>
        </w:rPr>
      </w:pPr>
      <w:r>
        <w:rPr>
          <w:lang w:val="en-US"/>
        </w:rPr>
        <w:t>Capacity is d</w:t>
      </w:r>
      <w:r w:rsidRPr="00495F8C">
        <w:rPr>
          <w:lang w:val="en-US"/>
        </w:rPr>
        <w:t>ependent on rate of discharging the battery (e.g., 230-240mAh at 500uA rate of discharge, while 150mAh at 3mA rate of discharge)</w:t>
      </w:r>
      <w:r>
        <w:rPr>
          <w:rStyle w:val="FootnoteReference"/>
          <w:lang w:val="en-US"/>
        </w:rPr>
        <w:footnoteReference w:id="1"/>
      </w:r>
      <w:r w:rsidRPr="00495F8C">
        <w:rPr>
          <w:lang w:val="en-US"/>
        </w:rPr>
        <w:t xml:space="preserve"> </w:t>
      </w:r>
    </w:p>
    <w:p w:rsidR="00A77E72" w:rsidRPr="00495F8C" w:rsidRDefault="00A77E72" w:rsidP="00A77E72">
      <w:pPr>
        <w:numPr>
          <w:ilvl w:val="4"/>
          <w:numId w:val="13"/>
        </w:numPr>
        <w:jc w:val="both"/>
        <w:rPr>
          <w:lang w:val="en-US"/>
        </w:rPr>
      </w:pPr>
      <w:r>
        <w:rPr>
          <w:lang w:val="en-US"/>
        </w:rPr>
        <w:t>Capacity is d</w:t>
      </w:r>
      <w:r w:rsidRPr="00495F8C">
        <w:rPr>
          <w:lang w:val="en-US"/>
        </w:rPr>
        <w:t>ependent on pulse duration (ON time of an LRLP device)</w:t>
      </w:r>
    </w:p>
    <w:p w:rsidR="00676D96" w:rsidRDefault="0051644F" w:rsidP="00883482">
      <w:pPr>
        <w:numPr>
          <w:ilvl w:val="2"/>
          <w:numId w:val="13"/>
        </w:numPr>
        <w:jc w:val="both"/>
        <w:rPr>
          <w:lang w:val="en-US"/>
        </w:rPr>
      </w:pPr>
      <w:r w:rsidRPr="001B2567">
        <w:rPr>
          <w:b/>
          <w:bCs/>
          <w:lang w:val="en-US"/>
        </w:rPr>
        <w:lastRenderedPageBreak/>
        <w:t xml:space="preserve">Average current consumption: </w:t>
      </w:r>
      <w:r w:rsidRPr="001B2567">
        <w:rPr>
          <w:lang w:val="en-US"/>
        </w:rPr>
        <w:t>Battery life time is inversely related to this metric and is measured in mA</w:t>
      </w:r>
      <w:r w:rsidR="001B2567" w:rsidRPr="001B2567">
        <w:rPr>
          <w:lang w:val="en-US"/>
        </w:rPr>
        <w:t xml:space="preserve">. </w:t>
      </w:r>
      <w:r w:rsidRPr="001B2567">
        <w:rPr>
          <w:lang w:val="en-US"/>
        </w:rPr>
        <w:t>Lower average current consumption for a fixed battery capacity improves battery life time</w:t>
      </w:r>
    </w:p>
    <w:p w:rsidR="007052A6" w:rsidRDefault="007052A6" w:rsidP="00883482">
      <w:pPr>
        <w:numPr>
          <w:ilvl w:val="2"/>
          <w:numId w:val="13"/>
        </w:numPr>
        <w:jc w:val="both"/>
        <w:rPr>
          <w:lang w:val="en-US"/>
        </w:rPr>
      </w:pPr>
      <w:r w:rsidRPr="00D848BE">
        <w:rPr>
          <w:bCs/>
          <w:lang w:val="en-US"/>
        </w:rPr>
        <w:t>Fast link set-</w:t>
      </w:r>
      <w:r w:rsidRPr="007052A6">
        <w:rPr>
          <w:lang w:val="en-US"/>
        </w:rPr>
        <w:t>up</w:t>
      </w:r>
      <w:r>
        <w:rPr>
          <w:lang w:val="en-US"/>
        </w:rPr>
        <w:t xml:space="preserve">: </w:t>
      </w:r>
      <w:r w:rsidR="00F96B09">
        <w:rPr>
          <w:lang w:val="en-US"/>
        </w:rPr>
        <w:t>Fast link set-up is related to fast authentication and association procedure that applies to low power LRLP devices</w:t>
      </w:r>
    </w:p>
    <w:p w:rsidR="007052A6" w:rsidRDefault="007052A6" w:rsidP="00883482">
      <w:pPr>
        <w:numPr>
          <w:ilvl w:val="2"/>
          <w:numId w:val="13"/>
        </w:numPr>
        <w:jc w:val="both"/>
        <w:rPr>
          <w:lang w:val="en-US"/>
        </w:rPr>
      </w:pPr>
      <w:r>
        <w:rPr>
          <w:lang w:val="en-US"/>
        </w:rPr>
        <w:t>Reliable data delivery:</w:t>
      </w:r>
      <w:r w:rsidR="00F96B09">
        <w:rPr>
          <w:lang w:val="en-US"/>
        </w:rPr>
        <w:t xml:space="preserve"> Data exchange between LRLP devices need to be exchanged securely </w:t>
      </w:r>
      <w:r>
        <w:rPr>
          <w:lang w:val="en-US"/>
        </w:rPr>
        <w:t xml:space="preserve"> </w:t>
      </w:r>
    </w:p>
    <w:p w:rsidR="007052A6" w:rsidRDefault="007052A6" w:rsidP="00883482">
      <w:pPr>
        <w:numPr>
          <w:ilvl w:val="2"/>
          <w:numId w:val="13"/>
        </w:numPr>
        <w:jc w:val="both"/>
        <w:rPr>
          <w:ins w:id="44" w:author="Park, Minyoung" w:date="2016-01-19T13:38:00Z"/>
          <w:lang w:val="en-US"/>
        </w:rPr>
      </w:pPr>
      <w:r>
        <w:rPr>
          <w:lang w:val="en-US"/>
        </w:rPr>
        <w:t xml:space="preserve">Power </w:t>
      </w:r>
      <w:proofErr w:type="spellStart"/>
      <w:r>
        <w:rPr>
          <w:lang w:val="en-US"/>
        </w:rPr>
        <w:t>efficienct</w:t>
      </w:r>
      <w:proofErr w:type="spellEnd"/>
      <w:r>
        <w:rPr>
          <w:lang w:val="en-US"/>
        </w:rPr>
        <w:t xml:space="preserve"> network discovery:</w:t>
      </w:r>
      <w:r w:rsidR="00F96B09">
        <w:rPr>
          <w:lang w:val="en-US"/>
        </w:rPr>
        <w:t xml:space="preserve"> This metric is directly related to the active scanning procedure in identifying APs for potential association</w:t>
      </w:r>
      <w:r>
        <w:rPr>
          <w:lang w:val="en-US"/>
        </w:rPr>
        <w:t xml:space="preserve"> </w:t>
      </w:r>
    </w:p>
    <w:p w:rsidR="00D848BE" w:rsidRPr="00D848BE" w:rsidRDefault="00D848BE" w:rsidP="00D848BE">
      <w:pPr>
        <w:pStyle w:val="ListParagraph"/>
        <w:numPr>
          <w:ilvl w:val="2"/>
          <w:numId w:val="13"/>
        </w:numPr>
        <w:rPr>
          <w:ins w:id="45" w:author="Park, Minyoung" w:date="2016-01-19T13:39:00Z"/>
          <w:lang w:val="en-US"/>
        </w:rPr>
      </w:pPr>
      <w:ins w:id="46" w:author="Park, Minyoung" w:date="2016-01-19T13:39:00Z">
        <w:r w:rsidRPr="00D848BE">
          <w:rPr>
            <w:lang w:val="en-US"/>
          </w:rPr>
          <w:t>Latency of a packet rece</w:t>
        </w:r>
        <w:r w:rsidR="00537ADA">
          <w:rPr>
            <w:lang w:val="en-US"/>
          </w:rPr>
          <w:t>ption: Latency is measured in milliseconds (</w:t>
        </w:r>
        <w:proofErr w:type="spellStart"/>
        <w:r w:rsidR="00537ADA">
          <w:rPr>
            <w:lang w:val="en-US"/>
          </w:rPr>
          <w:t>mS</w:t>
        </w:r>
        <w:proofErr w:type="spellEnd"/>
        <w:r w:rsidR="00537ADA">
          <w:rPr>
            <w:lang w:val="en-US"/>
          </w:rPr>
          <w:t>)</w:t>
        </w:r>
        <w:r w:rsidRPr="00D848BE">
          <w:rPr>
            <w:lang w:val="en-US"/>
          </w:rPr>
          <w:t xml:space="preserve">. Average power consumption of a STA is inversely proportional to the latency of a packet reception [10].  </w:t>
        </w:r>
      </w:ins>
    </w:p>
    <w:p w:rsidR="00D848BE" w:rsidRPr="001B2567" w:rsidRDefault="00D848BE" w:rsidP="00883482">
      <w:pPr>
        <w:numPr>
          <w:ilvl w:val="2"/>
          <w:numId w:val="13"/>
        </w:numPr>
        <w:jc w:val="both"/>
        <w:rPr>
          <w:lang w:val="en-US"/>
        </w:rPr>
      </w:pPr>
    </w:p>
    <w:p w:rsidR="00AB7A81" w:rsidRPr="00AB7A81" w:rsidRDefault="00AB7A81" w:rsidP="00E55018">
      <w:pPr>
        <w:numPr>
          <w:ilvl w:val="0"/>
          <w:numId w:val="13"/>
        </w:numPr>
        <w:jc w:val="both"/>
        <w:rPr>
          <w:lang w:val="en-US"/>
        </w:rPr>
      </w:pPr>
      <w:r w:rsidRPr="00E55018">
        <w:rPr>
          <w:b/>
          <w:bCs/>
          <w:lang w:val="en-US"/>
        </w:rPr>
        <w:t xml:space="preserve">LRLP requirements </w:t>
      </w:r>
    </w:p>
    <w:p w:rsidR="00FB0710" w:rsidRPr="00E55018" w:rsidRDefault="00FB0710" w:rsidP="00FB0710">
      <w:pPr>
        <w:numPr>
          <w:ilvl w:val="1"/>
          <w:numId w:val="13"/>
        </w:numPr>
        <w:jc w:val="both"/>
        <w:rPr>
          <w:lang w:val="en-US"/>
        </w:rPr>
      </w:pPr>
      <w:r w:rsidRPr="00D14BB1">
        <w:rPr>
          <w:lang w:val="en-US"/>
        </w:rPr>
        <w:t xml:space="preserve">Integration </w:t>
      </w:r>
      <w:r>
        <w:rPr>
          <w:lang w:val="en-US"/>
        </w:rPr>
        <w:t xml:space="preserve">and backward compatibility </w:t>
      </w:r>
      <w:r w:rsidRPr="00D14BB1">
        <w:rPr>
          <w:lang w:val="en-US"/>
        </w:rPr>
        <w:t>with legacy 802.11</w:t>
      </w:r>
      <w:r w:rsidR="002E29AC">
        <w:rPr>
          <w:lang w:val="en-US"/>
        </w:rPr>
        <w:t xml:space="preserve"> [2]</w:t>
      </w:r>
    </w:p>
    <w:p w:rsidR="00A13B84" w:rsidRDefault="00A13B84" w:rsidP="00A13B84">
      <w:pPr>
        <w:numPr>
          <w:ilvl w:val="2"/>
          <w:numId w:val="13"/>
        </w:numPr>
        <w:jc w:val="both"/>
        <w:rPr>
          <w:lang w:val="en-US"/>
        </w:rPr>
      </w:pPr>
      <w:r w:rsidRPr="00A13B84">
        <w:rPr>
          <w:lang w:val="en-US"/>
        </w:rPr>
        <w:t xml:space="preserve">LRLP AP has both HE/legacy and LRLP </w:t>
      </w:r>
      <w:r w:rsidR="000A3465">
        <w:rPr>
          <w:lang w:val="en-US"/>
        </w:rPr>
        <w:t>capability</w:t>
      </w:r>
      <w:r w:rsidRPr="00A13B84">
        <w:rPr>
          <w:lang w:val="en-US"/>
        </w:rPr>
        <w:t xml:space="preserve"> to ensure WLAN coexistence</w:t>
      </w:r>
      <w:r w:rsidR="009251A2">
        <w:rPr>
          <w:lang w:val="en-US"/>
        </w:rPr>
        <w:t xml:space="preserve"> </w:t>
      </w:r>
    </w:p>
    <w:p w:rsidR="009251A2" w:rsidRDefault="009251A2" w:rsidP="009251A2">
      <w:pPr>
        <w:numPr>
          <w:ilvl w:val="3"/>
          <w:numId w:val="13"/>
        </w:numPr>
        <w:jc w:val="both"/>
        <w:rPr>
          <w:lang w:val="en-US"/>
        </w:rPr>
      </w:pPr>
      <w:r>
        <w:rPr>
          <w:lang w:val="en-US"/>
        </w:rPr>
        <w:t>The 2.4 GHz band is the primary objective, although other bands are not ruled out.</w:t>
      </w:r>
      <w:r w:rsidR="00B25E92">
        <w:rPr>
          <w:lang w:val="en-US"/>
        </w:rPr>
        <w:t xml:space="preserve">  LRLP is band agnostic.</w:t>
      </w:r>
    </w:p>
    <w:p w:rsidR="002445A1" w:rsidRPr="00543D01" w:rsidRDefault="0051644F" w:rsidP="002445A1">
      <w:pPr>
        <w:numPr>
          <w:ilvl w:val="2"/>
          <w:numId w:val="13"/>
        </w:numPr>
        <w:jc w:val="both"/>
        <w:rPr>
          <w:lang w:val="en-US"/>
        </w:rPr>
      </w:pPr>
      <w:r w:rsidRPr="002445A1">
        <w:rPr>
          <w:lang w:val="fi-FI"/>
        </w:rPr>
        <w:t xml:space="preserve">Mechanisms for Sub20MHz operation </w:t>
      </w:r>
    </w:p>
    <w:p w:rsidR="00676D96" w:rsidRDefault="0051644F" w:rsidP="00543D01">
      <w:pPr>
        <w:numPr>
          <w:ilvl w:val="2"/>
          <w:numId w:val="13"/>
        </w:numPr>
        <w:jc w:val="both"/>
        <w:rPr>
          <w:lang w:val="en-US"/>
        </w:rPr>
      </w:pPr>
      <w:r w:rsidRPr="00543D01">
        <w:rPr>
          <w:lang w:val="en-US"/>
        </w:rPr>
        <w:t xml:space="preserve">LRLP STA not required to support legacy 20MHz </w:t>
      </w:r>
      <w:proofErr w:type="spellStart"/>
      <w:r w:rsidRPr="00543D01">
        <w:rPr>
          <w:lang w:val="en-US"/>
        </w:rPr>
        <w:t>Tx</w:t>
      </w:r>
      <w:proofErr w:type="spellEnd"/>
      <w:r w:rsidRPr="00543D01">
        <w:rPr>
          <w:lang w:val="en-US"/>
        </w:rPr>
        <w:t xml:space="preserve"> or Rx</w:t>
      </w:r>
      <w:r w:rsidR="002E29AC">
        <w:rPr>
          <w:lang w:val="en-US"/>
        </w:rPr>
        <w:t xml:space="preserve"> [2] </w:t>
      </w:r>
    </w:p>
    <w:p w:rsidR="00543D01" w:rsidRDefault="00ED22FF" w:rsidP="00543D01">
      <w:pPr>
        <w:numPr>
          <w:ilvl w:val="2"/>
          <w:numId w:val="13"/>
        </w:numPr>
        <w:jc w:val="both"/>
        <w:rPr>
          <w:lang w:val="en-US"/>
        </w:rPr>
      </w:pPr>
      <w:r w:rsidRPr="002E29AC">
        <w:rPr>
          <w:lang w:val="en-US"/>
        </w:rPr>
        <w:t>I.e. No detection or transmission of legacy preambles required for LRLP STA</w:t>
      </w:r>
      <w:r w:rsidR="002E29AC">
        <w:rPr>
          <w:lang w:val="en-US"/>
        </w:rPr>
        <w:t xml:space="preserve"> [3] </w:t>
      </w:r>
      <w:r w:rsidR="00543D01" w:rsidRPr="00543D01">
        <w:rPr>
          <w:lang w:val="en-US"/>
        </w:rPr>
        <w:t xml:space="preserve">LRLP AP will be required to support legacy 20MHz </w:t>
      </w:r>
      <w:proofErr w:type="spellStart"/>
      <w:r w:rsidR="00543D01" w:rsidRPr="00543D01">
        <w:rPr>
          <w:lang w:val="en-US"/>
        </w:rPr>
        <w:t>Tx</w:t>
      </w:r>
      <w:proofErr w:type="spellEnd"/>
      <w:r w:rsidR="00543D01" w:rsidRPr="00543D01">
        <w:rPr>
          <w:lang w:val="en-US"/>
        </w:rPr>
        <w:t xml:space="preserve"> &amp; Rx</w:t>
      </w:r>
    </w:p>
    <w:p w:rsidR="00AF4F66" w:rsidRPr="002E29AC" w:rsidRDefault="00ED22FF" w:rsidP="002E29AC">
      <w:pPr>
        <w:numPr>
          <w:ilvl w:val="3"/>
          <w:numId w:val="13"/>
        </w:numPr>
        <w:jc w:val="both"/>
        <w:rPr>
          <w:lang w:val="en-US"/>
        </w:rPr>
      </w:pPr>
      <w:r w:rsidRPr="002E29AC">
        <w:rPr>
          <w:lang w:val="en-US"/>
        </w:rPr>
        <w:t>Perform CCA and legacy network access</w:t>
      </w:r>
    </w:p>
    <w:p w:rsidR="00AF4F66" w:rsidRPr="002E29AC" w:rsidRDefault="00ED22FF" w:rsidP="002E29AC">
      <w:pPr>
        <w:numPr>
          <w:ilvl w:val="3"/>
          <w:numId w:val="13"/>
        </w:numPr>
        <w:jc w:val="both"/>
        <w:rPr>
          <w:lang w:val="en-US"/>
        </w:rPr>
      </w:pPr>
      <w:r w:rsidRPr="002E29AC">
        <w:rPr>
          <w:lang w:val="en-US"/>
        </w:rPr>
        <w:t>Protect DL LRLP transmissions using legacy preambles</w:t>
      </w:r>
    </w:p>
    <w:p w:rsidR="00AB7A81" w:rsidRDefault="00ED22FF" w:rsidP="00AB7A81">
      <w:pPr>
        <w:numPr>
          <w:ilvl w:val="1"/>
          <w:numId w:val="13"/>
        </w:numPr>
        <w:jc w:val="both"/>
        <w:rPr>
          <w:lang w:val="en-US"/>
        </w:rPr>
      </w:pPr>
      <w:r w:rsidRPr="002E29AC">
        <w:rPr>
          <w:lang w:val="en-US"/>
        </w:rPr>
        <w:t xml:space="preserve">Protect UL LRLP transmissions using legacy preambles </w:t>
      </w:r>
      <w:del w:id="47" w:author="Godfrey, Tim" w:date="2016-01-21T13:47:00Z">
        <w:r w:rsidRPr="002E29AC" w:rsidDel="003B691F">
          <w:rPr>
            <w:lang w:val="en-US"/>
          </w:rPr>
          <w:delText xml:space="preserve">and triggering </w:delText>
        </w:r>
      </w:del>
      <w:ins w:id="48" w:author="Godfrey, Tim" w:date="2016-01-21T13:47:00Z">
        <w:r w:rsidR="003B691F">
          <w:rPr>
            <w:lang w:val="en-US"/>
          </w:rPr>
          <w:t xml:space="preserve">sent from the AP to trigger </w:t>
        </w:r>
      </w:ins>
      <w:r w:rsidRPr="002E29AC">
        <w:rPr>
          <w:lang w:val="en-US"/>
        </w:rPr>
        <w:t xml:space="preserve">UL </w:t>
      </w:r>
      <w:ins w:id="49" w:author="Godfrey, Tim" w:date="2016-01-21T13:47:00Z">
        <w:r w:rsidR="003B691F">
          <w:rPr>
            <w:lang w:val="en-US"/>
          </w:rPr>
          <w:t xml:space="preserve">traffic </w:t>
        </w:r>
      </w:ins>
      <w:r w:rsidRPr="002E29AC">
        <w:rPr>
          <w:lang w:val="en-US"/>
        </w:rPr>
        <w:t>from LRLP STAs</w:t>
      </w:r>
      <w:r w:rsidR="002E29AC">
        <w:rPr>
          <w:lang w:val="en-US"/>
        </w:rPr>
        <w:t xml:space="preserve"> [3] </w:t>
      </w:r>
      <w:r w:rsidR="00AB34C3">
        <w:rPr>
          <w:lang w:val="en-US"/>
        </w:rPr>
        <w:t xml:space="preserve">Long </w:t>
      </w:r>
      <w:r w:rsidR="00AB7A81">
        <w:rPr>
          <w:lang w:val="en-US"/>
        </w:rPr>
        <w:t>R</w:t>
      </w:r>
      <w:r w:rsidR="00AB7A81" w:rsidRPr="00E55018">
        <w:rPr>
          <w:lang w:val="en-US"/>
        </w:rPr>
        <w:t xml:space="preserve">ange </w:t>
      </w:r>
      <w:r w:rsidR="00AB34C3">
        <w:rPr>
          <w:lang w:val="en-US"/>
        </w:rPr>
        <w:t>(approx. 10dB</w:t>
      </w:r>
      <w:r w:rsidR="000A3465">
        <w:rPr>
          <w:lang w:val="en-US"/>
        </w:rPr>
        <w:t xml:space="preserve"> improvement above </w:t>
      </w:r>
      <w:r w:rsidR="00761FB3">
        <w:rPr>
          <w:lang w:val="en-US"/>
        </w:rPr>
        <w:t xml:space="preserve">existing </w:t>
      </w:r>
      <w:r w:rsidR="000A3465">
        <w:rPr>
          <w:lang w:val="en-US"/>
        </w:rPr>
        <w:t>20 MHz operation</w:t>
      </w:r>
      <w:r w:rsidR="00AB34C3">
        <w:rPr>
          <w:lang w:val="en-US"/>
        </w:rPr>
        <w:t>)</w:t>
      </w:r>
    </w:p>
    <w:p w:rsidR="00A13B84" w:rsidRPr="00E55018" w:rsidRDefault="00A13B84" w:rsidP="00A13B84">
      <w:pPr>
        <w:numPr>
          <w:ilvl w:val="2"/>
          <w:numId w:val="13"/>
        </w:numPr>
        <w:jc w:val="both"/>
        <w:rPr>
          <w:lang w:val="en-US"/>
        </w:rPr>
      </w:pPr>
      <w:r w:rsidRPr="00A13B84">
        <w:rPr>
          <w:lang w:val="en-US"/>
        </w:rPr>
        <w:t>Improved coverage edge performance</w:t>
      </w:r>
    </w:p>
    <w:p w:rsidR="00AB7A81" w:rsidRDefault="00AB7A81" w:rsidP="00AB7A81">
      <w:pPr>
        <w:numPr>
          <w:ilvl w:val="1"/>
          <w:numId w:val="13"/>
        </w:numPr>
        <w:jc w:val="both"/>
        <w:rPr>
          <w:lang w:val="en-US"/>
        </w:rPr>
      </w:pPr>
      <w:r>
        <w:rPr>
          <w:lang w:val="en-US"/>
        </w:rPr>
        <w:t xml:space="preserve">Ultra Low </w:t>
      </w:r>
      <w:r w:rsidRPr="00E55018">
        <w:rPr>
          <w:lang w:val="en-US"/>
        </w:rPr>
        <w:t xml:space="preserve">Power consumption </w:t>
      </w:r>
      <w:r w:rsidR="00AB34C3">
        <w:rPr>
          <w:lang w:val="en-US"/>
        </w:rPr>
        <w:t>– peak and average current</w:t>
      </w:r>
    </w:p>
    <w:p w:rsidR="00A13B84" w:rsidRDefault="00A13B84" w:rsidP="00A13B84">
      <w:pPr>
        <w:numPr>
          <w:ilvl w:val="2"/>
          <w:numId w:val="13"/>
        </w:numPr>
        <w:jc w:val="both"/>
        <w:rPr>
          <w:lang w:val="en-US"/>
        </w:rPr>
      </w:pPr>
      <w:r w:rsidRPr="00A13B84">
        <w:rPr>
          <w:lang w:val="en-US"/>
        </w:rPr>
        <w:t xml:space="preserve">LRLP non-AP STA supports </w:t>
      </w:r>
      <w:proofErr w:type="spellStart"/>
      <w:r w:rsidRPr="00A13B84">
        <w:rPr>
          <w:lang w:val="en-US"/>
        </w:rPr>
        <w:t>ultra low</w:t>
      </w:r>
      <w:proofErr w:type="spellEnd"/>
      <w:r w:rsidRPr="00A13B84">
        <w:rPr>
          <w:lang w:val="en-US"/>
        </w:rPr>
        <w:t xml:space="preserve"> power operation</w:t>
      </w:r>
    </w:p>
    <w:p w:rsidR="007D175D" w:rsidRDefault="007D175D" w:rsidP="00D848BE">
      <w:pPr>
        <w:numPr>
          <w:ilvl w:val="3"/>
          <w:numId w:val="13"/>
        </w:numPr>
        <w:jc w:val="both"/>
        <w:rPr>
          <w:lang w:val="en-US"/>
        </w:rPr>
      </w:pPr>
      <w:r>
        <w:rPr>
          <w:lang w:val="en-US"/>
        </w:rPr>
        <w:t xml:space="preserve">Non-AP STAs may be battery-operated or connected to the AC mains; if the devices are battery-operated, the power consumption in active mode has to be minimized significantly with respect to the current Wi-Fi products </w:t>
      </w:r>
    </w:p>
    <w:p w:rsidR="00676D96" w:rsidRPr="000A3465" w:rsidRDefault="0051644F" w:rsidP="000A3465">
      <w:pPr>
        <w:numPr>
          <w:ilvl w:val="2"/>
          <w:numId w:val="13"/>
        </w:numPr>
        <w:jc w:val="both"/>
        <w:rPr>
          <w:lang w:val="en-US"/>
        </w:rPr>
      </w:pPr>
      <w:r w:rsidRPr="000A3465">
        <w:rPr>
          <w:lang w:val="fi-FI"/>
        </w:rPr>
        <w:t>Light-weight non-AP STA protocol</w:t>
      </w:r>
      <w:r w:rsidR="002E29AC">
        <w:rPr>
          <w:lang w:val="fi-FI"/>
        </w:rPr>
        <w:t xml:space="preserve"> [2] </w:t>
      </w:r>
      <w:r w:rsidR="00FC5A90">
        <w:rPr>
          <w:lang w:val="fi-FI"/>
        </w:rPr>
        <w:t xml:space="preserve"> </w:t>
      </w:r>
    </w:p>
    <w:p w:rsidR="000A3465" w:rsidRDefault="00543D01" w:rsidP="00543D01">
      <w:pPr>
        <w:numPr>
          <w:ilvl w:val="2"/>
          <w:numId w:val="13"/>
        </w:numPr>
        <w:jc w:val="both"/>
        <w:rPr>
          <w:lang w:val="en-US"/>
        </w:rPr>
      </w:pPr>
      <w:r w:rsidRPr="00543D01">
        <w:rPr>
          <w:lang w:val="en-US"/>
        </w:rPr>
        <w:t>Narrowband (e.g., 2MHz) + low MCS only transceiver design can allow power reduction compared to legacy 20MHz transceiver</w:t>
      </w:r>
    </w:p>
    <w:p w:rsidR="00AF4F66" w:rsidRPr="00A419FB" w:rsidRDefault="00ED22FF" w:rsidP="00A419FB">
      <w:pPr>
        <w:numPr>
          <w:ilvl w:val="3"/>
          <w:numId w:val="13"/>
        </w:numPr>
        <w:jc w:val="both"/>
        <w:rPr>
          <w:lang w:val="en-US"/>
        </w:rPr>
      </w:pPr>
      <w:r w:rsidRPr="00A419FB">
        <w:rPr>
          <w:lang w:val="en-US"/>
        </w:rPr>
        <w:t>Rx expected to be able to achieve significant reduction (E.g. &gt;50% reduction)</w:t>
      </w:r>
    </w:p>
    <w:p w:rsidR="00AF4F66" w:rsidRPr="00A419FB" w:rsidRDefault="00ED22FF" w:rsidP="00A419FB">
      <w:pPr>
        <w:numPr>
          <w:ilvl w:val="3"/>
          <w:numId w:val="13"/>
        </w:numPr>
        <w:jc w:val="both"/>
        <w:rPr>
          <w:lang w:val="en-US"/>
        </w:rPr>
      </w:pPr>
      <w:proofErr w:type="spellStart"/>
      <w:r w:rsidRPr="00A419FB">
        <w:rPr>
          <w:lang w:val="en-US"/>
        </w:rPr>
        <w:t>Tx</w:t>
      </w:r>
      <w:proofErr w:type="spellEnd"/>
      <w:r w:rsidRPr="00A419FB">
        <w:rPr>
          <w:lang w:val="en-US"/>
        </w:rPr>
        <w:t xml:space="preserve"> reductions expected to be more modest (assuming equivalent </w:t>
      </w:r>
      <w:proofErr w:type="spellStart"/>
      <w:r w:rsidRPr="00A419FB">
        <w:rPr>
          <w:lang w:val="en-US"/>
        </w:rPr>
        <w:t>Tx</w:t>
      </w:r>
      <w:proofErr w:type="spellEnd"/>
      <w:r w:rsidRPr="00A419FB">
        <w:rPr>
          <w:lang w:val="en-US"/>
        </w:rPr>
        <w:t xml:space="preserve"> power: &gt;10dBm)</w:t>
      </w:r>
    </w:p>
    <w:p w:rsidR="003F7B37" w:rsidRDefault="00ED22FF" w:rsidP="00D848BE">
      <w:pPr>
        <w:numPr>
          <w:ilvl w:val="3"/>
          <w:numId w:val="13"/>
        </w:numPr>
        <w:jc w:val="both"/>
        <w:rPr>
          <w:lang w:val="en-US"/>
        </w:rPr>
      </w:pPr>
      <w:r w:rsidRPr="00A419FB">
        <w:rPr>
          <w:lang w:val="en-US"/>
        </w:rPr>
        <w:t>Listen (LRLP Preamble detect + preamble decode) will target most significant reductions</w:t>
      </w:r>
      <w:r w:rsidR="00A419FB">
        <w:rPr>
          <w:lang w:val="en-US"/>
        </w:rPr>
        <w:t xml:space="preserve"> [3]</w:t>
      </w:r>
    </w:p>
    <w:p w:rsidR="001F7CCF" w:rsidRDefault="001F7CCF" w:rsidP="001F7CCF">
      <w:pPr>
        <w:numPr>
          <w:ilvl w:val="2"/>
          <w:numId w:val="13"/>
        </w:numPr>
        <w:jc w:val="both"/>
        <w:rPr>
          <w:lang w:val="en-US"/>
        </w:rPr>
      </w:pPr>
      <w:r>
        <w:rPr>
          <w:lang w:val="en-US"/>
        </w:rPr>
        <w:t>Fast link set up</w:t>
      </w:r>
    </w:p>
    <w:p w:rsidR="0074591D" w:rsidRDefault="00927EFF" w:rsidP="00D848BE">
      <w:pPr>
        <w:numPr>
          <w:ilvl w:val="3"/>
          <w:numId w:val="13"/>
        </w:numPr>
        <w:jc w:val="both"/>
        <w:rPr>
          <w:lang w:val="en-US"/>
        </w:rPr>
      </w:pPr>
      <w:r>
        <w:rPr>
          <w:lang w:val="en-US"/>
        </w:rPr>
        <w:t>There may be significant benefit in defining some form of persistent association (analogous to “pairing” in Bluetooth) that allows much of the association and authentication activities to be optimized once the persistent association is established.</w:t>
      </w:r>
    </w:p>
    <w:p w:rsidR="001F7CCF" w:rsidRDefault="001F7CCF" w:rsidP="001F7CCF">
      <w:pPr>
        <w:numPr>
          <w:ilvl w:val="2"/>
          <w:numId w:val="13"/>
        </w:numPr>
        <w:jc w:val="both"/>
        <w:rPr>
          <w:lang w:val="en-US"/>
        </w:rPr>
      </w:pPr>
      <w:r>
        <w:rPr>
          <w:lang w:val="en-US"/>
        </w:rPr>
        <w:t>Power efficient network discovery</w:t>
      </w:r>
      <w:r w:rsidR="007D175D">
        <w:rPr>
          <w:lang w:val="en-US"/>
        </w:rPr>
        <w:t xml:space="preserve"> - This metric is directly related to the active scanning procedure in identifying APs for potential association </w:t>
      </w:r>
    </w:p>
    <w:p w:rsidR="007D175D" w:rsidRDefault="001F7CCF" w:rsidP="007D175D">
      <w:pPr>
        <w:numPr>
          <w:ilvl w:val="2"/>
          <w:numId w:val="13"/>
        </w:numPr>
        <w:jc w:val="both"/>
        <w:rPr>
          <w:ins w:id="50" w:author="Park, Minyoung" w:date="2016-01-19T13:39:00Z"/>
          <w:lang w:val="en-US"/>
        </w:rPr>
      </w:pPr>
      <w:r w:rsidRPr="00D11DE3">
        <w:rPr>
          <w:lang w:val="en-US"/>
        </w:rPr>
        <w:lastRenderedPageBreak/>
        <w:t xml:space="preserve">Reliable data delivery [8] </w:t>
      </w:r>
      <w:r w:rsidR="007D175D">
        <w:rPr>
          <w:lang w:val="en-US"/>
        </w:rPr>
        <w:t xml:space="preserve">- Data exchange between LRLP devices need to be exchanged securely  </w:t>
      </w:r>
    </w:p>
    <w:p w:rsidR="00D848BE" w:rsidRPr="00D848BE" w:rsidRDefault="00D848BE" w:rsidP="00D848BE">
      <w:pPr>
        <w:pStyle w:val="ListParagraph"/>
        <w:numPr>
          <w:ilvl w:val="2"/>
          <w:numId w:val="13"/>
        </w:numPr>
        <w:rPr>
          <w:ins w:id="51" w:author="Park, Minyoung" w:date="2016-01-19T13:39:00Z"/>
          <w:lang w:val="en-US"/>
        </w:rPr>
      </w:pPr>
      <w:ins w:id="52" w:author="Park, Minyoung" w:date="2016-01-19T13:39:00Z">
        <w:r w:rsidRPr="00D848BE">
          <w:rPr>
            <w:lang w:val="en-US"/>
          </w:rPr>
          <w:t xml:space="preserve">Low-power consumption and low-latency data delivery [10] – Average power consumption of a STA is less than TBD µW at the latency of a data delivery less than TBD </w:t>
        </w:r>
        <w:proofErr w:type="spellStart"/>
        <w:r w:rsidRPr="00D848BE">
          <w:rPr>
            <w:lang w:val="en-US"/>
          </w:rPr>
          <w:t>mS</w:t>
        </w:r>
        <w:proofErr w:type="spellEnd"/>
        <w:r w:rsidRPr="00D848BE">
          <w:rPr>
            <w:lang w:val="en-US"/>
          </w:rPr>
          <w:t xml:space="preserve"> </w:t>
        </w:r>
      </w:ins>
    </w:p>
    <w:p w:rsidR="00D848BE" w:rsidRDefault="00D848BE" w:rsidP="007D175D">
      <w:pPr>
        <w:numPr>
          <w:ilvl w:val="2"/>
          <w:numId w:val="13"/>
        </w:numPr>
        <w:jc w:val="both"/>
        <w:rPr>
          <w:lang w:val="en-US"/>
        </w:rPr>
      </w:pPr>
    </w:p>
    <w:p w:rsidR="00D11DE3" w:rsidRPr="00FC5A90" w:rsidRDefault="00D11DE3" w:rsidP="00D848BE">
      <w:pPr>
        <w:ind w:left="2160"/>
        <w:jc w:val="both"/>
        <w:rPr>
          <w:lang w:val="en-US"/>
        </w:rPr>
      </w:pPr>
    </w:p>
    <w:p w:rsidR="008C714D" w:rsidRPr="00E55018" w:rsidRDefault="00CF61F7" w:rsidP="00E55018">
      <w:pPr>
        <w:numPr>
          <w:ilvl w:val="0"/>
          <w:numId w:val="13"/>
        </w:numPr>
        <w:jc w:val="both"/>
        <w:rPr>
          <w:lang w:val="en-US"/>
        </w:rPr>
      </w:pPr>
      <w:r>
        <w:rPr>
          <w:b/>
          <w:bCs/>
          <w:lang w:val="en-US"/>
        </w:rPr>
        <w:t xml:space="preserve">Subjects for </w:t>
      </w:r>
      <w:r w:rsidR="00762809" w:rsidRPr="00E55018">
        <w:rPr>
          <w:b/>
          <w:bCs/>
          <w:lang w:val="en-US"/>
        </w:rPr>
        <w:t>Technical feasibility</w:t>
      </w:r>
      <w:r>
        <w:rPr>
          <w:b/>
          <w:bCs/>
          <w:lang w:val="en-US"/>
        </w:rPr>
        <w:t xml:space="preserve"> demonstration</w:t>
      </w:r>
    </w:p>
    <w:p w:rsidR="008C714D" w:rsidRDefault="00AB34C3" w:rsidP="00E55018">
      <w:pPr>
        <w:numPr>
          <w:ilvl w:val="1"/>
          <w:numId w:val="13"/>
        </w:numPr>
        <w:jc w:val="both"/>
        <w:rPr>
          <w:lang w:val="en-US"/>
        </w:rPr>
      </w:pPr>
      <w:r>
        <w:rPr>
          <w:lang w:val="en-US"/>
        </w:rPr>
        <w:t xml:space="preserve">Longer </w:t>
      </w:r>
      <w:r w:rsidR="00AB7A81">
        <w:rPr>
          <w:lang w:val="en-US"/>
        </w:rPr>
        <w:t>R</w:t>
      </w:r>
      <w:r w:rsidR="00762809" w:rsidRPr="00E55018">
        <w:rPr>
          <w:lang w:val="en-US"/>
        </w:rPr>
        <w:t xml:space="preserve">ange </w:t>
      </w:r>
    </w:p>
    <w:p w:rsidR="00F6544C" w:rsidRDefault="00F6544C" w:rsidP="00F6544C">
      <w:pPr>
        <w:numPr>
          <w:ilvl w:val="2"/>
          <w:numId w:val="13"/>
        </w:numPr>
        <w:jc w:val="both"/>
        <w:rPr>
          <w:lang w:val="en-US"/>
        </w:rPr>
      </w:pPr>
      <w:r w:rsidRPr="00F6544C">
        <w:rPr>
          <w:lang w:val="en-US"/>
        </w:rPr>
        <w:t>Nominal range of 500m</w:t>
      </w:r>
      <w:r w:rsidR="007B5E9C">
        <w:rPr>
          <w:lang w:val="en-US"/>
        </w:rPr>
        <w:t xml:space="preserve"> </w:t>
      </w:r>
    </w:p>
    <w:p w:rsidR="0074591D" w:rsidRDefault="004B265E" w:rsidP="00D848BE">
      <w:pPr>
        <w:numPr>
          <w:ilvl w:val="3"/>
          <w:numId w:val="13"/>
        </w:numPr>
        <w:jc w:val="both"/>
        <w:rPr>
          <w:lang w:val="en-US"/>
        </w:rPr>
      </w:pPr>
      <w:r>
        <w:rPr>
          <w:lang w:val="en-US"/>
        </w:rPr>
        <w:t xml:space="preserve">One technical approach to achieving this is to narrow the occupied bandwidth to 2MHz (for reasons discussed below), using existing OFDM MCS schemes 0-3.  Submission [9] has analyzed the link budget for this approach and a range of 500m outdoors and of an additional 1-2 floors and walls indoors appears to be </w:t>
      </w:r>
      <w:proofErr w:type="spellStart"/>
      <w:r>
        <w:rPr>
          <w:lang w:val="en-US"/>
        </w:rPr>
        <w:t>achieveable</w:t>
      </w:r>
      <w:proofErr w:type="spellEnd"/>
      <w:r>
        <w:rPr>
          <w:lang w:val="en-US"/>
        </w:rPr>
        <w:t xml:space="preserve"> with this mechanism.</w:t>
      </w:r>
    </w:p>
    <w:p w:rsidR="00667E1E" w:rsidRPr="00667E1E" w:rsidRDefault="00F6544C" w:rsidP="00667E1E">
      <w:pPr>
        <w:numPr>
          <w:ilvl w:val="2"/>
          <w:numId w:val="13"/>
        </w:numPr>
        <w:jc w:val="both"/>
        <w:rPr>
          <w:lang w:val="en-US"/>
        </w:rPr>
      </w:pPr>
      <w:r w:rsidRPr="00F6544C">
        <w:rPr>
          <w:lang w:val="en-US"/>
        </w:rPr>
        <w:t>10 dB,  20dB stretch goal</w:t>
      </w:r>
    </w:p>
    <w:p w:rsidR="008C714D" w:rsidRDefault="00AB7A81" w:rsidP="00E55018">
      <w:pPr>
        <w:numPr>
          <w:ilvl w:val="1"/>
          <w:numId w:val="13"/>
        </w:numPr>
        <w:jc w:val="both"/>
        <w:rPr>
          <w:lang w:val="en-US"/>
        </w:rPr>
      </w:pPr>
      <w:r>
        <w:rPr>
          <w:lang w:val="en-US"/>
        </w:rPr>
        <w:t xml:space="preserve">Ultra Low </w:t>
      </w:r>
      <w:r w:rsidR="00762809" w:rsidRPr="00E55018">
        <w:rPr>
          <w:lang w:val="en-US"/>
        </w:rPr>
        <w:t xml:space="preserve">Power consumption </w:t>
      </w:r>
    </w:p>
    <w:p w:rsidR="00F6544C" w:rsidRPr="00F6544C" w:rsidRDefault="00F6544C" w:rsidP="00F6544C">
      <w:pPr>
        <w:numPr>
          <w:ilvl w:val="2"/>
          <w:numId w:val="13"/>
        </w:numPr>
        <w:jc w:val="both"/>
        <w:rPr>
          <w:lang w:val="en-US"/>
        </w:rPr>
      </w:pPr>
      <w:r w:rsidRPr="00F6544C">
        <w:rPr>
          <w:lang w:val="en-US"/>
        </w:rPr>
        <w:t xml:space="preserve">Average power consumption: 50uW </w:t>
      </w:r>
    </w:p>
    <w:p w:rsidR="00F6544C" w:rsidRDefault="00F6544C" w:rsidP="00F6544C">
      <w:pPr>
        <w:numPr>
          <w:ilvl w:val="2"/>
          <w:numId w:val="13"/>
        </w:numPr>
        <w:jc w:val="both"/>
        <w:rPr>
          <w:ins w:id="53" w:author="Park, Minyoung" w:date="2016-01-19T13:40:00Z"/>
          <w:lang w:val="en-US"/>
        </w:rPr>
      </w:pPr>
      <w:r w:rsidRPr="00F6544C">
        <w:rPr>
          <w:lang w:val="en-US"/>
        </w:rPr>
        <w:t>Battery life longer than 5 years</w:t>
      </w:r>
      <w:r>
        <w:rPr>
          <w:lang w:val="en-US"/>
        </w:rPr>
        <w:t>. (Note: peak power requirement may dictate battery technology choice. E.G. coin cell may not provide peak power sufficient for longest range)</w:t>
      </w:r>
    </w:p>
    <w:p w:rsidR="00D848BE" w:rsidRPr="00D848BE" w:rsidRDefault="00D848BE" w:rsidP="00D848BE">
      <w:pPr>
        <w:numPr>
          <w:ilvl w:val="1"/>
          <w:numId w:val="13"/>
        </w:numPr>
        <w:jc w:val="both"/>
        <w:rPr>
          <w:ins w:id="54" w:author="Park, Minyoung" w:date="2016-01-19T13:40:00Z"/>
          <w:lang w:val="en-US"/>
        </w:rPr>
      </w:pPr>
      <w:ins w:id="55" w:author="Park, Minyoung" w:date="2016-01-19T13:40:00Z">
        <w:r w:rsidRPr="00D848BE">
          <w:rPr>
            <w:lang w:val="en-US"/>
          </w:rPr>
          <w:t>Low-power consumption and low-latency data delivery</w:t>
        </w:r>
      </w:ins>
    </w:p>
    <w:p w:rsidR="00D848BE" w:rsidRPr="00D848BE" w:rsidRDefault="00D848BE" w:rsidP="00D848BE">
      <w:pPr>
        <w:numPr>
          <w:ilvl w:val="2"/>
          <w:numId w:val="13"/>
        </w:numPr>
        <w:jc w:val="both"/>
        <w:rPr>
          <w:lang w:val="en-US"/>
        </w:rPr>
      </w:pPr>
      <w:ins w:id="56" w:author="Park, Minyoung" w:date="2016-01-19T13:40:00Z">
        <w:r w:rsidRPr="00D848BE">
          <w:rPr>
            <w:lang w:val="en-US"/>
          </w:rPr>
          <w:t xml:space="preserve">One technical approach to achieve this is to use a LP-WUR (low-power wake-up receiver) described in [10]. It has been shown in [10] that the average power consumption of a STA is less than 10 µW at a data delivery latency at 100 </w:t>
        </w:r>
        <w:proofErr w:type="spellStart"/>
        <w:r w:rsidRPr="00D848BE">
          <w:rPr>
            <w:lang w:val="en-US"/>
          </w:rPr>
          <w:t>m</w:t>
        </w:r>
      </w:ins>
      <w:ins w:id="57" w:author="Godfrey, Tim" w:date="2016-01-21T13:39:00Z">
        <w:r w:rsidR="001B1DD6">
          <w:rPr>
            <w:lang w:val="en-US"/>
          </w:rPr>
          <w:t>s</w:t>
        </w:r>
      </w:ins>
      <w:ins w:id="58" w:author="Park, Minyoung" w:date="2016-01-19T13:40:00Z">
        <w:del w:id="59" w:author="Godfrey, Tim" w:date="2016-01-21T13:39:00Z">
          <w:r w:rsidRPr="00D848BE" w:rsidDel="001B1DD6">
            <w:rPr>
              <w:lang w:val="en-US"/>
            </w:rPr>
            <w:delText>S</w:delText>
          </w:r>
        </w:del>
        <w:r w:rsidRPr="00D848BE">
          <w:rPr>
            <w:lang w:val="en-US"/>
          </w:rPr>
          <w:t>.</w:t>
        </w:r>
        <w:proofErr w:type="spellEnd"/>
        <w:r w:rsidRPr="00D848BE">
          <w:rPr>
            <w:lang w:val="en-US"/>
          </w:rPr>
          <w:t xml:space="preserve"> </w:t>
        </w:r>
      </w:ins>
    </w:p>
    <w:p w:rsidR="00F6544C" w:rsidRPr="00E55018" w:rsidRDefault="00F6544C" w:rsidP="00F6544C">
      <w:pPr>
        <w:numPr>
          <w:ilvl w:val="1"/>
          <w:numId w:val="13"/>
        </w:numPr>
        <w:jc w:val="both"/>
        <w:rPr>
          <w:lang w:val="en-US"/>
        </w:rPr>
      </w:pPr>
      <w:proofErr w:type="spellStart"/>
      <w:r>
        <w:rPr>
          <w:lang w:val="en-US"/>
        </w:rPr>
        <w:t>Parameterizable</w:t>
      </w:r>
      <w:proofErr w:type="spellEnd"/>
      <w:r>
        <w:rPr>
          <w:lang w:val="en-US"/>
        </w:rPr>
        <w:t xml:space="preserve"> – the longest range and lowest power may not be available simultaneously. </w:t>
      </w:r>
    </w:p>
    <w:p w:rsidR="000A35EF" w:rsidRDefault="000A35EF" w:rsidP="000A35EF">
      <w:pPr>
        <w:numPr>
          <w:ilvl w:val="2"/>
          <w:numId w:val="13"/>
        </w:numPr>
        <w:jc w:val="both"/>
        <w:rPr>
          <w:lang w:val="en-US"/>
        </w:rPr>
      </w:pPr>
      <w:r>
        <w:rPr>
          <w:lang w:val="en-US"/>
        </w:rPr>
        <w:t>Tradeoffs between low power operation and latency.</w:t>
      </w:r>
    </w:p>
    <w:p w:rsidR="000A35EF" w:rsidRDefault="000A35EF" w:rsidP="000A35EF">
      <w:pPr>
        <w:ind w:left="1800"/>
        <w:jc w:val="both"/>
        <w:rPr>
          <w:lang w:val="en-US"/>
        </w:rPr>
      </w:pPr>
      <w:r w:rsidRPr="000A35EF">
        <w:rPr>
          <w:noProof/>
          <w:lang w:val="en-US"/>
        </w:rPr>
        <w:drawing>
          <wp:inline distT="0" distB="0" distL="0" distR="0">
            <wp:extent cx="2488758" cy="942059"/>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76848" cy="1013256"/>
                    </a:xfrm>
                    <a:prstGeom prst="rect">
                      <a:avLst/>
                    </a:prstGeom>
                  </pic:spPr>
                </pic:pic>
              </a:graphicData>
            </a:graphic>
          </wp:inline>
        </w:drawing>
      </w:r>
    </w:p>
    <w:p w:rsidR="000A35EF" w:rsidRDefault="000A35EF" w:rsidP="000A35EF">
      <w:pPr>
        <w:numPr>
          <w:ilvl w:val="2"/>
          <w:numId w:val="13"/>
        </w:numPr>
        <w:jc w:val="both"/>
        <w:rPr>
          <w:lang w:val="en-US"/>
        </w:rPr>
      </w:pPr>
      <w:r w:rsidRPr="000A35EF">
        <w:rPr>
          <w:lang w:val="en-US"/>
        </w:rPr>
        <w:t>Provides benefits even at limits: e.g. even at the “low power” end, the range is better than legacy, and the power is lower than legacy at the “higher power” end.</w:t>
      </w:r>
    </w:p>
    <w:p w:rsidR="000A35EF" w:rsidRPr="000A35EF" w:rsidRDefault="000A35EF" w:rsidP="000A35EF">
      <w:pPr>
        <w:numPr>
          <w:ilvl w:val="2"/>
          <w:numId w:val="13"/>
        </w:numPr>
        <w:jc w:val="both"/>
        <w:rPr>
          <w:lang w:val="en-US"/>
        </w:rPr>
      </w:pPr>
      <w:r w:rsidRPr="00A77E72">
        <w:rPr>
          <w:lang w:val="en-US"/>
        </w:rPr>
        <w:t>For home security use case, fast wakeup and secure reconnection are required</w:t>
      </w:r>
      <w:r>
        <w:rPr>
          <w:lang w:val="en-US"/>
        </w:rPr>
        <w:t>.</w:t>
      </w:r>
    </w:p>
    <w:p w:rsidR="000A35EF" w:rsidRPr="000A35EF" w:rsidRDefault="000A35EF" w:rsidP="000A35EF">
      <w:pPr>
        <w:numPr>
          <w:ilvl w:val="1"/>
          <w:numId w:val="13"/>
        </w:numPr>
        <w:jc w:val="both"/>
        <w:rPr>
          <w:lang w:val="en-US"/>
        </w:rPr>
      </w:pPr>
      <w:r w:rsidRPr="000A35EF">
        <w:rPr>
          <w:lang w:val="en-US"/>
        </w:rPr>
        <w:t>Relatively low aggregate data rate  ~ 512Kbps</w:t>
      </w:r>
    </w:p>
    <w:p w:rsidR="000A35EF" w:rsidRDefault="000A35EF" w:rsidP="000A35EF">
      <w:pPr>
        <w:numPr>
          <w:ilvl w:val="2"/>
          <w:numId w:val="13"/>
        </w:numPr>
        <w:jc w:val="both"/>
        <w:rPr>
          <w:lang w:val="en-US"/>
        </w:rPr>
      </w:pPr>
      <w:r w:rsidRPr="000A35EF">
        <w:rPr>
          <w:lang w:val="en-US"/>
        </w:rPr>
        <w:t>Actual PHY data rate may be higher</w:t>
      </w:r>
    </w:p>
    <w:p w:rsidR="00AB7A81" w:rsidRDefault="00AB7A81" w:rsidP="00D14BB1">
      <w:pPr>
        <w:numPr>
          <w:ilvl w:val="1"/>
          <w:numId w:val="13"/>
        </w:numPr>
        <w:jc w:val="both"/>
        <w:rPr>
          <w:lang w:val="en-US"/>
        </w:rPr>
      </w:pPr>
      <w:r>
        <w:rPr>
          <w:lang w:val="en-US"/>
        </w:rPr>
        <w:t>Details of narrowband transmission and reception</w:t>
      </w:r>
    </w:p>
    <w:p w:rsidR="000A35EF" w:rsidRPr="000A35EF" w:rsidRDefault="000A35EF" w:rsidP="000A35EF">
      <w:pPr>
        <w:numPr>
          <w:ilvl w:val="2"/>
          <w:numId w:val="13"/>
        </w:numPr>
        <w:jc w:val="both"/>
        <w:rPr>
          <w:lang w:val="en-US"/>
        </w:rPr>
      </w:pPr>
      <w:r w:rsidRPr="000A35EF">
        <w:rPr>
          <w:lang w:val="en-US"/>
        </w:rPr>
        <w:t>A reduced channel width for LRLP may be effective to accomplish both goals of long range and lower power.</w:t>
      </w:r>
    </w:p>
    <w:p w:rsidR="000A35EF" w:rsidRPr="000A35EF" w:rsidRDefault="000A35EF" w:rsidP="000A35EF">
      <w:pPr>
        <w:numPr>
          <w:ilvl w:val="3"/>
          <w:numId w:val="13"/>
        </w:numPr>
        <w:jc w:val="both"/>
        <w:rPr>
          <w:lang w:val="en-US"/>
        </w:rPr>
      </w:pPr>
      <w:r w:rsidRPr="000A35EF">
        <w:rPr>
          <w:lang w:val="en-US"/>
        </w:rPr>
        <w:t>2 MHz is a basic channel width for 802.11ah</w:t>
      </w:r>
    </w:p>
    <w:p w:rsidR="000A35EF" w:rsidRPr="000A35EF" w:rsidRDefault="000A35EF" w:rsidP="000A35EF">
      <w:pPr>
        <w:numPr>
          <w:ilvl w:val="3"/>
          <w:numId w:val="13"/>
        </w:numPr>
        <w:jc w:val="both"/>
        <w:rPr>
          <w:lang w:val="en-US"/>
        </w:rPr>
      </w:pPr>
      <w:r w:rsidRPr="000A35EF">
        <w:rPr>
          <w:lang w:val="en-US"/>
        </w:rPr>
        <w:t xml:space="preserve">2 MHz is proposed as 802.11ax UL-OFDMA allocation block [1] </w:t>
      </w:r>
    </w:p>
    <w:p w:rsidR="000A35EF" w:rsidRPr="000A35EF" w:rsidRDefault="000A35EF" w:rsidP="000A35EF">
      <w:pPr>
        <w:numPr>
          <w:ilvl w:val="2"/>
          <w:numId w:val="13"/>
        </w:numPr>
        <w:jc w:val="both"/>
        <w:rPr>
          <w:lang w:val="en-US"/>
        </w:rPr>
      </w:pPr>
      <w:r w:rsidRPr="000A35EF">
        <w:rPr>
          <w:lang w:val="en-US"/>
        </w:rPr>
        <w:t>APs and Full-function STAs support both 2 MHz and 20 MHz</w:t>
      </w:r>
    </w:p>
    <w:p w:rsidR="000A35EF" w:rsidRPr="000A35EF" w:rsidRDefault="000A35EF" w:rsidP="000A35EF">
      <w:pPr>
        <w:numPr>
          <w:ilvl w:val="2"/>
          <w:numId w:val="13"/>
        </w:numPr>
        <w:jc w:val="both"/>
        <w:rPr>
          <w:lang w:val="en-US"/>
        </w:rPr>
      </w:pPr>
      <w:r w:rsidRPr="000A35EF">
        <w:rPr>
          <w:lang w:val="en-US"/>
        </w:rPr>
        <w:t>LRLP-only STA may be designed with a total receiver BW of 2 MHz</w:t>
      </w:r>
    </w:p>
    <w:p w:rsidR="000A35EF" w:rsidRDefault="000A35EF" w:rsidP="000A35EF">
      <w:pPr>
        <w:numPr>
          <w:ilvl w:val="2"/>
          <w:numId w:val="13"/>
        </w:numPr>
        <w:jc w:val="both"/>
        <w:rPr>
          <w:lang w:val="en-US"/>
        </w:rPr>
      </w:pPr>
      <w:r w:rsidRPr="000A35EF">
        <w:rPr>
          <w:lang w:val="en-US"/>
        </w:rPr>
        <w:t xml:space="preserve">Power consumption benefits come from the ELIMINATION of the requirement to receive in a 20MHz (or wider) channel far more than from the ABILITY to receive in a 2MHz channel.  </w:t>
      </w:r>
    </w:p>
    <w:p w:rsidR="0074591D" w:rsidRDefault="004B265E" w:rsidP="00D848BE">
      <w:pPr>
        <w:numPr>
          <w:ilvl w:val="3"/>
          <w:numId w:val="13"/>
        </w:numPr>
        <w:jc w:val="both"/>
        <w:rPr>
          <w:lang w:val="en-US"/>
        </w:rPr>
      </w:pPr>
      <w:r>
        <w:rPr>
          <w:lang w:val="en-US"/>
        </w:rPr>
        <w:t>See submission [1] for a preliminary quantification of the possible power savings for RF and digital domain versus 20MHz channel width.</w:t>
      </w:r>
    </w:p>
    <w:p w:rsidR="003F7B37" w:rsidRDefault="00883482" w:rsidP="00D848BE">
      <w:pPr>
        <w:numPr>
          <w:ilvl w:val="3"/>
          <w:numId w:val="13"/>
        </w:numPr>
        <w:jc w:val="both"/>
        <w:rPr>
          <w:lang w:val="en-US"/>
        </w:rPr>
      </w:pPr>
      <w:r>
        <w:rPr>
          <w:lang w:val="en-US"/>
        </w:rPr>
        <w:lastRenderedPageBreak/>
        <w:t>This will enable significant reduction in power consumption when the STA’s receiver is enabled, an attempt to quantify the saving is underway and hopefully will be ready for submission at the January 2016 meeting</w:t>
      </w:r>
    </w:p>
    <w:p w:rsidR="000A35EF" w:rsidRPr="000A35EF" w:rsidRDefault="000A35EF" w:rsidP="000A35EF">
      <w:pPr>
        <w:numPr>
          <w:ilvl w:val="2"/>
          <w:numId w:val="13"/>
        </w:numPr>
        <w:jc w:val="both"/>
        <w:rPr>
          <w:lang w:val="en-US"/>
        </w:rPr>
      </w:pPr>
      <w:r w:rsidRPr="000A35EF">
        <w:rPr>
          <w:lang w:val="en-US"/>
        </w:rPr>
        <w:t>2 MHz Bandwidth at the STA</w:t>
      </w:r>
    </w:p>
    <w:p w:rsidR="000A35EF" w:rsidRPr="000A35EF" w:rsidRDefault="000A35EF" w:rsidP="000A35EF">
      <w:pPr>
        <w:numPr>
          <w:ilvl w:val="3"/>
          <w:numId w:val="13"/>
        </w:numPr>
        <w:jc w:val="both"/>
        <w:rPr>
          <w:lang w:val="en-US"/>
        </w:rPr>
      </w:pPr>
      <w:r w:rsidRPr="000A35EF">
        <w:rPr>
          <w:lang w:val="en-US"/>
        </w:rPr>
        <w:t>Support standardized operation of next generation billion IoT devices</w:t>
      </w:r>
    </w:p>
    <w:p w:rsidR="000A35EF" w:rsidRPr="000A35EF" w:rsidRDefault="000A35EF" w:rsidP="00C14A01">
      <w:pPr>
        <w:numPr>
          <w:ilvl w:val="4"/>
          <w:numId w:val="13"/>
        </w:numPr>
        <w:jc w:val="both"/>
        <w:rPr>
          <w:lang w:val="en-US"/>
        </w:rPr>
      </w:pPr>
      <w:r w:rsidRPr="000A35EF">
        <w:rPr>
          <w:lang w:val="en-US"/>
        </w:rPr>
        <w:t>Includes remote sensors with coin cell batteries</w:t>
      </w:r>
    </w:p>
    <w:p w:rsidR="000A35EF" w:rsidRPr="000A35EF" w:rsidRDefault="000A35EF" w:rsidP="000A35EF">
      <w:pPr>
        <w:numPr>
          <w:ilvl w:val="3"/>
          <w:numId w:val="13"/>
        </w:numPr>
        <w:jc w:val="both"/>
        <w:rPr>
          <w:lang w:val="en-US"/>
        </w:rPr>
      </w:pPr>
      <w:r w:rsidRPr="000A35EF">
        <w:rPr>
          <w:lang w:val="en-US"/>
        </w:rPr>
        <w:t>Design of a narrowband, specifically 2MHz transceiver will provide reduced power consumption when compared to 20MHz transceiver</w:t>
      </w:r>
      <w:r w:rsidR="004B265E">
        <w:rPr>
          <w:lang w:val="en-US"/>
        </w:rPr>
        <w:t xml:space="preserve"> [1]</w:t>
      </w:r>
    </w:p>
    <w:p w:rsidR="000A35EF" w:rsidRPr="000A35EF" w:rsidRDefault="000A35EF" w:rsidP="000A35EF">
      <w:pPr>
        <w:numPr>
          <w:ilvl w:val="4"/>
          <w:numId w:val="13"/>
        </w:numPr>
        <w:jc w:val="both"/>
        <w:rPr>
          <w:lang w:val="en-US"/>
        </w:rPr>
      </w:pPr>
      <w:r w:rsidRPr="000A35EF">
        <w:rPr>
          <w:lang w:val="en-US"/>
        </w:rPr>
        <w:t>25%-52% reduction in RF domain during RX depending on MCS</w:t>
      </w:r>
    </w:p>
    <w:p w:rsidR="000A35EF" w:rsidRPr="000A35EF" w:rsidRDefault="000A35EF" w:rsidP="000A35EF">
      <w:pPr>
        <w:numPr>
          <w:ilvl w:val="4"/>
          <w:numId w:val="13"/>
        </w:numPr>
        <w:jc w:val="both"/>
        <w:rPr>
          <w:lang w:val="en-US"/>
        </w:rPr>
      </w:pPr>
      <w:r w:rsidRPr="000A35EF">
        <w:rPr>
          <w:lang w:val="en-US"/>
        </w:rPr>
        <w:t>4 times reduction in digital domain during RX</w:t>
      </w:r>
    </w:p>
    <w:p w:rsidR="000A35EF" w:rsidRDefault="000A35EF" w:rsidP="000A35EF">
      <w:pPr>
        <w:numPr>
          <w:ilvl w:val="4"/>
          <w:numId w:val="13"/>
        </w:numPr>
        <w:jc w:val="both"/>
        <w:rPr>
          <w:lang w:val="en-US"/>
        </w:rPr>
      </w:pPr>
      <w:r w:rsidRPr="000A35EF">
        <w:rPr>
          <w:lang w:val="en-US"/>
        </w:rPr>
        <w:t>Not significant gain in terms of power consumption in TX</w:t>
      </w:r>
    </w:p>
    <w:p w:rsidR="000A35EF" w:rsidRPr="000A35EF" w:rsidRDefault="000A35EF" w:rsidP="000A35EF">
      <w:pPr>
        <w:numPr>
          <w:ilvl w:val="2"/>
          <w:numId w:val="13"/>
        </w:numPr>
        <w:jc w:val="both"/>
        <w:rPr>
          <w:lang w:val="en-US"/>
        </w:rPr>
      </w:pPr>
      <w:r w:rsidRPr="000A35EF">
        <w:rPr>
          <w:lang w:val="en-US"/>
        </w:rPr>
        <w:t xml:space="preserve">Able to leverage MU-MIMO with 10 simultaneous LRLP users in 20 MHz channel for lowest power </w:t>
      </w:r>
    </w:p>
    <w:p w:rsidR="000A35EF" w:rsidRPr="000A35EF" w:rsidRDefault="000A35EF" w:rsidP="000A35EF">
      <w:pPr>
        <w:numPr>
          <w:ilvl w:val="3"/>
          <w:numId w:val="13"/>
        </w:numPr>
        <w:jc w:val="both"/>
        <w:rPr>
          <w:lang w:val="en-US"/>
        </w:rPr>
      </w:pPr>
      <w:r w:rsidRPr="000A35EF">
        <w:rPr>
          <w:lang w:val="en-US"/>
        </w:rPr>
        <w:t>Compatibility with the smallest OFDMA channel proposed in 802.11ax</w:t>
      </w:r>
    </w:p>
    <w:p w:rsidR="000A35EF" w:rsidRPr="000A35EF" w:rsidRDefault="000A35EF" w:rsidP="000A35EF">
      <w:pPr>
        <w:numPr>
          <w:ilvl w:val="3"/>
          <w:numId w:val="13"/>
        </w:numPr>
        <w:jc w:val="both"/>
        <w:rPr>
          <w:lang w:val="en-US"/>
        </w:rPr>
      </w:pPr>
      <w:r w:rsidRPr="000A35EF">
        <w:rPr>
          <w:lang w:val="en-US"/>
        </w:rPr>
        <w:t>Wideband operation for longest range</w:t>
      </w:r>
    </w:p>
    <w:p w:rsidR="000A35EF" w:rsidRPr="000A35EF" w:rsidRDefault="000A35EF" w:rsidP="000A35EF">
      <w:pPr>
        <w:numPr>
          <w:ilvl w:val="4"/>
          <w:numId w:val="13"/>
        </w:numPr>
        <w:jc w:val="both"/>
        <w:rPr>
          <w:lang w:val="en-US"/>
        </w:rPr>
      </w:pPr>
      <w:r w:rsidRPr="000A35EF">
        <w:rPr>
          <w:lang w:val="en-US"/>
        </w:rPr>
        <w:t>If range is limited by multipath, 20 MHz gives better performance</w:t>
      </w:r>
    </w:p>
    <w:p w:rsidR="000A35EF" w:rsidRPr="000A35EF" w:rsidRDefault="000A35EF" w:rsidP="000A35EF">
      <w:pPr>
        <w:numPr>
          <w:ilvl w:val="4"/>
          <w:numId w:val="13"/>
        </w:numPr>
        <w:jc w:val="both"/>
        <w:rPr>
          <w:lang w:val="en-US"/>
        </w:rPr>
      </w:pPr>
      <w:r w:rsidRPr="000A35EF">
        <w:rPr>
          <w:lang w:val="en-US"/>
        </w:rPr>
        <w:t>If range is limited by attenuation, narrow channel can be better</w:t>
      </w:r>
    </w:p>
    <w:p w:rsidR="000A35EF" w:rsidRPr="000A35EF" w:rsidRDefault="000A35EF" w:rsidP="000A35EF">
      <w:pPr>
        <w:numPr>
          <w:ilvl w:val="4"/>
          <w:numId w:val="13"/>
        </w:numPr>
        <w:jc w:val="both"/>
        <w:rPr>
          <w:lang w:val="en-US"/>
        </w:rPr>
      </w:pPr>
      <w:r w:rsidRPr="000A35EF">
        <w:rPr>
          <w:lang w:val="en-US"/>
        </w:rPr>
        <w:t>If range is limited by frequency selective fading, wider channel is better</w:t>
      </w:r>
    </w:p>
    <w:p w:rsidR="000A35EF" w:rsidRPr="000A35EF" w:rsidRDefault="000A35EF" w:rsidP="000A35EF">
      <w:pPr>
        <w:numPr>
          <w:ilvl w:val="4"/>
          <w:numId w:val="13"/>
        </w:numPr>
        <w:jc w:val="both"/>
        <w:rPr>
          <w:lang w:val="en-US"/>
        </w:rPr>
      </w:pPr>
      <w:r w:rsidRPr="000A35EF">
        <w:rPr>
          <w:lang w:val="en-US"/>
        </w:rPr>
        <w:t>If range is limited by adjacent channel, narrow is better</w:t>
      </w:r>
    </w:p>
    <w:p w:rsidR="000A35EF" w:rsidRPr="000A35EF" w:rsidRDefault="000A35EF" w:rsidP="000A35EF">
      <w:pPr>
        <w:numPr>
          <w:ilvl w:val="4"/>
          <w:numId w:val="13"/>
        </w:numPr>
        <w:jc w:val="both"/>
        <w:rPr>
          <w:lang w:val="en-US"/>
        </w:rPr>
      </w:pPr>
      <w:r w:rsidRPr="000A35EF">
        <w:rPr>
          <w:lang w:val="en-US"/>
        </w:rPr>
        <w:t>If range is interference limited, narrow is better</w:t>
      </w:r>
    </w:p>
    <w:p w:rsidR="000A35EF" w:rsidRPr="000A35EF" w:rsidRDefault="000A35EF" w:rsidP="000A35EF">
      <w:pPr>
        <w:numPr>
          <w:ilvl w:val="4"/>
          <w:numId w:val="13"/>
        </w:numPr>
        <w:jc w:val="both"/>
        <w:rPr>
          <w:lang w:val="en-US"/>
        </w:rPr>
      </w:pPr>
      <w:r w:rsidRPr="000A35EF">
        <w:rPr>
          <w:lang w:val="en-US"/>
        </w:rPr>
        <w:t>Easier to increase TX power in narrow channel</w:t>
      </w:r>
    </w:p>
    <w:p w:rsidR="000A35EF" w:rsidRPr="000A35EF" w:rsidRDefault="000A35EF" w:rsidP="000A35EF">
      <w:pPr>
        <w:numPr>
          <w:ilvl w:val="4"/>
          <w:numId w:val="13"/>
        </w:numPr>
        <w:jc w:val="both"/>
        <w:rPr>
          <w:lang w:val="en-US"/>
        </w:rPr>
      </w:pPr>
      <w:r w:rsidRPr="000A35EF">
        <w:rPr>
          <w:lang w:val="en-US"/>
        </w:rPr>
        <w:t>Narrow channel at legal limit is more cost effective and power efficient</w:t>
      </w:r>
    </w:p>
    <w:p w:rsidR="0069164F" w:rsidRPr="0069164F" w:rsidRDefault="0069164F" w:rsidP="0069164F">
      <w:pPr>
        <w:numPr>
          <w:ilvl w:val="2"/>
          <w:numId w:val="13"/>
        </w:numPr>
        <w:jc w:val="both"/>
        <w:rPr>
          <w:lang w:val="en-US"/>
        </w:rPr>
      </w:pPr>
      <w:r w:rsidRPr="0069164F">
        <w:rPr>
          <w:lang w:val="en-US"/>
        </w:rPr>
        <w:t>Spectrum efficient MAC</w:t>
      </w:r>
    </w:p>
    <w:p w:rsidR="0069164F" w:rsidRPr="0069164F" w:rsidRDefault="0069164F" w:rsidP="0069164F">
      <w:pPr>
        <w:numPr>
          <w:ilvl w:val="3"/>
          <w:numId w:val="13"/>
        </w:numPr>
        <w:jc w:val="both"/>
        <w:rPr>
          <w:lang w:val="en-US"/>
        </w:rPr>
      </w:pPr>
      <w:r w:rsidRPr="0069164F">
        <w:rPr>
          <w:lang w:val="en-US"/>
        </w:rPr>
        <w:t>Non-AP STAs could be grouped in frequency and time in an efficient way exploiting OFDMA</w:t>
      </w:r>
    </w:p>
    <w:p w:rsidR="0069164F" w:rsidRDefault="0069164F" w:rsidP="0069164F">
      <w:pPr>
        <w:numPr>
          <w:ilvl w:val="3"/>
          <w:numId w:val="13"/>
        </w:numPr>
        <w:jc w:val="both"/>
        <w:rPr>
          <w:lang w:val="en-US"/>
        </w:rPr>
      </w:pPr>
      <w:r w:rsidRPr="0069164F">
        <w:rPr>
          <w:lang w:val="en-US"/>
        </w:rPr>
        <w:t>Protocol overhead (signaling, headers etc.) minimized</w:t>
      </w:r>
    </w:p>
    <w:p w:rsidR="000A35EF" w:rsidRDefault="000A35EF" w:rsidP="000A35EF">
      <w:pPr>
        <w:numPr>
          <w:ilvl w:val="2"/>
          <w:numId w:val="13"/>
        </w:numPr>
        <w:jc w:val="both"/>
        <w:rPr>
          <w:lang w:val="en-US"/>
        </w:rPr>
      </w:pPr>
      <w:r>
        <w:rPr>
          <w:lang w:val="en-US"/>
        </w:rPr>
        <w:t xml:space="preserve">Consider whether defining narrowband in terms of sub-multiples of 5 MHz channel spacing in 2.4 GHz band provides benefits. </w:t>
      </w:r>
    </w:p>
    <w:p w:rsidR="008C714D" w:rsidRDefault="00D14BB1" w:rsidP="00D14BB1">
      <w:pPr>
        <w:numPr>
          <w:ilvl w:val="1"/>
          <w:numId w:val="13"/>
        </w:numPr>
        <w:jc w:val="both"/>
        <w:rPr>
          <w:lang w:val="en-US"/>
        </w:rPr>
      </w:pPr>
      <w:r w:rsidRPr="00D14BB1">
        <w:rPr>
          <w:lang w:val="en-US"/>
        </w:rPr>
        <w:t xml:space="preserve">Integration </w:t>
      </w:r>
      <w:r w:rsidR="00F6544C">
        <w:rPr>
          <w:lang w:val="en-US"/>
        </w:rPr>
        <w:t>with 802.11</w:t>
      </w:r>
    </w:p>
    <w:p w:rsidR="00F6544C" w:rsidRDefault="00F6544C" w:rsidP="00F6544C">
      <w:pPr>
        <w:numPr>
          <w:ilvl w:val="2"/>
          <w:numId w:val="13"/>
        </w:numPr>
        <w:jc w:val="both"/>
        <w:rPr>
          <w:lang w:val="en-US"/>
        </w:rPr>
      </w:pPr>
      <w:r w:rsidRPr="00F6544C">
        <w:rPr>
          <w:lang w:val="en-US"/>
        </w:rPr>
        <w:t>Integrated in air interface: Able to operate concurrently with existing network without adverse effect on existing devices</w:t>
      </w:r>
    </w:p>
    <w:p w:rsidR="00AE475B" w:rsidRPr="00AE475B" w:rsidRDefault="00AE475B" w:rsidP="00AE475B">
      <w:pPr>
        <w:numPr>
          <w:ilvl w:val="3"/>
          <w:numId w:val="13"/>
        </w:numPr>
        <w:jc w:val="both"/>
        <w:rPr>
          <w:lang w:val="en-US"/>
        </w:rPr>
      </w:pPr>
      <w:r w:rsidRPr="00AE475B">
        <w:rPr>
          <w:lang w:val="en-US"/>
        </w:rPr>
        <w:t>Non-AP STA need not to support HE/Legacy</w:t>
      </w:r>
    </w:p>
    <w:p w:rsidR="00AE475B" w:rsidRPr="00AE475B" w:rsidRDefault="00AE475B" w:rsidP="00AE475B">
      <w:pPr>
        <w:numPr>
          <w:ilvl w:val="4"/>
          <w:numId w:val="13"/>
        </w:numPr>
        <w:jc w:val="both"/>
        <w:rPr>
          <w:lang w:val="en-US"/>
        </w:rPr>
      </w:pPr>
      <w:r w:rsidRPr="00AE475B">
        <w:rPr>
          <w:lang w:val="en-US"/>
        </w:rPr>
        <w:t>In order to keep device requirements minimal</w:t>
      </w:r>
    </w:p>
    <w:p w:rsidR="00AE475B" w:rsidRPr="00AE475B" w:rsidRDefault="00AE475B" w:rsidP="00AE475B">
      <w:pPr>
        <w:numPr>
          <w:ilvl w:val="3"/>
          <w:numId w:val="13"/>
        </w:numPr>
        <w:jc w:val="both"/>
        <w:rPr>
          <w:lang w:val="en-US"/>
        </w:rPr>
      </w:pPr>
      <w:r w:rsidRPr="00AE475B">
        <w:rPr>
          <w:lang w:val="en-US"/>
        </w:rPr>
        <w:t>AP that supports LRLP also supports  HE/Legacy</w:t>
      </w:r>
    </w:p>
    <w:p w:rsidR="00AE475B" w:rsidRPr="00F6544C" w:rsidRDefault="00AE475B" w:rsidP="00AE475B">
      <w:pPr>
        <w:numPr>
          <w:ilvl w:val="4"/>
          <w:numId w:val="13"/>
        </w:numPr>
        <w:jc w:val="both"/>
        <w:rPr>
          <w:lang w:val="en-US"/>
        </w:rPr>
      </w:pPr>
      <w:r w:rsidRPr="00AE475B">
        <w:rPr>
          <w:lang w:val="en-US"/>
        </w:rPr>
        <w:t>Minimum requirement for AP would be the ability to protect LRLP transmissions from HE/Legacy transmissions and vice-versa</w:t>
      </w:r>
    </w:p>
    <w:p w:rsidR="00F6544C" w:rsidRDefault="00F6544C" w:rsidP="00F6544C">
      <w:pPr>
        <w:numPr>
          <w:ilvl w:val="2"/>
          <w:numId w:val="13"/>
        </w:numPr>
        <w:jc w:val="both"/>
        <w:rPr>
          <w:lang w:val="en-US"/>
        </w:rPr>
      </w:pPr>
      <w:r w:rsidRPr="00F6544C">
        <w:rPr>
          <w:lang w:val="en-US"/>
        </w:rPr>
        <w:t>Integrated into mainstream devices: Does not require additional hardware and components for implementation.</w:t>
      </w:r>
      <w:r>
        <w:rPr>
          <w:lang w:val="en-US"/>
        </w:rPr>
        <w:t xml:space="preserve"> </w:t>
      </w:r>
      <w:r w:rsidRPr="00F6544C">
        <w:rPr>
          <w:lang w:val="en-US"/>
        </w:rPr>
        <w:t xml:space="preserve">Assumes new silicon  (aligned with 802.11ax </w:t>
      </w:r>
      <w:r>
        <w:rPr>
          <w:lang w:val="en-US"/>
        </w:rPr>
        <w:t>silicon generation</w:t>
      </w:r>
      <w:r w:rsidRPr="00F6544C">
        <w:rPr>
          <w:lang w:val="en-US"/>
        </w:rPr>
        <w:t>)</w:t>
      </w:r>
    </w:p>
    <w:p w:rsidR="000A35EF" w:rsidRPr="000A35EF" w:rsidRDefault="000A35EF" w:rsidP="000A35EF">
      <w:pPr>
        <w:numPr>
          <w:ilvl w:val="3"/>
          <w:numId w:val="13"/>
        </w:numPr>
        <w:jc w:val="both"/>
        <w:rPr>
          <w:lang w:val="en-US"/>
        </w:rPr>
      </w:pPr>
      <w:r w:rsidRPr="000A35EF">
        <w:rPr>
          <w:lang w:val="en-US"/>
        </w:rPr>
        <w:t>“Zero” marginal cost for implementation</w:t>
      </w:r>
    </w:p>
    <w:p w:rsidR="000A35EF" w:rsidRDefault="000A35EF" w:rsidP="000A35EF">
      <w:pPr>
        <w:numPr>
          <w:ilvl w:val="3"/>
          <w:numId w:val="13"/>
        </w:numPr>
        <w:jc w:val="both"/>
        <w:rPr>
          <w:lang w:val="en-US"/>
        </w:rPr>
      </w:pPr>
      <w:r w:rsidRPr="000A35EF">
        <w:rPr>
          <w:lang w:val="en-US"/>
        </w:rPr>
        <w:t>Available in “all” next-generation 802.11 chipsets</w:t>
      </w:r>
    </w:p>
    <w:p w:rsidR="00FB0710" w:rsidRPr="00E55018" w:rsidRDefault="00FB0710" w:rsidP="00FB0710">
      <w:pPr>
        <w:numPr>
          <w:ilvl w:val="2"/>
          <w:numId w:val="13"/>
        </w:numPr>
        <w:jc w:val="both"/>
        <w:rPr>
          <w:lang w:val="en-US"/>
        </w:rPr>
      </w:pPr>
      <w:r>
        <w:rPr>
          <w:lang w:val="en-US"/>
        </w:rPr>
        <w:t xml:space="preserve">LRLP </w:t>
      </w:r>
      <w:r w:rsidR="00471FD8">
        <w:rPr>
          <w:lang w:val="en-US"/>
        </w:rPr>
        <w:t xml:space="preserve">non-AP </w:t>
      </w:r>
      <w:r>
        <w:rPr>
          <w:lang w:val="en-US"/>
        </w:rPr>
        <w:t>STA does not have to support legacy</w:t>
      </w:r>
    </w:p>
    <w:p w:rsidR="00F6544C" w:rsidRDefault="00F6544C" w:rsidP="00F6544C">
      <w:pPr>
        <w:numPr>
          <w:ilvl w:val="1"/>
          <w:numId w:val="13"/>
        </w:numPr>
        <w:jc w:val="both"/>
        <w:rPr>
          <w:lang w:val="en-US"/>
        </w:rPr>
      </w:pPr>
      <w:r>
        <w:rPr>
          <w:lang w:val="en-US"/>
        </w:rPr>
        <w:t>Compatibility with 802.11</w:t>
      </w:r>
    </w:p>
    <w:p w:rsidR="000A35EF" w:rsidRPr="000A35EF" w:rsidRDefault="00F6544C" w:rsidP="00883482">
      <w:pPr>
        <w:numPr>
          <w:ilvl w:val="2"/>
          <w:numId w:val="13"/>
        </w:numPr>
        <w:jc w:val="both"/>
        <w:rPr>
          <w:lang w:val="en-US"/>
        </w:rPr>
      </w:pPr>
      <w:r w:rsidRPr="000A35EF">
        <w:rPr>
          <w:lang w:val="en-US"/>
        </w:rPr>
        <w:t>Mixed BSS of LRLP and non-LRLP supported wit</w:t>
      </w:r>
      <w:r w:rsidR="000A35EF" w:rsidRPr="000A35EF">
        <w:rPr>
          <w:lang w:val="en-US"/>
        </w:rPr>
        <w:t>hout introducing degradation or significant interference: Coexistence and limited impact on primary BSS</w:t>
      </w:r>
      <w:r w:rsidR="000A35EF">
        <w:rPr>
          <w:lang w:val="en-US"/>
        </w:rPr>
        <w:t xml:space="preserve"> or overlapping BSS.</w:t>
      </w:r>
    </w:p>
    <w:p w:rsidR="000A35EF" w:rsidRDefault="000A35EF" w:rsidP="000A35EF">
      <w:pPr>
        <w:numPr>
          <w:ilvl w:val="2"/>
          <w:numId w:val="13"/>
        </w:numPr>
        <w:jc w:val="both"/>
        <w:rPr>
          <w:lang w:val="en-US"/>
        </w:rPr>
      </w:pPr>
      <w:r w:rsidRPr="000A35EF">
        <w:rPr>
          <w:lang w:val="en-US"/>
        </w:rPr>
        <w:t>Protection mechanisms, media occupancy limit, duty cycle limit, etc.</w:t>
      </w:r>
    </w:p>
    <w:p w:rsidR="003F7B37" w:rsidRDefault="00667E1E" w:rsidP="00D848BE">
      <w:pPr>
        <w:numPr>
          <w:ilvl w:val="3"/>
          <w:numId w:val="13"/>
        </w:numPr>
        <w:jc w:val="both"/>
        <w:rPr>
          <w:lang w:val="en-US"/>
        </w:rPr>
      </w:pPr>
      <w:r>
        <w:rPr>
          <w:lang w:val="en-US"/>
        </w:rPr>
        <w:lastRenderedPageBreak/>
        <w:t>If transmissions by LRLP non-AP STAs occur pursuant to LRLP Trigger frames, the AP is able to enforce the medium occupancy limit</w:t>
      </w:r>
    </w:p>
    <w:p w:rsidR="0074591D" w:rsidRDefault="00EC08A7" w:rsidP="00D848BE">
      <w:pPr>
        <w:numPr>
          <w:ilvl w:val="3"/>
          <w:numId w:val="13"/>
        </w:numPr>
        <w:jc w:val="both"/>
        <w:rPr>
          <w:lang w:val="en-US"/>
        </w:rPr>
      </w:pPr>
      <w:r>
        <w:rPr>
          <w:lang w:val="en-US"/>
        </w:rPr>
        <w:t>A possible approach to achieving coexistence is to have LRLP STAs transmit during service periods defined by the LRLP AP.  See [3] for some preliminary discussion of this mechanism.</w:t>
      </w:r>
    </w:p>
    <w:p w:rsidR="00C14A01" w:rsidRDefault="00C14A01" w:rsidP="000A35EF">
      <w:pPr>
        <w:numPr>
          <w:ilvl w:val="2"/>
          <w:numId w:val="13"/>
        </w:numPr>
        <w:jc w:val="both"/>
        <w:rPr>
          <w:lang w:val="en-US"/>
        </w:rPr>
      </w:pPr>
      <w:r>
        <w:rPr>
          <w:lang w:val="en-US"/>
        </w:rPr>
        <w:t>Potential Protection Framework</w:t>
      </w:r>
    </w:p>
    <w:p w:rsidR="00C14A01" w:rsidRPr="00C14A01" w:rsidRDefault="00C14A01" w:rsidP="00C14A01">
      <w:pPr>
        <w:numPr>
          <w:ilvl w:val="3"/>
          <w:numId w:val="13"/>
        </w:numPr>
        <w:jc w:val="both"/>
        <w:rPr>
          <w:lang w:val="en-US"/>
        </w:rPr>
      </w:pPr>
      <w:r w:rsidRPr="00C14A01">
        <w:rPr>
          <w:lang w:val="en-US"/>
        </w:rPr>
        <w:t>Beacons transmitted in 20MHz for legacy compatibility</w:t>
      </w:r>
    </w:p>
    <w:p w:rsidR="00C14A01" w:rsidRPr="00C14A01" w:rsidRDefault="00C14A01" w:rsidP="00C14A01">
      <w:pPr>
        <w:numPr>
          <w:ilvl w:val="4"/>
          <w:numId w:val="13"/>
        </w:numPr>
        <w:jc w:val="both"/>
        <w:rPr>
          <w:lang w:val="en-US"/>
        </w:rPr>
      </w:pPr>
      <w:r w:rsidRPr="00C14A01">
        <w:rPr>
          <w:lang w:val="en-US"/>
        </w:rPr>
        <w:t>LRLP devices unable to decode legacy Beacon (due to range or BW)</w:t>
      </w:r>
    </w:p>
    <w:p w:rsidR="00C14A01" w:rsidRPr="00C14A01" w:rsidRDefault="00C14A01" w:rsidP="00C14A01">
      <w:pPr>
        <w:numPr>
          <w:ilvl w:val="4"/>
          <w:numId w:val="13"/>
        </w:numPr>
        <w:jc w:val="both"/>
        <w:rPr>
          <w:lang w:val="en-US"/>
        </w:rPr>
      </w:pPr>
      <w:r w:rsidRPr="00C14A01">
        <w:rPr>
          <w:lang w:val="en-US"/>
        </w:rPr>
        <w:t>Restructure LRLP beacons – shorter, maybe less frequent</w:t>
      </w:r>
    </w:p>
    <w:p w:rsidR="00C14A01" w:rsidRPr="00C14A01" w:rsidRDefault="00C14A01" w:rsidP="00C14A01">
      <w:pPr>
        <w:numPr>
          <w:ilvl w:val="5"/>
          <w:numId w:val="13"/>
        </w:numPr>
        <w:jc w:val="both"/>
        <w:rPr>
          <w:lang w:val="en-US"/>
        </w:rPr>
      </w:pPr>
      <w:r w:rsidRPr="00C14A01">
        <w:rPr>
          <w:lang w:val="en-US"/>
        </w:rPr>
        <w:t>Only include elements relevant to LRLP PHY.  Minimum of information on BSS and basic capability. Everything else the station requires may be obtained using the Request Element in Probe frames.</w:t>
      </w:r>
    </w:p>
    <w:p w:rsidR="00C14A01" w:rsidRPr="00C14A01" w:rsidRDefault="00C14A01" w:rsidP="00C14A01">
      <w:pPr>
        <w:numPr>
          <w:ilvl w:val="5"/>
          <w:numId w:val="13"/>
        </w:numPr>
        <w:jc w:val="both"/>
        <w:rPr>
          <w:lang w:val="en-US"/>
        </w:rPr>
      </w:pPr>
      <w:r w:rsidRPr="00C14A01">
        <w:rPr>
          <w:lang w:val="en-US"/>
        </w:rPr>
        <w:t>The LRLP should have a DTIM in every one of its beacons, with an appropriately longer LRLP beacon interval.  The Listen Interval, or something like it, would be available for stations that do not want to wake up for every LRLP beacon</w:t>
      </w:r>
    </w:p>
    <w:p w:rsidR="00C14A01" w:rsidRPr="00C14A01" w:rsidRDefault="00C14A01" w:rsidP="00C14A01">
      <w:pPr>
        <w:numPr>
          <w:ilvl w:val="3"/>
          <w:numId w:val="13"/>
        </w:numPr>
        <w:jc w:val="both"/>
        <w:rPr>
          <w:lang w:val="en-US"/>
        </w:rPr>
      </w:pPr>
      <w:r w:rsidRPr="00C14A01">
        <w:rPr>
          <w:lang w:val="en-US"/>
        </w:rPr>
        <w:t>Trigger frames in 802.11ax planned to be sent in 20MHz</w:t>
      </w:r>
    </w:p>
    <w:p w:rsidR="00C14A01" w:rsidRPr="00C14A01" w:rsidRDefault="00C14A01" w:rsidP="00C14A01">
      <w:pPr>
        <w:numPr>
          <w:ilvl w:val="4"/>
          <w:numId w:val="13"/>
        </w:numPr>
        <w:jc w:val="both"/>
        <w:rPr>
          <w:lang w:val="en-US"/>
        </w:rPr>
      </w:pPr>
      <w:r w:rsidRPr="00C14A01">
        <w:rPr>
          <w:lang w:val="en-US"/>
        </w:rPr>
        <w:t>11ax uses trigger frames for MU UL frames</w:t>
      </w:r>
    </w:p>
    <w:p w:rsidR="00C14A01" w:rsidRPr="00C14A01" w:rsidRDefault="00C14A01" w:rsidP="00C14A01">
      <w:pPr>
        <w:numPr>
          <w:ilvl w:val="4"/>
          <w:numId w:val="13"/>
        </w:numPr>
        <w:jc w:val="both"/>
        <w:rPr>
          <w:lang w:val="en-US"/>
        </w:rPr>
      </w:pPr>
      <w:r w:rsidRPr="00C14A01">
        <w:rPr>
          <w:lang w:val="en-US"/>
        </w:rPr>
        <w:t>Specialized trigger frames for UL from LRLP devices</w:t>
      </w:r>
    </w:p>
    <w:p w:rsidR="00C14A01" w:rsidRDefault="00C14A01" w:rsidP="00C14A01">
      <w:pPr>
        <w:numPr>
          <w:ilvl w:val="3"/>
          <w:numId w:val="13"/>
        </w:numPr>
        <w:jc w:val="both"/>
        <w:rPr>
          <w:lang w:val="en-US"/>
        </w:rPr>
      </w:pPr>
      <w:r w:rsidRPr="00C14A01">
        <w:rPr>
          <w:lang w:val="en-US"/>
        </w:rPr>
        <w:t>AP supervises heterogeneous network of conventional and LRLP (IoT) STAs</w:t>
      </w:r>
    </w:p>
    <w:p w:rsidR="00C14A01" w:rsidRDefault="00C14A01" w:rsidP="00C14A01">
      <w:pPr>
        <w:numPr>
          <w:ilvl w:val="2"/>
          <w:numId w:val="13"/>
        </w:numPr>
        <w:jc w:val="both"/>
        <w:rPr>
          <w:lang w:val="en-US"/>
        </w:rPr>
      </w:pPr>
      <w:r>
        <w:rPr>
          <w:lang w:val="en-US"/>
        </w:rPr>
        <w:t>Limitation of Impact on Network</w:t>
      </w:r>
    </w:p>
    <w:p w:rsidR="00C14A01" w:rsidRPr="00C14A01" w:rsidRDefault="00C14A01" w:rsidP="00C14A01">
      <w:pPr>
        <w:numPr>
          <w:ilvl w:val="3"/>
          <w:numId w:val="13"/>
        </w:numPr>
        <w:jc w:val="both"/>
        <w:rPr>
          <w:lang w:val="en-US"/>
        </w:rPr>
      </w:pPr>
      <w:r w:rsidRPr="00C14A01">
        <w:rPr>
          <w:lang w:val="en-US"/>
        </w:rPr>
        <w:t>Specify Medium Occupancy Limit for LRLP operation</w:t>
      </w:r>
    </w:p>
    <w:p w:rsidR="00C14A01" w:rsidRPr="00C14A01" w:rsidRDefault="00C14A01" w:rsidP="00C14A01">
      <w:pPr>
        <w:numPr>
          <w:ilvl w:val="4"/>
          <w:numId w:val="13"/>
        </w:numPr>
        <w:jc w:val="both"/>
        <w:rPr>
          <w:lang w:val="en-US"/>
        </w:rPr>
      </w:pPr>
      <w:r w:rsidRPr="00C14A01">
        <w:rPr>
          <w:lang w:val="en-US"/>
        </w:rPr>
        <w:t>Comparable to full rate packets</w:t>
      </w:r>
    </w:p>
    <w:p w:rsidR="00C14A01" w:rsidRPr="00C14A01" w:rsidRDefault="00C14A01" w:rsidP="00C14A01">
      <w:pPr>
        <w:numPr>
          <w:ilvl w:val="4"/>
          <w:numId w:val="13"/>
        </w:numPr>
        <w:jc w:val="both"/>
        <w:rPr>
          <w:lang w:val="en-US"/>
        </w:rPr>
      </w:pPr>
      <w:r w:rsidRPr="00C14A01">
        <w:rPr>
          <w:lang w:val="en-US"/>
        </w:rPr>
        <w:t>Additionally, specify a maximum average time on air (duty cycle).</w:t>
      </w:r>
    </w:p>
    <w:p w:rsidR="00C14A01" w:rsidRPr="00C14A01" w:rsidRDefault="00C14A01" w:rsidP="00C14A01">
      <w:pPr>
        <w:numPr>
          <w:ilvl w:val="3"/>
          <w:numId w:val="13"/>
        </w:numPr>
        <w:jc w:val="both"/>
        <w:rPr>
          <w:lang w:val="en-US"/>
        </w:rPr>
      </w:pPr>
      <w:r w:rsidRPr="00C14A01">
        <w:rPr>
          <w:lang w:val="en-US"/>
        </w:rPr>
        <w:t xml:space="preserve">Intended applications are focused on M2M and IoT </w:t>
      </w:r>
    </w:p>
    <w:p w:rsidR="00C14A01" w:rsidRPr="00C14A01" w:rsidRDefault="00C14A01" w:rsidP="00C14A01">
      <w:pPr>
        <w:numPr>
          <w:ilvl w:val="4"/>
          <w:numId w:val="13"/>
        </w:numPr>
        <w:jc w:val="both"/>
        <w:rPr>
          <w:lang w:val="en-US"/>
        </w:rPr>
      </w:pPr>
      <w:r w:rsidRPr="00C14A01">
        <w:rPr>
          <w:lang w:val="en-US"/>
        </w:rPr>
        <w:t>Not for bulk data transfer</w:t>
      </w:r>
    </w:p>
    <w:p w:rsidR="00C14A01" w:rsidRPr="00C14A01" w:rsidRDefault="00C14A01" w:rsidP="00C14A01">
      <w:pPr>
        <w:numPr>
          <w:ilvl w:val="4"/>
          <w:numId w:val="13"/>
        </w:numPr>
        <w:jc w:val="both"/>
        <w:rPr>
          <w:lang w:val="en-US"/>
        </w:rPr>
      </w:pPr>
      <w:r w:rsidRPr="00C14A01">
        <w:rPr>
          <w:lang w:val="en-US"/>
        </w:rPr>
        <w:t>Low offered load is assumed</w:t>
      </w:r>
    </w:p>
    <w:p w:rsidR="00C14A01" w:rsidRPr="00C14A01" w:rsidRDefault="00C14A01" w:rsidP="00C14A01">
      <w:pPr>
        <w:numPr>
          <w:ilvl w:val="5"/>
          <w:numId w:val="13"/>
        </w:numPr>
        <w:jc w:val="both"/>
        <w:rPr>
          <w:lang w:val="en-US"/>
        </w:rPr>
      </w:pPr>
      <w:r w:rsidRPr="00C14A01">
        <w:rPr>
          <w:lang w:val="en-US"/>
        </w:rPr>
        <w:t>Doesn’t require a low data rate – could be high rate low duty cycle</w:t>
      </w:r>
    </w:p>
    <w:p w:rsidR="00C14A01" w:rsidRDefault="00C14A01" w:rsidP="00C14A01">
      <w:pPr>
        <w:numPr>
          <w:ilvl w:val="5"/>
          <w:numId w:val="13"/>
        </w:numPr>
        <w:jc w:val="both"/>
        <w:rPr>
          <w:lang w:val="en-US"/>
        </w:rPr>
      </w:pPr>
      <w:r w:rsidRPr="00C14A01">
        <w:rPr>
          <w:lang w:val="en-US"/>
        </w:rPr>
        <w:t>Use best available rate for link and power constraints</w:t>
      </w:r>
    </w:p>
    <w:p w:rsidR="008C714D" w:rsidRDefault="00762809" w:rsidP="00E55018">
      <w:pPr>
        <w:numPr>
          <w:ilvl w:val="1"/>
          <w:numId w:val="13"/>
        </w:numPr>
        <w:jc w:val="both"/>
        <w:rPr>
          <w:lang w:val="en-US"/>
        </w:rPr>
      </w:pPr>
      <w:r w:rsidRPr="00E55018">
        <w:rPr>
          <w:lang w:val="en-US"/>
        </w:rPr>
        <w:t>Coexistence with other 802 wireless protocols</w:t>
      </w:r>
    </w:p>
    <w:p w:rsidR="003F7B37" w:rsidRDefault="00667E1E" w:rsidP="00D848BE">
      <w:pPr>
        <w:numPr>
          <w:ilvl w:val="2"/>
          <w:numId w:val="13"/>
        </w:numPr>
        <w:jc w:val="both"/>
        <w:rPr>
          <w:lang w:val="en-US"/>
        </w:rPr>
      </w:pPr>
      <w:r>
        <w:rPr>
          <w:lang w:val="en-US"/>
        </w:rPr>
        <w:t>This should differ from other 802.11 PHYs mainly by having narrower occupied bandwidth</w:t>
      </w:r>
    </w:p>
    <w:p w:rsidR="0074591D" w:rsidRDefault="00EC08A7" w:rsidP="00D848BE">
      <w:pPr>
        <w:numPr>
          <w:ilvl w:val="2"/>
          <w:numId w:val="13"/>
        </w:numPr>
        <w:jc w:val="both"/>
        <w:rPr>
          <w:lang w:val="en-US"/>
        </w:rPr>
      </w:pPr>
      <w:r>
        <w:rPr>
          <w:lang w:val="en-US"/>
        </w:rPr>
        <w:t>A submission is needed on how this narrowband transmission is likely to appear to a wideband receiver</w:t>
      </w:r>
    </w:p>
    <w:p w:rsidR="008C714D" w:rsidRPr="00E55018" w:rsidRDefault="00762809" w:rsidP="00E55018">
      <w:pPr>
        <w:numPr>
          <w:ilvl w:val="0"/>
          <w:numId w:val="13"/>
        </w:numPr>
        <w:jc w:val="both"/>
        <w:rPr>
          <w:lang w:val="en-US"/>
        </w:rPr>
      </w:pPr>
      <w:r w:rsidRPr="00E55018">
        <w:rPr>
          <w:b/>
          <w:bCs/>
          <w:lang w:val="en-US"/>
        </w:rPr>
        <w:t>Technical material needed to initiate standardization</w:t>
      </w:r>
    </w:p>
    <w:p w:rsidR="00E55018" w:rsidRDefault="00B643E2" w:rsidP="00E55018">
      <w:pPr>
        <w:numPr>
          <w:ilvl w:val="1"/>
          <w:numId w:val="13"/>
        </w:numPr>
        <w:jc w:val="both"/>
        <w:rPr>
          <w:lang w:val="en-US"/>
        </w:rPr>
      </w:pPr>
      <w:r>
        <w:rPr>
          <w:lang w:val="en-US"/>
        </w:rPr>
        <w:t xml:space="preserve">Supported combinations of LRLP </w:t>
      </w:r>
      <w:r w:rsidR="00D14BB1">
        <w:rPr>
          <w:lang w:val="en-US"/>
        </w:rPr>
        <w:t>operation</w:t>
      </w:r>
      <w:r>
        <w:rPr>
          <w:lang w:val="en-US"/>
        </w:rPr>
        <w:t xml:space="preserve"> in the 802.11 architecture</w:t>
      </w:r>
    </w:p>
    <w:p w:rsidR="001C6788" w:rsidRDefault="001C6788" w:rsidP="00E55018">
      <w:pPr>
        <w:numPr>
          <w:ilvl w:val="1"/>
          <w:numId w:val="13"/>
        </w:numPr>
        <w:jc w:val="both"/>
        <w:rPr>
          <w:lang w:val="en-US"/>
        </w:rPr>
      </w:pPr>
      <w:r>
        <w:rPr>
          <w:lang w:val="en-US"/>
        </w:rPr>
        <w:t>Parameterization of features and capabilities for optimizing range or low power.</w:t>
      </w:r>
    </w:p>
    <w:p w:rsidR="008C714D" w:rsidRDefault="00762809" w:rsidP="00E55018">
      <w:pPr>
        <w:numPr>
          <w:ilvl w:val="1"/>
          <w:numId w:val="13"/>
        </w:numPr>
        <w:jc w:val="both"/>
        <w:rPr>
          <w:lang w:val="en-US"/>
        </w:rPr>
      </w:pPr>
      <w:r w:rsidRPr="00E55018">
        <w:rPr>
          <w:lang w:val="en-US"/>
        </w:rPr>
        <w:t>Comparative study of all low power technologies in use today</w:t>
      </w:r>
    </w:p>
    <w:p w:rsidR="00EC08A7" w:rsidRPr="00E55018" w:rsidRDefault="00EC08A7" w:rsidP="00E55018">
      <w:pPr>
        <w:numPr>
          <w:ilvl w:val="1"/>
          <w:numId w:val="13"/>
        </w:numPr>
        <w:jc w:val="both"/>
        <w:rPr>
          <w:lang w:val="en-US"/>
        </w:rPr>
      </w:pPr>
      <w:r>
        <w:rPr>
          <w:lang w:val="en-US"/>
        </w:rPr>
        <w:t>To facilitate ongoing technical discussion, especially pertaining to MAC issues, the work in the TIG can be based on a set of proposed mechanisms – less detailed than an actual protocol proposal – which can serve as a basis to analyze both operational benefits and interoperability issues {proposed by Tim Godfrey}.</w:t>
      </w:r>
    </w:p>
    <w:p w:rsidR="00E55018" w:rsidRDefault="00E55018" w:rsidP="00240B3B">
      <w:pPr>
        <w:jc w:val="both"/>
        <w:rPr>
          <w:lang w:val="en-US"/>
        </w:rPr>
      </w:pPr>
    </w:p>
    <w:p w:rsidR="00E55018" w:rsidRDefault="00E55018" w:rsidP="00240B3B">
      <w:pPr>
        <w:jc w:val="both"/>
        <w:rPr>
          <w:lang w:val="en-US"/>
        </w:rPr>
      </w:pPr>
    </w:p>
    <w:p w:rsidR="00316845" w:rsidRDefault="00316845" w:rsidP="00240B3B">
      <w:pPr>
        <w:jc w:val="both"/>
        <w:rPr>
          <w:lang w:val="en-US"/>
        </w:rPr>
      </w:pPr>
    </w:p>
    <w:p w:rsidR="00316845" w:rsidRDefault="00316845" w:rsidP="00240B3B">
      <w:pPr>
        <w:jc w:val="both"/>
        <w:rPr>
          <w:lang w:val="en-US"/>
        </w:rPr>
      </w:pPr>
    </w:p>
    <w:p w:rsidR="00316845" w:rsidRDefault="00316845" w:rsidP="00240B3B">
      <w:pPr>
        <w:jc w:val="both"/>
        <w:rPr>
          <w:lang w:val="en-US"/>
        </w:rPr>
      </w:pPr>
    </w:p>
    <w:p w:rsidR="00316845" w:rsidRDefault="00316845">
      <w:pPr>
        <w:rPr>
          <w:lang w:val="en-US"/>
        </w:rPr>
      </w:pPr>
      <w:r>
        <w:rPr>
          <w:lang w:val="en-US"/>
        </w:rPr>
        <w:br w:type="page"/>
      </w:r>
    </w:p>
    <w:p w:rsidR="00316845" w:rsidRPr="004C7AED" w:rsidRDefault="00316845" w:rsidP="00240B3B">
      <w:pPr>
        <w:jc w:val="both"/>
        <w:rPr>
          <w:b/>
          <w:lang w:val="en-US"/>
        </w:rPr>
      </w:pPr>
      <w:r w:rsidRPr="004C7AED">
        <w:rPr>
          <w:b/>
          <w:lang w:val="en-US"/>
        </w:rPr>
        <w:lastRenderedPageBreak/>
        <w:t>References:</w:t>
      </w:r>
    </w:p>
    <w:p w:rsidR="004C7AED" w:rsidRDefault="004C7AED" w:rsidP="00240B3B">
      <w:pPr>
        <w:jc w:val="both"/>
        <w:rPr>
          <w:lang w:val="en-US"/>
        </w:rPr>
      </w:pPr>
    </w:p>
    <w:p w:rsidR="00316845" w:rsidRDefault="00316845" w:rsidP="00240B3B">
      <w:pPr>
        <w:jc w:val="both"/>
        <w:rPr>
          <w:lang w:val="en-US"/>
        </w:rPr>
      </w:pPr>
      <w:r>
        <w:rPr>
          <w:lang w:val="en-US"/>
        </w:rPr>
        <w:t xml:space="preserve">[1] </w:t>
      </w:r>
      <w:r w:rsidRPr="00316845">
        <w:rPr>
          <w:lang w:val="en-US"/>
        </w:rPr>
        <w:t xml:space="preserve">Integrated Long Range Low Power Operation for IoT </w:t>
      </w:r>
      <w:hyperlink r:id="rId12" w:history="1">
        <w:r w:rsidRPr="00D813A1">
          <w:rPr>
            <w:rStyle w:val="Hyperlink"/>
            <w:lang w:val="en-US"/>
          </w:rPr>
          <w:t>https://mentor.ieee.org/802.11/dcn/15/11-15-0775-01-0wng-integrated-long-range-low-power-operation.pptx</w:t>
        </w:r>
      </w:hyperlink>
    </w:p>
    <w:p w:rsidR="00316845" w:rsidRDefault="00316845" w:rsidP="00240B3B">
      <w:pPr>
        <w:jc w:val="both"/>
        <w:rPr>
          <w:lang w:val="en-US"/>
        </w:rPr>
      </w:pPr>
    </w:p>
    <w:p w:rsidR="00316845" w:rsidRDefault="004C7AED" w:rsidP="00240B3B">
      <w:pPr>
        <w:jc w:val="both"/>
        <w:rPr>
          <w:lang w:val="en-US"/>
        </w:rPr>
      </w:pPr>
      <w:r>
        <w:rPr>
          <w:lang w:val="en-US"/>
        </w:rPr>
        <w:t xml:space="preserve">[2] </w:t>
      </w:r>
      <w:r w:rsidRPr="004C7AED">
        <w:rPr>
          <w:lang w:val="en-US"/>
        </w:rPr>
        <w:t>Long Range, Low Power Design Criteria</w:t>
      </w:r>
      <w:r>
        <w:rPr>
          <w:lang w:val="en-US"/>
        </w:rPr>
        <w:t xml:space="preserve"> </w:t>
      </w:r>
      <w:hyperlink r:id="rId13" w:history="1">
        <w:r w:rsidRPr="00D813A1">
          <w:rPr>
            <w:rStyle w:val="Hyperlink"/>
            <w:lang w:val="en-US"/>
          </w:rPr>
          <w:t>https://mentor.ieee.org/802.11/dcn/15/11-15-1064-00-lrlp-long-range-low-power-design-criteria.pptx</w:t>
        </w:r>
      </w:hyperlink>
    </w:p>
    <w:p w:rsidR="004C7AED" w:rsidRDefault="004C7AED" w:rsidP="00240B3B">
      <w:pPr>
        <w:jc w:val="both"/>
        <w:rPr>
          <w:lang w:val="en-US"/>
        </w:rPr>
      </w:pPr>
    </w:p>
    <w:p w:rsidR="00CC2F9E" w:rsidRDefault="00CC2F9E" w:rsidP="00CC2F9E">
      <w:pPr>
        <w:jc w:val="both"/>
        <w:rPr>
          <w:lang w:val="en-US"/>
        </w:rPr>
      </w:pPr>
      <w:r>
        <w:rPr>
          <w:lang w:val="en-US"/>
        </w:rPr>
        <w:t xml:space="preserve">[3] Technical Feasibility for LRLP </w:t>
      </w:r>
      <w:hyperlink r:id="rId14" w:history="1">
        <w:r w:rsidRPr="00CC2F9E">
          <w:rPr>
            <w:rStyle w:val="Hyperlink"/>
            <w:lang w:val="en-US"/>
          </w:rPr>
          <w:t>https://mentor.ieee.org/802.11/dcn/15/11-15-1108</w:t>
        </w:r>
        <w:r w:rsidRPr="00A419FB">
          <w:rPr>
            <w:rStyle w:val="Hyperlink"/>
            <w:lang w:val="en-US"/>
          </w:rPr>
          <w:t>-00-lrlp-technical-feasibility-for-lrlp.pptx</w:t>
        </w:r>
      </w:hyperlink>
    </w:p>
    <w:p w:rsidR="00293378" w:rsidRDefault="00293378" w:rsidP="00CC2F9E">
      <w:pPr>
        <w:jc w:val="both"/>
        <w:rPr>
          <w:lang w:val="en-US"/>
        </w:rPr>
      </w:pPr>
    </w:p>
    <w:p w:rsidR="00293378" w:rsidRDefault="00293378" w:rsidP="00CC2F9E">
      <w:pPr>
        <w:jc w:val="both"/>
        <w:rPr>
          <w:lang w:val="en-US"/>
        </w:rPr>
      </w:pPr>
      <w:r>
        <w:rPr>
          <w:lang w:val="en-US"/>
        </w:rPr>
        <w:t xml:space="preserve">[4] Long Range Low Power Use Cases for Indoor </w:t>
      </w:r>
      <w:hyperlink r:id="rId15" w:history="1">
        <w:r w:rsidRPr="00293378">
          <w:rPr>
            <w:rStyle w:val="Hyperlink"/>
            <w:lang w:val="en-US"/>
          </w:rPr>
          <w:t>https://mentor.ieee.org/802.11/dcn/15/11-15-1140-01</w:t>
        </w:r>
        <w:r w:rsidRPr="006318BD">
          <w:rPr>
            <w:rStyle w:val="Hyperlink"/>
            <w:lang w:val="en-US"/>
          </w:rPr>
          <w:t>-lrlp-lrlp-use-cases-for-indoor.pptx</w:t>
        </w:r>
      </w:hyperlink>
    </w:p>
    <w:p w:rsidR="00825A48" w:rsidRDefault="00825A48" w:rsidP="00CC2F9E">
      <w:pPr>
        <w:jc w:val="both"/>
        <w:rPr>
          <w:lang w:val="en-US"/>
        </w:rPr>
      </w:pPr>
    </w:p>
    <w:p w:rsidR="00825A48" w:rsidRDefault="00293378" w:rsidP="00CC2F9E">
      <w:pPr>
        <w:jc w:val="both"/>
        <w:rPr>
          <w:lang w:val="en-US"/>
        </w:rPr>
      </w:pPr>
      <w:r>
        <w:rPr>
          <w:lang w:val="en-US"/>
        </w:rPr>
        <w:t>[5</w:t>
      </w:r>
      <w:r w:rsidR="00825A48">
        <w:rPr>
          <w:lang w:val="en-US"/>
        </w:rPr>
        <w:t xml:space="preserve">] Use Case of LRLP Operation for IoT </w:t>
      </w:r>
      <w:hyperlink r:id="rId16" w:history="1">
        <w:r w:rsidR="00B105CA" w:rsidRPr="00B105CA">
          <w:rPr>
            <w:rStyle w:val="Hyperlink"/>
            <w:lang w:val="en-US"/>
          </w:rPr>
          <w:t>https://mentor.ieee.org/802.11/dcn/15/11-15-1112-01-lrlp-use-case-of-lrlp-operation-for-iot</w:t>
        </w:r>
        <w:r w:rsidR="00B105CA" w:rsidRPr="00920421">
          <w:rPr>
            <w:rStyle w:val="Hyperlink"/>
            <w:lang w:val="en-US"/>
          </w:rPr>
          <w:t>.pptx</w:t>
        </w:r>
      </w:hyperlink>
    </w:p>
    <w:p w:rsidR="00920421" w:rsidRDefault="00920421" w:rsidP="00CC2F9E">
      <w:pPr>
        <w:jc w:val="both"/>
        <w:rPr>
          <w:lang w:val="en-US"/>
        </w:rPr>
      </w:pPr>
    </w:p>
    <w:p w:rsidR="00920421" w:rsidRDefault="00920421" w:rsidP="00CC2F9E">
      <w:pPr>
        <w:jc w:val="both"/>
        <w:rPr>
          <w:lang w:val="en-US"/>
        </w:rPr>
      </w:pPr>
      <w:r>
        <w:rPr>
          <w:lang w:val="en-US"/>
        </w:rPr>
        <w:t xml:space="preserve">[6] Use Case in LRLP and Full Function in STA </w:t>
      </w:r>
      <w:hyperlink r:id="rId17" w:history="1">
        <w:r w:rsidRPr="00920421">
          <w:rPr>
            <w:rStyle w:val="Hyperlink"/>
            <w:lang w:val="en-US"/>
          </w:rPr>
          <w:t>https://mentor.ieee.org/802.11/dcn/15/11-15-1306-00-lrlp-</w:t>
        </w:r>
        <w:r w:rsidRPr="00EC7533">
          <w:rPr>
            <w:rStyle w:val="Hyperlink"/>
            <w:lang w:val="en-US"/>
          </w:rPr>
          <w:t>use-case-for-both-lrlp-full-funtion-in-STA.pptx</w:t>
        </w:r>
      </w:hyperlink>
    </w:p>
    <w:p w:rsidR="005137D6" w:rsidRDefault="005137D6" w:rsidP="00CC2F9E">
      <w:pPr>
        <w:jc w:val="both"/>
        <w:rPr>
          <w:lang w:val="en-US"/>
        </w:rPr>
      </w:pPr>
    </w:p>
    <w:p w:rsidR="00EC7533" w:rsidRDefault="00EC7533" w:rsidP="00CC2F9E">
      <w:pPr>
        <w:jc w:val="both"/>
        <w:rPr>
          <w:lang w:val="en-US"/>
        </w:rPr>
      </w:pPr>
      <w:r>
        <w:rPr>
          <w:lang w:val="en-US"/>
        </w:rPr>
        <w:t xml:space="preserve">[7] Use Cases of LRLP Operation for IoT </w:t>
      </w:r>
      <w:hyperlink r:id="rId18" w:history="1">
        <w:r w:rsidRPr="00EC7533">
          <w:rPr>
            <w:rStyle w:val="Hyperlink"/>
            <w:lang w:val="en-US"/>
          </w:rPr>
          <w:t>https://mentor.i</w:t>
        </w:r>
        <w:r w:rsidRPr="00B00363">
          <w:rPr>
            <w:rStyle w:val="Hyperlink"/>
            <w:lang w:val="en-US"/>
          </w:rPr>
          <w:t>eee.o</w:t>
        </w:r>
        <w:r w:rsidRPr="003809B4">
          <w:rPr>
            <w:rStyle w:val="Hyperlink"/>
            <w:lang w:val="en-US"/>
          </w:rPr>
          <w:t>rg/802.11/dcn/15/11-15-1365-00-lrlp-use-cases-of-lrlp-operation-for-iot</w:t>
        </w:r>
        <w:r w:rsidRPr="001F7CCF">
          <w:rPr>
            <w:rStyle w:val="Hyperlink"/>
            <w:lang w:val="en-US"/>
          </w:rPr>
          <w:t>.pptx</w:t>
        </w:r>
      </w:hyperlink>
    </w:p>
    <w:p w:rsidR="003809B4" w:rsidRDefault="003809B4" w:rsidP="00CC2F9E">
      <w:pPr>
        <w:jc w:val="both"/>
        <w:rPr>
          <w:lang w:val="en-US"/>
        </w:rPr>
      </w:pPr>
    </w:p>
    <w:p w:rsidR="003809B4" w:rsidRDefault="003809B4" w:rsidP="00CC2F9E">
      <w:pPr>
        <w:jc w:val="both"/>
        <w:rPr>
          <w:lang w:val="en-US"/>
        </w:rPr>
      </w:pPr>
      <w:r>
        <w:rPr>
          <w:lang w:val="en-US"/>
        </w:rPr>
        <w:t xml:space="preserve">[8] LRLP Digital Health Use Case </w:t>
      </w:r>
      <w:hyperlink r:id="rId19" w:history="1">
        <w:r w:rsidR="001F7CCF" w:rsidRPr="001F7CCF">
          <w:rPr>
            <w:rStyle w:val="Hyperlink"/>
            <w:lang w:val="en-US"/>
          </w:rPr>
          <w:t>https://mentor.ieee.org/802.11/dcn/15/11-15-1380-00-lrlp-</w:t>
        </w:r>
        <w:r w:rsidR="001F7CCF" w:rsidRPr="009F14B4">
          <w:rPr>
            <w:rStyle w:val="Hyperlink"/>
            <w:lang w:val="en-US"/>
          </w:rPr>
          <w:t>lrlp-digital-health-use-case</w:t>
        </w:r>
        <w:r w:rsidR="001F7CCF" w:rsidRPr="00651127">
          <w:rPr>
            <w:rStyle w:val="Hyperlink"/>
            <w:lang w:val="en-US"/>
          </w:rPr>
          <w:t>.pptx</w:t>
        </w:r>
      </w:hyperlink>
    </w:p>
    <w:p w:rsidR="005137D6" w:rsidRDefault="005137D6" w:rsidP="00CC2F9E">
      <w:pPr>
        <w:jc w:val="both"/>
        <w:rPr>
          <w:lang w:val="en-US"/>
        </w:rPr>
      </w:pPr>
    </w:p>
    <w:p w:rsidR="00883482" w:rsidRDefault="00883482" w:rsidP="00CC2F9E">
      <w:pPr>
        <w:jc w:val="both"/>
        <w:rPr>
          <w:lang w:val="en-US"/>
        </w:rPr>
      </w:pPr>
      <w:r>
        <w:rPr>
          <w:lang w:val="en-US"/>
        </w:rPr>
        <w:t xml:space="preserve">[9] Link Budget Analysis </w:t>
      </w:r>
      <w:hyperlink r:id="rId20" w:history="1">
        <w:r w:rsidRPr="00883482">
          <w:rPr>
            <w:rStyle w:val="Hyperlink"/>
            <w:lang w:val="en-US"/>
          </w:rPr>
          <w:t>https://mentor.ieee.org/802.11/dcn/15/11-15-1308-00-lrlp-link-budget-analysis.pptx</w:t>
        </w:r>
      </w:hyperlink>
    </w:p>
    <w:p w:rsidR="00CC2F9E" w:rsidRDefault="00CC2F9E" w:rsidP="00240B3B">
      <w:pPr>
        <w:jc w:val="both"/>
        <w:rPr>
          <w:ins w:id="60" w:author="Park, Minyoung" w:date="2016-01-19T13:41:00Z"/>
          <w:lang w:val="en-US"/>
        </w:rPr>
      </w:pPr>
    </w:p>
    <w:p w:rsidR="00D848BE" w:rsidRDefault="00D848BE" w:rsidP="00D848BE">
      <w:pPr>
        <w:jc w:val="both"/>
        <w:rPr>
          <w:ins w:id="61" w:author="Park, Minyoung" w:date="2016-01-19T13:41:00Z"/>
          <w:lang w:val="en-US"/>
        </w:rPr>
      </w:pPr>
      <w:ins w:id="62" w:author="Park, Minyoung" w:date="2016-01-19T13:41:00Z">
        <w:r>
          <w:rPr>
            <w:lang w:val="en-US"/>
          </w:rPr>
          <w:t>[10] LP</w:t>
        </w:r>
        <w:r w:rsidRPr="00321995">
          <w:rPr>
            <w:lang w:val="en-US"/>
          </w:rPr>
          <w:t>-WUR: Enabling Low-Power and Low-Latency Capability for 802.11</w:t>
        </w:r>
        <w:r>
          <w:rPr>
            <w:lang w:val="en-US"/>
          </w:rPr>
          <w:t xml:space="preserve"> </w:t>
        </w:r>
      </w:ins>
    </w:p>
    <w:p w:rsidR="00D848BE" w:rsidRDefault="00D848BE" w:rsidP="00D848BE">
      <w:pPr>
        <w:jc w:val="both"/>
        <w:rPr>
          <w:ins w:id="63" w:author="Park, Minyoung" w:date="2016-01-19T13:41:00Z"/>
          <w:lang w:val="en-US"/>
        </w:rPr>
      </w:pPr>
      <w:ins w:id="64" w:author="Park, Minyoung" w:date="2016-01-19T13:41:00Z">
        <w:r w:rsidRPr="00321995">
          <w:rPr>
            <w:lang w:val="en-US"/>
          </w:rPr>
          <w:t>https://mentor.ieee.org/802.11/dcn/16/11-16-0027-00-lrlp-lp-wur-enabling-low-power-low-latency-capability-for-802-11.pptx</w:t>
        </w:r>
      </w:ins>
    </w:p>
    <w:p w:rsidR="00D848BE" w:rsidRDefault="00D848BE" w:rsidP="00240B3B">
      <w:pPr>
        <w:jc w:val="both"/>
        <w:rPr>
          <w:lang w:val="en-US"/>
        </w:rPr>
      </w:pPr>
    </w:p>
    <w:p w:rsidR="004C7AED" w:rsidRDefault="001A09DF" w:rsidP="00240B3B">
      <w:pPr>
        <w:jc w:val="both"/>
        <w:rPr>
          <w:ins w:id="65" w:author="Godfrey, Tim" w:date="2016-01-21T19:25:00Z"/>
          <w:lang w:val="en-US"/>
        </w:rPr>
      </w:pPr>
      <w:ins w:id="66" w:author="Godfrey, Tim" w:date="2016-01-21T19:25:00Z">
        <w:r>
          <w:rPr>
            <w:lang w:val="en-US"/>
          </w:rPr>
          <w:t xml:space="preserve">[11] EPRI Use Case Repository </w:t>
        </w:r>
        <w:r>
          <w:rPr>
            <w:lang w:val="en-US"/>
          </w:rPr>
          <w:fldChar w:fldCharType="begin"/>
        </w:r>
        <w:r>
          <w:rPr>
            <w:lang w:val="en-US"/>
          </w:rPr>
          <w:instrText xml:space="preserve"> HYPERLINK "</w:instrText>
        </w:r>
        <w:r w:rsidRPr="001A09DF">
          <w:rPr>
            <w:lang w:val="en-US"/>
          </w:rPr>
          <w:instrText>http://smartgrid.epri.com/Repository/Repository.aspx</w:instrText>
        </w:r>
        <w:r>
          <w:rPr>
            <w:lang w:val="en-US"/>
          </w:rPr>
          <w:instrText xml:space="preserve">" </w:instrText>
        </w:r>
        <w:r>
          <w:rPr>
            <w:lang w:val="en-US"/>
          </w:rPr>
          <w:fldChar w:fldCharType="separate"/>
        </w:r>
        <w:r w:rsidRPr="006A2F62">
          <w:rPr>
            <w:rStyle w:val="Hyperlink"/>
            <w:lang w:val="en-US"/>
          </w:rPr>
          <w:t>http://smartgrid.epri.com/Repository/Repository.aspx</w:t>
        </w:r>
        <w:r>
          <w:rPr>
            <w:lang w:val="en-US"/>
          </w:rPr>
          <w:fldChar w:fldCharType="end"/>
        </w:r>
      </w:ins>
    </w:p>
    <w:p w:rsidR="001A09DF" w:rsidRPr="00942B62" w:rsidRDefault="001A09DF" w:rsidP="00240B3B">
      <w:pPr>
        <w:jc w:val="both"/>
        <w:rPr>
          <w:lang w:val="en-US"/>
        </w:rPr>
      </w:pPr>
    </w:p>
    <w:sectPr w:rsidR="001A09DF" w:rsidRPr="00942B62" w:rsidSect="00F6544C">
      <w:headerReference w:type="default" r:id="rId21"/>
      <w:footerReference w:type="default" r:id="rId22"/>
      <w:pgSz w:w="12240" w:h="15840" w:code="1"/>
      <w:pgMar w:top="1440" w:right="1080" w:bottom="1440" w:left="1080" w:header="432" w:footer="432"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28B" w:rsidRDefault="0007228B">
      <w:r>
        <w:separator/>
      </w:r>
    </w:p>
  </w:endnote>
  <w:endnote w:type="continuationSeparator" w:id="0">
    <w:p w:rsidR="0007228B" w:rsidRDefault="00072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482" w:rsidRDefault="00C54A71">
    <w:pPr>
      <w:pStyle w:val="Footer"/>
      <w:tabs>
        <w:tab w:val="clear" w:pos="6480"/>
        <w:tab w:val="center" w:pos="4680"/>
        <w:tab w:val="right" w:pos="9360"/>
      </w:tabs>
    </w:pPr>
    <w:fldSimple w:instr=" SUBJECT  \* MERGEFORMAT ">
      <w:r w:rsidR="00883482">
        <w:t>Submission</w:t>
      </w:r>
    </w:fldSimple>
    <w:r w:rsidR="00883482">
      <w:tab/>
      <w:t xml:space="preserve">page </w:t>
    </w:r>
    <w:r w:rsidR="003F7B37">
      <w:fldChar w:fldCharType="begin"/>
    </w:r>
    <w:r w:rsidR="00883482">
      <w:instrText xml:space="preserve">page </w:instrText>
    </w:r>
    <w:r w:rsidR="003F7B37">
      <w:fldChar w:fldCharType="separate"/>
    </w:r>
    <w:r w:rsidR="008F34BB">
      <w:rPr>
        <w:noProof/>
      </w:rPr>
      <w:t>2</w:t>
    </w:r>
    <w:r w:rsidR="003F7B37">
      <w:rPr>
        <w:noProof/>
      </w:rPr>
      <w:fldChar w:fldCharType="end"/>
    </w:r>
    <w:r w:rsidR="00883482">
      <w:tab/>
      <w:t>Tim Godfrey, EPRI</w:t>
    </w:r>
  </w:p>
  <w:p w:rsidR="00883482" w:rsidRDefault="0088348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28B" w:rsidRDefault="0007228B">
      <w:r>
        <w:separator/>
      </w:r>
    </w:p>
  </w:footnote>
  <w:footnote w:type="continuationSeparator" w:id="0">
    <w:p w:rsidR="0007228B" w:rsidRDefault="0007228B">
      <w:r>
        <w:continuationSeparator/>
      </w:r>
    </w:p>
  </w:footnote>
  <w:footnote w:id="1">
    <w:p w:rsidR="00883482" w:rsidRPr="005B4CBD" w:rsidRDefault="00883482" w:rsidP="00A77E72">
      <w:pPr>
        <w:pStyle w:val="FootnoteText"/>
        <w:rPr>
          <w:lang w:val="en-US"/>
        </w:rPr>
      </w:pPr>
      <w:r>
        <w:rPr>
          <w:rStyle w:val="FootnoteReference"/>
        </w:rPr>
        <w:footnoteRef/>
      </w:r>
      <w:r>
        <w:t xml:space="preserve"> </w:t>
      </w:r>
      <w:r w:rsidRPr="005B4CBD">
        <w:t>IEEE 11-15/0775r1: Integrated Long Range Low Power Operation for IoT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482" w:rsidRDefault="00D72ABB">
    <w:pPr>
      <w:pStyle w:val="Header"/>
      <w:tabs>
        <w:tab w:val="clear" w:pos="6480"/>
        <w:tab w:val="center" w:pos="4680"/>
        <w:tab w:val="right" w:pos="9360"/>
      </w:tabs>
    </w:pPr>
    <w:ins w:id="67" w:author="Ghosh, Chittabrata" w:date="2016-01-21T12:03:00Z">
      <w:r>
        <w:t>January</w:t>
      </w:r>
    </w:ins>
    <w:del w:id="68" w:author="Ghosh, Chittabrata" w:date="2016-01-21T12:03:00Z">
      <w:r w:rsidR="00883482" w:rsidDel="00D72ABB">
        <w:delText>Dec</w:delText>
      </w:r>
    </w:del>
    <w:r w:rsidR="00883482">
      <w:t xml:space="preserve"> 201</w:t>
    </w:r>
    <w:ins w:id="69" w:author="Ghosh, Chittabrata" w:date="2016-01-21T12:03:00Z">
      <w:r>
        <w:t>6</w:t>
      </w:r>
    </w:ins>
    <w:del w:id="70" w:author="Ghosh, Chittabrata" w:date="2016-01-21T12:03:00Z">
      <w:r w:rsidR="00883482" w:rsidDel="00D72ABB">
        <w:delText>5</w:delText>
      </w:r>
    </w:del>
    <w:r w:rsidR="00883482">
      <w:tab/>
    </w:r>
    <w:r w:rsidR="00883482">
      <w:tab/>
    </w:r>
    <w:r w:rsidR="0007228B">
      <w:fldChar w:fldCharType="begin"/>
    </w:r>
    <w:r w:rsidR="0007228B">
      <w:instrText xml:space="preserve"> TITLE  \* MERGEFORMAT </w:instrText>
    </w:r>
    <w:r w:rsidR="0007228B">
      <w:fldChar w:fldCharType="separate"/>
    </w:r>
    <w:r w:rsidR="00883482">
      <w:t>doc.: IEEE 802.11-15/1446r</w:t>
    </w:r>
    <w:r w:rsidR="0007228B">
      <w:fldChar w:fldCharType="end"/>
    </w:r>
    <w:ins w:id="71" w:author="Ghosh, Chittabrata" w:date="2016-01-21T12:03:00Z">
      <w:del w:id="72" w:author="Godfrey, Tim" w:date="2016-01-22T06:52:00Z">
        <w:r w:rsidDel="008F34BB">
          <w:delText>5</w:delText>
        </w:r>
      </w:del>
    </w:ins>
    <w:ins w:id="73" w:author="Godfrey, Tim" w:date="2016-01-22T06:52:00Z">
      <w:r w:rsidR="008F34BB">
        <w:t>6</w:t>
      </w:r>
    </w:ins>
    <w:del w:id="74" w:author="Ghosh, Chittabrata" w:date="2016-01-21T12:03:00Z">
      <w:r w:rsidR="00880A2F" w:rsidDel="00D72ABB">
        <w:delText>4</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40610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2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4818F2"/>
    <w:multiLevelType w:val="hybridMultilevel"/>
    <w:tmpl w:val="7AE4D99A"/>
    <w:lvl w:ilvl="0" w:tplc="A274DA2E">
      <w:start w:val="1"/>
      <w:numFmt w:val="bullet"/>
      <w:lvlText w:val="-"/>
      <w:lvlJc w:val="left"/>
      <w:pPr>
        <w:tabs>
          <w:tab w:val="num" w:pos="720"/>
        </w:tabs>
        <w:ind w:left="720" w:hanging="360"/>
      </w:pPr>
      <w:rPr>
        <w:rFonts w:ascii="Times New Roman" w:hAnsi="Times New Roman" w:hint="default"/>
      </w:rPr>
    </w:lvl>
    <w:lvl w:ilvl="1" w:tplc="C278114C">
      <w:start w:val="1"/>
      <w:numFmt w:val="bullet"/>
      <w:lvlText w:val="-"/>
      <w:lvlJc w:val="left"/>
      <w:pPr>
        <w:tabs>
          <w:tab w:val="num" w:pos="1440"/>
        </w:tabs>
        <w:ind w:left="1440" w:hanging="360"/>
      </w:pPr>
      <w:rPr>
        <w:rFonts w:ascii="Times New Roman" w:hAnsi="Times New Roman" w:hint="default"/>
      </w:rPr>
    </w:lvl>
    <w:lvl w:ilvl="2" w:tplc="EA405528" w:tentative="1">
      <w:start w:val="1"/>
      <w:numFmt w:val="bullet"/>
      <w:lvlText w:val="-"/>
      <w:lvlJc w:val="left"/>
      <w:pPr>
        <w:tabs>
          <w:tab w:val="num" w:pos="2160"/>
        </w:tabs>
        <w:ind w:left="2160" w:hanging="360"/>
      </w:pPr>
      <w:rPr>
        <w:rFonts w:ascii="Times New Roman" w:hAnsi="Times New Roman" w:hint="default"/>
      </w:rPr>
    </w:lvl>
    <w:lvl w:ilvl="3" w:tplc="6FC8B87C" w:tentative="1">
      <w:start w:val="1"/>
      <w:numFmt w:val="bullet"/>
      <w:lvlText w:val="-"/>
      <w:lvlJc w:val="left"/>
      <w:pPr>
        <w:tabs>
          <w:tab w:val="num" w:pos="2880"/>
        </w:tabs>
        <w:ind w:left="2880" w:hanging="360"/>
      </w:pPr>
      <w:rPr>
        <w:rFonts w:ascii="Times New Roman" w:hAnsi="Times New Roman" w:hint="default"/>
      </w:rPr>
    </w:lvl>
    <w:lvl w:ilvl="4" w:tplc="E604EE44" w:tentative="1">
      <w:start w:val="1"/>
      <w:numFmt w:val="bullet"/>
      <w:lvlText w:val="-"/>
      <w:lvlJc w:val="left"/>
      <w:pPr>
        <w:tabs>
          <w:tab w:val="num" w:pos="3600"/>
        </w:tabs>
        <w:ind w:left="3600" w:hanging="360"/>
      </w:pPr>
      <w:rPr>
        <w:rFonts w:ascii="Times New Roman" w:hAnsi="Times New Roman" w:hint="default"/>
      </w:rPr>
    </w:lvl>
    <w:lvl w:ilvl="5" w:tplc="2E664B88" w:tentative="1">
      <w:start w:val="1"/>
      <w:numFmt w:val="bullet"/>
      <w:lvlText w:val="-"/>
      <w:lvlJc w:val="left"/>
      <w:pPr>
        <w:tabs>
          <w:tab w:val="num" w:pos="4320"/>
        </w:tabs>
        <w:ind w:left="4320" w:hanging="360"/>
      </w:pPr>
      <w:rPr>
        <w:rFonts w:ascii="Times New Roman" w:hAnsi="Times New Roman" w:hint="default"/>
      </w:rPr>
    </w:lvl>
    <w:lvl w:ilvl="6" w:tplc="150246D4" w:tentative="1">
      <w:start w:val="1"/>
      <w:numFmt w:val="bullet"/>
      <w:lvlText w:val="-"/>
      <w:lvlJc w:val="left"/>
      <w:pPr>
        <w:tabs>
          <w:tab w:val="num" w:pos="5040"/>
        </w:tabs>
        <w:ind w:left="5040" w:hanging="360"/>
      </w:pPr>
      <w:rPr>
        <w:rFonts w:ascii="Times New Roman" w:hAnsi="Times New Roman" w:hint="default"/>
      </w:rPr>
    </w:lvl>
    <w:lvl w:ilvl="7" w:tplc="B4E693FE" w:tentative="1">
      <w:start w:val="1"/>
      <w:numFmt w:val="bullet"/>
      <w:lvlText w:val="-"/>
      <w:lvlJc w:val="left"/>
      <w:pPr>
        <w:tabs>
          <w:tab w:val="num" w:pos="5760"/>
        </w:tabs>
        <w:ind w:left="5760" w:hanging="360"/>
      </w:pPr>
      <w:rPr>
        <w:rFonts w:ascii="Times New Roman" w:hAnsi="Times New Roman" w:hint="default"/>
      </w:rPr>
    </w:lvl>
    <w:lvl w:ilvl="8" w:tplc="18E09F4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42F1283"/>
    <w:multiLevelType w:val="hybridMultilevel"/>
    <w:tmpl w:val="13168108"/>
    <w:lvl w:ilvl="0" w:tplc="4D1ECD00">
      <w:start w:val="1"/>
      <w:numFmt w:val="bullet"/>
      <w:lvlText w:val="•"/>
      <w:lvlJc w:val="left"/>
      <w:pPr>
        <w:tabs>
          <w:tab w:val="num" w:pos="720"/>
        </w:tabs>
        <w:ind w:left="720" w:hanging="360"/>
      </w:pPr>
      <w:rPr>
        <w:rFonts w:ascii="Times New Roman" w:hAnsi="Times New Roman" w:hint="default"/>
      </w:rPr>
    </w:lvl>
    <w:lvl w:ilvl="1" w:tplc="0409000F">
      <w:start w:val="1"/>
      <w:numFmt w:val="decimal"/>
      <w:lvlText w:val="%2."/>
      <w:lvlJc w:val="left"/>
      <w:pPr>
        <w:tabs>
          <w:tab w:val="num" w:pos="1440"/>
        </w:tabs>
        <w:ind w:left="1440" w:hanging="360"/>
      </w:pPr>
      <w:rPr>
        <w:rFonts w:hint="default"/>
      </w:rPr>
    </w:lvl>
    <w:lvl w:ilvl="2" w:tplc="76D44306">
      <w:start w:val="1"/>
      <w:numFmt w:val="bullet"/>
      <w:lvlText w:val="•"/>
      <w:lvlJc w:val="left"/>
      <w:pPr>
        <w:tabs>
          <w:tab w:val="num" w:pos="2160"/>
        </w:tabs>
        <w:ind w:left="2160" w:hanging="360"/>
      </w:pPr>
      <w:rPr>
        <w:rFonts w:ascii="Times New Roman" w:hAnsi="Times New Roman" w:hint="default"/>
      </w:rPr>
    </w:lvl>
    <w:lvl w:ilvl="3" w:tplc="AA6A200A">
      <w:start w:val="1"/>
      <w:numFmt w:val="bullet"/>
      <w:lvlText w:val="•"/>
      <w:lvlJc w:val="left"/>
      <w:pPr>
        <w:tabs>
          <w:tab w:val="num" w:pos="2880"/>
        </w:tabs>
        <w:ind w:left="2880" w:hanging="360"/>
      </w:pPr>
      <w:rPr>
        <w:rFonts w:ascii="Times New Roman" w:hAnsi="Times New Roman" w:hint="default"/>
      </w:rPr>
    </w:lvl>
    <w:lvl w:ilvl="4" w:tplc="9EC4423C">
      <w:start w:val="1"/>
      <w:numFmt w:val="bullet"/>
      <w:lvlText w:val="•"/>
      <w:lvlJc w:val="left"/>
      <w:pPr>
        <w:tabs>
          <w:tab w:val="num" w:pos="3600"/>
        </w:tabs>
        <w:ind w:left="3600" w:hanging="360"/>
      </w:pPr>
      <w:rPr>
        <w:rFonts w:ascii="Times New Roman" w:hAnsi="Times New Roman" w:hint="default"/>
      </w:rPr>
    </w:lvl>
    <w:lvl w:ilvl="5" w:tplc="4D94B9F8">
      <w:start w:val="1"/>
      <w:numFmt w:val="bullet"/>
      <w:lvlText w:val="•"/>
      <w:lvlJc w:val="left"/>
      <w:pPr>
        <w:tabs>
          <w:tab w:val="num" w:pos="4320"/>
        </w:tabs>
        <w:ind w:left="4320" w:hanging="360"/>
      </w:pPr>
      <w:rPr>
        <w:rFonts w:ascii="Times New Roman" w:hAnsi="Times New Roman" w:hint="default"/>
      </w:rPr>
    </w:lvl>
    <w:lvl w:ilvl="6" w:tplc="FD52FF30" w:tentative="1">
      <w:start w:val="1"/>
      <w:numFmt w:val="bullet"/>
      <w:lvlText w:val="•"/>
      <w:lvlJc w:val="left"/>
      <w:pPr>
        <w:tabs>
          <w:tab w:val="num" w:pos="5040"/>
        </w:tabs>
        <w:ind w:left="5040" w:hanging="360"/>
      </w:pPr>
      <w:rPr>
        <w:rFonts w:ascii="Times New Roman" w:hAnsi="Times New Roman" w:hint="default"/>
      </w:rPr>
    </w:lvl>
    <w:lvl w:ilvl="7" w:tplc="8A5C7AE8" w:tentative="1">
      <w:start w:val="1"/>
      <w:numFmt w:val="bullet"/>
      <w:lvlText w:val="•"/>
      <w:lvlJc w:val="left"/>
      <w:pPr>
        <w:tabs>
          <w:tab w:val="num" w:pos="5760"/>
        </w:tabs>
        <w:ind w:left="5760" w:hanging="360"/>
      </w:pPr>
      <w:rPr>
        <w:rFonts w:ascii="Times New Roman" w:hAnsi="Times New Roman" w:hint="default"/>
      </w:rPr>
    </w:lvl>
    <w:lvl w:ilvl="8" w:tplc="79E0076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7F549C5"/>
    <w:multiLevelType w:val="hybridMultilevel"/>
    <w:tmpl w:val="A7E0AB08"/>
    <w:lvl w:ilvl="0" w:tplc="DD6611F2">
      <w:start w:val="1"/>
      <w:numFmt w:val="bullet"/>
      <w:lvlText w:val="•"/>
      <w:lvlJc w:val="left"/>
      <w:pPr>
        <w:tabs>
          <w:tab w:val="num" w:pos="720"/>
        </w:tabs>
        <w:ind w:left="720" w:hanging="360"/>
      </w:pPr>
      <w:rPr>
        <w:rFonts w:ascii="Arial" w:hAnsi="Arial" w:hint="default"/>
      </w:rPr>
    </w:lvl>
    <w:lvl w:ilvl="1" w:tplc="B64AA40A">
      <w:start w:val="89"/>
      <w:numFmt w:val="bullet"/>
      <w:lvlText w:val="•"/>
      <w:lvlJc w:val="left"/>
      <w:pPr>
        <w:tabs>
          <w:tab w:val="num" w:pos="1440"/>
        </w:tabs>
        <w:ind w:left="1440" w:hanging="360"/>
      </w:pPr>
      <w:rPr>
        <w:rFonts w:ascii="Arial" w:hAnsi="Arial" w:hint="default"/>
      </w:rPr>
    </w:lvl>
    <w:lvl w:ilvl="2" w:tplc="97182104" w:tentative="1">
      <w:start w:val="1"/>
      <w:numFmt w:val="bullet"/>
      <w:lvlText w:val="•"/>
      <w:lvlJc w:val="left"/>
      <w:pPr>
        <w:tabs>
          <w:tab w:val="num" w:pos="2160"/>
        </w:tabs>
        <w:ind w:left="2160" w:hanging="360"/>
      </w:pPr>
      <w:rPr>
        <w:rFonts w:ascii="Arial" w:hAnsi="Arial" w:hint="default"/>
      </w:rPr>
    </w:lvl>
    <w:lvl w:ilvl="3" w:tplc="0FBE6C38" w:tentative="1">
      <w:start w:val="1"/>
      <w:numFmt w:val="bullet"/>
      <w:lvlText w:val="•"/>
      <w:lvlJc w:val="left"/>
      <w:pPr>
        <w:tabs>
          <w:tab w:val="num" w:pos="2880"/>
        </w:tabs>
        <w:ind w:left="2880" w:hanging="360"/>
      </w:pPr>
      <w:rPr>
        <w:rFonts w:ascii="Arial" w:hAnsi="Arial" w:hint="default"/>
      </w:rPr>
    </w:lvl>
    <w:lvl w:ilvl="4" w:tplc="1A70B36E" w:tentative="1">
      <w:start w:val="1"/>
      <w:numFmt w:val="bullet"/>
      <w:lvlText w:val="•"/>
      <w:lvlJc w:val="left"/>
      <w:pPr>
        <w:tabs>
          <w:tab w:val="num" w:pos="3600"/>
        </w:tabs>
        <w:ind w:left="3600" w:hanging="360"/>
      </w:pPr>
      <w:rPr>
        <w:rFonts w:ascii="Arial" w:hAnsi="Arial" w:hint="default"/>
      </w:rPr>
    </w:lvl>
    <w:lvl w:ilvl="5" w:tplc="07CEEAD6" w:tentative="1">
      <w:start w:val="1"/>
      <w:numFmt w:val="bullet"/>
      <w:lvlText w:val="•"/>
      <w:lvlJc w:val="left"/>
      <w:pPr>
        <w:tabs>
          <w:tab w:val="num" w:pos="4320"/>
        </w:tabs>
        <w:ind w:left="4320" w:hanging="360"/>
      </w:pPr>
      <w:rPr>
        <w:rFonts w:ascii="Arial" w:hAnsi="Arial" w:hint="default"/>
      </w:rPr>
    </w:lvl>
    <w:lvl w:ilvl="6" w:tplc="C6345480" w:tentative="1">
      <w:start w:val="1"/>
      <w:numFmt w:val="bullet"/>
      <w:lvlText w:val="•"/>
      <w:lvlJc w:val="left"/>
      <w:pPr>
        <w:tabs>
          <w:tab w:val="num" w:pos="5040"/>
        </w:tabs>
        <w:ind w:left="5040" w:hanging="360"/>
      </w:pPr>
      <w:rPr>
        <w:rFonts w:ascii="Arial" w:hAnsi="Arial" w:hint="default"/>
      </w:rPr>
    </w:lvl>
    <w:lvl w:ilvl="7" w:tplc="1D3E48A6" w:tentative="1">
      <w:start w:val="1"/>
      <w:numFmt w:val="bullet"/>
      <w:lvlText w:val="•"/>
      <w:lvlJc w:val="left"/>
      <w:pPr>
        <w:tabs>
          <w:tab w:val="num" w:pos="5760"/>
        </w:tabs>
        <w:ind w:left="5760" w:hanging="360"/>
      </w:pPr>
      <w:rPr>
        <w:rFonts w:ascii="Arial" w:hAnsi="Arial" w:hint="default"/>
      </w:rPr>
    </w:lvl>
    <w:lvl w:ilvl="8" w:tplc="5678938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0E309EB"/>
    <w:multiLevelType w:val="hybridMultilevel"/>
    <w:tmpl w:val="7834CEEE"/>
    <w:lvl w:ilvl="0" w:tplc="3752C35C">
      <w:start w:val="1"/>
      <w:numFmt w:val="bullet"/>
      <w:lvlText w:val="•"/>
      <w:lvlJc w:val="left"/>
      <w:pPr>
        <w:tabs>
          <w:tab w:val="num" w:pos="720"/>
        </w:tabs>
        <w:ind w:left="720" w:hanging="360"/>
      </w:pPr>
      <w:rPr>
        <w:rFonts w:ascii="Arial" w:hAnsi="Arial" w:hint="default"/>
      </w:rPr>
    </w:lvl>
    <w:lvl w:ilvl="1" w:tplc="219CD44C">
      <w:start w:val="1"/>
      <w:numFmt w:val="bullet"/>
      <w:lvlText w:val="•"/>
      <w:lvlJc w:val="left"/>
      <w:pPr>
        <w:tabs>
          <w:tab w:val="num" w:pos="1440"/>
        </w:tabs>
        <w:ind w:left="1440" w:hanging="360"/>
      </w:pPr>
      <w:rPr>
        <w:rFonts w:ascii="Arial" w:hAnsi="Arial" w:hint="default"/>
      </w:rPr>
    </w:lvl>
    <w:lvl w:ilvl="2" w:tplc="106C84E4" w:tentative="1">
      <w:start w:val="1"/>
      <w:numFmt w:val="bullet"/>
      <w:lvlText w:val="•"/>
      <w:lvlJc w:val="left"/>
      <w:pPr>
        <w:tabs>
          <w:tab w:val="num" w:pos="2160"/>
        </w:tabs>
        <w:ind w:left="2160" w:hanging="360"/>
      </w:pPr>
      <w:rPr>
        <w:rFonts w:ascii="Arial" w:hAnsi="Arial" w:hint="default"/>
      </w:rPr>
    </w:lvl>
    <w:lvl w:ilvl="3" w:tplc="877AF600" w:tentative="1">
      <w:start w:val="1"/>
      <w:numFmt w:val="bullet"/>
      <w:lvlText w:val="•"/>
      <w:lvlJc w:val="left"/>
      <w:pPr>
        <w:tabs>
          <w:tab w:val="num" w:pos="2880"/>
        </w:tabs>
        <w:ind w:left="2880" w:hanging="360"/>
      </w:pPr>
      <w:rPr>
        <w:rFonts w:ascii="Arial" w:hAnsi="Arial" w:hint="default"/>
      </w:rPr>
    </w:lvl>
    <w:lvl w:ilvl="4" w:tplc="FC169F22" w:tentative="1">
      <w:start w:val="1"/>
      <w:numFmt w:val="bullet"/>
      <w:lvlText w:val="•"/>
      <w:lvlJc w:val="left"/>
      <w:pPr>
        <w:tabs>
          <w:tab w:val="num" w:pos="3600"/>
        </w:tabs>
        <w:ind w:left="3600" w:hanging="360"/>
      </w:pPr>
      <w:rPr>
        <w:rFonts w:ascii="Arial" w:hAnsi="Arial" w:hint="default"/>
      </w:rPr>
    </w:lvl>
    <w:lvl w:ilvl="5" w:tplc="82D6CB72" w:tentative="1">
      <w:start w:val="1"/>
      <w:numFmt w:val="bullet"/>
      <w:lvlText w:val="•"/>
      <w:lvlJc w:val="left"/>
      <w:pPr>
        <w:tabs>
          <w:tab w:val="num" w:pos="4320"/>
        </w:tabs>
        <w:ind w:left="4320" w:hanging="360"/>
      </w:pPr>
      <w:rPr>
        <w:rFonts w:ascii="Arial" w:hAnsi="Arial" w:hint="default"/>
      </w:rPr>
    </w:lvl>
    <w:lvl w:ilvl="6" w:tplc="5DE8240C" w:tentative="1">
      <w:start w:val="1"/>
      <w:numFmt w:val="bullet"/>
      <w:lvlText w:val="•"/>
      <w:lvlJc w:val="left"/>
      <w:pPr>
        <w:tabs>
          <w:tab w:val="num" w:pos="5040"/>
        </w:tabs>
        <w:ind w:left="5040" w:hanging="360"/>
      </w:pPr>
      <w:rPr>
        <w:rFonts w:ascii="Arial" w:hAnsi="Arial" w:hint="default"/>
      </w:rPr>
    </w:lvl>
    <w:lvl w:ilvl="7" w:tplc="363E6DDC" w:tentative="1">
      <w:start w:val="1"/>
      <w:numFmt w:val="bullet"/>
      <w:lvlText w:val="•"/>
      <w:lvlJc w:val="left"/>
      <w:pPr>
        <w:tabs>
          <w:tab w:val="num" w:pos="5760"/>
        </w:tabs>
        <w:ind w:left="5760" w:hanging="360"/>
      </w:pPr>
      <w:rPr>
        <w:rFonts w:ascii="Arial" w:hAnsi="Arial" w:hint="default"/>
      </w:rPr>
    </w:lvl>
    <w:lvl w:ilvl="8" w:tplc="EBF48E4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4023D44"/>
    <w:multiLevelType w:val="hybridMultilevel"/>
    <w:tmpl w:val="262E1240"/>
    <w:lvl w:ilvl="0" w:tplc="7BDE7F12">
      <w:start w:val="1"/>
      <w:numFmt w:val="bullet"/>
      <w:lvlText w:val="-"/>
      <w:lvlJc w:val="left"/>
      <w:pPr>
        <w:tabs>
          <w:tab w:val="num" w:pos="720"/>
        </w:tabs>
        <w:ind w:left="720" w:hanging="360"/>
      </w:pPr>
      <w:rPr>
        <w:rFonts w:ascii="Times New Roman" w:hAnsi="Times New Roman" w:hint="default"/>
      </w:rPr>
    </w:lvl>
    <w:lvl w:ilvl="1" w:tplc="599C3990" w:tentative="1">
      <w:start w:val="1"/>
      <w:numFmt w:val="bullet"/>
      <w:lvlText w:val="-"/>
      <w:lvlJc w:val="left"/>
      <w:pPr>
        <w:tabs>
          <w:tab w:val="num" w:pos="1440"/>
        </w:tabs>
        <w:ind w:left="1440" w:hanging="360"/>
      </w:pPr>
      <w:rPr>
        <w:rFonts w:ascii="Times New Roman" w:hAnsi="Times New Roman" w:hint="default"/>
      </w:rPr>
    </w:lvl>
    <w:lvl w:ilvl="2" w:tplc="BD24900A" w:tentative="1">
      <w:start w:val="1"/>
      <w:numFmt w:val="bullet"/>
      <w:lvlText w:val="-"/>
      <w:lvlJc w:val="left"/>
      <w:pPr>
        <w:tabs>
          <w:tab w:val="num" w:pos="2160"/>
        </w:tabs>
        <w:ind w:left="2160" w:hanging="360"/>
      </w:pPr>
      <w:rPr>
        <w:rFonts w:ascii="Times New Roman" w:hAnsi="Times New Roman" w:hint="default"/>
      </w:rPr>
    </w:lvl>
    <w:lvl w:ilvl="3" w:tplc="4E06B158" w:tentative="1">
      <w:start w:val="1"/>
      <w:numFmt w:val="bullet"/>
      <w:lvlText w:val="-"/>
      <w:lvlJc w:val="left"/>
      <w:pPr>
        <w:tabs>
          <w:tab w:val="num" w:pos="2880"/>
        </w:tabs>
        <w:ind w:left="2880" w:hanging="360"/>
      </w:pPr>
      <w:rPr>
        <w:rFonts w:ascii="Times New Roman" w:hAnsi="Times New Roman" w:hint="default"/>
      </w:rPr>
    </w:lvl>
    <w:lvl w:ilvl="4" w:tplc="211EF746" w:tentative="1">
      <w:start w:val="1"/>
      <w:numFmt w:val="bullet"/>
      <w:lvlText w:val="-"/>
      <w:lvlJc w:val="left"/>
      <w:pPr>
        <w:tabs>
          <w:tab w:val="num" w:pos="3600"/>
        </w:tabs>
        <w:ind w:left="3600" w:hanging="360"/>
      </w:pPr>
      <w:rPr>
        <w:rFonts w:ascii="Times New Roman" w:hAnsi="Times New Roman" w:hint="default"/>
      </w:rPr>
    </w:lvl>
    <w:lvl w:ilvl="5" w:tplc="D2FA798C" w:tentative="1">
      <w:start w:val="1"/>
      <w:numFmt w:val="bullet"/>
      <w:lvlText w:val="-"/>
      <w:lvlJc w:val="left"/>
      <w:pPr>
        <w:tabs>
          <w:tab w:val="num" w:pos="4320"/>
        </w:tabs>
        <w:ind w:left="4320" w:hanging="360"/>
      </w:pPr>
      <w:rPr>
        <w:rFonts w:ascii="Times New Roman" w:hAnsi="Times New Roman" w:hint="default"/>
      </w:rPr>
    </w:lvl>
    <w:lvl w:ilvl="6" w:tplc="6D1E90C6" w:tentative="1">
      <w:start w:val="1"/>
      <w:numFmt w:val="bullet"/>
      <w:lvlText w:val="-"/>
      <w:lvlJc w:val="left"/>
      <w:pPr>
        <w:tabs>
          <w:tab w:val="num" w:pos="5040"/>
        </w:tabs>
        <w:ind w:left="5040" w:hanging="360"/>
      </w:pPr>
      <w:rPr>
        <w:rFonts w:ascii="Times New Roman" w:hAnsi="Times New Roman" w:hint="default"/>
      </w:rPr>
    </w:lvl>
    <w:lvl w:ilvl="7" w:tplc="74CC4E52" w:tentative="1">
      <w:start w:val="1"/>
      <w:numFmt w:val="bullet"/>
      <w:lvlText w:val="-"/>
      <w:lvlJc w:val="left"/>
      <w:pPr>
        <w:tabs>
          <w:tab w:val="num" w:pos="5760"/>
        </w:tabs>
        <w:ind w:left="5760" w:hanging="360"/>
      </w:pPr>
      <w:rPr>
        <w:rFonts w:ascii="Times New Roman" w:hAnsi="Times New Roman" w:hint="default"/>
      </w:rPr>
    </w:lvl>
    <w:lvl w:ilvl="8" w:tplc="1CD6BE1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7DC7625"/>
    <w:multiLevelType w:val="hybridMultilevel"/>
    <w:tmpl w:val="93324EA4"/>
    <w:lvl w:ilvl="0" w:tplc="4F92FB42">
      <w:start w:val="1"/>
      <w:numFmt w:val="bullet"/>
      <w:lvlText w:val="•"/>
      <w:lvlJc w:val="left"/>
      <w:pPr>
        <w:tabs>
          <w:tab w:val="num" w:pos="720"/>
        </w:tabs>
        <w:ind w:left="720" w:hanging="360"/>
      </w:pPr>
      <w:rPr>
        <w:rFonts w:ascii="Arial" w:hAnsi="Arial" w:hint="default"/>
      </w:rPr>
    </w:lvl>
    <w:lvl w:ilvl="1" w:tplc="9836F8CC">
      <w:start w:val="1"/>
      <w:numFmt w:val="bullet"/>
      <w:lvlText w:val="•"/>
      <w:lvlJc w:val="left"/>
      <w:pPr>
        <w:tabs>
          <w:tab w:val="num" w:pos="1440"/>
        </w:tabs>
        <w:ind w:left="1440" w:hanging="360"/>
      </w:pPr>
      <w:rPr>
        <w:rFonts w:ascii="Arial" w:hAnsi="Arial" w:hint="default"/>
      </w:rPr>
    </w:lvl>
    <w:lvl w:ilvl="2" w:tplc="303CC2B4" w:tentative="1">
      <w:start w:val="1"/>
      <w:numFmt w:val="bullet"/>
      <w:lvlText w:val="•"/>
      <w:lvlJc w:val="left"/>
      <w:pPr>
        <w:tabs>
          <w:tab w:val="num" w:pos="2160"/>
        </w:tabs>
        <w:ind w:left="2160" w:hanging="360"/>
      </w:pPr>
      <w:rPr>
        <w:rFonts w:ascii="Arial" w:hAnsi="Arial" w:hint="default"/>
      </w:rPr>
    </w:lvl>
    <w:lvl w:ilvl="3" w:tplc="2A0467A2" w:tentative="1">
      <w:start w:val="1"/>
      <w:numFmt w:val="bullet"/>
      <w:lvlText w:val="•"/>
      <w:lvlJc w:val="left"/>
      <w:pPr>
        <w:tabs>
          <w:tab w:val="num" w:pos="2880"/>
        </w:tabs>
        <w:ind w:left="2880" w:hanging="360"/>
      </w:pPr>
      <w:rPr>
        <w:rFonts w:ascii="Arial" w:hAnsi="Arial" w:hint="default"/>
      </w:rPr>
    </w:lvl>
    <w:lvl w:ilvl="4" w:tplc="31061F30" w:tentative="1">
      <w:start w:val="1"/>
      <w:numFmt w:val="bullet"/>
      <w:lvlText w:val="•"/>
      <w:lvlJc w:val="left"/>
      <w:pPr>
        <w:tabs>
          <w:tab w:val="num" w:pos="3600"/>
        </w:tabs>
        <w:ind w:left="3600" w:hanging="360"/>
      </w:pPr>
      <w:rPr>
        <w:rFonts w:ascii="Arial" w:hAnsi="Arial" w:hint="default"/>
      </w:rPr>
    </w:lvl>
    <w:lvl w:ilvl="5" w:tplc="D408F7FC" w:tentative="1">
      <w:start w:val="1"/>
      <w:numFmt w:val="bullet"/>
      <w:lvlText w:val="•"/>
      <w:lvlJc w:val="left"/>
      <w:pPr>
        <w:tabs>
          <w:tab w:val="num" w:pos="4320"/>
        </w:tabs>
        <w:ind w:left="4320" w:hanging="360"/>
      </w:pPr>
      <w:rPr>
        <w:rFonts w:ascii="Arial" w:hAnsi="Arial" w:hint="default"/>
      </w:rPr>
    </w:lvl>
    <w:lvl w:ilvl="6" w:tplc="42983F5C" w:tentative="1">
      <w:start w:val="1"/>
      <w:numFmt w:val="bullet"/>
      <w:lvlText w:val="•"/>
      <w:lvlJc w:val="left"/>
      <w:pPr>
        <w:tabs>
          <w:tab w:val="num" w:pos="5040"/>
        </w:tabs>
        <w:ind w:left="5040" w:hanging="360"/>
      </w:pPr>
      <w:rPr>
        <w:rFonts w:ascii="Arial" w:hAnsi="Arial" w:hint="default"/>
      </w:rPr>
    </w:lvl>
    <w:lvl w:ilvl="7" w:tplc="F656FEB0" w:tentative="1">
      <w:start w:val="1"/>
      <w:numFmt w:val="bullet"/>
      <w:lvlText w:val="•"/>
      <w:lvlJc w:val="left"/>
      <w:pPr>
        <w:tabs>
          <w:tab w:val="num" w:pos="5760"/>
        </w:tabs>
        <w:ind w:left="5760" w:hanging="360"/>
      </w:pPr>
      <w:rPr>
        <w:rFonts w:ascii="Arial" w:hAnsi="Arial" w:hint="default"/>
      </w:rPr>
    </w:lvl>
    <w:lvl w:ilvl="8" w:tplc="2E0E21F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257010D"/>
    <w:multiLevelType w:val="multilevel"/>
    <w:tmpl w:val="5720F044"/>
    <w:lvl w:ilvl="0">
      <w:start w:val="6"/>
      <w:numFmt w:val="decimal"/>
      <w:pStyle w:val="Heading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3"/>
      <w:numFmt w:val="decimal"/>
      <w:pStyle w:val="Heading2"/>
      <w:suff w:val="space"/>
      <w:lvlText w:val="%1.%2"/>
      <w:lvlJc w:val="left"/>
      <w:pPr>
        <w:ind w:left="0" w:firstLine="0"/>
      </w:pPr>
      <w:rPr>
        <w:rFonts w:ascii="Arial" w:hAnsi="Arial" w:hint="default"/>
        <w:b/>
        <w:i w:val="0"/>
        <w:caps w:val="0"/>
        <w:strike w:val="0"/>
        <w:dstrike w:val="0"/>
        <w:vanish w:val="0"/>
        <w:color w:val="000000"/>
        <w:sz w:val="22"/>
        <w:u w:val="none"/>
        <w:vertAlign w:val="baseline"/>
      </w:rPr>
    </w:lvl>
    <w:lvl w:ilvl="2">
      <w:start w:val="3"/>
      <w:numFmt w:val="decimal"/>
      <w:pStyle w:val="Heading3"/>
      <w:suff w:val="space"/>
      <w:lvlText w:val="%1.%2.%3"/>
      <w:lvlJc w:val="left"/>
      <w:pPr>
        <w:ind w:left="0" w:firstLine="0"/>
      </w:pPr>
      <w:rPr>
        <w:rFonts w:ascii="Arial" w:hAnsi="Arial" w:hint="default"/>
        <w:b/>
        <w:i w:val="0"/>
        <w:caps w:val="0"/>
        <w:strike w:val="0"/>
        <w:dstrike w:val="0"/>
        <w:vanish w:val="0"/>
        <w:color w:val="000000"/>
        <w:sz w:val="20"/>
        <w:vertAlign w:val="baseline"/>
        <w:lang w:val="en-GB"/>
      </w:rPr>
    </w:lvl>
    <w:lvl w:ilvl="3">
      <w:start w:val="3"/>
      <w:numFmt w:val="decimal"/>
      <w:pStyle w:val="Heading4"/>
      <w:suff w:val="space"/>
      <w:lvlText w:val="%1.%2.%3.%4"/>
      <w:lvlJc w:val="left"/>
      <w:pPr>
        <w:ind w:left="18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Heading5"/>
      <w:suff w:val="space"/>
      <w:lvlText w:val="%1.%2.%3.%4.%5"/>
      <w:lvlJc w:val="left"/>
      <w:pPr>
        <w:ind w:left="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Heading6"/>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Heading7"/>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Heading8"/>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Heading9"/>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9" w15:restartNumberingAfterBreak="0">
    <w:nsid w:val="671738AB"/>
    <w:multiLevelType w:val="hybridMultilevel"/>
    <w:tmpl w:val="7018C064"/>
    <w:lvl w:ilvl="0" w:tplc="6E7A9E20">
      <w:start w:val="1"/>
      <w:numFmt w:val="bullet"/>
      <w:lvlText w:val="•"/>
      <w:lvlJc w:val="left"/>
      <w:pPr>
        <w:tabs>
          <w:tab w:val="num" w:pos="720"/>
        </w:tabs>
        <w:ind w:left="720" w:hanging="360"/>
      </w:pPr>
      <w:rPr>
        <w:rFonts w:ascii="Arial" w:hAnsi="Arial" w:hint="default"/>
      </w:rPr>
    </w:lvl>
    <w:lvl w:ilvl="1" w:tplc="B04CF298">
      <w:start w:val="1"/>
      <w:numFmt w:val="bullet"/>
      <w:lvlText w:val="•"/>
      <w:lvlJc w:val="left"/>
      <w:pPr>
        <w:tabs>
          <w:tab w:val="num" w:pos="1440"/>
        </w:tabs>
        <w:ind w:left="1440" w:hanging="360"/>
      </w:pPr>
      <w:rPr>
        <w:rFonts w:ascii="Arial" w:hAnsi="Arial" w:hint="default"/>
      </w:rPr>
    </w:lvl>
    <w:lvl w:ilvl="2" w:tplc="75D88278" w:tentative="1">
      <w:start w:val="1"/>
      <w:numFmt w:val="bullet"/>
      <w:lvlText w:val="•"/>
      <w:lvlJc w:val="left"/>
      <w:pPr>
        <w:tabs>
          <w:tab w:val="num" w:pos="2160"/>
        </w:tabs>
        <w:ind w:left="2160" w:hanging="360"/>
      </w:pPr>
      <w:rPr>
        <w:rFonts w:ascii="Arial" w:hAnsi="Arial" w:hint="default"/>
      </w:rPr>
    </w:lvl>
    <w:lvl w:ilvl="3" w:tplc="B50ADB8C" w:tentative="1">
      <w:start w:val="1"/>
      <w:numFmt w:val="bullet"/>
      <w:lvlText w:val="•"/>
      <w:lvlJc w:val="left"/>
      <w:pPr>
        <w:tabs>
          <w:tab w:val="num" w:pos="2880"/>
        </w:tabs>
        <w:ind w:left="2880" w:hanging="360"/>
      </w:pPr>
      <w:rPr>
        <w:rFonts w:ascii="Arial" w:hAnsi="Arial" w:hint="default"/>
      </w:rPr>
    </w:lvl>
    <w:lvl w:ilvl="4" w:tplc="25AEFA10" w:tentative="1">
      <w:start w:val="1"/>
      <w:numFmt w:val="bullet"/>
      <w:lvlText w:val="•"/>
      <w:lvlJc w:val="left"/>
      <w:pPr>
        <w:tabs>
          <w:tab w:val="num" w:pos="3600"/>
        </w:tabs>
        <w:ind w:left="3600" w:hanging="360"/>
      </w:pPr>
      <w:rPr>
        <w:rFonts w:ascii="Arial" w:hAnsi="Arial" w:hint="default"/>
      </w:rPr>
    </w:lvl>
    <w:lvl w:ilvl="5" w:tplc="C1E4D276" w:tentative="1">
      <w:start w:val="1"/>
      <w:numFmt w:val="bullet"/>
      <w:lvlText w:val="•"/>
      <w:lvlJc w:val="left"/>
      <w:pPr>
        <w:tabs>
          <w:tab w:val="num" w:pos="4320"/>
        </w:tabs>
        <w:ind w:left="4320" w:hanging="360"/>
      </w:pPr>
      <w:rPr>
        <w:rFonts w:ascii="Arial" w:hAnsi="Arial" w:hint="default"/>
      </w:rPr>
    </w:lvl>
    <w:lvl w:ilvl="6" w:tplc="845C60A8" w:tentative="1">
      <w:start w:val="1"/>
      <w:numFmt w:val="bullet"/>
      <w:lvlText w:val="•"/>
      <w:lvlJc w:val="left"/>
      <w:pPr>
        <w:tabs>
          <w:tab w:val="num" w:pos="5040"/>
        </w:tabs>
        <w:ind w:left="5040" w:hanging="360"/>
      </w:pPr>
      <w:rPr>
        <w:rFonts w:ascii="Arial" w:hAnsi="Arial" w:hint="default"/>
      </w:rPr>
    </w:lvl>
    <w:lvl w:ilvl="7" w:tplc="754EA53C" w:tentative="1">
      <w:start w:val="1"/>
      <w:numFmt w:val="bullet"/>
      <w:lvlText w:val="•"/>
      <w:lvlJc w:val="left"/>
      <w:pPr>
        <w:tabs>
          <w:tab w:val="num" w:pos="5760"/>
        </w:tabs>
        <w:ind w:left="5760" w:hanging="360"/>
      </w:pPr>
      <w:rPr>
        <w:rFonts w:ascii="Arial" w:hAnsi="Arial" w:hint="default"/>
      </w:rPr>
    </w:lvl>
    <w:lvl w:ilvl="8" w:tplc="853A9DA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FA02C2A"/>
    <w:multiLevelType w:val="hybridMultilevel"/>
    <w:tmpl w:val="E95C1834"/>
    <w:lvl w:ilvl="0" w:tplc="C4D847DA">
      <w:start w:val="1"/>
      <w:numFmt w:val="bullet"/>
      <w:lvlText w:val="-"/>
      <w:lvlJc w:val="left"/>
      <w:pPr>
        <w:tabs>
          <w:tab w:val="num" w:pos="720"/>
        </w:tabs>
        <w:ind w:left="720" w:hanging="360"/>
      </w:pPr>
      <w:rPr>
        <w:rFonts w:ascii="Times New Roman" w:hAnsi="Times New Roman" w:hint="default"/>
      </w:rPr>
    </w:lvl>
    <w:lvl w:ilvl="1" w:tplc="CC1AB2CC" w:tentative="1">
      <w:start w:val="1"/>
      <w:numFmt w:val="bullet"/>
      <w:lvlText w:val="-"/>
      <w:lvlJc w:val="left"/>
      <w:pPr>
        <w:tabs>
          <w:tab w:val="num" w:pos="1440"/>
        </w:tabs>
        <w:ind w:left="1440" w:hanging="360"/>
      </w:pPr>
      <w:rPr>
        <w:rFonts w:ascii="Times New Roman" w:hAnsi="Times New Roman" w:hint="default"/>
      </w:rPr>
    </w:lvl>
    <w:lvl w:ilvl="2" w:tplc="C3C84706">
      <w:start w:val="1"/>
      <w:numFmt w:val="bullet"/>
      <w:lvlText w:val="-"/>
      <w:lvlJc w:val="left"/>
      <w:pPr>
        <w:tabs>
          <w:tab w:val="num" w:pos="2160"/>
        </w:tabs>
        <w:ind w:left="2160" w:hanging="360"/>
      </w:pPr>
      <w:rPr>
        <w:rFonts w:ascii="Times New Roman" w:hAnsi="Times New Roman" w:hint="default"/>
      </w:rPr>
    </w:lvl>
    <w:lvl w:ilvl="3" w:tplc="0FC0B106" w:tentative="1">
      <w:start w:val="1"/>
      <w:numFmt w:val="bullet"/>
      <w:lvlText w:val="-"/>
      <w:lvlJc w:val="left"/>
      <w:pPr>
        <w:tabs>
          <w:tab w:val="num" w:pos="2880"/>
        </w:tabs>
        <w:ind w:left="2880" w:hanging="360"/>
      </w:pPr>
      <w:rPr>
        <w:rFonts w:ascii="Times New Roman" w:hAnsi="Times New Roman" w:hint="default"/>
      </w:rPr>
    </w:lvl>
    <w:lvl w:ilvl="4" w:tplc="A066F10C" w:tentative="1">
      <w:start w:val="1"/>
      <w:numFmt w:val="bullet"/>
      <w:lvlText w:val="-"/>
      <w:lvlJc w:val="left"/>
      <w:pPr>
        <w:tabs>
          <w:tab w:val="num" w:pos="3600"/>
        </w:tabs>
        <w:ind w:left="3600" w:hanging="360"/>
      </w:pPr>
      <w:rPr>
        <w:rFonts w:ascii="Times New Roman" w:hAnsi="Times New Roman" w:hint="default"/>
      </w:rPr>
    </w:lvl>
    <w:lvl w:ilvl="5" w:tplc="1F324D4E" w:tentative="1">
      <w:start w:val="1"/>
      <w:numFmt w:val="bullet"/>
      <w:lvlText w:val="-"/>
      <w:lvlJc w:val="left"/>
      <w:pPr>
        <w:tabs>
          <w:tab w:val="num" w:pos="4320"/>
        </w:tabs>
        <w:ind w:left="4320" w:hanging="360"/>
      </w:pPr>
      <w:rPr>
        <w:rFonts w:ascii="Times New Roman" w:hAnsi="Times New Roman" w:hint="default"/>
      </w:rPr>
    </w:lvl>
    <w:lvl w:ilvl="6" w:tplc="0AD85CEC" w:tentative="1">
      <w:start w:val="1"/>
      <w:numFmt w:val="bullet"/>
      <w:lvlText w:val="-"/>
      <w:lvlJc w:val="left"/>
      <w:pPr>
        <w:tabs>
          <w:tab w:val="num" w:pos="5040"/>
        </w:tabs>
        <w:ind w:left="5040" w:hanging="360"/>
      </w:pPr>
      <w:rPr>
        <w:rFonts w:ascii="Times New Roman" w:hAnsi="Times New Roman" w:hint="default"/>
      </w:rPr>
    </w:lvl>
    <w:lvl w:ilvl="7" w:tplc="4C2CB59E" w:tentative="1">
      <w:start w:val="1"/>
      <w:numFmt w:val="bullet"/>
      <w:lvlText w:val="-"/>
      <w:lvlJc w:val="left"/>
      <w:pPr>
        <w:tabs>
          <w:tab w:val="num" w:pos="5760"/>
        </w:tabs>
        <w:ind w:left="5760" w:hanging="360"/>
      </w:pPr>
      <w:rPr>
        <w:rFonts w:ascii="Times New Roman" w:hAnsi="Times New Roman" w:hint="default"/>
      </w:rPr>
    </w:lvl>
    <w:lvl w:ilvl="8" w:tplc="E4D2CE9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750D40A4"/>
    <w:multiLevelType w:val="hybridMultilevel"/>
    <w:tmpl w:val="3266F71E"/>
    <w:lvl w:ilvl="0" w:tplc="E0280848">
      <w:start w:val="1"/>
      <w:numFmt w:val="bullet"/>
      <w:lvlText w:val="-"/>
      <w:lvlJc w:val="left"/>
      <w:pPr>
        <w:tabs>
          <w:tab w:val="num" w:pos="720"/>
        </w:tabs>
        <w:ind w:left="720" w:hanging="360"/>
      </w:pPr>
      <w:rPr>
        <w:rFonts w:ascii="Times New Roman" w:hAnsi="Times New Roman" w:hint="default"/>
      </w:rPr>
    </w:lvl>
    <w:lvl w:ilvl="1" w:tplc="2B363578">
      <w:start w:val="1"/>
      <w:numFmt w:val="bullet"/>
      <w:lvlText w:val="-"/>
      <w:lvlJc w:val="left"/>
      <w:pPr>
        <w:tabs>
          <w:tab w:val="num" w:pos="1440"/>
        </w:tabs>
        <w:ind w:left="1440" w:hanging="360"/>
      </w:pPr>
      <w:rPr>
        <w:rFonts w:ascii="Times New Roman" w:hAnsi="Times New Roman" w:hint="default"/>
      </w:rPr>
    </w:lvl>
    <w:lvl w:ilvl="2" w:tplc="94F0511E" w:tentative="1">
      <w:start w:val="1"/>
      <w:numFmt w:val="bullet"/>
      <w:lvlText w:val="-"/>
      <w:lvlJc w:val="left"/>
      <w:pPr>
        <w:tabs>
          <w:tab w:val="num" w:pos="2160"/>
        </w:tabs>
        <w:ind w:left="2160" w:hanging="360"/>
      </w:pPr>
      <w:rPr>
        <w:rFonts w:ascii="Times New Roman" w:hAnsi="Times New Roman" w:hint="default"/>
      </w:rPr>
    </w:lvl>
    <w:lvl w:ilvl="3" w:tplc="4232D12A" w:tentative="1">
      <w:start w:val="1"/>
      <w:numFmt w:val="bullet"/>
      <w:lvlText w:val="-"/>
      <w:lvlJc w:val="left"/>
      <w:pPr>
        <w:tabs>
          <w:tab w:val="num" w:pos="2880"/>
        </w:tabs>
        <w:ind w:left="2880" w:hanging="360"/>
      </w:pPr>
      <w:rPr>
        <w:rFonts w:ascii="Times New Roman" w:hAnsi="Times New Roman" w:hint="default"/>
      </w:rPr>
    </w:lvl>
    <w:lvl w:ilvl="4" w:tplc="F4AE8288" w:tentative="1">
      <w:start w:val="1"/>
      <w:numFmt w:val="bullet"/>
      <w:lvlText w:val="-"/>
      <w:lvlJc w:val="left"/>
      <w:pPr>
        <w:tabs>
          <w:tab w:val="num" w:pos="3600"/>
        </w:tabs>
        <w:ind w:left="3600" w:hanging="360"/>
      </w:pPr>
      <w:rPr>
        <w:rFonts w:ascii="Times New Roman" w:hAnsi="Times New Roman" w:hint="default"/>
      </w:rPr>
    </w:lvl>
    <w:lvl w:ilvl="5" w:tplc="08A2B0BA" w:tentative="1">
      <w:start w:val="1"/>
      <w:numFmt w:val="bullet"/>
      <w:lvlText w:val="-"/>
      <w:lvlJc w:val="left"/>
      <w:pPr>
        <w:tabs>
          <w:tab w:val="num" w:pos="4320"/>
        </w:tabs>
        <w:ind w:left="4320" w:hanging="360"/>
      </w:pPr>
      <w:rPr>
        <w:rFonts w:ascii="Times New Roman" w:hAnsi="Times New Roman" w:hint="default"/>
      </w:rPr>
    </w:lvl>
    <w:lvl w:ilvl="6" w:tplc="6846A8E0" w:tentative="1">
      <w:start w:val="1"/>
      <w:numFmt w:val="bullet"/>
      <w:lvlText w:val="-"/>
      <w:lvlJc w:val="left"/>
      <w:pPr>
        <w:tabs>
          <w:tab w:val="num" w:pos="5040"/>
        </w:tabs>
        <w:ind w:left="5040" w:hanging="360"/>
      </w:pPr>
      <w:rPr>
        <w:rFonts w:ascii="Times New Roman" w:hAnsi="Times New Roman" w:hint="default"/>
      </w:rPr>
    </w:lvl>
    <w:lvl w:ilvl="7" w:tplc="46D6E5DC" w:tentative="1">
      <w:start w:val="1"/>
      <w:numFmt w:val="bullet"/>
      <w:lvlText w:val="-"/>
      <w:lvlJc w:val="left"/>
      <w:pPr>
        <w:tabs>
          <w:tab w:val="num" w:pos="5760"/>
        </w:tabs>
        <w:ind w:left="5760" w:hanging="360"/>
      </w:pPr>
      <w:rPr>
        <w:rFonts w:ascii="Times New Roman" w:hAnsi="Times New Roman" w:hint="default"/>
      </w:rPr>
    </w:lvl>
    <w:lvl w:ilvl="8" w:tplc="C0ECCC24" w:tentative="1">
      <w:start w:val="1"/>
      <w:numFmt w:val="bullet"/>
      <w:lvlText w:val="-"/>
      <w:lvlJc w:val="left"/>
      <w:pPr>
        <w:tabs>
          <w:tab w:val="num" w:pos="6480"/>
        </w:tabs>
        <w:ind w:left="6480" w:hanging="360"/>
      </w:pPr>
      <w:rPr>
        <w:rFonts w:ascii="Times New Roman" w:hAnsi="Times New Roman" w:hint="default"/>
      </w:rPr>
    </w:lvl>
  </w:abstractNum>
  <w:num w:numId="1">
    <w:abstractNumId w:val="8"/>
    <w:lvlOverride w:ilvl="0">
      <w:startOverride w:val="6"/>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6"/>
    </w:lvlOverride>
    <w:lvlOverride w:ilvl="1">
      <w:startOverride w:val="3"/>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6"/>
    </w:lvlOverride>
    <w:lvlOverride w:ilvl="1">
      <w:startOverride w:val="3"/>
    </w:lvlOverride>
    <w:lvlOverride w:ilvl="2">
      <w:startOverride w:val="3"/>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6"/>
    </w:lvlOverride>
    <w:lvlOverride w:ilvl="1">
      <w:startOverride w:val="4"/>
    </w:lvlOverride>
    <w:lvlOverride w:ilvl="2">
      <w:startOverride w:val="4"/>
    </w:lvlOverride>
    <w:lvlOverride w:ilvl="3">
      <w:startOverride w:val="3"/>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6"/>
    </w:lvlOverride>
    <w:lvlOverride w:ilvl="1">
      <w:startOverride w:val="3"/>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6"/>
    </w:lvlOverride>
    <w:lvlOverride w:ilvl="1">
      <w:startOverride w:val="3"/>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8"/>
    <w:lvlOverride w:ilvl="0">
      <w:startOverride w:val="6"/>
    </w:lvlOverride>
    <w:lvlOverride w:ilvl="1">
      <w:startOverride w:val="3"/>
    </w:lvlOverride>
    <w:lvlOverride w:ilvl="2">
      <w:startOverride w:val="1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8"/>
  </w:num>
  <w:num w:numId="12">
    <w:abstractNumId w:val="8"/>
  </w:num>
  <w:num w:numId="13">
    <w:abstractNumId w:val="3"/>
  </w:num>
  <w:num w:numId="14">
    <w:abstractNumId w:val="9"/>
  </w:num>
  <w:num w:numId="15">
    <w:abstractNumId w:val="7"/>
  </w:num>
  <w:num w:numId="16">
    <w:abstractNumId w:val="6"/>
  </w:num>
  <w:num w:numId="17">
    <w:abstractNumId w:val="4"/>
  </w:num>
  <w:num w:numId="18">
    <w:abstractNumId w:val="11"/>
  </w:num>
  <w:num w:numId="19">
    <w:abstractNumId w:val="10"/>
  </w:num>
  <w:num w:numId="20">
    <w:abstractNumId w:val="2"/>
  </w:num>
  <w:num w:numId="21">
    <w:abstractNumId w:val="5"/>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rk, Minyoung">
    <w15:presenceInfo w15:providerId="AD" w15:userId="S-1-5-21-725345543-602162358-527237240-605730"/>
  </w15:person>
  <w15:person w15:author="Godfrey, Tim">
    <w15:presenceInfo w15:providerId="AD" w15:userId="S-1-5-21-136082789-1761359835-433219294-52271"/>
  </w15:person>
  <w15:person w15:author="Ghosh, Chittabrata">
    <w15:presenceInfo w15:providerId="AD" w15:userId="S-1-5-21-725345543-602162358-527237240-2808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2A9"/>
    <w:rsid w:val="00011CE5"/>
    <w:rsid w:val="000219E3"/>
    <w:rsid w:val="00022295"/>
    <w:rsid w:val="000248F0"/>
    <w:rsid w:val="00032967"/>
    <w:rsid w:val="000358E0"/>
    <w:rsid w:val="000437AB"/>
    <w:rsid w:val="00043CEF"/>
    <w:rsid w:val="000648C4"/>
    <w:rsid w:val="00071FD4"/>
    <w:rsid w:val="00072173"/>
    <w:rsid w:val="0007228B"/>
    <w:rsid w:val="0007394D"/>
    <w:rsid w:val="00080879"/>
    <w:rsid w:val="000859C5"/>
    <w:rsid w:val="00095F4A"/>
    <w:rsid w:val="000A148F"/>
    <w:rsid w:val="000A3465"/>
    <w:rsid w:val="000A35EF"/>
    <w:rsid w:val="000A48BE"/>
    <w:rsid w:val="000A758A"/>
    <w:rsid w:val="000C227F"/>
    <w:rsid w:val="000D4A6D"/>
    <w:rsid w:val="000D6A3C"/>
    <w:rsid w:val="000E4E58"/>
    <w:rsid w:val="000E60D6"/>
    <w:rsid w:val="000F49BD"/>
    <w:rsid w:val="00100241"/>
    <w:rsid w:val="001008D9"/>
    <w:rsid w:val="00103C1A"/>
    <w:rsid w:val="00105F54"/>
    <w:rsid w:val="00110CEE"/>
    <w:rsid w:val="001142FC"/>
    <w:rsid w:val="0011660A"/>
    <w:rsid w:val="00116FBA"/>
    <w:rsid w:val="001229F2"/>
    <w:rsid w:val="001279F1"/>
    <w:rsid w:val="00132E5F"/>
    <w:rsid w:val="00135DFC"/>
    <w:rsid w:val="00143DEE"/>
    <w:rsid w:val="001445EF"/>
    <w:rsid w:val="0014611D"/>
    <w:rsid w:val="001509AB"/>
    <w:rsid w:val="00154917"/>
    <w:rsid w:val="00155AA0"/>
    <w:rsid w:val="001602C9"/>
    <w:rsid w:val="00176AE0"/>
    <w:rsid w:val="00177002"/>
    <w:rsid w:val="00184A81"/>
    <w:rsid w:val="00185617"/>
    <w:rsid w:val="0018597F"/>
    <w:rsid w:val="001939CA"/>
    <w:rsid w:val="001A09DF"/>
    <w:rsid w:val="001A227E"/>
    <w:rsid w:val="001A3797"/>
    <w:rsid w:val="001A6189"/>
    <w:rsid w:val="001B12A9"/>
    <w:rsid w:val="001B1DD6"/>
    <w:rsid w:val="001B2567"/>
    <w:rsid w:val="001B515E"/>
    <w:rsid w:val="001C11D9"/>
    <w:rsid w:val="001C6788"/>
    <w:rsid w:val="001D723B"/>
    <w:rsid w:val="001F4FA3"/>
    <w:rsid w:val="001F614E"/>
    <w:rsid w:val="001F7CCF"/>
    <w:rsid w:val="002034C3"/>
    <w:rsid w:val="00214DA3"/>
    <w:rsid w:val="002163E8"/>
    <w:rsid w:val="002176DC"/>
    <w:rsid w:val="00217E72"/>
    <w:rsid w:val="00240B3B"/>
    <w:rsid w:val="002432F1"/>
    <w:rsid w:val="00244238"/>
    <w:rsid w:val="002445A1"/>
    <w:rsid w:val="002537D9"/>
    <w:rsid w:val="00260874"/>
    <w:rsid w:val="00261FD1"/>
    <w:rsid w:val="0026395B"/>
    <w:rsid w:val="00271713"/>
    <w:rsid w:val="00271F48"/>
    <w:rsid w:val="002770E2"/>
    <w:rsid w:val="0029020B"/>
    <w:rsid w:val="00293378"/>
    <w:rsid w:val="002A3F0A"/>
    <w:rsid w:val="002B3612"/>
    <w:rsid w:val="002C0035"/>
    <w:rsid w:val="002C3351"/>
    <w:rsid w:val="002C3E46"/>
    <w:rsid w:val="002C6732"/>
    <w:rsid w:val="002D34E9"/>
    <w:rsid w:val="002D44BE"/>
    <w:rsid w:val="002E29AC"/>
    <w:rsid w:val="002E3089"/>
    <w:rsid w:val="002F1D8F"/>
    <w:rsid w:val="002F5FEB"/>
    <w:rsid w:val="00304DF2"/>
    <w:rsid w:val="00312810"/>
    <w:rsid w:val="00314F9C"/>
    <w:rsid w:val="00316845"/>
    <w:rsid w:val="00327CBD"/>
    <w:rsid w:val="003304F7"/>
    <w:rsid w:val="003309B0"/>
    <w:rsid w:val="00330A4B"/>
    <w:rsid w:val="003351D5"/>
    <w:rsid w:val="003437F1"/>
    <w:rsid w:val="00360689"/>
    <w:rsid w:val="00366740"/>
    <w:rsid w:val="0037670B"/>
    <w:rsid w:val="003809B4"/>
    <w:rsid w:val="003860B4"/>
    <w:rsid w:val="00386608"/>
    <w:rsid w:val="003A1BAD"/>
    <w:rsid w:val="003A485F"/>
    <w:rsid w:val="003A4C5C"/>
    <w:rsid w:val="003B691F"/>
    <w:rsid w:val="003B7FD0"/>
    <w:rsid w:val="003C2FE8"/>
    <w:rsid w:val="003C3852"/>
    <w:rsid w:val="003C5965"/>
    <w:rsid w:val="003C6961"/>
    <w:rsid w:val="003D2961"/>
    <w:rsid w:val="003D5A3F"/>
    <w:rsid w:val="003F0F58"/>
    <w:rsid w:val="003F3FD4"/>
    <w:rsid w:val="003F75B6"/>
    <w:rsid w:val="003F7B37"/>
    <w:rsid w:val="00403324"/>
    <w:rsid w:val="00404186"/>
    <w:rsid w:val="00405EFB"/>
    <w:rsid w:val="00420B52"/>
    <w:rsid w:val="004338C4"/>
    <w:rsid w:val="00435B1B"/>
    <w:rsid w:val="00442037"/>
    <w:rsid w:val="00447B54"/>
    <w:rsid w:val="00453122"/>
    <w:rsid w:val="004670A3"/>
    <w:rsid w:val="004712BE"/>
    <w:rsid w:val="004713D5"/>
    <w:rsid w:val="00471FD8"/>
    <w:rsid w:val="00483A39"/>
    <w:rsid w:val="00495F8C"/>
    <w:rsid w:val="004961FE"/>
    <w:rsid w:val="00496CC9"/>
    <w:rsid w:val="004978DB"/>
    <w:rsid w:val="004A0C09"/>
    <w:rsid w:val="004B064B"/>
    <w:rsid w:val="004B0F3F"/>
    <w:rsid w:val="004B265E"/>
    <w:rsid w:val="004C3412"/>
    <w:rsid w:val="004C7AED"/>
    <w:rsid w:val="004D1FA2"/>
    <w:rsid w:val="004F1D92"/>
    <w:rsid w:val="004F362C"/>
    <w:rsid w:val="004F6B12"/>
    <w:rsid w:val="004F7B41"/>
    <w:rsid w:val="0050075C"/>
    <w:rsid w:val="00504E05"/>
    <w:rsid w:val="00504E7D"/>
    <w:rsid w:val="005137D6"/>
    <w:rsid w:val="0051644F"/>
    <w:rsid w:val="00520B47"/>
    <w:rsid w:val="0052166B"/>
    <w:rsid w:val="00523A16"/>
    <w:rsid w:val="005306F0"/>
    <w:rsid w:val="00536339"/>
    <w:rsid w:val="005368D1"/>
    <w:rsid w:val="00537ADA"/>
    <w:rsid w:val="00543D01"/>
    <w:rsid w:val="00547734"/>
    <w:rsid w:val="00547FD7"/>
    <w:rsid w:val="005501DD"/>
    <w:rsid w:val="005537AE"/>
    <w:rsid w:val="0055387D"/>
    <w:rsid w:val="00560DD7"/>
    <w:rsid w:val="0056237C"/>
    <w:rsid w:val="00565CEF"/>
    <w:rsid w:val="0057157E"/>
    <w:rsid w:val="00572C65"/>
    <w:rsid w:val="005757D7"/>
    <w:rsid w:val="005802C0"/>
    <w:rsid w:val="00582F12"/>
    <w:rsid w:val="00585208"/>
    <w:rsid w:val="00595A8D"/>
    <w:rsid w:val="005A04F4"/>
    <w:rsid w:val="005A3A0D"/>
    <w:rsid w:val="005B4CBD"/>
    <w:rsid w:val="005D00EF"/>
    <w:rsid w:val="005E693A"/>
    <w:rsid w:val="005F28EE"/>
    <w:rsid w:val="005F41EC"/>
    <w:rsid w:val="00610FF3"/>
    <w:rsid w:val="00617176"/>
    <w:rsid w:val="006171CE"/>
    <w:rsid w:val="00617360"/>
    <w:rsid w:val="0062440B"/>
    <w:rsid w:val="00631944"/>
    <w:rsid w:val="00631CC5"/>
    <w:rsid w:val="00632FFC"/>
    <w:rsid w:val="006342D6"/>
    <w:rsid w:val="00640421"/>
    <w:rsid w:val="00646D99"/>
    <w:rsid w:val="00646EB5"/>
    <w:rsid w:val="00650E4A"/>
    <w:rsid w:val="0065336E"/>
    <w:rsid w:val="00661033"/>
    <w:rsid w:val="00663C4B"/>
    <w:rsid w:val="00667E1E"/>
    <w:rsid w:val="00670B94"/>
    <w:rsid w:val="006755B9"/>
    <w:rsid w:val="00676D96"/>
    <w:rsid w:val="0069164F"/>
    <w:rsid w:val="006A7DEB"/>
    <w:rsid w:val="006B5D83"/>
    <w:rsid w:val="006C0727"/>
    <w:rsid w:val="006D400D"/>
    <w:rsid w:val="006E145F"/>
    <w:rsid w:val="006E5839"/>
    <w:rsid w:val="006F462B"/>
    <w:rsid w:val="00701002"/>
    <w:rsid w:val="007052A6"/>
    <w:rsid w:val="0070660B"/>
    <w:rsid w:val="007126FA"/>
    <w:rsid w:val="0071483D"/>
    <w:rsid w:val="00724C29"/>
    <w:rsid w:val="00727892"/>
    <w:rsid w:val="00743134"/>
    <w:rsid w:val="00745859"/>
    <w:rsid w:val="0074591D"/>
    <w:rsid w:val="00761FB3"/>
    <w:rsid w:val="00762809"/>
    <w:rsid w:val="00762F8F"/>
    <w:rsid w:val="007635A5"/>
    <w:rsid w:val="007651CC"/>
    <w:rsid w:val="00770572"/>
    <w:rsid w:val="00772AB3"/>
    <w:rsid w:val="0077441E"/>
    <w:rsid w:val="00784C59"/>
    <w:rsid w:val="00786AB2"/>
    <w:rsid w:val="00791518"/>
    <w:rsid w:val="00793162"/>
    <w:rsid w:val="007978E2"/>
    <w:rsid w:val="00797A8A"/>
    <w:rsid w:val="007B028A"/>
    <w:rsid w:val="007B5E9C"/>
    <w:rsid w:val="007C15F7"/>
    <w:rsid w:val="007C7AF3"/>
    <w:rsid w:val="007D175D"/>
    <w:rsid w:val="007E6EC2"/>
    <w:rsid w:val="007E7E1E"/>
    <w:rsid w:val="007F2C55"/>
    <w:rsid w:val="007F7397"/>
    <w:rsid w:val="00806F92"/>
    <w:rsid w:val="0081230D"/>
    <w:rsid w:val="00822C10"/>
    <w:rsid w:val="00825A48"/>
    <w:rsid w:val="008307CF"/>
    <w:rsid w:val="00854C7B"/>
    <w:rsid w:val="00861EE1"/>
    <w:rsid w:val="00864FEE"/>
    <w:rsid w:val="0086727B"/>
    <w:rsid w:val="008706CF"/>
    <w:rsid w:val="0087176F"/>
    <w:rsid w:val="00877425"/>
    <w:rsid w:val="00877FEC"/>
    <w:rsid w:val="00880A2F"/>
    <w:rsid w:val="00883482"/>
    <w:rsid w:val="00890D0C"/>
    <w:rsid w:val="00891AFD"/>
    <w:rsid w:val="00892B32"/>
    <w:rsid w:val="00896288"/>
    <w:rsid w:val="00896537"/>
    <w:rsid w:val="008A1A54"/>
    <w:rsid w:val="008A207B"/>
    <w:rsid w:val="008A4E4D"/>
    <w:rsid w:val="008C064B"/>
    <w:rsid w:val="008C6666"/>
    <w:rsid w:val="008C714D"/>
    <w:rsid w:val="008C7D71"/>
    <w:rsid w:val="008D2D6C"/>
    <w:rsid w:val="008D4860"/>
    <w:rsid w:val="008E0FB7"/>
    <w:rsid w:val="008F1E5C"/>
    <w:rsid w:val="008F34BB"/>
    <w:rsid w:val="008F44DD"/>
    <w:rsid w:val="009020EE"/>
    <w:rsid w:val="009028C2"/>
    <w:rsid w:val="009121FD"/>
    <w:rsid w:val="009174F3"/>
    <w:rsid w:val="009179C4"/>
    <w:rsid w:val="00920421"/>
    <w:rsid w:val="00923130"/>
    <w:rsid w:val="009251A2"/>
    <w:rsid w:val="00926735"/>
    <w:rsid w:val="00927169"/>
    <w:rsid w:val="00927668"/>
    <w:rsid w:val="00927EFF"/>
    <w:rsid w:val="00931B5B"/>
    <w:rsid w:val="00931EF3"/>
    <w:rsid w:val="0093250D"/>
    <w:rsid w:val="00940629"/>
    <w:rsid w:val="00942B62"/>
    <w:rsid w:val="00950C85"/>
    <w:rsid w:val="009511D7"/>
    <w:rsid w:val="00962492"/>
    <w:rsid w:val="00966EC2"/>
    <w:rsid w:val="00974FA2"/>
    <w:rsid w:val="009908E8"/>
    <w:rsid w:val="00991ABE"/>
    <w:rsid w:val="00993FA9"/>
    <w:rsid w:val="00996846"/>
    <w:rsid w:val="009A530B"/>
    <w:rsid w:val="009A6A27"/>
    <w:rsid w:val="009B7E08"/>
    <w:rsid w:val="009C34F0"/>
    <w:rsid w:val="009C7DD5"/>
    <w:rsid w:val="009D3510"/>
    <w:rsid w:val="009E3690"/>
    <w:rsid w:val="009E5A78"/>
    <w:rsid w:val="009E6D1D"/>
    <w:rsid w:val="009F14B4"/>
    <w:rsid w:val="009F2AFD"/>
    <w:rsid w:val="009F2FBC"/>
    <w:rsid w:val="009F6B70"/>
    <w:rsid w:val="00A0248B"/>
    <w:rsid w:val="00A03217"/>
    <w:rsid w:val="00A065AC"/>
    <w:rsid w:val="00A11FCF"/>
    <w:rsid w:val="00A13B84"/>
    <w:rsid w:val="00A16B33"/>
    <w:rsid w:val="00A336B2"/>
    <w:rsid w:val="00A33D3C"/>
    <w:rsid w:val="00A419FB"/>
    <w:rsid w:val="00A41E69"/>
    <w:rsid w:val="00A44033"/>
    <w:rsid w:val="00A507FE"/>
    <w:rsid w:val="00A50A7B"/>
    <w:rsid w:val="00A524A6"/>
    <w:rsid w:val="00A526E1"/>
    <w:rsid w:val="00A53570"/>
    <w:rsid w:val="00A60642"/>
    <w:rsid w:val="00A63799"/>
    <w:rsid w:val="00A653BB"/>
    <w:rsid w:val="00A66D69"/>
    <w:rsid w:val="00A77E72"/>
    <w:rsid w:val="00A92FB1"/>
    <w:rsid w:val="00A94E38"/>
    <w:rsid w:val="00AA212D"/>
    <w:rsid w:val="00AA427C"/>
    <w:rsid w:val="00AB1468"/>
    <w:rsid w:val="00AB34C3"/>
    <w:rsid w:val="00AB4691"/>
    <w:rsid w:val="00AB7A81"/>
    <w:rsid w:val="00AC065C"/>
    <w:rsid w:val="00AC19AC"/>
    <w:rsid w:val="00AC2190"/>
    <w:rsid w:val="00AC2A2F"/>
    <w:rsid w:val="00AD0D22"/>
    <w:rsid w:val="00AD5EEE"/>
    <w:rsid w:val="00AE1E0F"/>
    <w:rsid w:val="00AE475B"/>
    <w:rsid w:val="00AF3FDD"/>
    <w:rsid w:val="00AF41D9"/>
    <w:rsid w:val="00AF4F66"/>
    <w:rsid w:val="00B00363"/>
    <w:rsid w:val="00B05A1A"/>
    <w:rsid w:val="00B105CA"/>
    <w:rsid w:val="00B13880"/>
    <w:rsid w:val="00B140D0"/>
    <w:rsid w:val="00B21BC1"/>
    <w:rsid w:val="00B25E92"/>
    <w:rsid w:val="00B26C9F"/>
    <w:rsid w:val="00B33ED4"/>
    <w:rsid w:val="00B354C6"/>
    <w:rsid w:val="00B4740F"/>
    <w:rsid w:val="00B57F60"/>
    <w:rsid w:val="00B643E2"/>
    <w:rsid w:val="00B648F2"/>
    <w:rsid w:val="00B65470"/>
    <w:rsid w:val="00B71772"/>
    <w:rsid w:val="00B7530A"/>
    <w:rsid w:val="00B811C0"/>
    <w:rsid w:val="00B86575"/>
    <w:rsid w:val="00B90A19"/>
    <w:rsid w:val="00B964F6"/>
    <w:rsid w:val="00BC6AC4"/>
    <w:rsid w:val="00BD305E"/>
    <w:rsid w:val="00BE68C2"/>
    <w:rsid w:val="00C07F53"/>
    <w:rsid w:val="00C13476"/>
    <w:rsid w:val="00C14A01"/>
    <w:rsid w:val="00C171D1"/>
    <w:rsid w:val="00C179A1"/>
    <w:rsid w:val="00C54A71"/>
    <w:rsid w:val="00C551FE"/>
    <w:rsid w:val="00C6628B"/>
    <w:rsid w:val="00C7249D"/>
    <w:rsid w:val="00C765F2"/>
    <w:rsid w:val="00C77D26"/>
    <w:rsid w:val="00CA01DA"/>
    <w:rsid w:val="00CA09B2"/>
    <w:rsid w:val="00CB0DE2"/>
    <w:rsid w:val="00CB4739"/>
    <w:rsid w:val="00CC2F9E"/>
    <w:rsid w:val="00CD27FB"/>
    <w:rsid w:val="00CD65B8"/>
    <w:rsid w:val="00CD6B68"/>
    <w:rsid w:val="00CE0A3E"/>
    <w:rsid w:val="00CE11FF"/>
    <w:rsid w:val="00CE5D10"/>
    <w:rsid w:val="00CE6088"/>
    <w:rsid w:val="00CF2C14"/>
    <w:rsid w:val="00CF2DF6"/>
    <w:rsid w:val="00CF55E3"/>
    <w:rsid w:val="00CF61F7"/>
    <w:rsid w:val="00D01ABE"/>
    <w:rsid w:val="00D04B1C"/>
    <w:rsid w:val="00D11DE3"/>
    <w:rsid w:val="00D14BB1"/>
    <w:rsid w:val="00D17461"/>
    <w:rsid w:val="00D30DCB"/>
    <w:rsid w:val="00D363A5"/>
    <w:rsid w:val="00D575BB"/>
    <w:rsid w:val="00D617BE"/>
    <w:rsid w:val="00D70FCF"/>
    <w:rsid w:val="00D72ABB"/>
    <w:rsid w:val="00D74719"/>
    <w:rsid w:val="00D8154E"/>
    <w:rsid w:val="00D83C15"/>
    <w:rsid w:val="00D843BF"/>
    <w:rsid w:val="00D848BE"/>
    <w:rsid w:val="00D94F83"/>
    <w:rsid w:val="00DA1DD2"/>
    <w:rsid w:val="00DA3D2E"/>
    <w:rsid w:val="00DC5A7B"/>
    <w:rsid w:val="00DE0580"/>
    <w:rsid w:val="00DE50D1"/>
    <w:rsid w:val="00DF422F"/>
    <w:rsid w:val="00DF69BE"/>
    <w:rsid w:val="00E00025"/>
    <w:rsid w:val="00E00775"/>
    <w:rsid w:val="00E0693E"/>
    <w:rsid w:val="00E06E01"/>
    <w:rsid w:val="00E329BB"/>
    <w:rsid w:val="00E3418B"/>
    <w:rsid w:val="00E41DBB"/>
    <w:rsid w:val="00E51DC5"/>
    <w:rsid w:val="00E535E4"/>
    <w:rsid w:val="00E5373E"/>
    <w:rsid w:val="00E55018"/>
    <w:rsid w:val="00E70D26"/>
    <w:rsid w:val="00E71EBD"/>
    <w:rsid w:val="00E877CD"/>
    <w:rsid w:val="00E94BF3"/>
    <w:rsid w:val="00EA75D9"/>
    <w:rsid w:val="00EB5A27"/>
    <w:rsid w:val="00EC0824"/>
    <w:rsid w:val="00EC08A7"/>
    <w:rsid w:val="00EC3DFF"/>
    <w:rsid w:val="00EC7533"/>
    <w:rsid w:val="00ED1EA9"/>
    <w:rsid w:val="00ED22FF"/>
    <w:rsid w:val="00ED2785"/>
    <w:rsid w:val="00EE42F3"/>
    <w:rsid w:val="00EE4F4C"/>
    <w:rsid w:val="00EE5D9E"/>
    <w:rsid w:val="00EF012E"/>
    <w:rsid w:val="00EF4729"/>
    <w:rsid w:val="00EF4AD9"/>
    <w:rsid w:val="00EF6919"/>
    <w:rsid w:val="00F0289C"/>
    <w:rsid w:val="00F065BD"/>
    <w:rsid w:val="00F160B0"/>
    <w:rsid w:val="00F3115F"/>
    <w:rsid w:val="00F3297F"/>
    <w:rsid w:val="00F3317B"/>
    <w:rsid w:val="00F36336"/>
    <w:rsid w:val="00F4449C"/>
    <w:rsid w:val="00F47571"/>
    <w:rsid w:val="00F54C03"/>
    <w:rsid w:val="00F6544C"/>
    <w:rsid w:val="00F6765D"/>
    <w:rsid w:val="00F708EA"/>
    <w:rsid w:val="00F70A6C"/>
    <w:rsid w:val="00F815C5"/>
    <w:rsid w:val="00F86B10"/>
    <w:rsid w:val="00F90872"/>
    <w:rsid w:val="00F91767"/>
    <w:rsid w:val="00F96B09"/>
    <w:rsid w:val="00F97D19"/>
    <w:rsid w:val="00FA4700"/>
    <w:rsid w:val="00FA567D"/>
    <w:rsid w:val="00FB0710"/>
    <w:rsid w:val="00FB6ADB"/>
    <w:rsid w:val="00FC05E9"/>
    <w:rsid w:val="00FC5A90"/>
    <w:rsid w:val="00FD2097"/>
    <w:rsid w:val="00FD72DA"/>
    <w:rsid w:val="00FE43FD"/>
    <w:rsid w:val="00FF51E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FC9024B-173C-4B84-949B-25FA3F0A2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D9E"/>
    <w:rPr>
      <w:sz w:val="22"/>
      <w:lang w:val="en-GB" w:eastAsia="en-US"/>
    </w:rPr>
  </w:style>
  <w:style w:type="paragraph" w:styleId="Heading1">
    <w:name w:val="heading 1"/>
    <w:aliases w:val="H1"/>
    <w:basedOn w:val="Normal"/>
    <w:next w:val="Normal"/>
    <w:qFormat/>
    <w:rsid w:val="00996846"/>
    <w:pPr>
      <w:keepNext/>
      <w:keepLines/>
      <w:numPr>
        <w:numId w:val="7"/>
      </w:numPr>
      <w:spacing w:before="320"/>
      <w:outlineLvl w:val="0"/>
    </w:pPr>
    <w:rPr>
      <w:rFonts w:ascii="Arial" w:hAnsi="Arial"/>
      <w:b/>
      <w:sz w:val="32"/>
      <w:u w:val="single"/>
    </w:rPr>
  </w:style>
  <w:style w:type="paragraph" w:styleId="Heading2">
    <w:name w:val="heading 2"/>
    <w:aliases w:val="H2,2"/>
    <w:basedOn w:val="Normal"/>
    <w:next w:val="Normal"/>
    <w:qFormat/>
    <w:rsid w:val="003A4C5C"/>
    <w:pPr>
      <w:keepNext/>
      <w:keepLines/>
      <w:numPr>
        <w:ilvl w:val="1"/>
        <w:numId w:val="7"/>
      </w:numPr>
      <w:spacing w:before="280"/>
      <w:outlineLvl w:val="1"/>
    </w:pPr>
    <w:rPr>
      <w:rFonts w:ascii="Arial" w:hAnsi="Arial"/>
      <w:b/>
      <w:sz w:val="28"/>
      <w:u w:val="single"/>
    </w:rPr>
  </w:style>
  <w:style w:type="paragraph" w:styleId="Heading3">
    <w:name w:val="heading 3"/>
    <w:aliases w:val="3"/>
    <w:basedOn w:val="Normal"/>
    <w:next w:val="Normal"/>
    <w:qFormat/>
    <w:rsid w:val="003A4C5C"/>
    <w:pPr>
      <w:keepNext/>
      <w:keepLines/>
      <w:numPr>
        <w:ilvl w:val="2"/>
        <w:numId w:val="7"/>
      </w:numPr>
      <w:spacing w:before="240" w:after="60"/>
      <w:outlineLvl w:val="2"/>
    </w:pPr>
    <w:rPr>
      <w:rFonts w:ascii="Arial" w:hAnsi="Arial"/>
      <w:b/>
      <w:sz w:val="24"/>
    </w:rPr>
  </w:style>
  <w:style w:type="paragraph" w:styleId="Heading4">
    <w:name w:val="heading 4"/>
    <w:basedOn w:val="Heading3"/>
    <w:next w:val="Normal"/>
    <w:link w:val="Heading4Char"/>
    <w:qFormat/>
    <w:rsid w:val="007635A5"/>
    <w:pPr>
      <w:keepLines w:val="0"/>
      <w:numPr>
        <w:ilvl w:val="3"/>
      </w:numPr>
      <w:tabs>
        <w:tab w:val="left" w:pos="1080"/>
      </w:tabs>
      <w:suppressAutoHyphens/>
      <w:spacing w:after="240"/>
      <w:jc w:val="both"/>
      <w:outlineLvl w:val="3"/>
    </w:pPr>
    <w:rPr>
      <w:rFonts w:eastAsia="MS Mincho"/>
      <w:noProof/>
      <w:snapToGrid w:val="0"/>
      <w:sz w:val="20"/>
      <w:lang w:val="en-US" w:eastAsia="ja-JP"/>
    </w:rPr>
  </w:style>
  <w:style w:type="paragraph" w:styleId="Heading5">
    <w:name w:val="heading 5"/>
    <w:basedOn w:val="Heading4"/>
    <w:next w:val="Normal"/>
    <w:link w:val="Heading5Char"/>
    <w:qFormat/>
    <w:rsid w:val="007635A5"/>
    <w:pPr>
      <w:numPr>
        <w:ilvl w:val="4"/>
      </w:numPr>
      <w:outlineLvl w:val="4"/>
    </w:pPr>
  </w:style>
  <w:style w:type="paragraph" w:styleId="Heading6">
    <w:name w:val="heading 6"/>
    <w:basedOn w:val="Heading5"/>
    <w:next w:val="Normal"/>
    <w:link w:val="Heading6Char"/>
    <w:qFormat/>
    <w:rsid w:val="007635A5"/>
    <w:pPr>
      <w:numPr>
        <w:ilvl w:val="5"/>
      </w:numPr>
      <w:outlineLvl w:val="5"/>
    </w:pPr>
  </w:style>
  <w:style w:type="paragraph" w:styleId="Heading7">
    <w:name w:val="heading 7"/>
    <w:basedOn w:val="Heading6"/>
    <w:next w:val="Normal"/>
    <w:link w:val="Heading7Char"/>
    <w:qFormat/>
    <w:rsid w:val="007635A5"/>
    <w:pPr>
      <w:numPr>
        <w:ilvl w:val="6"/>
      </w:numPr>
      <w:outlineLvl w:val="6"/>
    </w:pPr>
  </w:style>
  <w:style w:type="paragraph" w:styleId="Heading8">
    <w:name w:val="heading 8"/>
    <w:basedOn w:val="Heading7"/>
    <w:next w:val="Normal"/>
    <w:link w:val="Heading8Char"/>
    <w:qFormat/>
    <w:rsid w:val="007635A5"/>
    <w:pPr>
      <w:numPr>
        <w:ilvl w:val="7"/>
      </w:numPr>
      <w:outlineLvl w:val="7"/>
    </w:pPr>
  </w:style>
  <w:style w:type="paragraph" w:styleId="Heading9">
    <w:name w:val="heading 9"/>
    <w:basedOn w:val="Heading8"/>
    <w:next w:val="Normal"/>
    <w:link w:val="Heading9Char"/>
    <w:qFormat/>
    <w:rsid w:val="007635A5"/>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A4C5C"/>
    <w:pPr>
      <w:pBdr>
        <w:top w:val="single" w:sz="6" w:space="1" w:color="auto"/>
      </w:pBdr>
      <w:tabs>
        <w:tab w:val="center" w:pos="6480"/>
        <w:tab w:val="right" w:pos="12960"/>
      </w:tabs>
    </w:pPr>
    <w:rPr>
      <w:sz w:val="24"/>
    </w:rPr>
  </w:style>
  <w:style w:type="paragraph" w:styleId="Header">
    <w:name w:val="header"/>
    <w:basedOn w:val="Normal"/>
    <w:rsid w:val="003A4C5C"/>
    <w:pPr>
      <w:pBdr>
        <w:bottom w:val="single" w:sz="6" w:space="2" w:color="auto"/>
      </w:pBdr>
      <w:tabs>
        <w:tab w:val="center" w:pos="6480"/>
        <w:tab w:val="right" w:pos="12960"/>
      </w:tabs>
    </w:pPr>
    <w:rPr>
      <w:b/>
      <w:sz w:val="28"/>
    </w:rPr>
  </w:style>
  <w:style w:type="paragraph" w:customStyle="1" w:styleId="T1">
    <w:name w:val="T1"/>
    <w:basedOn w:val="Normal"/>
    <w:rsid w:val="003A4C5C"/>
    <w:pPr>
      <w:jc w:val="center"/>
    </w:pPr>
    <w:rPr>
      <w:b/>
      <w:sz w:val="28"/>
    </w:rPr>
  </w:style>
  <w:style w:type="paragraph" w:customStyle="1" w:styleId="T2">
    <w:name w:val="T2"/>
    <w:basedOn w:val="T1"/>
    <w:rsid w:val="003A4C5C"/>
    <w:pPr>
      <w:spacing w:after="240"/>
      <w:ind w:left="720" w:right="720"/>
    </w:pPr>
  </w:style>
  <w:style w:type="paragraph" w:customStyle="1" w:styleId="T3">
    <w:name w:val="T3"/>
    <w:basedOn w:val="T1"/>
    <w:rsid w:val="003A4C5C"/>
    <w:pPr>
      <w:pBdr>
        <w:bottom w:val="single" w:sz="6" w:space="1" w:color="auto"/>
      </w:pBdr>
      <w:tabs>
        <w:tab w:val="center" w:pos="4680"/>
      </w:tabs>
      <w:spacing w:after="240"/>
      <w:jc w:val="left"/>
    </w:pPr>
    <w:rPr>
      <w:b w:val="0"/>
      <w:sz w:val="24"/>
    </w:rPr>
  </w:style>
  <w:style w:type="paragraph" w:styleId="BodyTextIndent">
    <w:name w:val="Body Text Indent"/>
    <w:basedOn w:val="Normal"/>
    <w:rsid w:val="003A4C5C"/>
    <w:pPr>
      <w:ind w:left="720" w:hanging="720"/>
    </w:pPr>
  </w:style>
  <w:style w:type="character" w:styleId="Hyperlink">
    <w:name w:val="Hyperlink"/>
    <w:uiPriority w:val="99"/>
    <w:rsid w:val="003A4C5C"/>
    <w:rPr>
      <w:color w:val="0000FF"/>
      <w:u w:val="single"/>
    </w:rPr>
  </w:style>
  <w:style w:type="paragraph" w:styleId="DocumentMap">
    <w:name w:val="Document Map"/>
    <w:basedOn w:val="Normal"/>
    <w:link w:val="DocumentMapChar"/>
    <w:rsid w:val="00A33D3C"/>
    <w:rPr>
      <w:rFonts w:ascii="Tahoma" w:hAnsi="Tahoma" w:cs="Tahoma"/>
      <w:sz w:val="16"/>
      <w:szCs w:val="16"/>
    </w:rPr>
  </w:style>
  <w:style w:type="character" w:customStyle="1" w:styleId="DocumentMapChar">
    <w:name w:val="Document Map Char"/>
    <w:basedOn w:val="DefaultParagraphFont"/>
    <w:link w:val="DocumentMap"/>
    <w:rsid w:val="00A33D3C"/>
    <w:rPr>
      <w:rFonts w:ascii="Tahoma" w:hAnsi="Tahoma" w:cs="Tahoma"/>
      <w:sz w:val="16"/>
      <w:szCs w:val="16"/>
      <w:lang w:val="en-GB" w:eastAsia="en-US"/>
    </w:rPr>
  </w:style>
  <w:style w:type="paragraph" w:styleId="ListParagraph">
    <w:name w:val="List Paragraph"/>
    <w:basedOn w:val="Normal"/>
    <w:uiPriority w:val="34"/>
    <w:qFormat/>
    <w:rsid w:val="000219E3"/>
    <w:pPr>
      <w:ind w:left="720"/>
      <w:contextualSpacing/>
    </w:pPr>
  </w:style>
  <w:style w:type="paragraph" w:customStyle="1" w:styleId="HeadingRunIn">
    <w:name w:val="HeadingRunIn"/>
    <w:next w:val="Normal"/>
    <w:rsid w:val="008C7D71"/>
    <w:pPr>
      <w:keepNext/>
      <w:autoSpaceDE w:val="0"/>
      <w:autoSpaceDN w:val="0"/>
      <w:adjustRightInd w:val="0"/>
      <w:spacing w:before="120" w:line="280" w:lineRule="atLeast"/>
    </w:pPr>
    <w:rPr>
      <w:b/>
      <w:bCs/>
      <w:color w:val="000000"/>
      <w:w w:val="0"/>
      <w:sz w:val="24"/>
      <w:szCs w:val="24"/>
    </w:rPr>
  </w:style>
  <w:style w:type="paragraph" w:customStyle="1" w:styleId="Body">
    <w:name w:val="Body"/>
    <w:uiPriority w:val="99"/>
    <w:rsid w:val="00AC19AC"/>
    <w:pPr>
      <w:autoSpaceDE w:val="0"/>
      <w:autoSpaceDN w:val="0"/>
      <w:adjustRightInd w:val="0"/>
      <w:spacing w:line="280" w:lineRule="atLeast"/>
    </w:pPr>
    <w:rPr>
      <w:color w:val="000000"/>
      <w:w w:val="0"/>
      <w:sz w:val="24"/>
      <w:szCs w:val="24"/>
    </w:rPr>
  </w:style>
  <w:style w:type="paragraph" w:customStyle="1" w:styleId="CellBody">
    <w:name w:val="CellBody"/>
    <w:uiPriority w:val="99"/>
    <w:rsid w:val="00AC19AC"/>
    <w:pPr>
      <w:autoSpaceDE w:val="0"/>
      <w:autoSpaceDN w:val="0"/>
      <w:adjustRightInd w:val="0"/>
      <w:spacing w:line="280" w:lineRule="atLeast"/>
    </w:pPr>
    <w:rPr>
      <w:color w:val="000000"/>
      <w:w w:val="0"/>
      <w:sz w:val="24"/>
      <w:szCs w:val="24"/>
    </w:rPr>
  </w:style>
  <w:style w:type="paragraph" w:customStyle="1" w:styleId="CellHeading">
    <w:name w:val="CellHeading"/>
    <w:uiPriority w:val="99"/>
    <w:rsid w:val="00AC19AC"/>
    <w:pPr>
      <w:suppressAutoHyphens/>
      <w:autoSpaceDE w:val="0"/>
      <w:autoSpaceDN w:val="0"/>
      <w:adjustRightInd w:val="0"/>
      <w:spacing w:line="280" w:lineRule="atLeast"/>
      <w:jc w:val="center"/>
    </w:pPr>
    <w:rPr>
      <w:color w:val="000000"/>
      <w:w w:val="0"/>
      <w:sz w:val="24"/>
      <w:szCs w:val="24"/>
    </w:rPr>
  </w:style>
  <w:style w:type="character" w:styleId="CommentReference">
    <w:name w:val="annotation reference"/>
    <w:basedOn w:val="DefaultParagraphFont"/>
    <w:semiHidden/>
    <w:unhideWhenUsed/>
    <w:rsid w:val="00435B1B"/>
    <w:rPr>
      <w:sz w:val="16"/>
      <w:szCs w:val="16"/>
    </w:rPr>
  </w:style>
  <w:style w:type="paragraph" w:styleId="CommentText">
    <w:name w:val="annotation text"/>
    <w:basedOn w:val="Normal"/>
    <w:link w:val="CommentTextChar"/>
    <w:semiHidden/>
    <w:unhideWhenUsed/>
    <w:rsid w:val="00435B1B"/>
    <w:rPr>
      <w:sz w:val="20"/>
    </w:rPr>
  </w:style>
  <w:style w:type="character" w:customStyle="1" w:styleId="CommentTextChar">
    <w:name w:val="Comment Text Char"/>
    <w:basedOn w:val="DefaultParagraphFont"/>
    <w:link w:val="CommentText"/>
    <w:semiHidden/>
    <w:rsid w:val="00435B1B"/>
    <w:rPr>
      <w:lang w:val="en-GB" w:eastAsia="en-US"/>
    </w:rPr>
  </w:style>
  <w:style w:type="paragraph" w:styleId="CommentSubject">
    <w:name w:val="annotation subject"/>
    <w:basedOn w:val="CommentText"/>
    <w:next w:val="CommentText"/>
    <w:link w:val="CommentSubjectChar"/>
    <w:semiHidden/>
    <w:unhideWhenUsed/>
    <w:rsid w:val="00435B1B"/>
    <w:rPr>
      <w:b/>
      <w:bCs/>
    </w:rPr>
  </w:style>
  <w:style w:type="character" w:customStyle="1" w:styleId="CommentSubjectChar">
    <w:name w:val="Comment Subject Char"/>
    <w:basedOn w:val="CommentTextChar"/>
    <w:link w:val="CommentSubject"/>
    <w:semiHidden/>
    <w:rsid w:val="00435B1B"/>
    <w:rPr>
      <w:b/>
      <w:bCs/>
      <w:lang w:val="en-GB" w:eastAsia="en-US"/>
    </w:rPr>
  </w:style>
  <w:style w:type="paragraph" w:styleId="BalloonText">
    <w:name w:val="Balloon Text"/>
    <w:basedOn w:val="Normal"/>
    <w:link w:val="BalloonTextChar"/>
    <w:semiHidden/>
    <w:unhideWhenUsed/>
    <w:rsid w:val="00435B1B"/>
    <w:rPr>
      <w:rFonts w:ascii="Tahoma" w:hAnsi="Tahoma" w:cs="Tahoma"/>
      <w:sz w:val="16"/>
      <w:szCs w:val="16"/>
    </w:rPr>
  </w:style>
  <w:style w:type="character" w:customStyle="1" w:styleId="BalloonTextChar">
    <w:name w:val="Balloon Text Char"/>
    <w:basedOn w:val="DefaultParagraphFont"/>
    <w:link w:val="BalloonText"/>
    <w:semiHidden/>
    <w:rsid w:val="00435B1B"/>
    <w:rPr>
      <w:rFonts w:ascii="Tahoma" w:hAnsi="Tahoma" w:cs="Tahoma"/>
      <w:sz w:val="16"/>
      <w:szCs w:val="16"/>
      <w:lang w:val="en-GB" w:eastAsia="en-US"/>
    </w:rPr>
  </w:style>
  <w:style w:type="character" w:customStyle="1" w:styleId="Heading4Char">
    <w:name w:val="Heading 4 Char"/>
    <w:basedOn w:val="DefaultParagraphFont"/>
    <w:link w:val="Heading4"/>
    <w:rsid w:val="007635A5"/>
    <w:rPr>
      <w:rFonts w:ascii="Arial" w:eastAsia="MS Mincho" w:hAnsi="Arial"/>
      <w:b/>
      <w:noProof/>
      <w:snapToGrid w:val="0"/>
      <w:lang w:eastAsia="ja-JP"/>
    </w:rPr>
  </w:style>
  <w:style w:type="character" w:customStyle="1" w:styleId="Heading5Char">
    <w:name w:val="Heading 5 Char"/>
    <w:basedOn w:val="DefaultParagraphFont"/>
    <w:link w:val="Heading5"/>
    <w:rsid w:val="007635A5"/>
    <w:rPr>
      <w:rFonts w:ascii="Arial" w:eastAsia="MS Mincho" w:hAnsi="Arial"/>
      <w:b/>
      <w:noProof/>
      <w:snapToGrid w:val="0"/>
      <w:lang w:eastAsia="ja-JP"/>
    </w:rPr>
  </w:style>
  <w:style w:type="character" w:customStyle="1" w:styleId="Heading6Char">
    <w:name w:val="Heading 6 Char"/>
    <w:basedOn w:val="DefaultParagraphFont"/>
    <w:link w:val="Heading6"/>
    <w:rsid w:val="007635A5"/>
    <w:rPr>
      <w:rFonts w:ascii="Arial" w:eastAsia="MS Mincho" w:hAnsi="Arial"/>
      <w:b/>
      <w:noProof/>
      <w:snapToGrid w:val="0"/>
      <w:lang w:eastAsia="ja-JP"/>
    </w:rPr>
  </w:style>
  <w:style w:type="character" w:customStyle="1" w:styleId="Heading7Char">
    <w:name w:val="Heading 7 Char"/>
    <w:basedOn w:val="DefaultParagraphFont"/>
    <w:link w:val="Heading7"/>
    <w:rsid w:val="007635A5"/>
    <w:rPr>
      <w:rFonts w:ascii="Arial" w:eastAsia="MS Mincho" w:hAnsi="Arial"/>
      <w:b/>
      <w:noProof/>
      <w:snapToGrid w:val="0"/>
      <w:lang w:eastAsia="ja-JP"/>
    </w:rPr>
  </w:style>
  <w:style w:type="character" w:customStyle="1" w:styleId="Heading8Char">
    <w:name w:val="Heading 8 Char"/>
    <w:basedOn w:val="DefaultParagraphFont"/>
    <w:link w:val="Heading8"/>
    <w:rsid w:val="007635A5"/>
    <w:rPr>
      <w:rFonts w:ascii="Arial" w:eastAsia="MS Mincho" w:hAnsi="Arial"/>
      <w:b/>
      <w:noProof/>
      <w:snapToGrid w:val="0"/>
      <w:lang w:eastAsia="ja-JP"/>
    </w:rPr>
  </w:style>
  <w:style w:type="character" w:customStyle="1" w:styleId="Heading9Char">
    <w:name w:val="Heading 9 Char"/>
    <w:basedOn w:val="DefaultParagraphFont"/>
    <w:link w:val="Heading9"/>
    <w:rsid w:val="007635A5"/>
    <w:rPr>
      <w:rFonts w:ascii="Arial" w:eastAsia="MS Mincho" w:hAnsi="Arial"/>
      <w:b/>
      <w:noProof/>
      <w:snapToGrid w:val="0"/>
      <w:lang w:eastAsia="ja-JP"/>
    </w:rPr>
  </w:style>
  <w:style w:type="paragraph" w:customStyle="1" w:styleId="EditingInstruction">
    <w:name w:val="Editing Instruction"/>
    <w:basedOn w:val="BodyText"/>
    <w:rsid w:val="007635A5"/>
    <w:pPr>
      <w:keepNext/>
      <w:spacing w:before="480" w:after="0"/>
    </w:pPr>
    <w:rPr>
      <w:rFonts w:eastAsia="MS Mincho"/>
      <w:b/>
      <w:bCs/>
      <w:i/>
      <w:iCs/>
      <w:sz w:val="20"/>
    </w:rPr>
  </w:style>
  <w:style w:type="paragraph" w:customStyle="1" w:styleId="Table-ContentsText">
    <w:name w:val="Table - Contents (Text)"/>
    <w:basedOn w:val="Normal"/>
    <w:rsid w:val="007635A5"/>
    <w:pPr>
      <w:keepNext/>
      <w:keepLines/>
      <w:suppressAutoHyphens/>
      <w:spacing w:before="100" w:after="100"/>
    </w:pPr>
    <w:rPr>
      <w:rFonts w:eastAsia="MS Mincho"/>
      <w:sz w:val="18"/>
      <w:lang w:val="en-US" w:eastAsia="ar-SA"/>
    </w:rPr>
  </w:style>
  <w:style w:type="paragraph" w:customStyle="1" w:styleId="Table-ContentsValue">
    <w:name w:val="Table - Contents (Value)"/>
    <w:basedOn w:val="Table-ContentsText"/>
    <w:rsid w:val="007635A5"/>
    <w:pPr>
      <w:jc w:val="center"/>
    </w:pPr>
    <w:rPr>
      <w:noProof/>
      <w:szCs w:val="16"/>
    </w:rPr>
  </w:style>
  <w:style w:type="paragraph" w:customStyle="1" w:styleId="Table-Header">
    <w:name w:val="Table - Header"/>
    <w:basedOn w:val="Table-ContentsValue"/>
    <w:next w:val="Table-ContentsText"/>
    <w:rsid w:val="007635A5"/>
    <w:pPr>
      <w:suppressAutoHyphens w:val="0"/>
      <w:spacing w:line="480" w:lineRule="auto"/>
    </w:pPr>
    <w:rPr>
      <w:rFonts w:eastAsia="Times New Roman"/>
      <w:b/>
    </w:rPr>
  </w:style>
  <w:style w:type="paragraph" w:customStyle="1" w:styleId="Table-Contents">
    <w:name w:val="Table - Contents"/>
    <w:basedOn w:val="Normal"/>
    <w:rsid w:val="007635A5"/>
    <w:pPr>
      <w:keepNext/>
      <w:keepLines/>
      <w:spacing w:before="100" w:after="100"/>
      <w:jc w:val="center"/>
    </w:pPr>
    <w:rPr>
      <w:rFonts w:ascii="Helvetica" w:eastAsia="MS Mincho" w:hAnsi="Helvetica" w:hint="eastAsia"/>
      <w:sz w:val="16"/>
      <w:lang w:val="en-US"/>
    </w:rPr>
  </w:style>
  <w:style w:type="paragraph" w:customStyle="1" w:styleId="Table-Title">
    <w:name w:val="Table - Title"/>
    <w:basedOn w:val="Table-ContentsText"/>
    <w:rsid w:val="007635A5"/>
    <w:rPr>
      <w:b/>
      <w:bCs/>
    </w:rPr>
  </w:style>
  <w:style w:type="paragraph" w:customStyle="1" w:styleId="PICSLevel0">
    <w:name w:val="PICS Level 0"/>
    <w:basedOn w:val="Table-Contents"/>
    <w:rsid w:val="007635A5"/>
    <w:pPr>
      <w:jc w:val="left"/>
    </w:pPr>
    <w:rPr>
      <w:rFonts w:eastAsia="Times New Roman" w:hint="default"/>
    </w:rPr>
  </w:style>
  <w:style w:type="paragraph" w:customStyle="1" w:styleId="PICSLevel2">
    <w:name w:val="PICS Level 2"/>
    <w:basedOn w:val="Normal"/>
    <w:rsid w:val="007635A5"/>
    <w:pPr>
      <w:keepNext/>
      <w:keepLines/>
      <w:spacing w:before="100" w:after="100"/>
      <w:ind w:left="408"/>
    </w:pPr>
    <w:rPr>
      <w:rFonts w:ascii="Helvetica" w:hAnsi="Helvetica"/>
      <w:sz w:val="16"/>
      <w:lang w:val="en-US"/>
    </w:rPr>
  </w:style>
  <w:style w:type="paragraph" w:customStyle="1" w:styleId="PICSLevel1">
    <w:name w:val="PICS Level 1"/>
    <w:basedOn w:val="Table-Contents"/>
    <w:rsid w:val="007635A5"/>
    <w:pPr>
      <w:ind w:left="204"/>
      <w:jc w:val="left"/>
    </w:pPr>
    <w:rPr>
      <w:rFonts w:eastAsia="Times New Roman" w:hint="default"/>
    </w:rPr>
  </w:style>
  <w:style w:type="paragraph" w:styleId="BodyText">
    <w:name w:val="Body Text"/>
    <w:basedOn w:val="Normal"/>
    <w:link w:val="BodyTextChar"/>
    <w:semiHidden/>
    <w:unhideWhenUsed/>
    <w:rsid w:val="007635A5"/>
    <w:pPr>
      <w:spacing w:after="120"/>
    </w:pPr>
  </w:style>
  <w:style w:type="character" w:customStyle="1" w:styleId="BodyTextChar">
    <w:name w:val="Body Text Char"/>
    <w:basedOn w:val="DefaultParagraphFont"/>
    <w:link w:val="BodyText"/>
    <w:semiHidden/>
    <w:rsid w:val="007635A5"/>
    <w:rPr>
      <w:sz w:val="22"/>
      <w:lang w:val="en-GB" w:eastAsia="en-US"/>
    </w:rPr>
  </w:style>
  <w:style w:type="paragraph" w:customStyle="1" w:styleId="Footnote">
    <w:name w:val="Footnote"/>
    <w:uiPriority w:val="99"/>
    <w:rsid w:val="00892B32"/>
    <w:pPr>
      <w:tabs>
        <w:tab w:val="left" w:pos="600"/>
      </w:tabs>
      <w:autoSpaceDE w:val="0"/>
      <w:autoSpaceDN w:val="0"/>
      <w:adjustRightInd w:val="0"/>
      <w:spacing w:line="240" w:lineRule="atLeast"/>
      <w:ind w:left="600" w:right="360" w:hanging="240"/>
    </w:pPr>
    <w:rPr>
      <w:color w:val="000000"/>
      <w:w w:val="0"/>
    </w:rPr>
  </w:style>
  <w:style w:type="paragraph" w:customStyle="1" w:styleId="TableTitle">
    <w:name w:val="TableTitle"/>
    <w:uiPriority w:val="99"/>
    <w:rsid w:val="00EE5D9E"/>
    <w:pPr>
      <w:suppressAutoHyphens/>
      <w:autoSpaceDE w:val="0"/>
      <w:autoSpaceDN w:val="0"/>
      <w:adjustRightInd w:val="0"/>
      <w:spacing w:line="280" w:lineRule="atLeast"/>
      <w:jc w:val="center"/>
    </w:pPr>
    <w:rPr>
      <w:b/>
      <w:bCs/>
      <w:color w:val="000000"/>
      <w:w w:val="0"/>
      <w:sz w:val="24"/>
      <w:szCs w:val="24"/>
    </w:rPr>
  </w:style>
  <w:style w:type="character" w:customStyle="1" w:styleId="SC7319501">
    <w:name w:val="SC.7.319501"/>
    <w:uiPriority w:val="99"/>
    <w:rsid w:val="0055387D"/>
    <w:rPr>
      <w:b/>
      <w:bCs/>
      <w:i/>
      <w:iCs/>
      <w:color w:val="000000"/>
      <w:sz w:val="20"/>
      <w:szCs w:val="20"/>
    </w:rPr>
  </w:style>
  <w:style w:type="paragraph" w:customStyle="1" w:styleId="Default">
    <w:name w:val="Default"/>
    <w:rsid w:val="00896288"/>
    <w:pPr>
      <w:autoSpaceDE w:val="0"/>
      <w:autoSpaceDN w:val="0"/>
      <w:adjustRightInd w:val="0"/>
    </w:pPr>
    <w:rPr>
      <w:color w:val="000000"/>
      <w:sz w:val="24"/>
      <w:szCs w:val="24"/>
      <w:lang w:eastAsia="en-US"/>
    </w:rPr>
  </w:style>
  <w:style w:type="paragraph" w:styleId="Caption">
    <w:name w:val="caption"/>
    <w:next w:val="Normal"/>
    <w:qFormat/>
    <w:rsid w:val="005537AE"/>
    <w:pPr>
      <w:keepLines/>
      <w:suppressAutoHyphens/>
      <w:spacing w:before="120" w:after="120"/>
      <w:jc w:val="center"/>
    </w:pPr>
    <w:rPr>
      <w:rFonts w:ascii="Arial" w:hAnsi="Arial"/>
      <w:b/>
      <w:lang w:eastAsia="ja-JP"/>
    </w:rPr>
  </w:style>
  <w:style w:type="table" w:styleId="TableGrid">
    <w:name w:val="Table Grid"/>
    <w:basedOn w:val="TableNormal"/>
    <w:rsid w:val="005537AE"/>
    <w:rPr>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7F2C55"/>
    <w:pPr>
      <w:numPr>
        <w:numId w:val="10"/>
      </w:numPr>
      <w:contextualSpacing/>
    </w:pPr>
    <w:rPr>
      <w:sz w:val="20"/>
      <w:lang w:val="en-US" w:eastAsia="ja-JP"/>
    </w:rPr>
  </w:style>
  <w:style w:type="paragraph" w:styleId="Revision">
    <w:name w:val="Revision"/>
    <w:hidden/>
    <w:uiPriority w:val="99"/>
    <w:semiHidden/>
    <w:rsid w:val="00A44033"/>
    <w:rPr>
      <w:sz w:val="22"/>
      <w:lang w:val="en-GB" w:eastAsia="en-US"/>
    </w:rPr>
  </w:style>
  <w:style w:type="paragraph" w:styleId="FootnoteText">
    <w:name w:val="footnote text"/>
    <w:basedOn w:val="Normal"/>
    <w:link w:val="FootnoteTextChar"/>
    <w:semiHidden/>
    <w:unhideWhenUsed/>
    <w:rsid w:val="005B4CBD"/>
    <w:rPr>
      <w:sz w:val="20"/>
    </w:rPr>
  </w:style>
  <w:style w:type="character" w:customStyle="1" w:styleId="FootnoteTextChar">
    <w:name w:val="Footnote Text Char"/>
    <w:basedOn w:val="DefaultParagraphFont"/>
    <w:link w:val="FootnoteText"/>
    <w:semiHidden/>
    <w:rsid w:val="005B4CBD"/>
    <w:rPr>
      <w:lang w:val="en-GB" w:eastAsia="en-US"/>
    </w:rPr>
  </w:style>
  <w:style w:type="character" w:styleId="FootnoteReference">
    <w:name w:val="footnote reference"/>
    <w:basedOn w:val="DefaultParagraphFont"/>
    <w:semiHidden/>
    <w:unhideWhenUsed/>
    <w:rsid w:val="005B4C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2751">
      <w:bodyDiv w:val="1"/>
      <w:marLeft w:val="0"/>
      <w:marRight w:val="0"/>
      <w:marTop w:val="0"/>
      <w:marBottom w:val="0"/>
      <w:divBdr>
        <w:top w:val="none" w:sz="0" w:space="0" w:color="auto"/>
        <w:left w:val="none" w:sz="0" w:space="0" w:color="auto"/>
        <w:bottom w:val="none" w:sz="0" w:space="0" w:color="auto"/>
        <w:right w:val="none" w:sz="0" w:space="0" w:color="auto"/>
      </w:divBdr>
    </w:div>
    <w:div w:id="32661227">
      <w:bodyDiv w:val="1"/>
      <w:marLeft w:val="0"/>
      <w:marRight w:val="0"/>
      <w:marTop w:val="0"/>
      <w:marBottom w:val="0"/>
      <w:divBdr>
        <w:top w:val="none" w:sz="0" w:space="0" w:color="auto"/>
        <w:left w:val="none" w:sz="0" w:space="0" w:color="auto"/>
        <w:bottom w:val="none" w:sz="0" w:space="0" w:color="auto"/>
        <w:right w:val="none" w:sz="0" w:space="0" w:color="auto"/>
      </w:divBdr>
    </w:div>
    <w:div w:id="53431208">
      <w:bodyDiv w:val="1"/>
      <w:marLeft w:val="0"/>
      <w:marRight w:val="0"/>
      <w:marTop w:val="0"/>
      <w:marBottom w:val="0"/>
      <w:divBdr>
        <w:top w:val="none" w:sz="0" w:space="0" w:color="auto"/>
        <w:left w:val="none" w:sz="0" w:space="0" w:color="auto"/>
        <w:bottom w:val="none" w:sz="0" w:space="0" w:color="auto"/>
        <w:right w:val="none" w:sz="0" w:space="0" w:color="auto"/>
      </w:divBdr>
    </w:div>
    <w:div w:id="128322702">
      <w:bodyDiv w:val="1"/>
      <w:marLeft w:val="0"/>
      <w:marRight w:val="0"/>
      <w:marTop w:val="0"/>
      <w:marBottom w:val="0"/>
      <w:divBdr>
        <w:top w:val="none" w:sz="0" w:space="0" w:color="auto"/>
        <w:left w:val="none" w:sz="0" w:space="0" w:color="auto"/>
        <w:bottom w:val="none" w:sz="0" w:space="0" w:color="auto"/>
        <w:right w:val="none" w:sz="0" w:space="0" w:color="auto"/>
      </w:divBdr>
    </w:div>
    <w:div w:id="160656774">
      <w:bodyDiv w:val="1"/>
      <w:marLeft w:val="0"/>
      <w:marRight w:val="0"/>
      <w:marTop w:val="0"/>
      <w:marBottom w:val="0"/>
      <w:divBdr>
        <w:top w:val="none" w:sz="0" w:space="0" w:color="auto"/>
        <w:left w:val="none" w:sz="0" w:space="0" w:color="auto"/>
        <w:bottom w:val="none" w:sz="0" w:space="0" w:color="auto"/>
        <w:right w:val="none" w:sz="0" w:space="0" w:color="auto"/>
      </w:divBdr>
    </w:div>
    <w:div w:id="178588566">
      <w:bodyDiv w:val="1"/>
      <w:marLeft w:val="0"/>
      <w:marRight w:val="0"/>
      <w:marTop w:val="0"/>
      <w:marBottom w:val="0"/>
      <w:divBdr>
        <w:top w:val="none" w:sz="0" w:space="0" w:color="auto"/>
        <w:left w:val="none" w:sz="0" w:space="0" w:color="auto"/>
        <w:bottom w:val="none" w:sz="0" w:space="0" w:color="auto"/>
        <w:right w:val="none" w:sz="0" w:space="0" w:color="auto"/>
      </w:divBdr>
      <w:divsChild>
        <w:div w:id="1025405701">
          <w:marLeft w:val="547"/>
          <w:marRight w:val="0"/>
          <w:marTop w:val="120"/>
          <w:marBottom w:val="0"/>
          <w:divBdr>
            <w:top w:val="none" w:sz="0" w:space="0" w:color="auto"/>
            <w:left w:val="none" w:sz="0" w:space="0" w:color="auto"/>
            <w:bottom w:val="none" w:sz="0" w:space="0" w:color="auto"/>
            <w:right w:val="none" w:sz="0" w:space="0" w:color="auto"/>
          </w:divBdr>
        </w:div>
        <w:div w:id="1136141245">
          <w:marLeft w:val="547"/>
          <w:marRight w:val="0"/>
          <w:marTop w:val="120"/>
          <w:marBottom w:val="0"/>
          <w:divBdr>
            <w:top w:val="none" w:sz="0" w:space="0" w:color="auto"/>
            <w:left w:val="none" w:sz="0" w:space="0" w:color="auto"/>
            <w:bottom w:val="none" w:sz="0" w:space="0" w:color="auto"/>
            <w:right w:val="none" w:sz="0" w:space="0" w:color="auto"/>
          </w:divBdr>
        </w:div>
        <w:div w:id="1891964561">
          <w:marLeft w:val="547"/>
          <w:marRight w:val="0"/>
          <w:marTop w:val="120"/>
          <w:marBottom w:val="0"/>
          <w:divBdr>
            <w:top w:val="none" w:sz="0" w:space="0" w:color="auto"/>
            <w:left w:val="none" w:sz="0" w:space="0" w:color="auto"/>
            <w:bottom w:val="none" w:sz="0" w:space="0" w:color="auto"/>
            <w:right w:val="none" w:sz="0" w:space="0" w:color="auto"/>
          </w:divBdr>
        </w:div>
        <w:div w:id="221794594">
          <w:marLeft w:val="547"/>
          <w:marRight w:val="0"/>
          <w:marTop w:val="120"/>
          <w:marBottom w:val="0"/>
          <w:divBdr>
            <w:top w:val="none" w:sz="0" w:space="0" w:color="auto"/>
            <w:left w:val="none" w:sz="0" w:space="0" w:color="auto"/>
            <w:bottom w:val="none" w:sz="0" w:space="0" w:color="auto"/>
            <w:right w:val="none" w:sz="0" w:space="0" w:color="auto"/>
          </w:divBdr>
        </w:div>
        <w:div w:id="629747584">
          <w:marLeft w:val="1166"/>
          <w:marRight w:val="0"/>
          <w:marTop w:val="100"/>
          <w:marBottom w:val="0"/>
          <w:divBdr>
            <w:top w:val="none" w:sz="0" w:space="0" w:color="auto"/>
            <w:left w:val="none" w:sz="0" w:space="0" w:color="auto"/>
            <w:bottom w:val="none" w:sz="0" w:space="0" w:color="auto"/>
            <w:right w:val="none" w:sz="0" w:space="0" w:color="auto"/>
          </w:divBdr>
        </w:div>
        <w:div w:id="2129353160">
          <w:marLeft w:val="547"/>
          <w:marRight w:val="0"/>
          <w:marTop w:val="120"/>
          <w:marBottom w:val="0"/>
          <w:divBdr>
            <w:top w:val="none" w:sz="0" w:space="0" w:color="auto"/>
            <w:left w:val="none" w:sz="0" w:space="0" w:color="auto"/>
            <w:bottom w:val="none" w:sz="0" w:space="0" w:color="auto"/>
            <w:right w:val="none" w:sz="0" w:space="0" w:color="auto"/>
          </w:divBdr>
        </w:div>
        <w:div w:id="155611448">
          <w:marLeft w:val="1166"/>
          <w:marRight w:val="0"/>
          <w:marTop w:val="100"/>
          <w:marBottom w:val="0"/>
          <w:divBdr>
            <w:top w:val="none" w:sz="0" w:space="0" w:color="auto"/>
            <w:left w:val="none" w:sz="0" w:space="0" w:color="auto"/>
            <w:bottom w:val="none" w:sz="0" w:space="0" w:color="auto"/>
            <w:right w:val="none" w:sz="0" w:space="0" w:color="auto"/>
          </w:divBdr>
        </w:div>
        <w:div w:id="1848057768">
          <w:marLeft w:val="1166"/>
          <w:marRight w:val="0"/>
          <w:marTop w:val="100"/>
          <w:marBottom w:val="0"/>
          <w:divBdr>
            <w:top w:val="none" w:sz="0" w:space="0" w:color="auto"/>
            <w:left w:val="none" w:sz="0" w:space="0" w:color="auto"/>
            <w:bottom w:val="none" w:sz="0" w:space="0" w:color="auto"/>
            <w:right w:val="none" w:sz="0" w:space="0" w:color="auto"/>
          </w:divBdr>
        </w:div>
      </w:divsChild>
    </w:div>
    <w:div w:id="227957728">
      <w:bodyDiv w:val="1"/>
      <w:marLeft w:val="0"/>
      <w:marRight w:val="0"/>
      <w:marTop w:val="0"/>
      <w:marBottom w:val="0"/>
      <w:divBdr>
        <w:top w:val="none" w:sz="0" w:space="0" w:color="auto"/>
        <w:left w:val="none" w:sz="0" w:space="0" w:color="auto"/>
        <w:bottom w:val="none" w:sz="0" w:space="0" w:color="auto"/>
        <w:right w:val="none" w:sz="0" w:space="0" w:color="auto"/>
      </w:divBdr>
    </w:div>
    <w:div w:id="232549110">
      <w:bodyDiv w:val="1"/>
      <w:marLeft w:val="0"/>
      <w:marRight w:val="0"/>
      <w:marTop w:val="0"/>
      <w:marBottom w:val="0"/>
      <w:divBdr>
        <w:top w:val="none" w:sz="0" w:space="0" w:color="auto"/>
        <w:left w:val="none" w:sz="0" w:space="0" w:color="auto"/>
        <w:bottom w:val="none" w:sz="0" w:space="0" w:color="auto"/>
        <w:right w:val="none" w:sz="0" w:space="0" w:color="auto"/>
      </w:divBdr>
      <w:divsChild>
        <w:div w:id="1529876598">
          <w:marLeft w:val="1166"/>
          <w:marRight w:val="0"/>
          <w:marTop w:val="100"/>
          <w:marBottom w:val="0"/>
          <w:divBdr>
            <w:top w:val="none" w:sz="0" w:space="0" w:color="auto"/>
            <w:left w:val="none" w:sz="0" w:space="0" w:color="auto"/>
            <w:bottom w:val="none" w:sz="0" w:space="0" w:color="auto"/>
            <w:right w:val="none" w:sz="0" w:space="0" w:color="auto"/>
          </w:divBdr>
        </w:div>
      </w:divsChild>
    </w:div>
    <w:div w:id="269165729">
      <w:bodyDiv w:val="1"/>
      <w:marLeft w:val="0"/>
      <w:marRight w:val="0"/>
      <w:marTop w:val="0"/>
      <w:marBottom w:val="0"/>
      <w:divBdr>
        <w:top w:val="none" w:sz="0" w:space="0" w:color="auto"/>
        <w:left w:val="none" w:sz="0" w:space="0" w:color="auto"/>
        <w:bottom w:val="none" w:sz="0" w:space="0" w:color="auto"/>
        <w:right w:val="none" w:sz="0" w:space="0" w:color="auto"/>
      </w:divBdr>
    </w:div>
    <w:div w:id="428890932">
      <w:bodyDiv w:val="1"/>
      <w:marLeft w:val="0"/>
      <w:marRight w:val="0"/>
      <w:marTop w:val="0"/>
      <w:marBottom w:val="0"/>
      <w:divBdr>
        <w:top w:val="none" w:sz="0" w:space="0" w:color="auto"/>
        <w:left w:val="none" w:sz="0" w:space="0" w:color="auto"/>
        <w:bottom w:val="none" w:sz="0" w:space="0" w:color="auto"/>
        <w:right w:val="none" w:sz="0" w:space="0" w:color="auto"/>
      </w:divBdr>
      <w:divsChild>
        <w:div w:id="1006783751">
          <w:marLeft w:val="1166"/>
          <w:marRight w:val="0"/>
          <w:marTop w:val="100"/>
          <w:marBottom w:val="0"/>
          <w:divBdr>
            <w:top w:val="none" w:sz="0" w:space="0" w:color="auto"/>
            <w:left w:val="none" w:sz="0" w:space="0" w:color="auto"/>
            <w:bottom w:val="none" w:sz="0" w:space="0" w:color="auto"/>
            <w:right w:val="none" w:sz="0" w:space="0" w:color="auto"/>
          </w:divBdr>
        </w:div>
      </w:divsChild>
    </w:div>
    <w:div w:id="430200862">
      <w:bodyDiv w:val="1"/>
      <w:marLeft w:val="0"/>
      <w:marRight w:val="0"/>
      <w:marTop w:val="0"/>
      <w:marBottom w:val="0"/>
      <w:divBdr>
        <w:top w:val="none" w:sz="0" w:space="0" w:color="auto"/>
        <w:left w:val="none" w:sz="0" w:space="0" w:color="auto"/>
        <w:bottom w:val="none" w:sz="0" w:space="0" w:color="auto"/>
        <w:right w:val="none" w:sz="0" w:space="0" w:color="auto"/>
      </w:divBdr>
      <w:divsChild>
        <w:div w:id="1605454990">
          <w:marLeft w:val="1166"/>
          <w:marRight w:val="0"/>
          <w:marTop w:val="100"/>
          <w:marBottom w:val="0"/>
          <w:divBdr>
            <w:top w:val="none" w:sz="0" w:space="0" w:color="auto"/>
            <w:left w:val="none" w:sz="0" w:space="0" w:color="auto"/>
            <w:bottom w:val="none" w:sz="0" w:space="0" w:color="auto"/>
            <w:right w:val="none" w:sz="0" w:space="0" w:color="auto"/>
          </w:divBdr>
        </w:div>
        <w:div w:id="1373378966">
          <w:marLeft w:val="1166"/>
          <w:marRight w:val="0"/>
          <w:marTop w:val="100"/>
          <w:marBottom w:val="0"/>
          <w:divBdr>
            <w:top w:val="none" w:sz="0" w:space="0" w:color="auto"/>
            <w:left w:val="none" w:sz="0" w:space="0" w:color="auto"/>
            <w:bottom w:val="none" w:sz="0" w:space="0" w:color="auto"/>
            <w:right w:val="none" w:sz="0" w:space="0" w:color="auto"/>
          </w:divBdr>
        </w:div>
        <w:div w:id="736365543">
          <w:marLeft w:val="1166"/>
          <w:marRight w:val="0"/>
          <w:marTop w:val="100"/>
          <w:marBottom w:val="0"/>
          <w:divBdr>
            <w:top w:val="none" w:sz="0" w:space="0" w:color="auto"/>
            <w:left w:val="none" w:sz="0" w:space="0" w:color="auto"/>
            <w:bottom w:val="none" w:sz="0" w:space="0" w:color="auto"/>
            <w:right w:val="none" w:sz="0" w:space="0" w:color="auto"/>
          </w:divBdr>
        </w:div>
      </w:divsChild>
    </w:div>
    <w:div w:id="452407870">
      <w:bodyDiv w:val="1"/>
      <w:marLeft w:val="0"/>
      <w:marRight w:val="0"/>
      <w:marTop w:val="0"/>
      <w:marBottom w:val="0"/>
      <w:divBdr>
        <w:top w:val="none" w:sz="0" w:space="0" w:color="auto"/>
        <w:left w:val="none" w:sz="0" w:space="0" w:color="auto"/>
        <w:bottom w:val="none" w:sz="0" w:space="0" w:color="auto"/>
        <w:right w:val="none" w:sz="0" w:space="0" w:color="auto"/>
      </w:divBdr>
      <w:divsChild>
        <w:div w:id="1712727353">
          <w:marLeft w:val="547"/>
          <w:marRight w:val="0"/>
          <w:marTop w:val="120"/>
          <w:marBottom w:val="0"/>
          <w:divBdr>
            <w:top w:val="none" w:sz="0" w:space="0" w:color="auto"/>
            <w:left w:val="none" w:sz="0" w:space="0" w:color="auto"/>
            <w:bottom w:val="none" w:sz="0" w:space="0" w:color="auto"/>
            <w:right w:val="none" w:sz="0" w:space="0" w:color="auto"/>
          </w:divBdr>
        </w:div>
      </w:divsChild>
    </w:div>
    <w:div w:id="495615703">
      <w:bodyDiv w:val="1"/>
      <w:marLeft w:val="0"/>
      <w:marRight w:val="0"/>
      <w:marTop w:val="0"/>
      <w:marBottom w:val="0"/>
      <w:divBdr>
        <w:top w:val="none" w:sz="0" w:space="0" w:color="auto"/>
        <w:left w:val="none" w:sz="0" w:space="0" w:color="auto"/>
        <w:bottom w:val="none" w:sz="0" w:space="0" w:color="auto"/>
        <w:right w:val="none" w:sz="0" w:space="0" w:color="auto"/>
      </w:divBdr>
    </w:div>
    <w:div w:id="506214572">
      <w:bodyDiv w:val="1"/>
      <w:marLeft w:val="0"/>
      <w:marRight w:val="0"/>
      <w:marTop w:val="0"/>
      <w:marBottom w:val="0"/>
      <w:divBdr>
        <w:top w:val="none" w:sz="0" w:space="0" w:color="auto"/>
        <w:left w:val="none" w:sz="0" w:space="0" w:color="auto"/>
        <w:bottom w:val="none" w:sz="0" w:space="0" w:color="auto"/>
        <w:right w:val="none" w:sz="0" w:space="0" w:color="auto"/>
      </w:divBdr>
    </w:div>
    <w:div w:id="561452385">
      <w:bodyDiv w:val="1"/>
      <w:marLeft w:val="0"/>
      <w:marRight w:val="0"/>
      <w:marTop w:val="0"/>
      <w:marBottom w:val="0"/>
      <w:divBdr>
        <w:top w:val="none" w:sz="0" w:space="0" w:color="auto"/>
        <w:left w:val="none" w:sz="0" w:space="0" w:color="auto"/>
        <w:bottom w:val="none" w:sz="0" w:space="0" w:color="auto"/>
        <w:right w:val="none" w:sz="0" w:space="0" w:color="auto"/>
      </w:divBdr>
    </w:div>
    <w:div w:id="594830416">
      <w:bodyDiv w:val="1"/>
      <w:marLeft w:val="0"/>
      <w:marRight w:val="0"/>
      <w:marTop w:val="0"/>
      <w:marBottom w:val="0"/>
      <w:divBdr>
        <w:top w:val="none" w:sz="0" w:space="0" w:color="auto"/>
        <w:left w:val="none" w:sz="0" w:space="0" w:color="auto"/>
        <w:bottom w:val="none" w:sz="0" w:space="0" w:color="auto"/>
        <w:right w:val="none" w:sz="0" w:space="0" w:color="auto"/>
      </w:divBdr>
    </w:div>
    <w:div w:id="617763921">
      <w:bodyDiv w:val="1"/>
      <w:marLeft w:val="0"/>
      <w:marRight w:val="0"/>
      <w:marTop w:val="0"/>
      <w:marBottom w:val="0"/>
      <w:divBdr>
        <w:top w:val="none" w:sz="0" w:space="0" w:color="auto"/>
        <w:left w:val="none" w:sz="0" w:space="0" w:color="auto"/>
        <w:bottom w:val="none" w:sz="0" w:space="0" w:color="auto"/>
        <w:right w:val="none" w:sz="0" w:space="0" w:color="auto"/>
      </w:divBdr>
    </w:div>
    <w:div w:id="679087194">
      <w:bodyDiv w:val="1"/>
      <w:marLeft w:val="0"/>
      <w:marRight w:val="0"/>
      <w:marTop w:val="0"/>
      <w:marBottom w:val="0"/>
      <w:divBdr>
        <w:top w:val="none" w:sz="0" w:space="0" w:color="auto"/>
        <w:left w:val="none" w:sz="0" w:space="0" w:color="auto"/>
        <w:bottom w:val="none" w:sz="0" w:space="0" w:color="auto"/>
        <w:right w:val="none" w:sz="0" w:space="0" w:color="auto"/>
      </w:divBdr>
      <w:divsChild>
        <w:div w:id="1773013712">
          <w:marLeft w:val="1800"/>
          <w:marRight w:val="0"/>
          <w:marTop w:val="90"/>
          <w:marBottom w:val="0"/>
          <w:divBdr>
            <w:top w:val="none" w:sz="0" w:space="0" w:color="auto"/>
            <w:left w:val="none" w:sz="0" w:space="0" w:color="auto"/>
            <w:bottom w:val="none" w:sz="0" w:space="0" w:color="auto"/>
            <w:right w:val="none" w:sz="0" w:space="0" w:color="auto"/>
          </w:divBdr>
        </w:div>
        <w:div w:id="408387505">
          <w:marLeft w:val="1800"/>
          <w:marRight w:val="0"/>
          <w:marTop w:val="90"/>
          <w:marBottom w:val="0"/>
          <w:divBdr>
            <w:top w:val="none" w:sz="0" w:space="0" w:color="auto"/>
            <w:left w:val="none" w:sz="0" w:space="0" w:color="auto"/>
            <w:bottom w:val="none" w:sz="0" w:space="0" w:color="auto"/>
            <w:right w:val="none" w:sz="0" w:space="0" w:color="auto"/>
          </w:divBdr>
        </w:div>
        <w:div w:id="1823305707">
          <w:marLeft w:val="1800"/>
          <w:marRight w:val="0"/>
          <w:marTop w:val="90"/>
          <w:marBottom w:val="0"/>
          <w:divBdr>
            <w:top w:val="none" w:sz="0" w:space="0" w:color="auto"/>
            <w:left w:val="none" w:sz="0" w:space="0" w:color="auto"/>
            <w:bottom w:val="none" w:sz="0" w:space="0" w:color="auto"/>
            <w:right w:val="none" w:sz="0" w:space="0" w:color="auto"/>
          </w:divBdr>
        </w:div>
      </w:divsChild>
    </w:div>
    <w:div w:id="686902733">
      <w:bodyDiv w:val="1"/>
      <w:marLeft w:val="0"/>
      <w:marRight w:val="0"/>
      <w:marTop w:val="0"/>
      <w:marBottom w:val="0"/>
      <w:divBdr>
        <w:top w:val="none" w:sz="0" w:space="0" w:color="auto"/>
        <w:left w:val="none" w:sz="0" w:space="0" w:color="auto"/>
        <w:bottom w:val="none" w:sz="0" w:space="0" w:color="auto"/>
        <w:right w:val="none" w:sz="0" w:space="0" w:color="auto"/>
      </w:divBdr>
      <w:divsChild>
        <w:div w:id="1529636861">
          <w:marLeft w:val="547"/>
          <w:marRight w:val="0"/>
          <w:marTop w:val="115"/>
          <w:marBottom w:val="0"/>
          <w:divBdr>
            <w:top w:val="none" w:sz="0" w:space="0" w:color="auto"/>
            <w:left w:val="none" w:sz="0" w:space="0" w:color="auto"/>
            <w:bottom w:val="none" w:sz="0" w:space="0" w:color="auto"/>
            <w:right w:val="none" w:sz="0" w:space="0" w:color="auto"/>
          </w:divBdr>
        </w:div>
        <w:div w:id="1684700149">
          <w:marLeft w:val="1166"/>
          <w:marRight w:val="0"/>
          <w:marTop w:val="96"/>
          <w:marBottom w:val="0"/>
          <w:divBdr>
            <w:top w:val="none" w:sz="0" w:space="0" w:color="auto"/>
            <w:left w:val="none" w:sz="0" w:space="0" w:color="auto"/>
            <w:bottom w:val="none" w:sz="0" w:space="0" w:color="auto"/>
            <w:right w:val="none" w:sz="0" w:space="0" w:color="auto"/>
          </w:divBdr>
        </w:div>
        <w:div w:id="2116630684">
          <w:marLeft w:val="1166"/>
          <w:marRight w:val="0"/>
          <w:marTop w:val="96"/>
          <w:marBottom w:val="0"/>
          <w:divBdr>
            <w:top w:val="none" w:sz="0" w:space="0" w:color="auto"/>
            <w:left w:val="none" w:sz="0" w:space="0" w:color="auto"/>
            <w:bottom w:val="none" w:sz="0" w:space="0" w:color="auto"/>
            <w:right w:val="none" w:sz="0" w:space="0" w:color="auto"/>
          </w:divBdr>
        </w:div>
        <w:div w:id="1532038536">
          <w:marLeft w:val="547"/>
          <w:marRight w:val="0"/>
          <w:marTop w:val="115"/>
          <w:marBottom w:val="0"/>
          <w:divBdr>
            <w:top w:val="none" w:sz="0" w:space="0" w:color="auto"/>
            <w:left w:val="none" w:sz="0" w:space="0" w:color="auto"/>
            <w:bottom w:val="none" w:sz="0" w:space="0" w:color="auto"/>
            <w:right w:val="none" w:sz="0" w:space="0" w:color="auto"/>
          </w:divBdr>
        </w:div>
        <w:div w:id="1702782672">
          <w:marLeft w:val="1166"/>
          <w:marRight w:val="0"/>
          <w:marTop w:val="96"/>
          <w:marBottom w:val="0"/>
          <w:divBdr>
            <w:top w:val="none" w:sz="0" w:space="0" w:color="auto"/>
            <w:left w:val="none" w:sz="0" w:space="0" w:color="auto"/>
            <w:bottom w:val="none" w:sz="0" w:space="0" w:color="auto"/>
            <w:right w:val="none" w:sz="0" w:space="0" w:color="auto"/>
          </w:divBdr>
        </w:div>
        <w:div w:id="568154026">
          <w:marLeft w:val="1166"/>
          <w:marRight w:val="0"/>
          <w:marTop w:val="96"/>
          <w:marBottom w:val="0"/>
          <w:divBdr>
            <w:top w:val="none" w:sz="0" w:space="0" w:color="auto"/>
            <w:left w:val="none" w:sz="0" w:space="0" w:color="auto"/>
            <w:bottom w:val="none" w:sz="0" w:space="0" w:color="auto"/>
            <w:right w:val="none" w:sz="0" w:space="0" w:color="auto"/>
          </w:divBdr>
        </w:div>
        <w:div w:id="675689228">
          <w:marLeft w:val="1166"/>
          <w:marRight w:val="0"/>
          <w:marTop w:val="96"/>
          <w:marBottom w:val="0"/>
          <w:divBdr>
            <w:top w:val="none" w:sz="0" w:space="0" w:color="auto"/>
            <w:left w:val="none" w:sz="0" w:space="0" w:color="auto"/>
            <w:bottom w:val="none" w:sz="0" w:space="0" w:color="auto"/>
            <w:right w:val="none" w:sz="0" w:space="0" w:color="auto"/>
          </w:divBdr>
        </w:div>
        <w:div w:id="1241330536">
          <w:marLeft w:val="1166"/>
          <w:marRight w:val="0"/>
          <w:marTop w:val="96"/>
          <w:marBottom w:val="0"/>
          <w:divBdr>
            <w:top w:val="none" w:sz="0" w:space="0" w:color="auto"/>
            <w:left w:val="none" w:sz="0" w:space="0" w:color="auto"/>
            <w:bottom w:val="none" w:sz="0" w:space="0" w:color="auto"/>
            <w:right w:val="none" w:sz="0" w:space="0" w:color="auto"/>
          </w:divBdr>
        </w:div>
        <w:div w:id="1719742822">
          <w:marLeft w:val="547"/>
          <w:marRight w:val="0"/>
          <w:marTop w:val="115"/>
          <w:marBottom w:val="0"/>
          <w:divBdr>
            <w:top w:val="none" w:sz="0" w:space="0" w:color="auto"/>
            <w:left w:val="none" w:sz="0" w:space="0" w:color="auto"/>
            <w:bottom w:val="none" w:sz="0" w:space="0" w:color="auto"/>
            <w:right w:val="none" w:sz="0" w:space="0" w:color="auto"/>
          </w:divBdr>
        </w:div>
        <w:div w:id="1757748887">
          <w:marLeft w:val="1166"/>
          <w:marRight w:val="0"/>
          <w:marTop w:val="96"/>
          <w:marBottom w:val="0"/>
          <w:divBdr>
            <w:top w:val="none" w:sz="0" w:space="0" w:color="auto"/>
            <w:left w:val="none" w:sz="0" w:space="0" w:color="auto"/>
            <w:bottom w:val="none" w:sz="0" w:space="0" w:color="auto"/>
            <w:right w:val="none" w:sz="0" w:space="0" w:color="auto"/>
          </w:divBdr>
        </w:div>
      </w:divsChild>
    </w:div>
    <w:div w:id="718553627">
      <w:bodyDiv w:val="1"/>
      <w:marLeft w:val="0"/>
      <w:marRight w:val="0"/>
      <w:marTop w:val="0"/>
      <w:marBottom w:val="0"/>
      <w:divBdr>
        <w:top w:val="none" w:sz="0" w:space="0" w:color="auto"/>
        <w:left w:val="none" w:sz="0" w:space="0" w:color="auto"/>
        <w:bottom w:val="none" w:sz="0" w:space="0" w:color="auto"/>
        <w:right w:val="none" w:sz="0" w:space="0" w:color="auto"/>
      </w:divBdr>
    </w:div>
    <w:div w:id="741683115">
      <w:bodyDiv w:val="1"/>
      <w:marLeft w:val="0"/>
      <w:marRight w:val="0"/>
      <w:marTop w:val="0"/>
      <w:marBottom w:val="0"/>
      <w:divBdr>
        <w:top w:val="none" w:sz="0" w:space="0" w:color="auto"/>
        <w:left w:val="none" w:sz="0" w:space="0" w:color="auto"/>
        <w:bottom w:val="none" w:sz="0" w:space="0" w:color="auto"/>
        <w:right w:val="none" w:sz="0" w:space="0" w:color="auto"/>
      </w:divBdr>
    </w:div>
    <w:div w:id="779841949">
      <w:bodyDiv w:val="1"/>
      <w:marLeft w:val="0"/>
      <w:marRight w:val="0"/>
      <w:marTop w:val="0"/>
      <w:marBottom w:val="0"/>
      <w:divBdr>
        <w:top w:val="none" w:sz="0" w:space="0" w:color="auto"/>
        <w:left w:val="none" w:sz="0" w:space="0" w:color="auto"/>
        <w:bottom w:val="none" w:sz="0" w:space="0" w:color="auto"/>
        <w:right w:val="none" w:sz="0" w:space="0" w:color="auto"/>
      </w:divBdr>
      <w:divsChild>
        <w:div w:id="1973365171">
          <w:marLeft w:val="1166"/>
          <w:marRight w:val="0"/>
          <w:marTop w:val="100"/>
          <w:marBottom w:val="0"/>
          <w:divBdr>
            <w:top w:val="none" w:sz="0" w:space="0" w:color="auto"/>
            <w:left w:val="none" w:sz="0" w:space="0" w:color="auto"/>
            <w:bottom w:val="none" w:sz="0" w:space="0" w:color="auto"/>
            <w:right w:val="none" w:sz="0" w:space="0" w:color="auto"/>
          </w:divBdr>
        </w:div>
        <w:div w:id="856313902">
          <w:marLeft w:val="1166"/>
          <w:marRight w:val="0"/>
          <w:marTop w:val="100"/>
          <w:marBottom w:val="0"/>
          <w:divBdr>
            <w:top w:val="none" w:sz="0" w:space="0" w:color="auto"/>
            <w:left w:val="none" w:sz="0" w:space="0" w:color="auto"/>
            <w:bottom w:val="none" w:sz="0" w:space="0" w:color="auto"/>
            <w:right w:val="none" w:sz="0" w:space="0" w:color="auto"/>
          </w:divBdr>
        </w:div>
        <w:div w:id="914971058">
          <w:marLeft w:val="1166"/>
          <w:marRight w:val="0"/>
          <w:marTop w:val="100"/>
          <w:marBottom w:val="0"/>
          <w:divBdr>
            <w:top w:val="none" w:sz="0" w:space="0" w:color="auto"/>
            <w:left w:val="none" w:sz="0" w:space="0" w:color="auto"/>
            <w:bottom w:val="none" w:sz="0" w:space="0" w:color="auto"/>
            <w:right w:val="none" w:sz="0" w:space="0" w:color="auto"/>
          </w:divBdr>
        </w:div>
      </w:divsChild>
    </w:div>
    <w:div w:id="856651056">
      <w:bodyDiv w:val="1"/>
      <w:marLeft w:val="0"/>
      <w:marRight w:val="0"/>
      <w:marTop w:val="0"/>
      <w:marBottom w:val="0"/>
      <w:divBdr>
        <w:top w:val="none" w:sz="0" w:space="0" w:color="auto"/>
        <w:left w:val="none" w:sz="0" w:space="0" w:color="auto"/>
        <w:bottom w:val="none" w:sz="0" w:space="0" w:color="auto"/>
        <w:right w:val="none" w:sz="0" w:space="0" w:color="auto"/>
      </w:divBdr>
    </w:div>
    <w:div w:id="869143893">
      <w:bodyDiv w:val="1"/>
      <w:marLeft w:val="0"/>
      <w:marRight w:val="0"/>
      <w:marTop w:val="0"/>
      <w:marBottom w:val="0"/>
      <w:divBdr>
        <w:top w:val="none" w:sz="0" w:space="0" w:color="auto"/>
        <w:left w:val="none" w:sz="0" w:space="0" w:color="auto"/>
        <w:bottom w:val="none" w:sz="0" w:space="0" w:color="auto"/>
        <w:right w:val="none" w:sz="0" w:space="0" w:color="auto"/>
      </w:divBdr>
    </w:div>
    <w:div w:id="873275889">
      <w:bodyDiv w:val="1"/>
      <w:marLeft w:val="0"/>
      <w:marRight w:val="0"/>
      <w:marTop w:val="0"/>
      <w:marBottom w:val="0"/>
      <w:divBdr>
        <w:top w:val="none" w:sz="0" w:space="0" w:color="auto"/>
        <w:left w:val="none" w:sz="0" w:space="0" w:color="auto"/>
        <w:bottom w:val="none" w:sz="0" w:space="0" w:color="auto"/>
        <w:right w:val="none" w:sz="0" w:space="0" w:color="auto"/>
      </w:divBdr>
    </w:div>
    <w:div w:id="991253888">
      <w:bodyDiv w:val="1"/>
      <w:marLeft w:val="0"/>
      <w:marRight w:val="0"/>
      <w:marTop w:val="0"/>
      <w:marBottom w:val="0"/>
      <w:divBdr>
        <w:top w:val="none" w:sz="0" w:space="0" w:color="auto"/>
        <w:left w:val="none" w:sz="0" w:space="0" w:color="auto"/>
        <w:bottom w:val="none" w:sz="0" w:space="0" w:color="auto"/>
        <w:right w:val="none" w:sz="0" w:space="0" w:color="auto"/>
      </w:divBdr>
    </w:div>
    <w:div w:id="993991706">
      <w:bodyDiv w:val="1"/>
      <w:marLeft w:val="0"/>
      <w:marRight w:val="0"/>
      <w:marTop w:val="0"/>
      <w:marBottom w:val="0"/>
      <w:divBdr>
        <w:top w:val="none" w:sz="0" w:space="0" w:color="auto"/>
        <w:left w:val="none" w:sz="0" w:space="0" w:color="auto"/>
        <w:bottom w:val="none" w:sz="0" w:space="0" w:color="auto"/>
        <w:right w:val="none" w:sz="0" w:space="0" w:color="auto"/>
      </w:divBdr>
    </w:div>
    <w:div w:id="1016930875">
      <w:bodyDiv w:val="1"/>
      <w:marLeft w:val="0"/>
      <w:marRight w:val="0"/>
      <w:marTop w:val="0"/>
      <w:marBottom w:val="0"/>
      <w:divBdr>
        <w:top w:val="none" w:sz="0" w:space="0" w:color="auto"/>
        <w:left w:val="none" w:sz="0" w:space="0" w:color="auto"/>
        <w:bottom w:val="none" w:sz="0" w:space="0" w:color="auto"/>
        <w:right w:val="none" w:sz="0" w:space="0" w:color="auto"/>
      </w:divBdr>
    </w:div>
    <w:div w:id="1062097197">
      <w:bodyDiv w:val="1"/>
      <w:marLeft w:val="0"/>
      <w:marRight w:val="0"/>
      <w:marTop w:val="0"/>
      <w:marBottom w:val="0"/>
      <w:divBdr>
        <w:top w:val="none" w:sz="0" w:space="0" w:color="auto"/>
        <w:left w:val="none" w:sz="0" w:space="0" w:color="auto"/>
        <w:bottom w:val="none" w:sz="0" w:space="0" w:color="auto"/>
        <w:right w:val="none" w:sz="0" w:space="0" w:color="auto"/>
      </w:divBdr>
    </w:div>
    <w:div w:id="1082723068">
      <w:bodyDiv w:val="1"/>
      <w:marLeft w:val="0"/>
      <w:marRight w:val="0"/>
      <w:marTop w:val="0"/>
      <w:marBottom w:val="0"/>
      <w:divBdr>
        <w:top w:val="none" w:sz="0" w:space="0" w:color="auto"/>
        <w:left w:val="none" w:sz="0" w:space="0" w:color="auto"/>
        <w:bottom w:val="none" w:sz="0" w:space="0" w:color="auto"/>
        <w:right w:val="none" w:sz="0" w:space="0" w:color="auto"/>
      </w:divBdr>
      <w:divsChild>
        <w:div w:id="1016736519">
          <w:marLeft w:val="1166"/>
          <w:marRight w:val="0"/>
          <w:marTop w:val="100"/>
          <w:marBottom w:val="0"/>
          <w:divBdr>
            <w:top w:val="none" w:sz="0" w:space="0" w:color="auto"/>
            <w:left w:val="none" w:sz="0" w:space="0" w:color="auto"/>
            <w:bottom w:val="none" w:sz="0" w:space="0" w:color="auto"/>
            <w:right w:val="none" w:sz="0" w:space="0" w:color="auto"/>
          </w:divBdr>
        </w:div>
      </w:divsChild>
    </w:div>
    <w:div w:id="1086918274">
      <w:bodyDiv w:val="1"/>
      <w:marLeft w:val="0"/>
      <w:marRight w:val="0"/>
      <w:marTop w:val="0"/>
      <w:marBottom w:val="0"/>
      <w:divBdr>
        <w:top w:val="none" w:sz="0" w:space="0" w:color="auto"/>
        <w:left w:val="none" w:sz="0" w:space="0" w:color="auto"/>
        <w:bottom w:val="none" w:sz="0" w:space="0" w:color="auto"/>
        <w:right w:val="none" w:sz="0" w:space="0" w:color="auto"/>
      </w:divBdr>
    </w:div>
    <w:div w:id="1141268538">
      <w:bodyDiv w:val="1"/>
      <w:marLeft w:val="0"/>
      <w:marRight w:val="0"/>
      <w:marTop w:val="0"/>
      <w:marBottom w:val="0"/>
      <w:divBdr>
        <w:top w:val="none" w:sz="0" w:space="0" w:color="auto"/>
        <w:left w:val="none" w:sz="0" w:space="0" w:color="auto"/>
        <w:bottom w:val="none" w:sz="0" w:space="0" w:color="auto"/>
        <w:right w:val="none" w:sz="0" w:space="0" w:color="auto"/>
      </w:divBdr>
    </w:div>
    <w:div w:id="1168793018">
      <w:bodyDiv w:val="1"/>
      <w:marLeft w:val="0"/>
      <w:marRight w:val="0"/>
      <w:marTop w:val="0"/>
      <w:marBottom w:val="0"/>
      <w:divBdr>
        <w:top w:val="none" w:sz="0" w:space="0" w:color="auto"/>
        <w:left w:val="none" w:sz="0" w:space="0" w:color="auto"/>
        <w:bottom w:val="none" w:sz="0" w:space="0" w:color="auto"/>
        <w:right w:val="none" w:sz="0" w:space="0" w:color="auto"/>
      </w:divBdr>
    </w:div>
    <w:div w:id="1178889407">
      <w:bodyDiv w:val="1"/>
      <w:marLeft w:val="0"/>
      <w:marRight w:val="0"/>
      <w:marTop w:val="0"/>
      <w:marBottom w:val="0"/>
      <w:divBdr>
        <w:top w:val="none" w:sz="0" w:space="0" w:color="auto"/>
        <w:left w:val="none" w:sz="0" w:space="0" w:color="auto"/>
        <w:bottom w:val="none" w:sz="0" w:space="0" w:color="auto"/>
        <w:right w:val="none" w:sz="0" w:space="0" w:color="auto"/>
      </w:divBdr>
    </w:div>
    <w:div w:id="1222863334">
      <w:bodyDiv w:val="1"/>
      <w:marLeft w:val="0"/>
      <w:marRight w:val="0"/>
      <w:marTop w:val="0"/>
      <w:marBottom w:val="0"/>
      <w:divBdr>
        <w:top w:val="none" w:sz="0" w:space="0" w:color="auto"/>
        <w:left w:val="none" w:sz="0" w:space="0" w:color="auto"/>
        <w:bottom w:val="none" w:sz="0" w:space="0" w:color="auto"/>
        <w:right w:val="none" w:sz="0" w:space="0" w:color="auto"/>
      </w:divBdr>
    </w:div>
    <w:div w:id="1224952313">
      <w:bodyDiv w:val="1"/>
      <w:marLeft w:val="0"/>
      <w:marRight w:val="0"/>
      <w:marTop w:val="0"/>
      <w:marBottom w:val="0"/>
      <w:divBdr>
        <w:top w:val="none" w:sz="0" w:space="0" w:color="auto"/>
        <w:left w:val="none" w:sz="0" w:space="0" w:color="auto"/>
        <w:bottom w:val="none" w:sz="0" w:space="0" w:color="auto"/>
        <w:right w:val="none" w:sz="0" w:space="0" w:color="auto"/>
      </w:divBdr>
    </w:div>
    <w:div w:id="1230920325">
      <w:bodyDiv w:val="1"/>
      <w:marLeft w:val="0"/>
      <w:marRight w:val="0"/>
      <w:marTop w:val="0"/>
      <w:marBottom w:val="0"/>
      <w:divBdr>
        <w:top w:val="none" w:sz="0" w:space="0" w:color="auto"/>
        <w:left w:val="none" w:sz="0" w:space="0" w:color="auto"/>
        <w:bottom w:val="none" w:sz="0" w:space="0" w:color="auto"/>
        <w:right w:val="none" w:sz="0" w:space="0" w:color="auto"/>
      </w:divBdr>
    </w:div>
    <w:div w:id="1270699546">
      <w:bodyDiv w:val="1"/>
      <w:marLeft w:val="0"/>
      <w:marRight w:val="0"/>
      <w:marTop w:val="0"/>
      <w:marBottom w:val="0"/>
      <w:divBdr>
        <w:top w:val="none" w:sz="0" w:space="0" w:color="auto"/>
        <w:left w:val="none" w:sz="0" w:space="0" w:color="auto"/>
        <w:bottom w:val="none" w:sz="0" w:space="0" w:color="auto"/>
        <w:right w:val="none" w:sz="0" w:space="0" w:color="auto"/>
      </w:divBdr>
    </w:div>
    <w:div w:id="1302465699">
      <w:bodyDiv w:val="1"/>
      <w:marLeft w:val="0"/>
      <w:marRight w:val="0"/>
      <w:marTop w:val="0"/>
      <w:marBottom w:val="0"/>
      <w:divBdr>
        <w:top w:val="none" w:sz="0" w:space="0" w:color="auto"/>
        <w:left w:val="none" w:sz="0" w:space="0" w:color="auto"/>
        <w:bottom w:val="none" w:sz="0" w:space="0" w:color="auto"/>
        <w:right w:val="none" w:sz="0" w:space="0" w:color="auto"/>
      </w:divBdr>
      <w:divsChild>
        <w:div w:id="1394700211">
          <w:marLeft w:val="1166"/>
          <w:marRight w:val="0"/>
          <w:marTop w:val="100"/>
          <w:marBottom w:val="0"/>
          <w:divBdr>
            <w:top w:val="none" w:sz="0" w:space="0" w:color="auto"/>
            <w:left w:val="none" w:sz="0" w:space="0" w:color="auto"/>
            <w:bottom w:val="none" w:sz="0" w:space="0" w:color="auto"/>
            <w:right w:val="none" w:sz="0" w:space="0" w:color="auto"/>
          </w:divBdr>
        </w:div>
      </w:divsChild>
    </w:div>
    <w:div w:id="1405568478">
      <w:bodyDiv w:val="1"/>
      <w:marLeft w:val="0"/>
      <w:marRight w:val="0"/>
      <w:marTop w:val="0"/>
      <w:marBottom w:val="0"/>
      <w:divBdr>
        <w:top w:val="none" w:sz="0" w:space="0" w:color="auto"/>
        <w:left w:val="none" w:sz="0" w:space="0" w:color="auto"/>
        <w:bottom w:val="none" w:sz="0" w:space="0" w:color="auto"/>
        <w:right w:val="none" w:sz="0" w:space="0" w:color="auto"/>
      </w:divBdr>
    </w:div>
    <w:div w:id="1477380758">
      <w:bodyDiv w:val="1"/>
      <w:marLeft w:val="0"/>
      <w:marRight w:val="0"/>
      <w:marTop w:val="0"/>
      <w:marBottom w:val="0"/>
      <w:divBdr>
        <w:top w:val="none" w:sz="0" w:space="0" w:color="auto"/>
        <w:left w:val="none" w:sz="0" w:space="0" w:color="auto"/>
        <w:bottom w:val="none" w:sz="0" w:space="0" w:color="auto"/>
        <w:right w:val="none" w:sz="0" w:space="0" w:color="auto"/>
      </w:divBdr>
    </w:div>
    <w:div w:id="1536384092">
      <w:bodyDiv w:val="1"/>
      <w:marLeft w:val="0"/>
      <w:marRight w:val="0"/>
      <w:marTop w:val="0"/>
      <w:marBottom w:val="0"/>
      <w:divBdr>
        <w:top w:val="none" w:sz="0" w:space="0" w:color="auto"/>
        <w:left w:val="none" w:sz="0" w:space="0" w:color="auto"/>
        <w:bottom w:val="none" w:sz="0" w:space="0" w:color="auto"/>
        <w:right w:val="none" w:sz="0" w:space="0" w:color="auto"/>
      </w:divBdr>
    </w:div>
    <w:div w:id="1574700623">
      <w:bodyDiv w:val="1"/>
      <w:marLeft w:val="0"/>
      <w:marRight w:val="0"/>
      <w:marTop w:val="0"/>
      <w:marBottom w:val="0"/>
      <w:divBdr>
        <w:top w:val="none" w:sz="0" w:space="0" w:color="auto"/>
        <w:left w:val="none" w:sz="0" w:space="0" w:color="auto"/>
        <w:bottom w:val="none" w:sz="0" w:space="0" w:color="auto"/>
        <w:right w:val="none" w:sz="0" w:space="0" w:color="auto"/>
      </w:divBdr>
    </w:div>
    <w:div w:id="1695616793">
      <w:bodyDiv w:val="1"/>
      <w:marLeft w:val="0"/>
      <w:marRight w:val="0"/>
      <w:marTop w:val="0"/>
      <w:marBottom w:val="0"/>
      <w:divBdr>
        <w:top w:val="none" w:sz="0" w:space="0" w:color="auto"/>
        <w:left w:val="none" w:sz="0" w:space="0" w:color="auto"/>
        <w:bottom w:val="none" w:sz="0" w:space="0" w:color="auto"/>
        <w:right w:val="none" w:sz="0" w:space="0" w:color="auto"/>
      </w:divBdr>
    </w:div>
    <w:div w:id="1732579824">
      <w:bodyDiv w:val="1"/>
      <w:marLeft w:val="0"/>
      <w:marRight w:val="0"/>
      <w:marTop w:val="0"/>
      <w:marBottom w:val="0"/>
      <w:divBdr>
        <w:top w:val="none" w:sz="0" w:space="0" w:color="auto"/>
        <w:left w:val="none" w:sz="0" w:space="0" w:color="auto"/>
        <w:bottom w:val="none" w:sz="0" w:space="0" w:color="auto"/>
        <w:right w:val="none" w:sz="0" w:space="0" w:color="auto"/>
      </w:divBdr>
    </w:div>
    <w:div w:id="1815490210">
      <w:bodyDiv w:val="1"/>
      <w:marLeft w:val="0"/>
      <w:marRight w:val="0"/>
      <w:marTop w:val="0"/>
      <w:marBottom w:val="0"/>
      <w:divBdr>
        <w:top w:val="none" w:sz="0" w:space="0" w:color="auto"/>
        <w:left w:val="none" w:sz="0" w:space="0" w:color="auto"/>
        <w:bottom w:val="none" w:sz="0" w:space="0" w:color="auto"/>
        <w:right w:val="none" w:sz="0" w:space="0" w:color="auto"/>
      </w:divBdr>
    </w:div>
    <w:div w:id="1872569086">
      <w:bodyDiv w:val="1"/>
      <w:marLeft w:val="0"/>
      <w:marRight w:val="0"/>
      <w:marTop w:val="0"/>
      <w:marBottom w:val="0"/>
      <w:divBdr>
        <w:top w:val="none" w:sz="0" w:space="0" w:color="auto"/>
        <w:left w:val="none" w:sz="0" w:space="0" w:color="auto"/>
        <w:bottom w:val="none" w:sz="0" w:space="0" w:color="auto"/>
        <w:right w:val="none" w:sz="0" w:space="0" w:color="auto"/>
      </w:divBdr>
    </w:div>
    <w:div w:id="200700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ntor.ieee.org/802.11/dcn/15/11-15-1064-00-lrlp-long-range-low-power-design-criteria.pptx" TargetMode="External"/><Relationship Id="rId18" Type="http://schemas.openxmlformats.org/officeDocument/2006/relationships/hyperlink" Target="https://mentor.ieee.org/802.11/dcn/15/11-15-1365-00-lrlp-use-cases-of-lrlp-operation-for-iot.pptx"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mentor.ieee.org/802.11/dcn/15/11-15-0775-01-0wng-integrated-long-range-low-power-operation.pptx" TargetMode="External"/><Relationship Id="rId17" Type="http://schemas.openxmlformats.org/officeDocument/2006/relationships/hyperlink" Target="https://mentor.ieee.org/802.11/dcn/15/11-15-1306-00-lrlp-use-case-for-both-lrlp-full-funtion-in-STA.ppt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ntor.ieee.org/802.11/dcn/15/11-15-1112-01-lrlp-use-case-of-lrlp-operation-for-iot.pptx" TargetMode="External"/><Relationship Id="rId20" Type="http://schemas.openxmlformats.org/officeDocument/2006/relationships/hyperlink" Target="https://mentor.ieee.org/802.11/dcn/15/11-15-1308-00-lrlp-link-budget-analysis.ppt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mentor.ieee.org/802.11/dcn/15/11-15-1140-01-lrlp-lrlp-use-cases-for-indoor.pptx" TargetMode="External"/><Relationship Id="rId23" Type="http://schemas.openxmlformats.org/officeDocument/2006/relationships/fontTable" Target="fontTable.xml"/><Relationship Id="rId10" Type="http://schemas.openxmlformats.org/officeDocument/2006/relationships/hyperlink" Target="mailto:DanielF.Bravo@intel.com" TargetMode="External"/><Relationship Id="rId19" Type="http://schemas.openxmlformats.org/officeDocument/2006/relationships/hyperlink" Target="https://mentor.ieee.org/802.11/dcn/15/11-15-1380-00-lrlp-lrlp-digital-health-use-case.pptx" TargetMode="External"/><Relationship Id="rId4" Type="http://schemas.openxmlformats.org/officeDocument/2006/relationships/settings" Target="settings.xml"/><Relationship Id="rId9" Type="http://schemas.openxmlformats.org/officeDocument/2006/relationships/hyperlink" Target="mailto:chittabrata.ghosh@intel.com" TargetMode="External"/><Relationship Id="rId14" Type="http://schemas.openxmlformats.org/officeDocument/2006/relationships/hyperlink" Target="https://mentor.ieee.org/802.11/dcn/15/11-15-1108-00-lrlp-technical-feasibility-for-lrlp.pptx"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k06819\Downloads\802-11-Submission-Portrait%20(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4FD20-B410-4853-93B5-1C0352F7C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(6).dot</Template>
  <TotalTime>183</TotalTime>
  <Pages>8</Pages>
  <Words>2480</Words>
  <Characters>14139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doc.: IEEE 802.11-15/1181r0</vt:lpstr>
    </vt:vector>
  </TitlesOfParts>
  <Company>EPRI</Company>
  <LinksUpToDate>false</LinksUpToDate>
  <CharactersWithSpaces>16586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802.11-15/1181r0</dc:title>
  <dc:subject>Submission</dc:subject>
  <dc:creator>tgodfrey@epri.com</dc:creator>
  <cp:keywords>Sept 2015</cp:keywords>
  <dc:description>Tim Godfrey (EPRI)</dc:description>
  <cp:lastModifiedBy>Godfrey, Tim</cp:lastModifiedBy>
  <cp:revision>10</cp:revision>
  <cp:lastPrinted>2015-06-17T00:57:00Z</cp:lastPrinted>
  <dcterms:created xsi:type="dcterms:W3CDTF">2016-01-19T21:41:00Z</dcterms:created>
  <dcterms:modified xsi:type="dcterms:W3CDTF">2016-01-22T12:53:00Z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1434735378</vt:lpwstr>
  </property>
</Properties>
</file>