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D77" w:rsidRDefault="005C5D77" w:rsidP="005C5D77">
      <w:pPr>
        <w:pStyle w:val="T1"/>
        <w:pBdr>
          <w:bottom w:val="single" w:sz="6" w:space="0" w:color="auto"/>
        </w:pBdr>
        <w:spacing w:after="240"/>
      </w:pPr>
      <w:bookmarkStart w:id="0" w:name="RTF37363431303a2048322c312e"/>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1205"/>
        <w:gridCol w:w="1479"/>
        <w:gridCol w:w="2053"/>
        <w:gridCol w:w="3495"/>
      </w:tblGrid>
      <w:tr w:rsidR="005C5D77" w:rsidTr="00846B6A">
        <w:trPr>
          <w:trHeight w:val="485"/>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5C5D77" w:rsidRDefault="005C5D77" w:rsidP="00733340">
            <w:pPr>
              <w:pStyle w:val="T2"/>
              <w:rPr>
                <w:lang w:eastAsia="ko-KR"/>
              </w:rPr>
            </w:pPr>
            <w:r>
              <w:rPr>
                <w:lang w:eastAsia="ko-KR"/>
              </w:rPr>
              <w:t xml:space="preserve">Setting of Duration field during </w:t>
            </w:r>
            <w:r w:rsidR="00733340">
              <w:rPr>
                <w:lang w:eastAsia="ko-KR"/>
              </w:rPr>
              <w:t>BRP</w:t>
            </w:r>
          </w:p>
        </w:tc>
      </w:tr>
      <w:tr w:rsidR="005C5D77" w:rsidTr="00846B6A">
        <w:trPr>
          <w:trHeight w:val="35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5C5D77" w:rsidRDefault="005C5D77" w:rsidP="00BA4F69">
            <w:pPr>
              <w:pStyle w:val="T2"/>
              <w:ind w:left="0"/>
              <w:rPr>
                <w:sz w:val="20"/>
                <w:lang w:eastAsia="ko-KR"/>
              </w:rPr>
            </w:pPr>
            <w:r>
              <w:rPr>
                <w:sz w:val="20"/>
                <w:lang w:eastAsia="ko-KR"/>
              </w:rPr>
              <w:t>Date:</w:t>
            </w:r>
            <w:r w:rsidR="00921C3B">
              <w:rPr>
                <w:b w:val="0"/>
                <w:sz w:val="20"/>
                <w:lang w:eastAsia="ko-KR"/>
              </w:rPr>
              <w:t xml:space="preserve">  2014-</w:t>
            </w:r>
            <w:r w:rsidR="00733340">
              <w:rPr>
                <w:b w:val="0"/>
                <w:sz w:val="20"/>
                <w:lang w:eastAsia="ko-KR"/>
              </w:rPr>
              <w:t>12</w:t>
            </w:r>
            <w:r>
              <w:rPr>
                <w:b w:val="0"/>
                <w:sz w:val="20"/>
                <w:lang w:eastAsia="ko-KR"/>
              </w:rPr>
              <w:t>-</w:t>
            </w:r>
            <w:r w:rsidR="00BA4F69">
              <w:rPr>
                <w:b w:val="0"/>
                <w:sz w:val="20"/>
                <w:lang w:eastAsia="ko-KR"/>
              </w:rPr>
              <w:t>22</w:t>
            </w:r>
          </w:p>
        </w:tc>
      </w:tr>
      <w:tr w:rsidR="005C5D77" w:rsidTr="00846B6A">
        <w:trPr>
          <w:cantSplit/>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jc w:val="left"/>
              <w:rPr>
                <w:sz w:val="20"/>
                <w:lang w:eastAsia="ko-KR"/>
              </w:rPr>
            </w:pPr>
            <w:r>
              <w:rPr>
                <w:sz w:val="20"/>
                <w:lang w:eastAsia="ko-KR"/>
              </w:rPr>
              <w:t>Author(s):</w:t>
            </w:r>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rsidP="00846B6A">
            <w:pPr>
              <w:pStyle w:val="T2"/>
              <w:spacing w:after="0"/>
              <w:ind w:left="0" w:right="0"/>
              <w:rPr>
                <w:sz w:val="20"/>
                <w:lang w:eastAsia="ko-KR"/>
              </w:rPr>
            </w:pPr>
            <w:r>
              <w:rPr>
                <w:sz w:val="20"/>
                <w:lang w:eastAsia="ko-KR"/>
              </w:rPr>
              <w:t>Name</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jc w:val="left"/>
              <w:rPr>
                <w:sz w:val="20"/>
                <w:lang w:eastAsia="ko-KR"/>
              </w:rPr>
            </w:pPr>
            <w:r>
              <w:rPr>
                <w:sz w:val="20"/>
                <w:lang w:eastAsia="ko-KR"/>
              </w:rPr>
              <w:t>Company</w:t>
            </w:r>
          </w:p>
        </w:tc>
        <w:tc>
          <w:tcPr>
            <w:tcW w:w="718"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jc w:val="left"/>
              <w:rPr>
                <w:sz w:val="20"/>
                <w:lang w:eastAsia="ko-KR"/>
              </w:rPr>
            </w:pPr>
            <w:r>
              <w:rPr>
                <w:sz w:val="20"/>
                <w:lang w:eastAsia="ko-KR"/>
              </w:rPr>
              <w:t>Address</w:t>
            </w:r>
          </w:p>
        </w:tc>
        <w:tc>
          <w:tcPr>
            <w:tcW w:w="997"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jc w:val="left"/>
              <w:rPr>
                <w:sz w:val="20"/>
                <w:lang w:eastAsia="ko-KR"/>
              </w:rPr>
            </w:pPr>
            <w:r>
              <w:rPr>
                <w:sz w:val="20"/>
                <w:lang w:eastAsia="ko-KR"/>
              </w:rPr>
              <w:t>Phone</w:t>
            </w: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jc w:val="left"/>
              <w:rPr>
                <w:sz w:val="20"/>
                <w:lang w:eastAsia="ko-KR"/>
              </w:rPr>
            </w:pPr>
            <w:r>
              <w:rPr>
                <w:sz w:val="20"/>
                <w:lang w:eastAsia="ko-KR"/>
              </w:rPr>
              <w:t>email</w:t>
            </w:r>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Carlos Cordeiro</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Intel</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E812BB">
            <w:pPr>
              <w:pStyle w:val="T2"/>
              <w:spacing w:after="0"/>
              <w:ind w:left="0" w:right="0"/>
              <w:rPr>
                <w:rStyle w:val="Hyperlink"/>
                <w:b w:val="0"/>
                <w:sz w:val="20"/>
              </w:rPr>
            </w:pPr>
            <w:hyperlink r:id="rId9" w:history="1">
              <w:r w:rsidR="00846B6A" w:rsidRPr="002A6BC8">
                <w:rPr>
                  <w:rStyle w:val="Hyperlink"/>
                  <w:b w:val="0"/>
                  <w:sz w:val="20"/>
                  <w:lang w:eastAsia="ko-KR"/>
                </w:rPr>
                <w:t>carlos.cordeiro@intel.com</w:t>
              </w:r>
            </w:hyperlink>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Payam Torab</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Broadcom</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E812BB">
            <w:pPr>
              <w:pStyle w:val="T2"/>
              <w:spacing w:after="0"/>
              <w:ind w:left="0" w:right="0"/>
              <w:rPr>
                <w:rStyle w:val="Hyperlink"/>
                <w:b w:val="0"/>
                <w:sz w:val="20"/>
              </w:rPr>
            </w:pPr>
            <w:hyperlink r:id="rId10" w:history="1">
              <w:r w:rsidR="005C5D77" w:rsidRPr="00846B6A">
                <w:rPr>
                  <w:rStyle w:val="Hyperlink"/>
                  <w:b w:val="0"/>
                  <w:sz w:val="20"/>
                  <w:lang w:eastAsia="ko-KR"/>
                </w:rPr>
                <w:t>ptorab@broadcom.com</w:t>
              </w:r>
            </w:hyperlink>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Erez Kirshenbaum</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Qualcomm</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5C5D77">
            <w:pPr>
              <w:pStyle w:val="T2"/>
              <w:spacing w:after="0"/>
              <w:ind w:left="0" w:right="0"/>
              <w:rPr>
                <w:rStyle w:val="Hyperlink"/>
                <w:b w:val="0"/>
                <w:sz w:val="20"/>
              </w:rPr>
            </w:pPr>
            <w:r w:rsidRPr="00846B6A">
              <w:rPr>
                <w:rStyle w:val="Hyperlink"/>
                <w:b w:val="0"/>
                <w:sz w:val="20"/>
                <w:lang w:eastAsia="ko-KR"/>
              </w:rPr>
              <w:t>erezk@qti.qualcomm.com</w:t>
            </w:r>
          </w:p>
        </w:tc>
      </w:tr>
      <w:tr w:rsidR="00846B6A"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tcPr>
          <w:p w:rsidR="00846B6A" w:rsidRDefault="00846B6A" w:rsidP="00846B6A">
            <w:pPr>
              <w:pStyle w:val="T2"/>
              <w:spacing w:after="0"/>
              <w:ind w:left="0" w:right="0"/>
              <w:rPr>
                <w:b w:val="0"/>
                <w:sz w:val="20"/>
                <w:lang w:eastAsia="ko-KR"/>
              </w:rPr>
            </w:pPr>
            <w:r w:rsidRPr="00846B6A">
              <w:rPr>
                <w:b w:val="0"/>
                <w:sz w:val="20"/>
                <w:lang w:eastAsia="ko-KR"/>
              </w:rPr>
              <w:t>Mordechay Aharon</w:t>
            </w:r>
          </w:p>
        </w:tc>
        <w:tc>
          <w:tcPr>
            <w:tcW w:w="585" w:type="pct"/>
            <w:tcBorders>
              <w:top w:val="single" w:sz="4" w:space="0" w:color="auto"/>
              <w:left w:val="single" w:sz="4" w:space="0" w:color="auto"/>
              <w:bottom w:val="single" w:sz="4" w:space="0" w:color="auto"/>
              <w:right w:val="single" w:sz="4" w:space="0" w:color="auto"/>
            </w:tcBorders>
            <w:vAlign w:val="center"/>
          </w:tcPr>
          <w:p w:rsidR="00846B6A" w:rsidRDefault="00846B6A">
            <w:pPr>
              <w:pStyle w:val="T2"/>
              <w:spacing w:after="0"/>
              <w:ind w:left="0" w:right="0"/>
              <w:rPr>
                <w:b w:val="0"/>
                <w:sz w:val="20"/>
                <w:lang w:eastAsia="ko-KR"/>
              </w:rPr>
            </w:pPr>
            <w:r>
              <w:rPr>
                <w:b w:val="0"/>
                <w:sz w:val="20"/>
                <w:lang w:eastAsia="ko-KR"/>
              </w:rPr>
              <w:t>Qualcomm</w:t>
            </w:r>
          </w:p>
        </w:tc>
        <w:tc>
          <w:tcPr>
            <w:tcW w:w="718" w:type="pct"/>
            <w:tcBorders>
              <w:top w:val="single" w:sz="4" w:space="0" w:color="auto"/>
              <w:left w:val="single" w:sz="4" w:space="0" w:color="auto"/>
              <w:bottom w:val="single" w:sz="4" w:space="0" w:color="auto"/>
              <w:right w:val="single" w:sz="4" w:space="0" w:color="auto"/>
            </w:tcBorders>
            <w:vAlign w:val="center"/>
          </w:tcPr>
          <w:p w:rsidR="00846B6A" w:rsidRDefault="00846B6A">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846B6A" w:rsidRDefault="00846B6A">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tcPr>
          <w:p w:rsidR="00846B6A" w:rsidRPr="00846B6A" w:rsidRDefault="00E812BB">
            <w:pPr>
              <w:pStyle w:val="T2"/>
              <w:spacing w:after="0"/>
              <w:ind w:left="0" w:right="0"/>
              <w:rPr>
                <w:b w:val="0"/>
                <w:sz w:val="20"/>
                <w:lang w:eastAsia="ko-KR"/>
              </w:rPr>
            </w:pPr>
            <w:hyperlink r:id="rId11" w:history="1">
              <w:r w:rsidR="00846B6A" w:rsidRPr="002A6BC8">
                <w:rPr>
                  <w:rStyle w:val="Hyperlink"/>
                  <w:b w:val="0"/>
                  <w:sz w:val="20"/>
                  <w:lang w:eastAsia="ko-KR"/>
                </w:rPr>
                <w:t>maharon@qti.qualcomm.com</w:t>
              </w:r>
            </w:hyperlink>
            <w:r w:rsidR="00846B6A">
              <w:rPr>
                <w:b w:val="0"/>
                <w:sz w:val="20"/>
                <w:lang w:eastAsia="ko-KR"/>
              </w:rPr>
              <w:t xml:space="preserve"> </w:t>
            </w:r>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Joe Andonieh</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Peraso</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E812BB">
            <w:pPr>
              <w:pStyle w:val="T2"/>
              <w:spacing w:after="0"/>
              <w:ind w:left="0" w:right="0"/>
              <w:rPr>
                <w:rStyle w:val="Hyperlink"/>
                <w:b w:val="0"/>
                <w:sz w:val="20"/>
              </w:rPr>
            </w:pPr>
            <w:hyperlink r:id="rId12" w:history="1">
              <w:r w:rsidR="005C5D77" w:rsidRPr="00846B6A">
                <w:rPr>
                  <w:rStyle w:val="Hyperlink"/>
                  <w:b w:val="0"/>
                  <w:sz w:val="20"/>
                  <w:lang w:eastAsia="ko-KR"/>
                </w:rPr>
                <w:t>joe@perasotech.com</w:t>
              </w:r>
            </w:hyperlink>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Gaius Yao Huang Wee</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Panasonic</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846B6A" w:rsidP="00846B6A">
            <w:pPr>
              <w:pStyle w:val="T2"/>
              <w:spacing w:after="0"/>
              <w:ind w:left="0" w:right="0"/>
              <w:rPr>
                <w:rStyle w:val="Hyperlink"/>
                <w:b w:val="0"/>
                <w:sz w:val="20"/>
              </w:rPr>
            </w:pPr>
            <w:r>
              <w:rPr>
                <w:rStyle w:val="Hyperlink"/>
                <w:b w:val="0"/>
                <w:sz w:val="20"/>
                <w:lang w:eastAsia="ko-KR"/>
              </w:rPr>
              <w:t>y</w:t>
            </w:r>
            <w:r w:rsidR="005C5D77" w:rsidRPr="00846B6A">
              <w:rPr>
                <w:rStyle w:val="Hyperlink"/>
                <w:b w:val="0"/>
                <w:sz w:val="20"/>
                <w:lang w:eastAsia="ko-KR"/>
              </w:rPr>
              <w:t>ao</w:t>
            </w:r>
            <w:r>
              <w:rPr>
                <w:rStyle w:val="Hyperlink"/>
                <w:b w:val="0"/>
                <w:sz w:val="20"/>
                <w:lang w:eastAsia="ko-KR"/>
              </w:rPr>
              <w:t>h</w:t>
            </w:r>
            <w:r w:rsidR="005C5D77" w:rsidRPr="00846B6A">
              <w:rPr>
                <w:rStyle w:val="Hyperlink"/>
                <w:b w:val="0"/>
                <w:sz w:val="20"/>
                <w:lang w:eastAsia="ko-KR"/>
              </w:rPr>
              <w:t>uang.</w:t>
            </w:r>
            <w:r>
              <w:rPr>
                <w:rStyle w:val="Hyperlink"/>
                <w:b w:val="0"/>
                <w:sz w:val="20"/>
                <w:lang w:eastAsia="ko-KR"/>
              </w:rPr>
              <w:t>w</w:t>
            </w:r>
            <w:r w:rsidR="005C5D77" w:rsidRPr="00846B6A">
              <w:rPr>
                <w:rStyle w:val="Hyperlink"/>
                <w:b w:val="0"/>
                <w:sz w:val="20"/>
                <w:lang w:eastAsia="ko-KR"/>
              </w:rPr>
              <w:t>ee@sg.panasonic.com</w:t>
            </w:r>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Sai Shankar</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Tensorcom</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E812BB">
            <w:pPr>
              <w:pStyle w:val="T2"/>
              <w:spacing w:after="0"/>
              <w:ind w:left="0" w:right="0"/>
              <w:rPr>
                <w:rStyle w:val="Hyperlink"/>
                <w:b w:val="0"/>
                <w:sz w:val="20"/>
              </w:rPr>
            </w:pPr>
            <w:hyperlink r:id="rId13" w:history="1">
              <w:r w:rsidR="005C5D77" w:rsidRPr="00846B6A">
                <w:rPr>
                  <w:rStyle w:val="Hyperlink"/>
                  <w:b w:val="0"/>
                  <w:sz w:val="20"/>
                  <w:lang w:eastAsia="ko-KR"/>
                </w:rPr>
                <w:t>nsai@tensorcom.com</w:t>
              </w:r>
            </w:hyperlink>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James Wang</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MediaTek</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5C5D77">
            <w:pPr>
              <w:pStyle w:val="T2"/>
              <w:spacing w:after="0"/>
              <w:ind w:left="0" w:right="0"/>
              <w:rPr>
                <w:rStyle w:val="Hyperlink"/>
                <w:b w:val="0"/>
                <w:sz w:val="20"/>
              </w:rPr>
            </w:pPr>
            <w:r w:rsidRPr="00846B6A">
              <w:rPr>
                <w:rStyle w:val="Hyperlink"/>
                <w:b w:val="0"/>
                <w:sz w:val="20"/>
                <w:lang w:eastAsia="ko-KR"/>
              </w:rPr>
              <w:t>james.wang@mediatek.com</w:t>
            </w:r>
          </w:p>
        </w:tc>
      </w:tr>
      <w:tr w:rsidR="005C5D77" w:rsidTr="00846B6A">
        <w:trPr>
          <w:jc w:val="center"/>
        </w:trPr>
        <w:tc>
          <w:tcPr>
            <w:tcW w:w="1003"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Solomon Trainin</w:t>
            </w:r>
          </w:p>
        </w:tc>
        <w:tc>
          <w:tcPr>
            <w:tcW w:w="585" w:type="pct"/>
            <w:tcBorders>
              <w:top w:val="single" w:sz="4" w:space="0" w:color="auto"/>
              <w:left w:val="single" w:sz="4" w:space="0" w:color="auto"/>
              <w:bottom w:val="single" w:sz="4" w:space="0" w:color="auto"/>
              <w:right w:val="single" w:sz="4" w:space="0" w:color="auto"/>
            </w:tcBorders>
            <w:vAlign w:val="center"/>
            <w:hideMark/>
          </w:tcPr>
          <w:p w:rsidR="005C5D77" w:rsidRDefault="005C5D77">
            <w:pPr>
              <w:pStyle w:val="T2"/>
              <w:spacing w:after="0"/>
              <w:ind w:left="0" w:right="0"/>
              <w:rPr>
                <w:b w:val="0"/>
                <w:sz w:val="20"/>
                <w:lang w:eastAsia="ko-KR"/>
              </w:rPr>
            </w:pPr>
            <w:r>
              <w:rPr>
                <w:b w:val="0"/>
                <w:sz w:val="20"/>
                <w:lang w:eastAsia="ko-KR"/>
              </w:rPr>
              <w:t>Intel</w:t>
            </w:r>
          </w:p>
        </w:tc>
        <w:tc>
          <w:tcPr>
            <w:tcW w:w="718"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997" w:type="pct"/>
            <w:tcBorders>
              <w:top w:val="single" w:sz="4" w:space="0" w:color="auto"/>
              <w:left w:val="single" w:sz="4" w:space="0" w:color="auto"/>
              <w:bottom w:val="single" w:sz="4" w:space="0" w:color="auto"/>
              <w:right w:val="single" w:sz="4" w:space="0" w:color="auto"/>
            </w:tcBorders>
            <w:vAlign w:val="center"/>
          </w:tcPr>
          <w:p w:rsidR="005C5D77" w:rsidRDefault="005C5D77">
            <w:pPr>
              <w:pStyle w:val="T2"/>
              <w:spacing w:after="0"/>
              <w:ind w:left="0" w:right="0"/>
              <w:rPr>
                <w:b w:val="0"/>
                <w:sz w:val="20"/>
                <w:lang w:eastAsia="ko-KR"/>
              </w:rPr>
            </w:pPr>
          </w:p>
        </w:tc>
        <w:tc>
          <w:tcPr>
            <w:tcW w:w="1697" w:type="pct"/>
            <w:tcBorders>
              <w:top w:val="single" w:sz="4" w:space="0" w:color="auto"/>
              <w:left w:val="single" w:sz="4" w:space="0" w:color="auto"/>
              <w:bottom w:val="single" w:sz="4" w:space="0" w:color="auto"/>
              <w:right w:val="single" w:sz="4" w:space="0" w:color="auto"/>
            </w:tcBorders>
            <w:vAlign w:val="center"/>
            <w:hideMark/>
          </w:tcPr>
          <w:p w:rsidR="005C5D77" w:rsidRPr="00846B6A" w:rsidRDefault="00E812BB">
            <w:pPr>
              <w:pStyle w:val="T2"/>
              <w:spacing w:after="0"/>
              <w:ind w:left="0" w:right="0"/>
              <w:rPr>
                <w:rStyle w:val="Hyperlink"/>
                <w:b w:val="0"/>
                <w:sz w:val="20"/>
              </w:rPr>
            </w:pPr>
            <w:hyperlink r:id="rId14" w:history="1">
              <w:r w:rsidR="005C5D77" w:rsidRPr="00846B6A">
                <w:rPr>
                  <w:rStyle w:val="Hyperlink"/>
                  <w:b w:val="0"/>
                  <w:sz w:val="20"/>
                  <w:lang w:eastAsia="ko-KR"/>
                </w:rPr>
                <w:t>solomon.trainin@intel.com</w:t>
              </w:r>
            </w:hyperlink>
          </w:p>
        </w:tc>
      </w:tr>
    </w:tbl>
    <w:p w:rsidR="005C5D77" w:rsidRDefault="005C5D77" w:rsidP="005C5D77">
      <w:pPr>
        <w:pStyle w:val="T1"/>
        <w:spacing w:after="120"/>
        <w:rPr>
          <w:sz w:val="22"/>
        </w:rPr>
      </w:pPr>
    </w:p>
    <w:p w:rsidR="005C5D77" w:rsidRDefault="005C5D77" w:rsidP="005C5D77"/>
    <w:p w:rsidR="005C5D77" w:rsidRDefault="005C5D77" w:rsidP="005C5D77"/>
    <w:p w:rsidR="005C5D77" w:rsidRDefault="005C5D77" w:rsidP="005C5D77"/>
    <w:p w:rsidR="005C5D77" w:rsidRDefault="005C5D77" w:rsidP="005C5D77">
      <w:r>
        <w:rPr>
          <w:noProof/>
          <w:lang w:val="en-US" w:eastAsia="ja-JP"/>
        </w:rPr>
        <mc:AlternateContent>
          <mc:Choice Requires="wps">
            <w:drawing>
              <wp:anchor distT="0" distB="0" distL="114300" distR="114300" simplePos="0" relativeHeight="251659264" behindDoc="0" locked="0" layoutInCell="0" allowOverlap="1" wp14:anchorId="364D2849" wp14:editId="490F3BCE">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5D77" w:rsidRDefault="005C5D77" w:rsidP="005C5D77">
                            <w:pPr>
                              <w:pStyle w:val="T1"/>
                              <w:spacing w:after="120"/>
                            </w:pPr>
                            <w:r>
                              <w:t>Abstract</w:t>
                            </w:r>
                          </w:p>
                          <w:p w:rsidR="005C5D77" w:rsidRDefault="005C5D77" w:rsidP="005C5D77">
                            <w:pPr>
                              <w:jc w:val="both"/>
                            </w:pPr>
                            <w:r>
                              <w:rPr>
                                <w:szCs w:val="22"/>
                              </w:rPr>
                              <w:t>This submission addresses issue</w:t>
                            </w:r>
                            <w:r w:rsidR="00D416C7">
                              <w:rPr>
                                <w:szCs w:val="22"/>
                              </w:rPr>
                              <w:t>s identified relating to th</w:t>
                            </w:r>
                            <w:r>
                              <w:rPr>
                                <w:szCs w:val="22"/>
                              </w:rPr>
                              <w:t>e setting of the Du</w:t>
                            </w:r>
                            <w:r w:rsidR="00D416C7">
                              <w:rPr>
                                <w:szCs w:val="22"/>
                              </w:rPr>
                              <w:t xml:space="preserve">ration field during </w:t>
                            </w:r>
                            <w:proofErr w:type="spellStart"/>
                            <w:r w:rsidR="00D416C7">
                              <w:rPr>
                                <w:szCs w:val="22"/>
                              </w:rPr>
                              <w:t>beamforming</w:t>
                            </w:r>
                            <w:proofErr w:type="spellEnd"/>
                            <w:r w:rsidR="00D416C7">
                              <w:rPr>
                                <w:szCs w:val="22"/>
                              </w:rPr>
                              <w:t>.</w:t>
                            </w:r>
                          </w:p>
                          <w:p w:rsidR="005C5D77" w:rsidRDefault="005C5D77" w:rsidP="005C5D77">
                            <w:pPr>
                              <w:jc w:val="both"/>
                              <w:rPr>
                                <w:szCs w:val="22"/>
                              </w:rPr>
                            </w:pPr>
                          </w:p>
                          <w:p w:rsidR="005C5D77" w:rsidRDefault="005C5D77" w:rsidP="005C5D77">
                            <w:pPr>
                              <w:jc w:val="both"/>
                              <w:rPr>
                                <w:szCs w:val="22"/>
                              </w:rPr>
                            </w:pPr>
                            <w:r>
                              <w:rPr>
                                <w:szCs w:val="22"/>
                              </w:rPr>
                              <w:t>There is no CID associated with this change.</w:t>
                            </w:r>
                          </w:p>
                          <w:p w:rsidR="005C5D77" w:rsidRDefault="005C5D77" w:rsidP="005C5D77">
                            <w:pPr>
                              <w:jc w:val="both"/>
                              <w:rPr>
                                <w:szCs w:val="22"/>
                              </w:rPr>
                            </w:pPr>
                          </w:p>
                          <w:p w:rsidR="005C5D77" w:rsidRDefault="005C5D77" w:rsidP="005C5D77">
                            <w:pPr>
                              <w:jc w:val="both"/>
                              <w:rPr>
                                <w:szCs w:val="22"/>
                              </w:rPr>
                            </w:pPr>
                            <w:r>
                              <w:rPr>
                                <w:szCs w:val="22"/>
                              </w:rPr>
                              <w:t>The proposed changes are in reference to Draft P802.11REVmc_D3.</w:t>
                            </w:r>
                            <w:r w:rsidR="00921C3B">
                              <w:rPr>
                                <w:szCs w:val="22"/>
                              </w:rPr>
                              <w:t>2</w:t>
                            </w:r>
                            <w:r>
                              <w:rPr>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5C5D77" w:rsidRDefault="005C5D77" w:rsidP="005C5D77">
                      <w:pPr>
                        <w:pStyle w:val="T1"/>
                        <w:spacing w:after="120"/>
                      </w:pPr>
                      <w:r>
                        <w:t>Abstract</w:t>
                      </w:r>
                    </w:p>
                    <w:p w:rsidR="005C5D77" w:rsidRDefault="005C5D77" w:rsidP="005C5D77">
                      <w:pPr>
                        <w:jc w:val="both"/>
                      </w:pPr>
                      <w:r>
                        <w:rPr>
                          <w:szCs w:val="22"/>
                        </w:rPr>
                        <w:t>This submission addresses issue</w:t>
                      </w:r>
                      <w:r w:rsidR="00D416C7">
                        <w:rPr>
                          <w:szCs w:val="22"/>
                        </w:rPr>
                        <w:t>s identified relating to th</w:t>
                      </w:r>
                      <w:r>
                        <w:rPr>
                          <w:szCs w:val="22"/>
                        </w:rPr>
                        <w:t>e setting of the Du</w:t>
                      </w:r>
                      <w:r w:rsidR="00D416C7">
                        <w:rPr>
                          <w:szCs w:val="22"/>
                        </w:rPr>
                        <w:t xml:space="preserve">ration field during </w:t>
                      </w:r>
                      <w:proofErr w:type="spellStart"/>
                      <w:r w:rsidR="00D416C7">
                        <w:rPr>
                          <w:szCs w:val="22"/>
                        </w:rPr>
                        <w:t>beamforming</w:t>
                      </w:r>
                      <w:proofErr w:type="spellEnd"/>
                      <w:r w:rsidR="00D416C7">
                        <w:rPr>
                          <w:szCs w:val="22"/>
                        </w:rPr>
                        <w:t>.</w:t>
                      </w:r>
                    </w:p>
                    <w:p w:rsidR="005C5D77" w:rsidRDefault="005C5D77" w:rsidP="005C5D77">
                      <w:pPr>
                        <w:jc w:val="both"/>
                        <w:rPr>
                          <w:szCs w:val="22"/>
                        </w:rPr>
                      </w:pPr>
                    </w:p>
                    <w:p w:rsidR="005C5D77" w:rsidRDefault="005C5D77" w:rsidP="005C5D77">
                      <w:pPr>
                        <w:jc w:val="both"/>
                        <w:rPr>
                          <w:szCs w:val="22"/>
                        </w:rPr>
                      </w:pPr>
                      <w:r>
                        <w:rPr>
                          <w:szCs w:val="22"/>
                        </w:rPr>
                        <w:t>There is no CID associated with this change.</w:t>
                      </w:r>
                    </w:p>
                    <w:p w:rsidR="005C5D77" w:rsidRDefault="005C5D77" w:rsidP="005C5D77">
                      <w:pPr>
                        <w:jc w:val="both"/>
                        <w:rPr>
                          <w:szCs w:val="22"/>
                        </w:rPr>
                      </w:pPr>
                    </w:p>
                    <w:p w:rsidR="005C5D77" w:rsidRDefault="005C5D77" w:rsidP="005C5D77">
                      <w:pPr>
                        <w:jc w:val="both"/>
                        <w:rPr>
                          <w:szCs w:val="22"/>
                        </w:rPr>
                      </w:pPr>
                      <w:r>
                        <w:rPr>
                          <w:szCs w:val="22"/>
                        </w:rPr>
                        <w:t>The proposed changes are in reference to Draft P802.11REVmc_D3.</w:t>
                      </w:r>
                      <w:r w:rsidR="00921C3B">
                        <w:rPr>
                          <w:szCs w:val="22"/>
                        </w:rPr>
                        <w:t>2</w:t>
                      </w:r>
                      <w:r>
                        <w:rPr>
                          <w:szCs w:val="22"/>
                        </w:rPr>
                        <w:t>.</w:t>
                      </w:r>
                    </w:p>
                  </w:txbxContent>
                </v:textbox>
              </v:shape>
            </w:pict>
          </mc:Fallback>
        </mc:AlternateContent>
      </w:r>
    </w:p>
    <w:p w:rsidR="005C5D77" w:rsidRDefault="005C5D77" w:rsidP="005C5D77"/>
    <w:p w:rsidR="005C5D77" w:rsidRDefault="005C5D77" w:rsidP="005C5D77"/>
    <w:p w:rsidR="005C5D77" w:rsidRDefault="005C5D77" w:rsidP="005C5D77"/>
    <w:p w:rsidR="005C5D77" w:rsidRDefault="005C5D77" w:rsidP="005C5D77">
      <w:pPr>
        <w:rPr>
          <w:b/>
          <w:bCs/>
          <w:i/>
          <w:iCs/>
          <w:noProof/>
          <w:snapToGrid w:val="0"/>
          <w:color w:val="993300"/>
          <w:sz w:val="20"/>
          <w:lang w:val="en-US" w:eastAsia="ko-KR"/>
        </w:rPr>
      </w:pPr>
      <w:r>
        <w:rPr>
          <w:b/>
          <w:bCs/>
          <w:i/>
          <w:iCs/>
          <w:color w:val="993300"/>
        </w:rPr>
        <w:br w:type="page"/>
      </w:r>
    </w:p>
    <w:p w:rsidR="005C5D77" w:rsidRDefault="005C5D77" w:rsidP="005C5D77">
      <w:pPr>
        <w:rPr>
          <w:lang w:val="en-US"/>
        </w:rPr>
      </w:pPr>
      <w:r w:rsidRPr="007C48C9">
        <w:rPr>
          <w:u w:val="single"/>
        </w:rPr>
        <w:lastRenderedPageBreak/>
        <w:t>Discussion 1:</w:t>
      </w:r>
      <w:r>
        <w:t xml:space="preserve"> </w:t>
      </w:r>
      <w:r w:rsidR="00733340">
        <w:rPr>
          <w:lang w:val="en-US"/>
        </w:rPr>
        <w:t xml:space="preserve">The description of Duration setting for BRP frames may be misinterpreted in the context of BRP during a CBAP. This causes confusion in implementation and </w:t>
      </w:r>
      <w:r w:rsidR="00A048D2">
        <w:rPr>
          <w:lang w:val="en-US"/>
        </w:rPr>
        <w:t>may impact channel access. A clarification is proposed.</w:t>
      </w:r>
    </w:p>
    <w:p w:rsidR="007C48C9" w:rsidRDefault="007C48C9" w:rsidP="005C5D77">
      <w:pPr>
        <w:rPr>
          <w:lang w:val="en-US"/>
        </w:rPr>
      </w:pPr>
    </w:p>
    <w:p w:rsidR="007C48C9" w:rsidRDefault="007C48C9" w:rsidP="007C48C9">
      <w:pPr>
        <w:rPr>
          <w:sz w:val="18"/>
          <w:lang w:val="en-US"/>
        </w:rPr>
      </w:pPr>
    </w:p>
    <w:p w:rsidR="007C48C9" w:rsidRPr="006652D5" w:rsidRDefault="007C48C9" w:rsidP="007C48C9">
      <w:r>
        <w:rPr>
          <w:b/>
          <w:bCs/>
          <w:sz w:val="20"/>
          <w:lang w:val="en-US" w:eastAsia="ko-KR"/>
        </w:rPr>
        <w:t>9</w:t>
      </w:r>
      <w:r w:rsidRPr="006652D5">
        <w:rPr>
          <w:b/>
          <w:bCs/>
          <w:sz w:val="20"/>
          <w:lang w:val="en-US" w:eastAsia="ko-KR"/>
        </w:rPr>
        <w:t>.</w:t>
      </w:r>
      <w:r>
        <w:rPr>
          <w:b/>
          <w:bCs/>
          <w:sz w:val="20"/>
          <w:lang w:val="en-US" w:eastAsia="ko-KR"/>
        </w:rPr>
        <w:t>38</w:t>
      </w:r>
      <w:r w:rsidRPr="006652D5">
        <w:rPr>
          <w:b/>
          <w:bCs/>
          <w:sz w:val="20"/>
          <w:lang w:val="en-US" w:eastAsia="ko-KR"/>
        </w:rPr>
        <w:t>.</w:t>
      </w:r>
      <w:r>
        <w:rPr>
          <w:b/>
          <w:bCs/>
          <w:sz w:val="20"/>
          <w:lang w:val="en-US" w:eastAsia="ko-KR"/>
        </w:rPr>
        <w:t>3 Beam Refinement Protocol (BRP) phase</w:t>
      </w:r>
    </w:p>
    <w:p w:rsidR="007C48C9" w:rsidRPr="006652D5" w:rsidRDefault="007C48C9" w:rsidP="007C48C9">
      <w:r>
        <w:rPr>
          <w:b/>
          <w:bCs/>
          <w:sz w:val="20"/>
          <w:lang w:val="en-US" w:eastAsia="ko-KR"/>
        </w:rPr>
        <w:t>9</w:t>
      </w:r>
      <w:r w:rsidRPr="006652D5">
        <w:rPr>
          <w:b/>
          <w:bCs/>
          <w:sz w:val="20"/>
          <w:lang w:val="en-US" w:eastAsia="ko-KR"/>
        </w:rPr>
        <w:t>.</w:t>
      </w:r>
      <w:r>
        <w:rPr>
          <w:b/>
          <w:bCs/>
          <w:sz w:val="20"/>
          <w:lang w:val="en-US" w:eastAsia="ko-KR"/>
        </w:rPr>
        <w:t>38</w:t>
      </w:r>
      <w:r w:rsidRPr="006652D5">
        <w:rPr>
          <w:b/>
          <w:bCs/>
          <w:sz w:val="20"/>
          <w:lang w:val="en-US" w:eastAsia="ko-KR"/>
        </w:rPr>
        <w:t>.</w:t>
      </w:r>
      <w:r>
        <w:rPr>
          <w:b/>
          <w:bCs/>
          <w:sz w:val="20"/>
          <w:lang w:val="en-US" w:eastAsia="ko-KR"/>
        </w:rPr>
        <w:t>3</w:t>
      </w:r>
      <w:r w:rsidRPr="006652D5">
        <w:rPr>
          <w:b/>
          <w:bCs/>
          <w:sz w:val="20"/>
          <w:lang w:val="en-US" w:eastAsia="ko-KR"/>
        </w:rPr>
        <w:t>.</w:t>
      </w:r>
      <w:r>
        <w:rPr>
          <w:b/>
          <w:bCs/>
          <w:sz w:val="20"/>
          <w:lang w:val="en-US" w:eastAsia="ko-KR"/>
        </w:rPr>
        <w:t>1</w:t>
      </w:r>
      <w:r w:rsidRPr="006652D5">
        <w:rPr>
          <w:b/>
          <w:bCs/>
          <w:sz w:val="20"/>
          <w:lang w:val="en-US" w:eastAsia="ko-KR"/>
        </w:rPr>
        <w:t xml:space="preserve"> </w:t>
      </w:r>
      <w:r>
        <w:rPr>
          <w:b/>
          <w:bCs/>
          <w:sz w:val="20"/>
          <w:lang w:val="en-US" w:eastAsia="ko-KR"/>
        </w:rPr>
        <w:t>General</w:t>
      </w:r>
    </w:p>
    <w:p w:rsidR="007C48C9" w:rsidRDefault="007C48C9" w:rsidP="007C48C9">
      <w:pPr>
        <w:autoSpaceDE w:val="0"/>
        <w:autoSpaceDN w:val="0"/>
        <w:adjustRightInd w:val="0"/>
        <w:rPr>
          <w:sz w:val="20"/>
        </w:rPr>
      </w:pPr>
    </w:p>
    <w:p w:rsidR="007C48C9" w:rsidRPr="006652D5" w:rsidRDefault="007C48C9" w:rsidP="007C48C9">
      <w:pPr>
        <w:rPr>
          <w:i/>
          <w:color w:val="C00000"/>
          <w:sz w:val="18"/>
        </w:rPr>
      </w:pPr>
      <w:r w:rsidRPr="006652D5">
        <w:rPr>
          <w:i/>
          <w:color w:val="C00000"/>
          <w:sz w:val="18"/>
        </w:rPr>
        <w:t xml:space="preserve">Change the </w:t>
      </w:r>
      <w:r>
        <w:rPr>
          <w:i/>
          <w:color w:val="C00000"/>
          <w:sz w:val="18"/>
        </w:rPr>
        <w:t>11</w:t>
      </w:r>
      <w:r w:rsidRPr="003F080C">
        <w:rPr>
          <w:i/>
          <w:color w:val="C00000"/>
          <w:sz w:val="18"/>
          <w:vertAlign w:val="superscript"/>
        </w:rPr>
        <w:t>th</w:t>
      </w:r>
      <w:r>
        <w:rPr>
          <w:i/>
          <w:color w:val="C00000"/>
          <w:sz w:val="18"/>
        </w:rPr>
        <w:t xml:space="preserve"> </w:t>
      </w:r>
      <w:r w:rsidRPr="006652D5">
        <w:rPr>
          <w:i/>
          <w:color w:val="C00000"/>
          <w:sz w:val="18"/>
        </w:rPr>
        <w:t>paragraph as follows</w:t>
      </w:r>
    </w:p>
    <w:p w:rsidR="007C48C9" w:rsidRPr="006652D5" w:rsidRDefault="007C48C9" w:rsidP="007C48C9"/>
    <w:p w:rsidR="007C48C9" w:rsidRDefault="007C48C9" w:rsidP="007C48C9">
      <w:pPr>
        <w:autoSpaceDE w:val="0"/>
        <w:autoSpaceDN w:val="0"/>
        <w:adjustRightInd w:val="0"/>
        <w:jc w:val="both"/>
        <w:rPr>
          <w:rFonts w:ascii="TimesNewRomanPSMT" w:hAnsi="TimesNewRomanPSMT" w:cs="TimesNewRomanPSMT"/>
          <w:sz w:val="20"/>
          <w:lang w:val="en-US" w:eastAsia="ko-KR"/>
        </w:rPr>
      </w:pPr>
      <w:ins w:id="1" w:author="Gaius" w:date="2014-12-03T13:55:00Z">
        <w:r>
          <w:rPr>
            <w:rFonts w:ascii="TimesNewRomanPSMT" w:hAnsi="TimesNewRomanPSMT" w:cs="TimesNewRomanPSMT"/>
            <w:sz w:val="20"/>
            <w:lang w:val="en-US" w:eastAsia="ko-KR"/>
          </w:rPr>
          <w:t xml:space="preserve">A </w:t>
        </w:r>
      </w:ins>
      <w:del w:id="2" w:author="Gaius" w:date="2014-12-03T13:55:00Z">
        <w:r w:rsidDel="000F2560">
          <w:rPr>
            <w:rFonts w:ascii="TimesNewRomanPSMT" w:hAnsi="TimesNewRomanPSMT" w:cs="TimesNewRomanPSMT"/>
            <w:sz w:val="20"/>
            <w:lang w:val="en-US" w:eastAsia="ko-KR"/>
          </w:rPr>
          <w:delText>B</w:delText>
        </w:r>
      </w:del>
      <w:ins w:id="3" w:author="Gaius" w:date="2014-12-03T13:55:00Z">
        <w:r>
          <w:rPr>
            <w:rFonts w:ascii="TimesNewRomanPSMT" w:hAnsi="TimesNewRomanPSMT" w:cs="TimesNewRomanPSMT"/>
            <w:sz w:val="20"/>
            <w:lang w:val="en-US" w:eastAsia="ko-KR"/>
          </w:rPr>
          <w:t>b</w:t>
        </w:r>
      </w:ins>
      <w:r>
        <w:rPr>
          <w:rFonts w:ascii="TimesNewRomanPSMT" w:hAnsi="TimesNewRomanPSMT" w:cs="TimesNewRomanPSMT"/>
          <w:sz w:val="20"/>
          <w:lang w:val="en-US" w:eastAsia="ko-KR"/>
        </w:rPr>
        <w:t>eam refinement response</w:t>
      </w:r>
      <w:del w:id="4" w:author="Gaius" w:date="2014-12-03T13:55:00Z">
        <w:r w:rsidDel="000F2560">
          <w:rPr>
            <w:rFonts w:ascii="TimesNewRomanPSMT" w:hAnsi="TimesNewRomanPSMT" w:cs="TimesNewRomanPSMT"/>
            <w:sz w:val="20"/>
            <w:lang w:val="en-US" w:eastAsia="ko-KR"/>
          </w:rPr>
          <w:delText>s</w:delText>
        </w:r>
      </w:del>
      <w:r>
        <w:rPr>
          <w:rFonts w:ascii="TimesNewRomanPSMT" w:hAnsi="TimesNewRomanPSMT" w:cs="TimesNewRomanPSMT"/>
          <w:sz w:val="20"/>
          <w:lang w:val="en-US" w:eastAsia="ko-KR"/>
        </w:rPr>
        <w:t xml:space="preserve"> </w:t>
      </w:r>
      <w:del w:id="5" w:author="Gaius" w:date="2014-12-03T13:55:00Z">
        <w:r w:rsidDel="000F2560">
          <w:rPr>
            <w:rFonts w:ascii="TimesNewRomanPSMT" w:hAnsi="TimesNewRomanPSMT" w:cs="TimesNewRomanPSMT"/>
            <w:sz w:val="20"/>
            <w:lang w:val="en-US" w:eastAsia="ko-KR"/>
          </w:rPr>
          <w:delText>are</w:delText>
        </w:r>
      </w:del>
      <w:ins w:id="6" w:author="Gaius" w:date="2014-12-03T13:55:00Z">
        <w:r>
          <w:rPr>
            <w:rFonts w:ascii="TimesNewRomanPSMT" w:hAnsi="TimesNewRomanPSMT" w:cs="TimesNewRomanPSMT"/>
            <w:sz w:val="20"/>
            <w:lang w:val="en-US" w:eastAsia="ko-KR"/>
          </w:rPr>
          <w:t>is</w:t>
        </w:r>
      </w:ins>
      <w:r>
        <w:rPr>
          <w:rFonts w:ascii="TimesNewRomanPSMT" w:hAnsi="TimesNewRomanPSMT" w:cs="TimesNewRomanPSMT"/>
          <w:sz w:val="20"/>
          <w:lang w:val="en-US" w:eastAsia="ko-KR"/>
        </w:rPr>
        <w:t xml:space="preserve"> separated from </w:t>
      </w:r>
      <w:ins w:id="7" w:author="Gaius" w:date="2014-12-03T13:55:00Z">
        <w:r>
          <w:rPr>
            <w:rFonts w:ascii="TimesNewRomanPSMT" w:hAnsi="TimesNewRomanPSMT" w:cs="TimesNewRomanPSMT"/>
            <w:sz w:val="20"/>
            <w:lang w:val="en-US" w:eastAsia="ko-KR"/>
          </w:rPr>
          <w:t xml:space="preserve">a preceding </w:t>
        </w:r>
      </w:ins>
      <w:r>
        <w:rPr>
          <w:rFonts w:ascii="TimesNewRomanPSMT" w:hAnsi="TimesNewRomanPSMT" w:cs="TimesNewRomanPSMT"/>
          <w:sz w:val="20"/>
          <w:lang w:val="en-US" w:eastAsia="ko-KR"/>
        </w:rPr>
        <w:t>beam refinement request</w:t>
      </w:r>
      <w:del w:id="8" w:author="Gaius" w:date="2014-12-03T13:56:00Z">
        <w:r w:rsidDel="000F2560">
          <w:rPr>
            <w:rFonts w:ascii="TimesNewRomanPSMT" w:hAnsi="TimesNewRomanPSMT" w:cs="TimesNewRomanPSMT"/>
            <w:sz w:val="20"/>
            <w:lang w:val="en-US" w:eastAsia="ko-KR"/>
          </w:rPr>
          <w:delText>s</w:delText>
        </w:r>
      </w:del>
      <w:r>
        <w:rPr>
          <w:rFonts w:ascii="TimesNewRomanPSMT" w:hAnsi="TimesNewRomanPSMT" w:cs="TimesNewRomanPSMT"/>
          <w:sz w:val="20"/>
          <w:lang w:val="en-US" w:eastAsia="ko-KR"/>
        </w:rPr>
        <w:t xml:space="preserve"> by at least a SIFS interval and at most a BRPIFS interval provided sufficient time is available for the complete transmission of those frames within the </w:t>
      </w:r>
      <w:ins w:id="9" w:author="Gaius" w:date="2014-12-03T09:26:00Z">
        <w:r>
          <w:rPr>
            <w:rFonts w:ascii="TimesNewRomanPSMT" w:hAnsi="TimesNewRomanPSMT" w:cs="TimesNewRomanPSMT"/>
            <w:sz w:val="20"/>
            <w:lang w:val="en-US" w:eastAsia="ko-KR"/>
          </w:rPr>
          <w:t xml:space="preserve">SP </w:t>
        </w:r>
      </w:ins>
      <w:r>
        <w:rPr>
          <w:rFonts w:ascii="TimesNewRomanPSMT" w:hAnsi="TimesNewRomanPSMT" w:cs="TimesNewRomanPSMT"/>
          <w:sz w:val="20"/>
          <w:lang w:val="en-US" w:eastAsia="ko-KR"/>
        </w:rPr>
        <w:t>allocation</w:t>
      </w:r>
      <w:ins w:id="10" w:author="Gaius" w:date="2014-12-03T09:26:00Z">
        <w:r>
          <w:rPr>
            <w:rFonts w:ascii="TimesNewRomanPSMT" w:hAnsi="TimesNewRomanPSMT" w:cs="TimesNewRomanPSMT"/>
            <w:sz w:val="20"/>
            <w:lang w:val="en-US" w:eastAsia="ko-KR"/>
          </w:rPr>
          <w:t xml:space="preserve"> or TXOP</w:t>
        </w:r>
      </w:ins>
      <w:r>
        <w:rPr>
          <w:rFonts w:ascii="TimesNewRomanPSMT" w:hAnsi="TimesNewRomanPSMT" w:cs="TimesNewRomanPSMT"/>
          <w:sz w:val="20"/>
          <w:lang w:val="en-US" w:eastAsia="ko-KR"/>
        </w:rPr>
        <w:t>. Similarly, a beam refinement request, if any, is separated from a preceding beam refinement response by at least a SIFS interval and at most a BRPIFS interval provided sufficient time is availab</w:t>
      </w:r>
      <w:bookmarkStart w:id="11" w:name="_GoBack"/>
      <w:bookmarkEnd w:id="11"/>
      <w:r>
        <w:rPr>
          <w:rFonts w:ascii="TimesNewRomanPSMT" w:hAnsi="TimesNewRomanPSMT" w:cs="TimesNewRomanPSMT"/>
          <w:sz w:val="20"/>
          <w:lang w:val="en-US" w:eastAsia="ko-KR"/>
        </w:rPr>
        <w:t xml:space="preserve">le for the complete transmission of the beam refinement request within the </w:t>
      </w:r>
      <w:ins w:id="12" w:author="Gaius" w:date="2014-12-03T09:26:00Z">
        <w:r>
          <w:rPr>
            <w:rFonts w:ascii="TimesNewRomanPSMT" w:hAnsi="TimesNewRomanPSMT" w:cs="TimesNewRomanPSMT"/>
            <w:sz w:val="20"/>
            <w:lang w:val="en-US" w:eastAsia="ko-KR"/>
          </w:rPr>
          <w:t xml:space="preserve">SP </w:t>
        </w:r>
      </w:ins>
      <w:r>
        <w:rPr>
          <w:rFonts w:ascii="TimesNewRomanPSMT" w:hAnsi="TimesNewRomanPSMT" w:cs="TimesNewRomanPSMT"/>
          <w:sz w:val="20"/>
          <w:lang w:val="en-US" w:eastAsia="ko-KR"/>
        </w:rPr>
        <w:t>allocation</w:t>
      </w:r>
      <w:ins w:id="13" w:author="Gaius" w:date="2014-12-03T09:26:00Z">
        <w:r>
          <w:rPr>
            <w:rFonts w:ascii="TimesNewRomanPSMT" w:hAnsi="TimesNewRomanPSMT" w:cs="TimesNewRomanPSMT"/>
            <w:sz w:val="20"/>
            <w:lang w:val="en-US" w:eastAsia="ko-KR"/>
          </w:rPr>
          <w:t xml:space="preserve"> or TXOP</w:t>
        </w:r>
      </w:ins>
      <w:r>
        <w:rPr>
          <w:rFonts w:ascii="TimesNewRomanPSMT" w:hAnsi="TimesNewRomanPSMT" w:cs="TimesNewRomanPSMT"/>
          <w:sz w:val="20"/>
          <w:lang w:val="en-US" w:eastAsia="ko-KR"/>
        </w:rPr>
        <w:t>.</w:t>
      </w:r>
    </w:p>
    <w:p w:rsidR="007C48C9" w:rsidRPr="003F080C" w:rsidRDefault="007C48C9" w:rsidP="007C48C9">
      <w:pPr>
        <w:rPr>
          <w:lang w:val="en-US"/>
        </w:rPr>
      </w:pPr>
    </w:p>
    <w:p w:rsidR="007C48C9" w:rsidRPr="006652D5" w:rsidRDefault="007C48C9" w:rsidP="007C48C9">
      <w:r>
        <w:rPr>
          <w:b/>
          <w:bCs/>
          <w:sz w:val="20"/>
          <w:lang w:val="en-US" w:eastAsia="ko-KR"/>
        </w:rPr>
        <w:t>9</w:t>
      </w:r>
      <w:r w:rsidRPr="006652D5">
        <w:rPr>
          <w:b/>
          <w:bCs/>
          <w:sz w:val="20"/>
          <w:lang w:val="en-US" w:eastAsia="ko-KR"/>
        </w:rPr>
        <w:t>.</w:t>
      </w:r>
      <w:r>
        <w:rPr>
          <w:b/>
          <w:bCs/>
          <w:sz w:val="20"/>
          <w:lang w:val="en-US" w:eastAsia="ko-KR"/>
        </w:rPr>
        <w:t>38</w:t>
      </w:r>
      <w:r w:rsidRPr="006652D5">
        <w:rPr>
          <w:b/>
          <w:bCs/>
          <w:sz w:val="20"/>
          <w:lang w:val="en-US" w:eastAsia="ko-KR"/>
        </w:rPr>
        <w:t>.</w:t>
      </w:r>
      <w:r>
        <w:rPr>
          <w:b/>
          <w:bCs/>
          <w:sz w:val="20"/>
          <w:lang w:val="en-US" w:eastAsia="ko-KR"/>
        </w:rPr>
        <w:t>6.4 BRP phase execution</w:t>
      </w:r>
    </w:p>
    <w:p w:rsidR="007C48C9" w:rsidRPr="006652D5" w:rsidRDefault="007C48C9" w:rsidP="007C48C9">
      <w:r>
        <w:rPr>
          <w:b/>
          <w:bCs/>
          <w:sz w:val="20"/>
          <w:lang w:val="en-US" w:eastAsia="ko-KR"/>
        </w:rPr>
        <w:t>9</w:t>
      </w:r>
      <w:r w:rsidRPr="006652D5">
        <w:rPr>
          <w:b/>
          <w:bCs/>
          <w:sz w:val="20"/>
          <w:lang w:val="en-US" w:eastAsia="ko-KR"/>
        </w:rPr>
        <w:t>.</w:t>
      </w:r>
      <w:r>
        <w:rPr>
          <w:b/>
          <w:bCs/>
          <w:sz w:val="20"/>
          <w:lang w:val="en-US" w:eastAsia="ko-KR"/>
        </w:rPr>
        <w:t>38</w:t>
      </w:r>
      <w:r w:rsidRPr="006652D5">
        <w:rPr>
          <w:b/>
          <w:bCs/>
          <w:sz w:val="20"/>
          <w:lang w:val="en-US" w:eastAsia="ko-KR"/>
        </w:rPr>
        <w:t>.</w:t>
      </w:r>
      <w:r>
        <w:rPr>
          <w:b/>
          <w:bCs/>
          <w:sz w:val="20"/>
          <w:lang w:val="en-US" w:eastAsia="ko-KR"/>
        </w:rPr>
        <w:t>6.4</w:t>
      </w:r>
      <w:r w:rsidRPr="006652D5">
        <w:rPr>
          <w:b/>
          <w:bCs/>
          <w:sz w:val="20"/>
          <w:lang w:val="en-US" w:eastAsia="ko-KR"/>
        </w:rPr>
        <w:t>.</w:t>
      </w:r>
      <w:r>
        <w:rPr>
          <w:b/>
          <w:bCs/>
          <w:sz w:val="20"/>
          <w:lang w:val="en-US" w:eastAsia="ko-KR"/>
        </w:rPr>
        <w:t>1</w:t>
      </w:r>
      <w:r w:rsidRPr="006652D5">
        <w:rPr>
          <w:b/>
          <w:bCs/>
          <w:sz w:val="20"/>
          <w:lang w:val="en-US" w:eastAsia="ko-KR"/>
        </w:rPr>
        <w:t xml:space="preserve"> </w:t>
      </w:r>
      <w:r>
        <w:rPr>
          <w:b/>
          <w:bCs/>
          <w:sz w:val="20"/>
          <w:lang w:val="en-US" w:eastAsia="ko-KR"/>
        </w:rPr>
        <w:t>General</w:t>
      </w:r>
    </w:p>
    <w:p w:rsidR="007C48C9" w:rsidRDefault="007C48C9" w:rsidP="007C48C9">
      <w:pPr>
        <w:rPr>
          <w:i/>
          <w:color w:val="C00000"/>
          <w:sz w:val="18"/>
        </w:rPr>
      </w:pPr>
    </w:p>
    <w:p w:rsidR="007C48C9" w:rsidRPr="006652D5" w:rsidRDefault="007C48C9" w:rsidP="007C48C9">
      <w:pPr>
        <w:rPr>
          <w:i/>
          <w:color w:val="C00000"/>
          <w:sz w:val="18"/>
        </w:rPr>
      </w:pPr>
      <w:r w:rsidRPr="006652D5">
        <w:rPr>
          <w:i/>
          <w:color w:val="C00000"/>
          <w:sz w:val="18"/>
        </w:rPr>
        <w:t xml:space="preserve">Change the </w:t>
      </w:r>
      <w:r>
        <w:rPr>
          <w:i/>
          <w:color w:val="C00000"/>
          <w:sz w:val="18"/>
        </w:rPr>
        <w:t>last</w:t>
      </w:r>
      <w:r w:rsidRPr="006652D5">
        <w:rPr>
          <w:i/>
          <w:color w:val="C00000"/>
          <w:sz w:val="18"/>
        </w:rPr>
        <w:t xml:space="preserve"> paragraph as follows</w:t>
      </w:r>
    </w:p>
    <w:p w:rsidR="007C48C9" w:rsidRPr="006652D5" w:rsidRDefault="007C48C9" w:rsidP="007C48C9"/>
    <w:p w:rsidR="007C48C9" w:rsidRDefault="007C48C9" w:rsidP="007C48C9">
      <w:pPr>
        <w:autoSpaceDE w:val="0"/>
        <w:autoSpaceDN w:val="0"/>
        <w:adjustRightInd w:val="0"/>
        <w:jc w:val="both"/>
        <w:rPr>
          <w:sz w:val="20"/>
          <w:lang w:val="en-US" w:eastAsia="ko-KR"/>
        </w:rPr>
      </w:pPr>
      <w:r w:rsidRPr="00A048D2">
        <w:rPr>
          <w:sz w:val="20"/>
          <w:lang w:val="en-US" w:eastAsia="ko-KR"/>
        </w:rPr>
        <w:t>The Duration field within each BRP frame is set to the time remaining until the end of the current allocation</w:t>
      </w:r>
      <w:ins w:id="14" w:author="Gaius" w:date="2014-12-02T17:04:00Z">
        <w:r>
          <w:rPr>
            <w:sz w:val="20"/>
            <w:lang w:val="en-US" w:eastAsia="ko-KR"/>
          </w:rPr>
          <w:t xml:space="preserve"> when transmitted within an SP. Otherwise it is set to the time remaining until the end of the TXOP</w:t>
        </w:r>
      </w:ins>
      <w:r w:rsidRPr="00A048D2">
        <w:rPr>
          <w:sz w:val="20"/>
          <w:lang w:val="en-US" w:eastAsia="ko-KR"/>
        </w:rPr>
        <w:t>.</w:t>
      </w:r>
    </w:p>
    <w:p w:rsidR="007C48C9" w:rsidRDefault="007C48C9" w:rsidP="007C48C9">
      <w:pPr>
        <w:autoSpaceDE w:val="0"/>
        <w:autoSpaceDN w:val="0"/>
        <w:adjustRightInd w:val="0"/>
        <w:jc w:val="both"/>
        <w:rPr>
          <w:sz w:val="20"/>
          <w:lang w:val="en-US" w:eastAsia="ko-KR"/>
        </w:rPr>
      </w:pPr>
    </w:p>
    <w:p w:rsidR="007C48C9" w:rsidRDefault="007C48C9" w:rsidP="007C48C9">
      <w:pPr>
        <w:pBdr>
          <w:bottom w:val="single" w:sz="6" w:space="1" w:color="auto"/>
        </w:pBdr>
        <w:autoSpaceDE w:val="0"/>
        <w:autoSpaceDN w:val="0"/>
        <w:adjustRightInd w:val="0"/>
        <w:rPr>
          <w:i/>
          <w:color w:val="C00000"/>
          <w:sz w:val="18"/>
        </w:rPr>
      </w:pPr>
    </w:p>
    <w:p w:rsidR="007C48C9" w:rsidRDefault="007C48C9" w:rsidP="007C48C9"/>
    <w:p w:rsidR="007C48C9" w:rsidRDefault="007C48C9" w:rsidP="00FF7F19">
      <w:pPr>
        <w:rPr>
          <w:sz w:val="18"/>
          <w:lang w:val="en-US"/>
        </w:rPr>
      </w:pPr>
    </w:p>
    <w:p w:rsidR="007C48C9" w:rsidRDefault="007C48C9" w:rsidP="007C48C9">
      <w:pPr>
        <w:rPr>
          <w:noProof/>
          <w:snapToGrid w:val="0"/>
          <w:lang w:val="en-US" w:eastAsia="ko-KR"/>
        </w:rPr>
      </w:pPr>
      <w:r w:rsidRPr="007C48C9">
        <w:rPr>
          <w:u w:val="single"/>
        </w:rPr>
        <w:t xml:space="preserve">Discussion </w:t>
      </w:r>
      <w:r w:rsidR="009E2573">
        <w:rPr>
          <w:u w:val="single"/>
        </w:rPr>
        <w:t>2</w:t>
      </w:r>
      <w:r w:rsidRPr="007C48C9">
        <w:rPr>
          <w:u w:val="single"/>
        </w:rPr>
        <w:t>:</w:t>
      </w:r>
      <w:r>
        <w:t xml:space="preserve"> </w:t>
      </w:r>
      <w:r>
        <w:rPr>
          <w:noProof/>
          <w:snapToGrid w:val="0"/>
          <w:lang w:val="en-US" w:eastAsia="ko-KR"/>
        </w:rPr>
        <w:t xml:space="preserve">The instructions for a responding STA to a TXSS sector list feedback request are incorrect. </w:t>
      </w:r>
    </w:p>
    <w:p w:rsidR="007C48C9" w:rsidRDefault="007C48C9" w:rsidP="007C48C9">
      <w:pPr>
        <w:rPr>
          <w:noProof/>
          <w:snapToGrid w:val="0"/>
          <w:lang w:val="en-US" w:eastAsia="ko-KR"/>
        </w:rPr>
      </w:pPr>
    </w:p>
    <w:p w:rsidR="007C48C9" w:rsidRDefault="007C48C9" w:rsidP="00FF7F19">
      <w:pPr>
        <w:rPr>
          <w:sz w:val="18"/>
          <w:lang w:val="en-US"/>
        </w:rPr>
      </w:pPr>
    </w:p>
    <w:p w:rsidR="007C48C9" w:rsidRPr="006652D5" w:rsidRDefault="007C48C9" w:rsidP="007C48C9">
      <w:r>
        <w:rPr>
          <w:b/>
          <w:bCs/>
          <w:sz w:val="20"/>
          <w:lang w:val="en-US" w:eastAsia="ko-KR"/>
        </w:rPr>
        <w:t>9</w:t>
      </w:r>
      <w:r w:rsidRPr="006652D5">
        <w:rPr>
          <w:b/>
          <w:bCs/>
          <w:sz w:val="20"/>
          <w:lang w:val="en-US" w:eastAsia="ko-KR"/>
        </w:rPr>
        <w:t>.</w:t>
      </w:r>
      <w:r>
        <w:rPr>
          <w:b/>
          <w:bCs/>
          <w:sz w:val="20"/>
          <w:lang w:val="en-US" w:eastAsia="ko-KR"/>
        </w:rPr>
        <w:t>38</w:t>
      </w:r>
      <w:r w:rsidRPr="006652D5">
        <w:rPr>
          <w:b/>
          <w:bCs/>
          <w:sz w:val="20"/>
          <w:lang w:val="en-US" w:eastAsia="ko-KR"/>
        </w:rPr>
        <w:t>.</w:t>
      </w:r>
      <w:r>
        <w:rPr>
          <w:b/>
          <w:bCs/>
          <w:sz w:val="20"/>
          <w:lang w:val="en-US" w:eastAsia="ko-KR"/>
        </w:rPr>
        <w:t>6.4 BRP phase execution</w:t>
      </w:r>
    </w:p>
    <w:p w:rsidR="007C48C9" w:rsidRPr="006652D5" w:rsidRDefault="007C48C9" w:rsidP="007C48C9">
      <w:r>
        <w:rPr>
          <w:b/>
          <w:bCs/>
          <w:sz w:val="20"/>
          <w:lang w:val="en-US" w:eastAsia="ko-KR"/>
        </w:rPr>
        <w:t>9</w:t>
      </w:r>
      <w:r w:rsidRPr="006652D5">
        <w:rPr>
          <w:b/>
          <w:bCs/>
          <w:sz w:val="20"/>
          <w:lang w:val="en-US" w:eastAsia="ko-KR"/>
        </w:rPr>
        <w:t>.</w:t>
      </w:r>
      <w:r>
        <w:rPr>
          <w:b/>
          <w:bCs/>
          <w:sz w:val="20"/>
          <w:lang w:val="en-US" w:eastAsia="ko-KR"/>
        </w:rPr>
        <w:t>38</w:t>
      </w:r>
      <w:r w:rsidRPr="006652D5">
        <w:rPr>
          <w:b/>
          <w:bCs/>
          <w:sz w:val="20"/>
          <w:lang w:val="en-US" w:eastAsia="ko-KR"/>
        </w:rPr>
        <w:t>.</w:t>
      </w:r>
      <w:r>
        <w:rPr>
          <w:b/>
          <w:bCs/>
          <w:sz w:val="20"/>
          <w:lang w:val="en-US" w:eastAsia="ko-KR"/>
        </w:rPr>
        <w:t>6.4</w:t>
      </w:r>
      <w:r w:rsidRPr="006652D5">
        <w:rPr>
          <w:b/>
          <w:bCs/>
          <w:sz w:val="20"/>
          <w:lang w:val="en-US" w:eastAsia="ko-KR"/>
        </w:rPr>
        <w:t>.</w:t>
      </w:r>
      <w:r>
        <w:rPr>
          <w:b/>
          <w:bCs/>
          <w:sz w:val="20"/>
          <w:lang w:val="en-US" w:eastAsia="ko-KR"/>
        </w:rPr>
        <w:t>1</w:t>
      </w:r>
      <w:r w:rsidRPr="006652D5">
        <w:rPr>
          <w:b/>
          <w:bCs/>
          <w:sz w:val="20"/>
          <w:lang w:val="en-US" w:eastAsia="ko-KR"/>
        </w:rPr>
        <w:t xml:space="preserve"> </w:t>
      </w:r>
      <w:r>
        <w:rPr>
          <w:b/>
          <w:bCs/>
          <w:sz w:val="20"/>
          <w:lang w:val="en-US" w:eastAsia="ko-KR"/>
        </w:rPr>
        <w:t>General</w:t>
      </w:r>
    </w:p>
    <w:p w:rsidR="007C48C9" w:rsidRPr="006652D5" w:rsidRDefault="007C48C9" w:rsidP="007C48C9"/>
    <w:p w:rsidR="007C48C9" w:rsidRPr="006652D5" w:rsidRDefault="007C48C9" w:rsidP="007C48C9">
      <w:pPr>
        <w:rPr>
          <w:i/>
          <w:color w:val="C00000"/>
          <w:sz w:val="18"/>
        </w:rPr>
      </w:pPr>
      <w:r>
        <w:rPr>
          <w:i/>
          <w:color w:val="C00000"/>
          <w:sz w:val="18"/>
        </w:rPr>
        <w:t>Change the 8</w:t>
      </w:r>
      <w:r w:rsidRPr="00904A52">
        <w:rPr>
          <w:i/>
          <w:color w:val="C00000"/>
          <w:sz w:val="18"/>
          <w:vertAlign w:val="superscript"/>
        </w:rPr>
        <w:t>th</w:t>
      </w:r>
      <w:r>
        <w:rPr>
          <w:i/>
          <w:color w:val="C00000"/>
          <w:sz w:val="18"/>
        </w:rPr>
        <w:t xml:space="preserve"> paragraph as follows</w:t>
      </w:r>
    </w:p>
    <w:p w:rsidR="007C48C9" w:rsidRDefault="007C48C9" w:rsidP="007C48C9"/>
    <w:p w:rsidR="007C48C9" w:rsidRDefault="007C48C9" w:rsidP="007C48C9">
      <w:pPr>
        <w:jc w:val="both"/>
        <w:rPr>
          <w:noProof/>
          <w:snapToGrid w:val="0"/>
          <w:lang w:val="en-US" w:eastAsia="ko-KR"/>
        </w:rPr>
      </w:pPr>
      <w:r w:rsidRPr="007C48C9">
        <w:rPr>
          <w:noProof/>
          <w:snapToGrid w:val="0"/>
          <w:szCs w:val="22"/>
          <w:lang w:val="en-US" w:eastAsia="ko-KR"/>
        </w:rPr>
        <w:t>A STA may request a TXSS sector list feedback by sending a BRP frame with the TXSS-FBCK-REQ field</w:t>
      </w:r>
      <w:r>
        <w:rPr>
          <w:noProof/>
          <w:snapToGrid w:val="0"/>
          <w:szCs w:val="22"/>
          <w:lang w:val="en-US" w:eastAsia="ko-KR"/>
        </w:rPr>
        <w:t xml:space="preserve"> </w:t>
      </w:r>
      <w:r w:rsidRPr="007C48C9">
        <w:rPr>
          <w:noProof/>
          <w:snapToGrid w:val="0"/>
          <w:szCs w:val="22"/>
          <w:lang w:val="en-US" w:eastAsia="ko-KR"/>
        </w:rPr>
        <w:t>set to 1, the SNR Requested subfield within the FBCK-REQ field set to 1 and the remaining subfields within</w:t>
      </w:r>
      <w:r>
        <w:rPr>
          <w:noProof/>
          <w:snapToGrid w:val="0"/>
          <w:szCs w:val="22"/>
          <w:lang w:val="en-US" w:eastAsia="ko-KR"/>
        </w:rPr>
        <w:t xml:space="preserve"> </w:t>
      </w:r>
      <w:r w:rsidRPr="007C48C9">
        <w:rPr>
          <w:noProof/>
          <w:snapToGrid w:val="0"/>
          <w:szCs w:val="22"/>
          <w:lang w:val="en-US" w:eastAsia="ko-KR"/>
        </w:rPr>
        <w:t xml:space="preserve">the FBCK-REQ field set to 0. The responding STA shall respond with a BRP frame with the SNR </w:t>
      </w:r>
      <w:del w:id="15" w:author="Gaius" w:date="2014-12-22T14:09:00Z">
        <w:r w:rsidRPr="007C48C9" w:rsidDel="007C48C9">
          <w:rPr>
            <w:noProof/>
            <w:snapToGrid w:val="0"/>
            <w:szCs w:val="22"/>
            <w:lang w:val="en-US" w:eastAsia="ko-KR"/>
          </w:rPr>
          <w:delText>Requested</w:delText>
        </w:r>
        <w:r w:rsidDel="007C48C9">
          <w:rPr>
            <w:noProof/>
            <w:snapToGrid w:val="0"/>
            <w:szCs w:val="22"/>
            <w:lang w:val="en-US" w:eastAsia="ko-KR"/>
          </w:rPr>
          <w:delText xml:space="preserve"> </w:delText>
        </w:r>
      </w:del>
      <w:ins w:id="16" w:author="Gaius" w:date="2014-12-22T14:09:00Z">
        <w:r>
          <w:rPr>
            <w:noProof/>
            <w:snapToGrid w:val="0"/>
            <w:szCs w:val="22"/>
            <w:lang w:val="en-US" w:eastAsia="ko-KR"/>
          </w:rPr>
          <w:t xml:space="preserve">Present </w:t>
        </w:r>
      </w:ins>
      <w:r w:rsidRPr="007C48C9">
        <w:rPr>
          <w:noProof/>
          <w:snapToGrid w:val="0"/>
          <w:szCs w:val="22"/>
          <w:lang w:val="en-US" w:eastAsia="ko-KR"/>
        </w:rPr>
        <w:t>subfield within the FBCK-</w:t>
      </w:r>
      <w:del w:id="17" w:author="Gaius" w:date="2014-12-22T14:09:00Z">
        <w:r w:rsidRPr="007C48C9" w:rsidDel="007C48C9">
          <w:rPr>
            <w:noProof/>
            <w:snapToGrid w:val="0"/>
            <w:szCs w:val="22"/>
            <w:lang w:val="en-US" w:eastAsia="ko-KR"/>
          </w:rPr>
          <w:delText xml:space="preserve">REQ </w:delText>
        </w:r>
      </w:del>
      <w:ins w:id="18" w:author="Gaius" w:date="2014-12-22T14:09:00Z">
        <w:r>
          <w:rPr>
            <w:noProof/>
            <w:snapToGrid w:val="0"/>
            <w:szCs w:val="22"/>
            <w:lang w:val="en-US" w:eastAsia="ko-KR"/>
          </w:rPr>
          <w:t>TYPE</w:t>
        </w:r>
        <w:r w:rsidRPr="007C48C9">
          <w:rPr>
            <w:noProof/>
            <w:snapToGrid w:val="0"/>
            <w:szCs w:val="22"/>
            <w:lang w:val="en-US" w:eastAsia="ko-KR"/>
          </w:rPr>
          <w:t xml:space="preserve"> </w:t>
        </w:r>
      </w:ins>
      <w:r w:rsidRPr="007C48C9">
        <w:rPr>
          <w:noProof/>
          <w:snapToGrid w:val="0"/>
          <w:szCs w:val="22"/>
          <w:lang w:val="en-US" w:eastAsia="ko-KR"/>
        </w:rPr>
        <w:t>field set to 1</w:t>
      </w:r>
      <w:ins w:id="19" w:author="Gaius" w:date="2014-12-22T14:12:00Z">
        <w:r w:rsidR="008B655F" w:rsidRPr="008B655F">
          <w:rPr>
            <w:noProof/>
            <w:snapToGrid w:val="0"/>
            <w:szCs w:val="22"/>
            <w:lang w:val="en-US" w:eastAsia="ko-KR"/>
          </w:rPr>
          <w:t xml:space="preserve"> </w:t>
        </w:r>
        <w:r w:rsidR="008B655F">
          <w:rPr>
            <w:noProof/>
            <w:snapToGrid w:val="0"/>
            <w:szCs w:val="22"/>
            <w:lang w:val="en-US" w:eastAsia="ko-KR"/>
          </w:rPr>
          <w:t>and Sector ID Order Present subfield set to 1</w:t>
        </w:r>
      </w:ins>
      <w:r w:rsidRPr="007C48C9">
        <w:rPr>
          <w:noProof/>
          <w:snapToGrid w:val="0"/>
          <w:szCs w:val="22"/>
          <w:lang w:val="en-US" w:eastAsia="ko-KR"/>
        </w:rPr>
        <w:t xml:space="preserve">, </w:t>
      </w:r>
      <w:del w:id="20" w:author="Gaius" w:date="2014-12-22T14:12:00Z">
        <w:r w:rsidRPr="007C48C9" w:rsidDel="008B655F">
          <w:rPr>
            <w:noProof/>
            <w:snapToGrid w:val="0"/>
            <w:szCs w:val="22"/>
            <w:lang w:val="en-US" w:eastAsia="ko-KR"/>
          </w:rPr>
          <w:delText>with the remaining subfields within the FBCK-REQ field set</w:delText>
        </w:r>
        <w:r w:rsidDel="008B655F">
          <w:rPr>
            <w:noProof/>
            <w:snapToGrid w:val="0"/>
            <w:szCs w:val="22"/>
            <w:lang w:val="en-US" w:eastAsia="ko-KR"/>
          </w:rPr>
          <w:delText xml:space="preserve"> to 0</w:delText>
        </w:r>
      </w:del>
      <w:r>
        <w:rPr>
          <w:noProof/>
          <w:snapToGrid w:val="0"/>
          <w:szCs w:val="22"/>
          <w:lang w:val="en-US" w:eastAsia="ko-KR"/>
        </w:rPr>
        <w:t xml:space="preserve">, with a list of </w:t>
      </w:r>
      <w:r w:rsidRPr="007C48C9">
        <w:rPr>
          <w:noProof/>
          <w:snapToGrid w:val="0"/>
          <w:szCs w:val="22"/>
          <w:lang w:val="en-US" w:eastAsia="ko-KR"/>
        </w:rPr>
        <w:t>sector IDs indicating the sector IDs of the received SSW frames or DMG Beacon</w:t>
      </w:r>
      <w:r>
        <w:rPr>
          <w:noProof/>
          <w:snapToGrid w:val="0"/>
          <w:szCs w:val="22"/>
          <w:lang w:val="en-US" w:eastAsia="ko-KR"/>
        </w:rPr>
        <w:t xml:space="preserve"> </w:t>
      </w:r>
      <w:r w:rsidRPr="007C48C9">
        <w:rPr>
          <w:noProof/>
          <w:snapToGrid w:val="0"/>
          <w:szCs w:val="22"/>
          <w:lang w:val="en-US" w:eastAsia="ko-KR"/>
        </w:rPr>
        <w:t>frames, and with the SNR values with which those frames were received in the last TXSS.</w:t>
      </w:r>
      <w:ins w:id="21" w:author="Gaius" w:date="2014-12-22T14:12:00Z">
        <w:r w:rsidR="008B655F">
          <w:rPr>
            <w:noProof/>
            <w:snapToGrid w:val="0"/>
            <w:szCs w:val="22"/>
            <w:lang w:val="en-US" w:eastAsia="ko-KR"/>
          </w:rPr>
          <w:t xml:space="preserve"> The Number of Measurements subfield in the FBCK-TYPE field is set to indicate the number of sectors received during the last SLS for which an SNR measurement is included</w:t>
        </w:r>
      </w:ins>
      <w:ins w:id="22" w:author="Gaius" w:date="2014-12-22T14:14:00Z">
        <w:r w:rsidR="008B655F">
          <w:rPr>
            <w:noProof/>
            <w:snapToGrid w:val="0"/>
            <w:szCs w:val="22"/>
            <w:lang w:val="en-US" w:eastAsia="ko-KR"/>
          </w:rPr>
          <w:t>.</w:t>
        </w:r>
      </w:ins>
    </w:p>
    <w:bookmarkEnd w:id="0"/>
    <w:p w:rsidR="007C48C9" w:rsidRDefault="007C48C9" w:rsidP="00FF7F19">
      <w:pPr>
        <w:rPr>
          <w:sz w:val="18"/>
          <w:lang w:val="en-US"/>
        </w:rPr>
      </w:pPr>
    </w:p>
    <w:sectPr w:rsidR="007C48C9" w:rsidSect="008A6911">
      <w:headerReference w:type="default" r:id="rId15"/>
      <w:footerReference w:type="default" r:id="rId16"/>
      <w:pgSz w:w="12242" w:h="15842" w:code="1"/>
      <w:pgMar w:top="1080" w:right="1080" w:bottom="1080" w:left="108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D7FE4E" w15:done="0"/>
  <w15:commentEx w15:paraId="3153D65C" w15:done="0"/>
  <w15:commentEx w15:paraId="66E6C6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2BB" w:rsidRDefault="00E812BB">
      <w:r>
        <w:separator/>
      </w:r>
    </w:p>
  </w:endnote>
  <w:endnote w:type="continuationSeparator" w:id="0">
    <w:p w:rsidR="00E812BB" w:rsidRDefault="00E8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BE" w:rsidRPr="009B16D2" w:rsidRDefault="009663BE"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0087695A" w:rsidRPr="00644243">
      <w:rPr>
        <w:lang w:val="da-DK" w:eastAsia="ko-KR"/>
      </w:rPr>
      <w:fldChar w:fldCharType="begin"/>
    </w:r>
    <w:r w:rsidRPr="00644243">
      <w:rPr>
        <w:lang w:val="da-DK" w:eastAsia="ko-KR"/>
      </w:rPr>
      <w:instrText xml:space="preserve"> PAGE   \* MERGEFORMAT </w:instrText>
    </w:r>
    <w:r w:rsidR="0087695A" w:rsidRPr="00644243">
      <w:rPr>
        <w:lang w:val="da-DK" w:eastAsia="ko-KR"/>
      </w:rPr>
      <w:fldChar w:fldCharType="separate"/>
    </w:r>
    <w:r w:rsidR="00BD090C">
      <w:rPr>
        <w:noProof/>
        <w:lang w:val="da-DK" w:eastAsia="ko-KR"/>
      </w:rPr>
      <w:t>2</w:t>
    </w:r>
    <w:r w:rsidR="0087695A" w:rsidRPr="00644243">
      <w:rPr>
        <w:noProof/>
        <w:lang w:val="da-DK" w:eastAsia="ko-KR"/>
      </w:rPr>
      <w:fldChar w:fldCharType="end"/>
    </w:r>
    <w:r w:rsidRPr="0021707A">
      <w:rPr>
        <w:lang w:val="da-DK" w:eastAsia="ko-KR"/>
      </w:rPr>
      <w:ptab w:relativeTo="margin" w:alignment="right" w:leader="none"/>
    </w:r>
    <w:r w:rsidR="00D416C7">
      <w:rPr>
        <w:lang w:val="da-DK" w:eastAsia="ko-KR"/>
      </w:rPr>
      <w:t>Gaius Wee, Panasonic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2BB" w:rsidRDefault="00E812BB">
      <w:r>
        <w:separator/>
      </w:r>
    </w:p>
  </w:footnote>
  <w:footnote w:type="continuationSeparator" w:id="0">
    <w:p w:rsidR="00E812BB" w:rsidRDefault="00E81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BE" w:rsidRPr="008419E7" w:rsidRDefault="00D416C7" w:rsidP="00F704F2">
    <w:pPr>
      <w:pStyle w:val="Header"/>
      <w:tabs>
        <w:tab w:val="clear" w:pos="6480"/>
        <w:tab w:val="center" w:pos="4680"/>
        <w:tab w:val="right" w:pos="9360"/>
      </w:tabs>
      <w:rPr>
        <w:lang w:eastAsia="ko-KR"/>
      </w:rPr>
    </w:pPr>
    <w:r>
      <w:rPr>
        <w:lang w:eastAsia="ko-KR"/>
      </w:rPr>
      <w:t>December</w:t>
    </w:r>
    <w:r w:rsidR="009663BE">
      <w:rPr>
        <w:lang w:eastAsia="ko-KR"/>
      </w:rPr>
      <w:t xml:space="preserve"> 2014                                                                    </w:t>
    </w:r>
    <w:proofErr w:type="spellStart"/>
    <w:r w:rsidR="009663BE">
      <w:rPr>
        <w:lang w:eastAsia="ko-KR"/>
      </w:rPr>
      <w:t>doc.</w:t>
    </w:r>
    <w:proofErr w:type="gramStart"/>
    <w:r w:rsidR="009663BE">
      <w:rPr>
        <w:lang w:eastAsia="ko-KR"/>
      </w:rPr>
      <w:t>:I</w:t>
    </w:r>
    <w:proofErr w:type="gramEnd"/>
    <w:r w:rsidR="009663BE">
      <w:rPr>
        <w:lang w:eastAsia="ko-KR"/>
      </w:rPr>
      <w:t>EEE</w:t>
    </w:r>
    <w:proofErr w:type="spellEnd"/>
    <w:r w:rsidR="009663BE">
      <w:rPr>
        <w:lang w:eastAsia="ko-KR"/>
      </w:rPr>
      <w:t xml:space="preserve"> 802.11-14/</w:t>
    </w:r>
    <w:r w:rsidR="00BA4F69">
      <w:rPr>
        <w:lang w:eastAsia="ko-KR"/>
      </w:rPr>
      <w:t>1618</w:t>
    </w:r>
    <w:r w:rsidR="00F61D72">
      <w:rPr>
        <w:lang w:eastAsia="ko-KR"/>
      </w:rPr>
      <w:t>r</w:t>
    </w:r>
    <w:r w:rsidR="00BD090C">
      <w:rPr>
        <w:lang w:eastAsia="ko-KR"/>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5F80A47"/>
    <w:multiLevelType w:val="hybridMultilevel"/>
    <w:tmpl w:val="FE6E815C"/>
    <w:lvl w:ilvl="0" w:tplc="059EF1A2">
      <w:start w:val="1"/>
      <w:numFmt w:val="bullet"/>
      <w:lvlText w:val="•"/>
      <w:lvlJc w:val="left"/>
      <w:pPr>
        <w:tabs>
          <w:tab w:val="num" w:pos="720"/>
        </w:tabs>
        <w:ind w:left="720" w:hanging="360"/>
      </w:pPr>
      <w:rPr>
        <w:rFonts w:ascii="Arial" w:hAnsi="Arial" w:hint="default"/>
      </w:rPr>
    </w:lvl>
    <w:lvl w:ilvl="1" w:tplc="905E1338" w:tentative="1">
      <w:start w:val="1"/>
      <w:numFmt w:val="bullet"/>
      <w:lvlText w:val="•"/>
      <w:lvlJc w:val="left"/>
      <w:pPr>
        <w:tabs>
          <w:tab w:val="num" w:pos="1440"/>
        </w:tabs>
        <w:ind w:left="1440" w:hanging="360"/>
      </w:pPr>
      <w:rPr>
        <w:rFonts w:ascii="Arial" w:hAnsi="Arial" w:hint="default"/>
      </w:rPr>
    </w:lvl>
    <w:lvl w:ilvl="2" w:tplc="96B2A7F6" w:tentative="1">
      <w:start w:val="1"/>
      <w:numFmt w:val="bullet"/>
      <w:lvlText w:val="•"/>
      <w:lvlJc w:val="left"/>
      <w:pPr>
        <w:tabs>
          <w:tab w:val="num" w:pos="2160"/>
        </w:tabs>
        <w:ind w:left="2160" w:hanging="360"/>
      </w:pPr>
      <w:rPr>
        <w:rFonts w:ascii="Arial" w:hAnsi="Arial" w:hint="default"/>
      </w:rPr>
    </w:lvl>
    <w:lvl w:ilvl="3" w:tplc="18EA2BD4" w:tentative="1">
      <w:start w:val="1"/>
      <w:numFmt w:val="bullet"/>
      <w:lvlText w:val="•"/>
      <w:lvlJc w:val="left"/>
      <w:pPr>
        <w:tabs>
          <w:tab w:val="num" w:pos="2880"/>
        </w:tabs>
        <w:ind w:left="2880" w:hanging="360"/>
      </w:pPr>
      <w:rPr>
        <w:rFonts w:ascii="Arial" w:hAnsi="Arial" w:hint="default"/>
      </w:rPr>
    </w:lvl>
    <w:lvl w:ilvl="4" w:tplc="B794337A" w:tentative="1">
      <w:start w:val="1"/>
      <w:numFmt w:val="bullet"/>
      <w:lvlText w:val="•"/>
      <w:lvlJc w:val="left"/>
      <w:pPr>
        <w:tabs>
          <w:tab w:val="num" w:pos="3600"/>
        </w:tabs>
        <w:ind w:left="3600" w:hanging="360"/>
      </w:pPr>
      <w:rPr>
        <w:rFonts w:ascii="Arial" w:hAnsi="Arial" w:hint="default"/>
      </w:rPr>
    </w:lvl>
    <w:lvl w:ilvl="5" w:tplc="20BE9974" w:tentative="1">
      <w:start w:val="1"/>
      <w:numFmt w:val="bullet"/>
      <w:lvlText w:val="•"/>
      <w:lvlJc w:val="left"/>
      <w:pPr>
        <w:tabs>
          <w:tab w:val="num" w:pos="4320"/>
        </w:tabs>
        <w:ind w:left="4320" w:hanging="360"/>
      </w:pPr>
      <w:rPr>
        <w:rFonts w:ascii="Arial" w:hAnsi="Arial" w:hint="default"/>
      </w:rPr>
    </w:lvl>
    <w:lvl w:ilvl="6" w:tplc="8DEAABBC" w:tentative="1">
      <w:start w:val="1"/>
      <w:numFmt w:val="bullet"/>
      <w:lvlText w:val="•"/>
      <w:lvlJc w:val="left"/>
      <w:pPr>
        <w:tabs>
          <w:tab w:val="num" w:pos="5040"/>
        </w:tabs>
        <w:ind w:left="5040" w:hanging="360"/>
      </w:pPr>
      <w:rPr>
        <w:rFonts w:ascii="Arial" w:hAnsi="Arial" w:hint="default"/>
      </w:rPr>
    </w:lvl>
    <w:lvl w:ilvl="7" w:tplc="D1367CA8" w:tentative="1">
      <w:start w:val="1"/>
      <w:numFmt w:val="bullet"/>
      <w:lvlText w:val="•"/>
      <w:lvlJc w:val="left"/>
      <w:pPr>
        <w:tabs>
          <w:tab w:val="num" w:pos="5760"/>
        </w:tabs>
        <w:ind w:left="5760" w:hanging="360"/>
      </w:pPr>
      <w:rPr>
        <w:rFonts w:ascii="Arial" w:hAnsi="Arial" w:hint="default"/>
      </w:rPr>
    </w:lvl>
    <w:lvl w:ilvl="8" w:tplc="BACCBAE2" w:tentative="1">
      <w:start w:val="1"/>
      <w:numFmt w:val="bullet"/>
      <w:lvlText w:val="•"/>
      <w:lvlJc w:val="left"/>
      <w:pPr>
        <w:tabs>
          <w:tab w:val="num" w:pos="6480"/>
        </w:tabs>
        <w:ind w:left="6480" w:hanging="360"/>
      </w:pPr>
      <w:rPr>
        <w:rFonts w:ascii="Arial" w:hAnsi="Arial" w:hint="default"/>
      </w:rPr>
    </w:lvl>
  </w:abstractNum>
  <w:abstractNum w:abstractNumId="11">
    <w:nsid w:val="23356C0B"/>
    <w:multiLevelType w:val="hybridMultilevel"/>
    <w:tmpl w:val="BB8428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rPr>
    </w:lvl>
  </w:abstractNum>
  <w:abstractNum w:abstractNumId="13">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6">
    <w:nsid w:val="4ABD0B4A"/>
    <w:multiLevelType w:val="hybridMultilevel"/>
    <w:tmpl w:val="9E7EF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1F52C0"/>
    <w:multiLevelType w:val="hybridMultilevel"/>
    <w:tmpl w:val="59A22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rPr>
    </w:lvl>
  </w:abstractNum>
  <w:abstractNum w:abstractNumId="20">
    <w:nsid w:val="55F02F2F"/>
    <w:multiLevelType w:val="hybridMultilevel"/>
    <w:tmpl w:val="931E7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B30443"/>
    <w:multiLevelType w:val="hybridMultilevel"/>
    <w:tmpl w:val="88407BCE"/>
    <w:lvl w:ilvl="0" w:tplc="0A0E0F1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4800C4"/>
    <w:multiLevelType w:val="hybridMultilevel"/>
    <w:tmpl w:val="88E893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25">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A03A3C"/>
    <w:multiLevelType w:val="hybridMultilevel"/>
    <w:tmpl w:val="097C3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2"/>
  </w:num>
  <w:num w:numId="3">
    <w:abstractNumId w:val="15"/>
  </w:num>
  <w:num w:numId="4">
    <w:abstractNumId w:val="1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7"/>
  </w:num>
  <w:num w:numId="17">
    <w:abstractNumId w:val="27"/>
  </w:num>
  <w:num w:numId="18">
    <w:abstractNumId w:val="25"/>
  </w:num>
  <w:num w:numId="19">
    <w:abstractNumId w:val="13"/>
  </w:num>
  <w:num w:numId="20">
    <w:abstractNumId w:val="23"/>
  </w:num>
  <w:num w:numId="21">
    <w:abstractNumId w:val="28"/>
  </w:num>
  <w:num w:numId="22">
    <w:abstractNumId w:val="26"/>
  </w:num>
  <w:num w:numId="23">
    <w:abstractNumId w:val="21"/>
  </w:num>
  <w:num w:numId="24">
    <w:abstractNumId w:val="22"/>
  </w:num>
  <w:num w:numId="25">
    <w:abstractNumId w:val="11"/>
  </w:num>
  <w:num w:numId="26">
    <w:abstractNumId w:val="18"/>
  </w:num>
  <w:num w:numId="27">
    <w:abstractNumId w:val="20"/>
  </w:num>
  <w:num w:numId="28">
    <w:abstractNumId w:val="10"/>
  </w:num>
  <w:num w:numId="29">
    <w:abstractNumId w:val="16"/>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08E1"/>
    <w:rsid w:val="0000185D"/>
    <w:rsid w:val="00001D37"/>
    <w:rsid w:val="00003355"/>
    <w:rsid w:val="0000424B"/>
    <w:rsid w:val="00004D25"/>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54B"/>
    <w:rsid w:val="00024C1F"/>
    <w:rsid w:val="0002601E"/>
    <w:rsid w:val="000262A2"/>
    <w:rsid w:val="0003182A"/>
    <w:rsid w:val="000324E8"/>
    <w:rsid w:val="00032FBF"/>
    <w:rsid w:val="000331D4"/>
    <w:rsid w:val="0003428C"/>
    <w:rsid w:val="00035C06"/>
    <w:rsid w:val="00036B54"/>
    <w:rsid w:val="000372FD"/>
    <w:rsid w:val="000400AA"/>
    <w:rsid w:val="00041295"/>
    <w:rsid w:val="00041489"/>
    <w:rsid w:val="00042824"/>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1D5"/>
    <w:rsid w:val="000737C2"/>
    <w:rsid w:val="0007435B"/>
    <w:rsid w:val="0007474E"/>
    <w:rsid w:val="00074D95"/>
    <w:rsid w:val="000767C9"/>
    <w:rsid w:val="00076A57"/>
    <w:rsid w:val="0007706A"/>
    <w:rsid w:val="00077F84"/>
    <w:rsid w:val="00080D1B"/>
    <w:rsid w:val="00081543"/>
    <w:rsid w:val="0008183F"/>
    <w:rsid w:val="00081A56"/>
    <w:rsid w:val="00081C00"/>
    <w:rsid w:val="00081C53"/>
    <w:rsid w:val="00082867"/>
    <w:rsid w:val="00083526"/>
    <w:rsid w:val="00083DED"/>
    <w:rsid w:val="00084551"/>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39D"/>
    <w:rsid w:val="000A6626"/>
    <w:rsid w:val="000A6A75"/>
    <w:rsid w:val="000A6F32"/>
    <w:rsid w:val="000A76BC"/>
    <w:rsid w:val="000B0174"/>
    <w:rsid w:val="000B027D"/>
    <w:rsid w:val="000B262D"/>
    <w:rsid w:val="000B47D6"/>
    <w:rsid w:val="000B57FF"/>
    <w:rsid w:val="000B5BFF"/>
    <w:rsid w:val="000B672D"/>
    <w:rsid w:val="000B7051"/>
    <w:rsid w:val="000C0E45"/>
    <w:rsid w:val="000C136C"/>
    <w:rsid w:val="000C42D0"/>
    <w:rsid w:val="000C4D2B"/>
    <w:rsid w:val="000C50BC"/>
    <w:rsid w:val="000C50D9"/>
    <w:rsid w:val="000C647F"/>
    <w:rsid w:val="000C6797"/>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8CB"/>
    <w:rsid w:val="000E1CBC"/>
    <w:rsid w:val="000E2034"/>
    <w:rsid w:val="000E2D86"/>
    <w:rsid w:val="000E4760"/>
    <w:rsid w:val="000E49D1"/>
    <w:rsid w:val="000E4B4A"/>
    <w:rsid w:val="000E4E80"/>
    <w:rsid w:val="000E4EF0"/>
    <w:rsid w:val="000E7D44"/>
    <w:rsid w:val="000F171A"/>
    <w:rsid w:val="000F2560"/>
    <w:rsid w:val="000F2B9E"/>
    <w:rsid w:val="000F3F00"/>
    <w:rsid w:val="000F4425"/>
    <w:rsid w:val="000F63E6"/>
    <w:rsid w:val="000F6818"/>
    <w:rsid w:val="0010162F"/>
    <w:rsid w:val="00102A33"/>
    <w:rsid w:val="00102A8F"/>
    <w:rsid w:val="00103690"/>
    <w:rsid w:val="00105681"/>
    <w:rsid w:val="0010667C"/>
    <w:rsid w:val="00107B42"/>
    <w:rsid w:val="00107F27"/>
    <w:rsid w:val="001139C6"/>
    <w:rsid w:val="00113B76"/>
    <w:rsid w:val="001149BD"/>
    <w:rsid w:val="00114C51"/>
    <w:rsid w:val="00116AA8"/>
    <w:rsid w:val="00117A1F"/>
    <w:rsid w:val="00120291"/>
    <w:rsid w:val="0012067B"/>
    <w:rsid w:val="0012112C"/>
    <w:rsid w:val="00121A0E"/>
    <w:rsid w:val="00121D58"/>
    <w:rsid w:val="0012270D"/>
    <w:rsid w:val="001228FB"/>
    <w:rsid w:val="00122E6D"/>
    <w:rsid w:val="00122F19"/>
    <w:rsid w:val="00123980"/>
    <w:rsid w:val="00124F89"/>
    <w:rsid w:val="0012565F"/>
    <w:rsid w:val="0012663D"/>
    <w:rsid w:val="00126D5D"/>
    <w:rsid w:val="001304CD"/>
    <w:rsid w:val="00130C58"/>
    <w:rsid w:val="001322F6"/>
    <w:rsid w:val="0013250C"/>
    <w:rsid w:val="00134C8F"/>
    <w:rsid w:val="00134F38"/>
    <w:rsid w:val="00135403"/>
    <w:rsid w:val="001360F1"/>
    <w:rsid w:val="0013710B"/>
    <w:rsid w:val="00142379"/>
    <w:rsid w:val="00142666"/>
    <w:rsid w:val="001429CD"/>
    <w:rsid w:val="00143BEE"/>
    <w:rsid w:val="00144A28"/>
    <w:rsid w:val="00144BA3"/>
    <w:rsid w:val="0014501C"/>
    <w:rsid w:val="00145A09"/>
    <w:rsid w:val="00145DD0"/>
    <w:rsid w:val="00147871"/>
    <w:rsid w:val="00151249"/>
    <w:rsid w:val="0015155A"/>
    <w:rsid w:val="00151F7D"/>
    <w:rsid w:val="001525A2"/>
    <w:rsid w:val="00152F4C"/>
    <w:rsid w:val="00152FE6"/>
    <w:rsid w:val="001534D2"/>
    <w:rsid w:val="00156502"/>
    <w:rsid w:val="00156D50"/>
    <w:rsid w:val="001576C0"/>
    <w:rsid w:val="001577EB"/>
    <w:rsid w:val="00157A86"/>
    <w:rsid w:val="001602E3"/>
    <w:rsid w:val="00160332"/>
    <w:rsid w:val="001608D5"/>
    <w:rsid w:val="00160C41"/>
    <w:rsid w:val="00160DE1"/>
    <w:rsid w:val="00161E6E"/>
    <w:rsid w:val="0016329B"/>
    <w:rsid w:val="001635D7"/>
    <w:rsid w:val="0016474A"/>
    <w:rsid w:val="00164768"/>
    <w:rsid w:val="00164988"/>
    <w:rsid w:val="001658EF"/>
    <w:rsid w:val="001666AB"/>
    <w:rsid w:val="00166F3D"/>
    <w:rsid w:val="00167085"/>
    <w:rsid w:val="00167678"/>
    <w:rsid w:val="001678FF"/>
    <w:rsid w:val="00167D29"/>
    <w:rsid w:val="00170719"/>
    <w:rsid w:val="00170814"/>
    <w:rsid w:val="001720EF"/>
    <w:rsid w:val="00172406"/>
    <w:rsid w:val="00172822"/>
    <w:rsid w:val="00172CC6"/>
    <w:rsid w:val="00172F6A"/>
    <w:rsid w:val="00173620"/>
    <w:rsid w:val="00175A01"/>
    <w:rsid w:val="00175B13"/>
    <w:rsid w:val="0017637D"/>
    <w:rsid w:val="0017659E"/>
    <w:rsid w:val="00176E1C"/>
    <w:rsid w:val="0017783C"/>
    <w:rsid w:val="00180B98"/>
    <w:rsid w:val="001811FD"/>
    <w:rsid w:val="001816FC"/>
    <w:rsid w:val="00182341"/>
    <w:rsid w:val="0018269E"/>
    <w:rsid w:val="00182992"/>
    <w:rsid w:val="00182F26"/>
    <w:rsid w:val="0018350D"/>
    <w:rsid w:val="00183AAF"/>
    <w:rsid w:val="00183C07"/>
    <w:rsid w:val="00184094"/>
    <w:rsid w:val="00184FF3"/>
    <w:rsid w:val="001858FF"/>
    <w:rsid w:val="0018720E"/>
    <w:rsid w:val="00187342"/>
    <w:rsid w:val="00187A3F"/>
    <w:rsid w:val="001905D6"/>
    <w:rsid w:val="00190E0B"/>
    <w:rsid w:val="00192175"/>
    <w:rsid w:val="001934AA"/>
    <w:rsid w:val="00193711"/>
    <w:rsid w:val="0019562B"/>
    <w:rsid w:val="00195693"/>
    <w:rsid w:val="00195B13"/>
    <w:rsid w:val="00196551"/>
    <w:rsid w:val="001967F4"/>
    <w:rsid w:val="001972A0"/>
    <w:rsid w:val="001974FB"/>
    <w:rsid w:val="001A0F54"/>
    <w:rsid w:val="001A1B19"/>
    <w:rsid w:val="001A3297"/>
    <w:rsid w:val="001A389E"/>
    <w:rsid w:val="001A39B6"/>
    <w:rsid w:val="001A4BFF"/>
    <w:rsid w:val="001A5033"/>
    <w:rsid w:val="001A5C9C"/>
    <w:rsid w:val="001A5D3B"/>
    <w:rsid w:val="001A5DF0"/>
    <w:rsid w:val="001A6495"/>
    <w:rsid w:val="001A6569"/>
    <w:rsid w:val="001A6694"/>
    <w:rsid w:val="001A68D8"/>
    <w:rsid w:val="001A7320"/>
    <w:rsid w:val="001A7CC8"/>
    <w:rsid w:val="001B09D3"/>
    <w:rsid w:val="001B155F"/>
    <w:rsid w:val="001B1E15"/>
    <w:rsid w:val="001B2B98"/>
    <w:rsid w:val="001B370C"/>
    <w:rsid w:val="001B4F11"/>
    <w:rsid w:val="001B61CD"/>
    <w:rsid w:val="001B7A93"/>
    <w:rsid w:val="001C0556"/>
    <w:rsid w:val="001C1334"/>
    <w:rsid w:val="001C331D"/>
    <w:rsid w:val="001C3B10"/>
    <w:rsid w:val="001C531B"/>
    <w:rsid w:val="001C57AB"/>
    <w:rsid w:val="001C6A8E"/>
    <w:rsid w:val="001C6B36"/>
    <w:rsid w:val="001C7D4E"/>
    <w:rsid w:val="001D014B"/>
    <w:rsid w:val="001D02D9"/>
    <w:rsid w:val="001D0711"/>
    <w:rsid w:val="001D2223"/>
    <w:rsid w:val="001D3C30"/>
    <w:rsid w:val="001D448D"/>
    <w:rsid w:val="001D59E7"/>
    <w:rsid w:val="001D6417"/>
    <w:rsid w:val="001D711B"/>
    <w:rsid w:val="001D795C"/>
    <w:rsid w:val="001D7C23"/>
    <w:rsid w:val="001D7D1F"/>
    <w:rsid w:val="001D7DEA"/>
    <w:rsid w:val="001E08A2"/>
    <w:rsid w:val="001E0B1A"/>
    <w:rsid w:val="001E13B2"/>
    <w:rsid w:val="001E21AE"/>
    <w:rsid w:val="001E2A6A"/>
    <w:rsid w:val="001E393E"/>
    <w:rsid w:val="001E3CD4"/>
    <w:rsid w:val="001E404A"/>
    <w:rsid w:val="001E4938"/>
    <w:rsid w:val="001E5409"/>
    <w:rsid w:val="001E5986"/>
    <w:rsid w:val="001E665E"/>
    <w:rsid w:val="001E7D2A"/>
    <w:rsid w:val="001E7E09"/>
    <w:rsid w:val="001F0E46"/>
    <w:rsid w:val="001F192C"/>
    <w:rsid w:val="001F1980"/>
    <w:rsid w:val="001F4405"/>
    <w:rsid w:val="001F6443"/>
    <w:rsid w:val="001F68E2"/>
    <w:rsid w:val="001F6DEA"/>
    <w:rsid w:val="001F6DF8"/>
    <w:rsid w:val="001F7B05"/>
    <w:rsid w:val="002002B1"/>
    <w:rsid w:val="00201FE9"/>
    <w:rsid w:val="00202732"/>
    <w:rsid w:val="00204403"/>
    <w:rsid w:val="00206C16"/>
    <w:rsid w:val="00206EBC"/>
    <w:rsid w:val="00206F46"/>
    <w:rsid w:val="002070D0"/>
    <w:rsid w:val="00207148"/>
    <w:rsid w:val="00207286"/>
    <w:rsid w:val="002073E9"/>
    <w:rsid w:val="00207E4C"/>
    <w:rsid w:val="00207F7C"/>
    <w:rsid w:val="0021044F"/>
    <w:rsid w:val="00210D21"/>
    <w:rsid w:val="0021210E"/>
    <w:rsid w:val="00212805"/>
    <w:rsid w:val="002130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245"/>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6BE8"/>
    <w:rsid w:val="0025712E"/>
    <w:rsid w:val="00257642"/>
    <w:rsid w:val="002576A2"/>
    <w:rsid w:val="00257CBA"/>
    <w:rsid w:val="00257D5A"/>
    <w:rsid w:val="00260FAD"/>
    <w:rsid w:val="00261464"/>
    <w:rsid w:val="00262422"/>
    <w:rsid w:val="00262D9B"/>
    <w:rsid w:val="00264AC3"/>
    <w:rsid w:val="002650AE"/>
    <w:rsid w:val="00265DB8"/>
    <w:rsid w:val="002663CA"/>
    <w:rsid w:val="002668BA"/>
    <w:rsid w:val="00267240"/>
    <w:rsid w:val="00267BDA"/>
    <w:rsid w:val="0027104C"/>
    <w:rsid w:val="00271416"/>
    <w:rsid w:val="002715DD"/>
    <w:rsid w:val="002717FF"/>
    <w:rsid w:val="002729B1"/>
    <w:rsid w:val="00272E8A"/>
    <w:rsid w:val="00273040"/>
    <w:rsid w:val="00273C81"/>
    <w:rsid w:val="00273F1A"/>
    <w:rsid w:val="002749B0"/>
    <w:rsid w:val="00275A03"/>
    <w:rsid w:val="00276328"/>
    <w:rsid w:val="002771BA"/>
    <w:rsid w:val="0027748B"/>
    <w:rsid w:val="00280F05"/>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56C"/>
    <w:rsid w:val="00293830"/>
    <w:rsid w:val="002948E6"/>
    <w:rsid w:val="00294EAE"/>
    <w:rsid w:val="002950FE"/>
    <w:rsid w:val="002A01EC"/>
    <w:rsid w:val="002A0D2A"/>
    <w:rsid w:val="002A1603"/>
    <w:rsid w:val="002A1C25"/>
    <w:rsid w:val="002A318E"/>
    <w:rsid w:val="002A34BF"/>
    <w:rsid w:val="002A3959"/>
    <w:rsid w:val="002A5C02"/>
    <w:rsid w:val="002B0392"/>
    <w:rsid w:val="002B09BE"/>
    <w:rsid w:val="002B1B92"/>
    <w:rsid w:val="002B29DD"/>
    <w:rsid w:val="002B2ACA"/>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1319"/>
    <w:rsid w:val="002E319B"/>
    <w:rsid w:val="002E34B5"/>
    <w:rsid w:val="002E3970"/>
    <w:rsid w:val="002E3A82"/>
    <w:rsid w:val="002E42FC"/>
    <w:rsid w:val="002E693E"/>
    <w:rsid w:val="002E6D36"/>
    <w:rsid w:val="002E7848"/>
    <w:rsid w:val="002F0962"/>
    <w:rsid w:val="002F0BD6"/>
    <w:rsid w:val="002F19EE"/>
    <w:rsid w:val="002F32B2"/>
    <w:rsid w:val="002F5B3F"/>
    <w:rsid w:val="002F6A84"/>
    <w:rsid w:val="002F6DF4"/>
    <w:rsid w:val="002F78D0"/>
    <w:rsid w:val="002F7EBE"/>
    <w:rsid w:val="003008C4"/>
    <w:rsid w:val="00300AEB"/>
    <w:rsid w:val="003042D2"/>
    <w:rsid w:val="00304F99"/>
    <w:rsid w:val="00306575"/>
    <w:rsid w:val="003069DB"/>
    <w:rsid w:val="00306CD6"/>
    <w:rsid w:val="00310A12"/>
    <w:rsid w:val="00312BBE"/>
    <w:rsid w:val="00312DC1"/>
    <w:rsid w:val="0031313C"/>
    <w:rsid w:val="00314C0B"/>
    <w:rsid w:val="00314F5F"/>
    <w:rsid w:val="00315474"/>
    <w:rsid w:val="00317540"/>
    <w:rsid w:val="00320EEE"/>
    <w:rsid w:val="003222D4"/>
    <w:rsid w:val="00322C3B"/>
    <w:rsid w:val="00323053"/>
    <w:rsid w:val="003233D6"/>
    <w:rsid w:val="003238F1"/>
    <w:rsid w:val="00324310"/>
    <w:rsid w:val="0032574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5B50"/>
    <w:rsid w:val="00366528"/>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174"/>
    <w:rsid w:val="003852CB"/>
    <w:rsid w:val="0038539C"/>
    <w:rsid w:val="003853B9"/>
    <w:rsid w:val="00385BF9"/>
    <w:rsid w:val="00386537"/>
    <w:rsid w:val="003875BD"/>
    <w:rsid w:val="00387829"/>
    <w:rsid w:val="003900D7"/>
    <w:rsid w:val="00391A3C"/>
    <w:rsid w:val="003920D7"/>
    <w:rsid w:val="00392DCE"/>
    <w:rsid w:val="003933AA"/>
    <w:rsid w:val="00393AD3"/>
    <w:rsid w:val="00393D35"/>
    <w:rsid w:val="00394E20"/>
    <w:rsid w:val="00394F5F"/>
    <w:rsid w:val="00395C29"/>
    <w:rsid w:val="0039608B"/>
    <w:rsid w:val="003972DB"/>
    <w:rsid w:val="0039746A"/>
    <w:rsid w:val="003A25D5"/>
    <w:rsid w:val="003A2D8E"/>
    <w:rsid w:val="003A2EAB"/>
    <w:rsid w:val="003A2EDF"/>
    <w:rsid w:val="003A2F71"/>
    <w:rsid w:val="003A3E79"/>
    <w:rsid w:val="003A5251"/>
    <w:rsid w:val="003A6AC7"/>
    <w:rsid w:val="003A6DBE"/>
    <w:rsid w:val="003A7AF9"/>
    <w:rsid w:val="003B18D0"/>
    <w:rsid w:val="003B1AF0"/>
    <w:rsid w:val="003B26D9"/>
    <w:rsid w:val="003B31DA"/>
    <w:rsid w:val="003B3558"/>
    <w:rsid w:val="003B36C4"/>
    <w:rsid w:val="003B491F"/>
    <w:rsid w:val="003B5153"/>
    <w:rsid w:val="003B5FBC"/>
    <w:rsid w:val="003B62FF"/>
    <w:rsid w:val="003B769A"/>
    <w:rsid w:val="003C059D"/>
    <w:rsid w:val="003C0A72"/>
    <w:rsid w:val="003C0C0B"/>
    <w:rsid w:val="003C12B6"/>
    <w:rsid w:val="003C1399"/>
    <w:rsid w:val="003C15C1"/>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13C"/>
    <w:rsid w:val="003D58EC"/>
    <w:rsid w:val="003D5CF4"/>
    <w:rsid w:val="003E0166"/>
    <w:rsid w:val="003E0FF4"/>
    <w:rsid w:val="003E1649"/>
    <w:rsid w:val="003E1ABD"/>
    <w:rsid w:val="003E2F57"/>
    <w:rsid w:val="003E33F1"/>
    <w:rsid w:val="003E4390"/>
    <w:rsid w:val="003E45FF"/>
    <w:rsid w:val="003E5441"/>
    <w:rsid w:val="003E60AE"/>
    <w:rsid w:val="003E6750"/>
    <w:rsid w:val="003E6DC6"/>
    <w:rsid w:val="003E76A8"/>
    <w:rsid w:val="003E7CBC"/>
    <w:rsid w:val="003F015B"/>
    <w:rsid w:val="003F0607"/>
    <w:rsid w:val="003F080C"/>
    <w:rsid w:val="003F0DE1"/>
    <w:rsid w:val="003F0E1C"/>
    <w:rsid w:val="003F3204"/>
    <w:rsid w:val="003F3301"/>
    <w:rsid w:val="003F49C0"/>
    <w:rsid w:val="003F53D3"/>
    <w:rsid w:val="003F665A"/>
    <w:rsid w:val="003F6AF3"/>
    <w:rsid w:val="003F6FD1"/>
    <w:rsid w:val="003F756A"/>
    <w:rsid w:val="00402080"/>
    <w:rsid w:val="0040233A"/>
    <w:rsid w:val="00402502"/>
    <w:rsid w:val="00402629"/>
    <w:rsid w:val="00403ED7"/>
    <w:rsid w:val="00404893"/>
    <w:rsid w:val="00404C34"/>
    <w:rsid w:val="00405DD0"/>
    <w:rsid w:val="00407636"/>
    <w:rsid w:val="00407BA9"/>
    <w:rsid w:val="00410214"/>
    <w:rsid w:val="00410605"/>
    <w:rsid w:val="00410E06"/>
    <w:rsid w:val="00410F2F"/>
    <w:rsid w:val="00411E02"/>
    <w:rsid w:val="0041256A"/>
    <w:rsid w:val="004125CF"/>
    <w:rsid w:val="004134BA"/>
    <w:rsid w:val="00413F68"/>
    <w:rsid w:val="00414D20"/>
    <w:rsid w:val="00416B65"/>
    <w:rsid w:val="00416D40"/>
    <w:rsid w:val="00417AED"/>
    <w:rsid w:val="0042044A"/>
    <w:rsid w:val="00420D5F"/>
    <w:rsid w:val="00420F2D"/>
    <w:rsid w:val="00421798"/>
    <w:rsid w:val="00421FAC"/>
    <w:rsid w:val="00422025"/>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4C3"/>
    <w:rsid w:val="00431EBD"/>
    <w:rsid w:val="00431FE9"/>
    <w:rsid w:val="004322C7"/>
    <w:rsid w:val="00432B61"/>
    <w:rsid w:val="00433901"/>
    <w:rsid w:val="00434009"/>
    <w:rsid w:val="00434093"/>
    <w:rsid w:val="00434624"/>
    <w:rsid w:val="0043519B"/>
    <w:rsid w:val="004355B7"/>
    <w:rsid w:val="00435EAA"/>
    <w:rsid w:val="00435F7D"/>
    <w:rsid w:val="0043656D"/>
    <w:rsid w:val="004366A3"/>
    <w:rsid w:val="004369BF"/>
    <w:rsid w:val="00436B00"/>
    <w:rsid w:val="0043704C"/>
    <w:rsid w:val="00440988"/>
    <w:rsid w:val="00440C3B"/>
    <w:rsid w:val="00440CBE"/>
    <w:rsid w:val="004415AB"/>
    <w:rsid w:val="00441A00"/>
    <w:rsid w:val="004444A1"/>
    <w:rsid w:val="00444A75"/>
    <w:rsid w:val="00444D0A"/>
    <w:rsid w:val="0044516A"/>
    <w:rsid w:val="00445B09"/>
    <w:rsid w:val="004519EE"/>
    <w:rsid w:val="00451CCC"/>
    <w:rsid w:val="00451FC8"/>
    <w:rsid w:val="00455ED0"/>
    <w:rsid w:val="00455F72"/>
    <w:rsid w:val="004563CB"/>
    <w:rsid w:val="00456E90"/>
    <w:rsid w:val="0045712B"/>
    <w:rsid w:val="00457F49"/>
    <w:rsid w:val="00461D2D"/>
    <w:rsid w:val="00462993"/>
    <w:rsid w:val="004639B9"/>
    <w:rsid w:val="00463EC4"/>
    <w:rsid w:val="00464239"/>
    <w:rsid w:val="004643B8"/>
    <w:rsid w:val="00464B0B"/>
    <w:rsid w:val="004656D5"/>
    <w:rsid w:val="0046629D"/>
    <w:rsid w:val="004704FC"/>
    <w:rsid w:val="00470954"/>
    <w:rsid w:val="00470BFB"/>
    <w:rsid w:val="004715E7"/>
    <w:rsid w:val="004719D2"/>
    <w:rsid w:val="004721B8"/>
    <w:rsid w:val="004731E5"/>
    <w:rsid w:val="00473DF2"/>
    <w:rsid w:val="004747E0"/>
    <w:rsid w:val="0047699F"/>
    <w:rsid w:val="00476F88"/>
    <w:rsid w:val="00480DE4"/>
    <w:rsid w:val="00481750"/>
    <w:rsid w:val="004839C2"/>
    <w:rsid w:val="00483CEB"/>
    <w:rsid w:val="00483FD1"/>
    <w:rsid w:val="00484C13"/>
    <w:rsid w:val="00484DAA"/>
    <w:rsid w:val="004851AA"/>
    <w:rsid w:val="00486953"/>
    <w:rsid w:val="00486E53"/>
    <w:rsid w:val="00490820"/>
    <w:rsid w:val="00491909"/>
    <w:rsid w:val="00491B04"/>
    <w:rsid w:val="0049233F"/>
    <w:rsid w:val="00493785"/>
    <w:rsid w:val="00494767"/>
    <w:rsid w:val="00495F7E"/>
    <w:rsid w:val="00497AE1"/>
    <w:rsid w:val="00497C5C"/>
    <w:rsid w:val="00497E1C"/>
    <w:rsid w:val="004A131E"/>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6F57"/>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0E0F"/>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5B8D"/>
    <w:rsid w:val="004F63A5"/>
    <w:rsid w:val="004F64D6"/>
    <w:rsid w:val="004F6B98"/>
    <w:rsid w:val="004F7361"/>
    <w:rsid w:val="004F7A58"/>
    <w:rsid w:val="004F7E79"/>
    <w:rsid w:val="0050178E"/>
    <w:rsid w:val="0050203B"/>
    <w:rsid w:val="005021EB"/>
    <w:rsid w:val="00502E7B"/>
    <w:rsid w:val="0050495F"/>
    <w:rsid w:val="00505505"/>
    <w:rsid w:val="00505B78"/>
    <w:rsid w:val="005101BA"/>
    <w:rsid w:val="00511A91"/>
    <w:rsid w:val="00512AF0"/>
    <w:rsid w:val="00512F8F"/>
    <w:rsid w:val="00513283"/>
    <w:rsid w:val="00513E14"/>
    <w:rsid w:val="00516FA7"/>
    <w:rsid w:val="00517961"/>
    <w:rsid w:val="005179F0"/>
    <w:rsid w:val="00517CB1"/>
    <w:rsid w:val="00517F05"/>
    <w:rsid w:val="005200E4"/>
    <w:rsid w:val="005204EF"/>
    <w:rsid w:val="00521242"/>
    <w:rsid w:val="0052173C"/>
    <w:rsid w:val="00521855"/>
    <w:rsid w:val="00521857"/>
    <w:rsid w:val="005224FA"/>
    <w:rsid w:val="00522971"/>
    <w:rsid w:val="0052319F"/>
    <w:rsid w:val="0052392C"/>
    <w:rsid w:val="00523AA9"/>
    <w:rsid w:val="005259F4"/>
    <w:rsid w:val="00525CD3"/>
    <w:rsid w:val="0052637B"/>
    <w:rsid w:val="00530285"/>
    <w:rsid w:val="00530467"/>
    <w:rsid w:val="00531374"/>
    <w:rsid w:val="005316C4"/>
    <w:rsid w:val="005320F1"/>
    <w:rsid w:val="00533F8E"/>
    <w:rsid w:val="0053431B"/>
    <w:rsid w:val="0053529F"/>
    <w:rsid w:val="005360FA"/>
    <w:rsid w:val="00537984"/>
    <w:rsid w:val="0054054D"/>
    <w:rsid w:val="005408B7"/>
    <w:rsid w:val="005413D6"/>
    <w:rsid w:val="00541EC8"/>
    <w:rsid w:val="0054203B"/>
    <w:rsid w:val="005424DA"/>
    <w:rsid w:val="00542D26"/>
    <w:rsid w:val="00543791"/>
    <w:rsid w:val="005478C8"/>
    <w:rsid w:val="00547B04"/>
    <w:rsid w:val="00547F72"/>
    <w:rsid w:val="0055002B"/>
    <w:rsid w:val="005507BA"/>
    <w:rsid w:val="00551C89"/>
    <w:rsid w:val="0055210B"/>
    <w:rsid w:val="0055355C"/>
    <w:rsid w:val="00553F9A"/>
    <w:rsid w:val="005548E4"/>
    <w:rsid w:val="00554D79"/>
    <w:rsid w:val="00556618"/>
    <w:rsid w:val="005566BF"/>
    <w:rsid w:val="005575E3"/>
    <w:rsid w:val="00557F01"/>
    <w:rsid w:val="005606FF"/>
    <w:rsid w:val="00560C9F"/>
    <w:rsid w:val="0056129D"/>
    <w:rsid w:val="0056155B"/>
    <w:rsid w:val="00561A79"/>
    <w:rsid w:val="0056256B"/>
    <w:rsid w:val="00563416"/>
    <w:rsid w:val="005636C9"/>
    <w:rsid w:val="00565721"/>
    <w:rsid w:val="00565F3D"/>
    <w:rsid w:val="00565FBB"/>
    <w:rsid w:val="00566D05"/>
    <w:rsid w:val="00571454"/>
    <w:rsid w:val="00571666"/>
    <w:rsid w:val="00572415"/>
    <w:rsid w:val="00573047"/>
    <w:rsid w:val="0057519C"/>
    <w:rsid w:val="00576578"/>
    <w:rsid w:val="00576E69"/>
    <w:rsid w:val="00577E91"/>
    <w:rsid w:val="005807DF"/>
    <w:rsid w:val="0058122E"/>
    <w:rsid w:val="00583CC7"/>
    <w:rsid w:val="0058402E"/>
    <w:rsid w:val="00585320"/>
    <w:rsid w:val="005865C7"/>
    <w:rsid w:val="00586A7A"/>
    <w:rsid w:val="005870BA"/>
    <w:rsid w:val="005875E7"/>
    <w:rsid w:val="0059118D"/>
    <w:rsid w:val="00591AB9"/>
    <w:rsid w:val="00592A2B"/>
    <w:rsid w:val="0059344C"/>
    <w:rsid w:val="00593E4C"/>
    <w:rsid w:val="00595246"/>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B6C5F"/>
    <w:rsid w:val="005C0A0B"/>
    <w:rsid w:val="005C1B04"/>
    <w:rsid w:val="005C23D5"/>
    <w:rsid w:val="005C305B"/>
    <w:rsid w:val="005C4476"/>
    <w:rsid w:val="005C4880"/>
    <w:rsid w:val="005C56C9"/>
    <w:rsid w:val="005C58E2"/>
    <w:rsid w:val="005C5D77"/>
    <w:rsid w:val="005C71BC"/>
    <w:rsid w:val="005C721D"/>
    <w:rsid w:val="005C77B8"/>
    <w:rsid w:val="005C78D7"/>
    <w:rsid w:val="005D0548"/>
    <w:rsid w:val="005D07C1"/>
    <w:rsid w:val="005D2768"/>
    <w:rsid w:val="005D27A1"/>
    <w:rsid w:val="005D2EF9"/>
    <w:rsid w:val="005D31B6"/>
    <w:rsid w:val="005D3D1E"/>
    <w:rsid w:val="005D645B"/>
    <w:rsid w:val="005D6567"/>
    <w:rsid w:val="005D745A"/>
    <w:rsid w:val="005D74DC"/>
    <w:rsid w:val="005D7A8A"/>
    <w:rsid w:val="005D7A8B"/>
    <w:rsid w:val="005E0888"/>
    <w:rsid w:val="005E0B8D"/>
    <w:rsid w:val="005E0EE0"/>
    <w:rsid w:val="005E3432"/>
    <w:rsid w:val="005E3C11"/>
    <w:rsid w:val="005E436E"/>
    <w:rsid w:val="005E4B25"/>
    <w:rsid w:val="005E5062"/>
    <w:rsid w:val="005E525A"/>
    <w:rsid w:val="005E641E"/>
    <w:rsid w:val="005E7990"/>
    <w:rsid w:val="005F25B6"/>
    <w:rsid w:val="005F2DCB"/>
    <w:rsid w:val="005F3202"/>
    <w:rsid w:val="005F33DF"/>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4870"/>
    <w:rsid w:val="00624DD9"/>
    <w:rsid w:val="00625612"/>
    <w:rsid w:val="00625760"/>
    <w:rsid w:val="00625BFE"/>
    <w:rsid w:val="00625F7D"/>
    <w:rsid w:val="006269A9"/>
    <w:rsid w:val="00627A2F"/>
    <w:rsid w:val="00630BBD"/>
    <w:rsid w:val="006315CB"/>
    <w:rsid w:val="006319C0"/>
    <w:rsid w:val="00632BCE"/>
    <w:rsid w:val="00633553"/>
    <w:rsid w:val="0063365F"/>
    <w:rsid w:val="006348C0"/>
    <w:rsid w:val="006349FF"/>
    <w:rsid w:val="0063615D"/>
    <w:rsid w:val="00640B95"/>
    <w:rsid w:val="00640F44"/>
    <w:rsid w:val="00641FB1"/>
    <w:rsid w:val="0064207F"/>
    <w:rsid w:val="00642398"/>
    <w:rsid w:val="00644243"/>
    <w:rsid w:val="006447D3"/>
    <w:rsid w:val="00644C35"/>
    <w:rsid w:val="00645B54"/>
    <w:rsid w:val="00645DE2"/>
    <w:rsid w:val="00646F21"/>
    <w:rsid w:val="0064773B"/>
    <w:rsid w:val="006503C2"/>
    <w:rsid w:val="00650EE4"/>
    <w:rsid w:val="0065388D"/>
    <w:rsid w:val="00653EB6"/>
    <w:rsid w:val="006549EC"/>
    <w:rsid w:val="0065519A"/>
    <w:rsid w:val="00657312"/>
    <w:rsid w:val="0065751B"/>
    <w:rsid w:val="00657FAC"/>
    <w:rsid w:val="006609CB"/>
    <w:rsid w:val="00662410"/>
    <w:rsid w:val="00662A37"/>
    <w:rsid w:val="00662BEC"/>
    <w:rsid w:val="0066366A"/>
    <w:rsid w:val="006638A1"/>
    <w:rsid w:val="00663AB2"/>
    <w:rsid w:val="00664A26"/>
    <w:rsid w:val="006652D5"/>
    <w:rsid w:val="00665AD7"/>
    <w:rsid w:val="00665E15"/>
    <w:rsid w:val="00665E3C"/>
    <w:rsid w:val="00666B8C"/>
    <w:rsid w:val="006700E5"/>
    <w:rsid w:val="006715AF"/>
    <w:rsid w:val="00671852"/>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1E0"/>
    <w:rsid w:val="00686498"/>
    <w:rsid w:val="00686E8F"/>
    <w:rsid w:val="006878E2"/>
    <w:rsid w:val="00687FB7"/>
    <w:rsid w:val="0069042E"/>
    <w:rsid w:val="006915A4"/>
    <w:rsid w:val="00692C0C"/>
    <w:rsid w:val="006939B0"/>
    <w:rsid w:val="006942E9"/>
    <w:rsid w:val="00695E50"/>
    <w:rsid w:val="0069648D"/>
    <w:rsid w:val="0069665B"/>
    <w:rsid w:val="00696FDF"/>
    <w:rsid w:val="0069736B"/>
    <w:rsid w:val="00697FB7"/>
    <w:rsid w:val="006A074E"/>
    <w:rsid w:val="006A2877"/>
    <w:rsid w:val="006A3EE2"/>
    <w:rsid w:val="006A415E"/>
    <w:rsid w:val="006A41FF"/>
    <w:rsid w:val="006A4652"/>
    <w:rsid w:val="006A5063"/>
    <w:rsid w:val="006A514A"/>
    <w:rsid w:val="006A5841"/>
    <w:rsid w:val="006A5F75"/>
    <w:rsid w:val="006A61CB"/>
    <w:rsid w:val="006A64A1"/>
    <w:rsid w:val="006A7C51"/>
    <w:rsid w:val="006B0428"/>
    <w:rsid w:val="006B0D01"/>
    <w:rsid w:val="006B1BE6"/>
    <w:rsid w:val="006B2107"/>
    <w:rsid w:val="006B3675"/>
    <w:rsid w:val="006B54D7"/>
    <w:rsid w:val="006B559D"/>
    <w:rsid w:val="006B6660"/>
    <w:rsid w:val="006C035B"/>
    <w:rsid w:val="006C03E7"/>
    <w:rsid w:val="006C04D1"/>
    <w:rsid w:val="006C0876"/>
    <w:rsid w:val="006C14D2"/>
    <w:rsid w:val="006C28A8"/>
    <w:rsid w:val="006C2ACA"/>
    <w:rsid w:val="006C3880"/>
    <w:rsid w:val="006C3C32"/>
    <w:rsid w:val="006C4A60"/>
    <w:rsid w:val="006C4C0D"/>
    <w:rsid w:val="006C5C3A"/>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65A"/>
    <w:rsid w:val="006F0860"/>
    <w:rsid w:val="006F1E33"/>
    <w:rsid w:val="006F2026"/>
    <w:rsid w:val="006F236A"/>
    <w:rsid w:val="006F2B6E"/>
    <w:rsid w:val="006F5C1B"/>
    <w:rsid w:val="006F605E"/>
    <w:rsid w:val="006F67DD"/>
    <w:rsid w:val="006F6886"/>
    <w:rsid w:val="006F79A2"/>
    <w:rsid w:val="006F79E2"/>
    <w:rsid w:val="00701AB8"/>
    <w:rsid w:val="00703B7E"/>
    <w:rsid w:val="007049CD"/>
    <w:rsid w:val="00704C7B"/>
    <w:rsid w:val="0070503A"/>
    <w:rsid w:val="00705299"/>
    <w:rsid w:val="00705971"/>
    <w:rsid w:val="00706AF5"/>
    <w:rsid w:val="0071022B"/>
    <w:rsid w:val="0071078B"/>
    <w:rsid w:val="00710AB4"/>
    <w:rsid w:val="00713E30"/>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340"/>
    <w:rsid w:val="00733974"/>
    <w:rsid w:val="0073462C"/>
    <w:rsid w:val="00734D49"/>
    <w:rsid w:val="00734F71"/>
    <w:rsid w:val="00735C52"/>
    <w:rsid w:val="00737BE0"/>
    <w:rsid w:val="00737DC1"/>
    <w:rsid w:val="00740533"/>
    <w:rsid w:val="007408E7"/>
    <w:rsid w:val="00740CE3"/>
    <w:rsid w:val="00741071"/>
    <w:rsid w:val="0074279C"/>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6BF9"/>
    <w:rsid w:val="007874C1"/>
    <w:rsid w:val="00790B8A"/>
    <w:rsid w:val="00791CD8"/>
    <w:rsid w:val="00793A72"/>
    <w:rsid w:val="007958B3"/>
    <w:rsid w:val="007962D4"/>
    <w:rsid w:val="007A0F01"/>
    <w:rsid w:val="007A3820"/>
    <w:rsid w:val="007A4B1A"/>
    <w:rsid w:val="007A50D0"/>
    <w:rsid w:val="007A5AB5"/>
    <w:rsid w:val="007A5DFD"/>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48C9"/>
    <w:rsid w:val="007C5836"/>
    <w:rsid w:val="007C73B8"/>
    <w:rsid w:val="007C7A19"/>
    <w:rsid w:val="007C7C61"/>
    <w:rsid w:val="007D0C4D"/>
    <w:rsid w:val="007D0D66"/>
    <w:rsid w:val="007D1D18"/>
    <w:rsid w:val="007D1DD5"/>
    <w:rsid w:val="007D1DF2"/>
    <w:rsid w:val="007D1E64"/>
    <w:rsid w:val="007D2B2D"/>
    <w:rsid w:val="007D2C12"/>
    <w:rsid w:val="007D35A8"/>
    <w:rsid w:val="007D3A0B"/>
    <w:rsid w:val="007D4C12"/>
    <w:rsid w:val="007D5EA6"/>
    <w:rsid w:val="007D628B"/>
    <w:rsid w:val="007D67E5"/>
    <w:rsid w:val="007D6AA2"/>
    <w:rsid w:val="007D71DD"/>
    <w:rsid w:val="007E1398"/>
    <w:rsid w:val="007E1B82"/>
    <w:rsid w:val="007E29C7"/>
    <w:rsid w:val="007E2C62"/>
    <w:rsid w:val="007E327F"/>
    <w:rsid w:val="007E385F"/>
    <w:rsid w:val="007E461C"/>
    <w:rsid w:val="007E48D2"/>
    <w:rsid w:val="007E4CC5"/>
    <w:rsid w:val="007E55D9"/>
    <w:rsid w:val="007E6125"/>
    <w:rsid w:val="007E6D2B"/>
    <w:rsid w:val="007F1F99"/>
    <w:rsid w:val="007F2C27"/>
    <w:rsid w:val="007F36BC"/>
    <w:rsid w:val="007F492B"/>
    <w:rsid w:val="007F566E"/>
    <w:rsid w:val="007F57E5"/>
    <w:rsid w:val="007F5BF0"/>
    <w:rsid w:val="007F6F72"/>
    <w:rsid w:val="007F7C94"/>
    <w:rsid w:val="00800FA3"/>
    <w:rsid w:val="00801D0D"/>
    <w:rsid w:val="008050EB"/>
    <w:rsid w:val="00805ECB"/>
    <w:rsid w:val="00806D43"/>
    <w:rsid w:val="00807FB1"/>
    <w:rsid w:val="008107CD"/>
    <w:rsid w:val="0081090B"/>
    <w:rsid w:val="008109F2"/>
    <w:rsid w:val="00810E41"/>
    <w:rsid w:val="00810F6F"/>
    <w:rsid w:val="008113C0"/>
    <w:rsid w:val="00812AAC"/>
    <w:rsid w:val="008137C9"/>
    <w:rsid w:val="008138EC"/>
    <w:rsid w:val="00813B38"/>
    <w:rsid w:val="00814D64"/>
    <w:rsid w:val="0081507C"/>
    <w:rsid w:val="008159FD"/>
    <w:rsid w:val="00816585"/>
    <w:rsid w:val="008165E0"/>
    <w:rsid w:val="00816C6D"/>
    <w:rsid w:val="008175DF"/>
    <w:rsid w:val="008177FE"/>
    <w:rsid w:val="008208B5"/>
    <w:rsid w:val="00820EEB"/>
    <w:rsid w:val="00820FF0"/>
    <w:rsid w:val="008225F1"/>
    <w:rsid w:val="008230FC"/>
    <w:rsid w:val="00825BE5"/>
    <w:rsid w:val="0082652C"/>
    <w:rsid w:val="00826BA3"/>
    <w:rsid w:val="00826F87"/>
    <w:rsid w:val="008305ED"/>
    <w:rsid w:val="0083161C"/>
    <w:rsid w:val="00831B1A"/>
    <w:rsid w:val="008320FF"/>
    <w:rsid w:val="00832201"/>
    <w:rsid w:val="00832CFE"/>
    <w:rsid w:val="008339AB"/>
    <w:rsid w:val="00835460"/>
    <w:rsid w:val="00835FC5"/>
    <w:rsid w:val="00836222"/>
    <w:rsid w:val="0083706B"/>
    <w:rsid w:val="00840F3C"/>
    <w:rsid w:val="008413AE"/>
    <w:rsid w:val="0084189D"/>
    <w:rsid w:val="008419E7"/>
    <w:rsid w:val="00842520"/>
    <w:rsid w:val="00844F9B"/>
    <w:rsid w:val="00844FAC"/>
    <w:rsid w:val="00845807"/>
    <w:rsid w:val="00845DCA"/>
    <w:rsid w:val="00846A33"/>
    <w:rsid w:val="00846B6A"/>
    <w:rsid w:val="00846C17"/>
    <w:rsid w:val="00846E60"/>
    <w:rsid w:val="008473AC"/>
    <w:rsid w:val="008477F5"/>
    <w:rsid w:val="0084798E"/>
    <w:rsid w:val="00847E1E"/>
    <w:rsid w:val="00850B93"/>
    <w:rsid w:val="00851102"/>
    <w:rsid w:val="0085125A"/>
    <w:rsid w:val="00851348"/>
    <w:rsid w:val="00851BCC"/>
    <w:rsid w:val="0085264A"/>
    <w:rsid w:val="0085282B"/>
    <w:rsid w:val="008536E3"/>
    <w:rsid w:val="0085370C"/>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590"/>
    <w:rsid w:val="00874990"/>
    <w:rsid w:val="00874CE3"/>
    <w:rsid w:val="00875240"/>
    <w:rsid w:val="00875867"/>
    <w:rsid w:val="0087695A"/>
    <w:rsid w:val="00876EBF"/>
    <w:rsid w:val="008775BD"/>
    <w:rsid w:val="008777F4"/>
    <w:rsid w:val="0088466B"/>
    <w:rsid w:val="00885594"/>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5FFE"/>
    <w:rsid w:val="00896549"/>
    <w:rsid w:val="008A03C9"/>
    <w:rsid w:val="008A2BE8"/>
    <w:rsid w:val="008A2EDF"/>
    <w:rsid w:val="008A32C1"/>
    <w:rsid w:val="008A3A54"/>
    <w:rsid w:val="008A58E9"/>
    <w:rsid w:val="008A5BEE"/>
    <w:rsid w:val="008A5EB7"/>
    <w:rsid w:val="008A6911"/>
    <w:rsid w:val="008A6DB3"/>
    <w:rsid w:val="008A720B"/>
    <w:rsid w:val="008A78F1"/>
    <w:rsid w:val="008B015C"/>
    <w:rsid w:val="008B0ABB"/>
    <w:rsid w:val="008B142B"/>
    <w:rsid w:val="008B2B97"/>
    <w:rsid w:val="008B2D2B"/>
    <w:rsid w:val="008B2E6D"/>
    <w:rsid w:val="008B343D"/>
    <w:rsid w:val="008B3520"/>
    <w:rsid w:val="008B3E72"/>
    <w:rsid w:val="008B4609"/>
    <w:rsid w:val="008B4C63"/>
    <w:rsid w:val="008B5D38"/>
    <w:rsid w:val="008B5DB2"/>
    <w:rsid w:val="008B6282"/>
    <w:rsid w:val="008B655F"/>
    <w:rsid w:val="008C0972"/>
    <w:rsid w:val="008C0AE4"/>
    <w:rsid w:val="008C1476"/>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1F9F"/>
    <w:rsid w:val="008F2C8D"/>
    <w:rsid w:val="008F3CF2"/>
    <w:rsid w:val="008F44BF"/>
    <w:rsid w:val="008F4A05"/>
    <w:rsid w:val="008F5AD3"/>
    <w:rsid w:val="008F671B"/>
    <w:rsid w:val="0090057D"/>
    <w:rsid w:val="009007F8"/>
    <w:rsid w:val="0090092C"/>
    <w:rsid w:val="009011AD"/>
    <w:rsid w:val="009017F6"/>
    <w:rsid w:val="00901BB0"/>
    <w:rsid w:val="009033B9"/>
    <w:rsid w:val="00903BD5"/>
    <w:rsid w:val="00903D7A"/>
    <w:rsid w:val="00904308"/>
    <w:rsid w:val="0090455A"/>
    <w:rsid w:val="00904A52"/>
    <w:rsid w:val="009055C2"/>
    <w:rsid w:val="0091105C"/>
    <w:rsid w:val="00911942"/>
    <w:rsid w:val="0091333A"/>
    <w:rsid w:val="0091367F"/>
    <w:rsid w:val="009166BB"/>
    <w:rsid w:val="00916EF6"/>
    <w:rsid w:val="00917439"/>
    <w:rsid w:val="009207F6"/>
    <w:rsid w:val="00920CBA"/>
    <w:rsid w:val="00920E53"/>
    <w:rsid w:val="009214F6"/>
    <w:rsid w:val="00921C3B"/>
    <w:rsid w:val="0092257F"/>
    <w:rsid w:val="00922B92"/>
    <w:rsid w:val="00923A29"/>
    <w:rsid w:val="00923FAA"/>
    <w:rsid w:val="00924F2F"/>
    <w:rsid w:val="00925000"/>
    <w:rsid w:val="00925473"/>
    <w:rsid w:val="0092765D"/>
    <w:rsid w:val="00930B9C"/>
    <w:rsid w:val="0093162E"/>
    <w:rsid w:val="00932DA5"/>
    <w:rsid w:val="00933745"/>
    <w:rsid w:val="00933A91"/>
    <w:rsid w:val="00933B25"/>
    <w:rsid w:val="00935AFC"/>
    <w:rsid w:val="0094117B"/>
    <w:rsid w:val="00941BF5"/>
    <w:rsid w:val="009424A6"/>
    <w:rsid w:val="00943AC8"/>
    <w:rsid w:val="0094495C"/>
    <w:rsid w:val="00944CA3"/>
    <w:rsid w:val="00945ACE"/>
    <w:rsid w:val="009466BD"/>
    <w:rsid w:val="0094699B"/>
    <w:rsid w:val="009471BD"/>
    <w:rsid w:val="00950F13"/>
    <w:rsid w:val="00950FF0"/>
    <w:rsid w:val="00951D47"/>
    <w:rsid w:val="00952BE8"/>
    <w:rsid w:val="009534FD"/>
    <w:rsid w:val="0095360D"/>
    <w:rsid w:val="00957048"/>
    <w:rsid w:val="0095770B"/>
    <w:rsid w:val="009602A1"/>
    <w:rsid w:val="00960550"/>
    <w:rsid w:val="00960587"/>
    <w:rsid w:val="00961442"/>
    <w:rsid w:val="009628BE"/>
    <w:rsid w:val="00964732"/>
    <w:rsid w:val="00965845"/>
    <w:rsid w:val="009663BE"/>
    <w:rsid w:val="009678D0"/>
    <w:rsid w:val="00971118"/>
    <w:rsid w:val="00972990"/>
    <w:rsid w:val="009729B5"/>
    <w:rsid w:val="009729FD"/>
    <w:rsid w:val="00973221"/>
    <w:rsid w:val="0097361F"/>
    <w:rsid w:val="00974846"/>
    <w:rsid w:val="009748C5"/>
    <w:rsid w:val="00974ED2"/>
    <w:rsid w:val="009751C5"/>
    <w:rsid w:val="00975503"/>
    <w:rsid w:val="009762C2"/>
    <w:rsid w:val="009778AE"/>
    <w:rsid w:val="00977BE9"/>
    <w:rsid w:val="00977DE3"/>
    <w:rsid w:val="00982281"/>
    <w:rsid w:val="00983394"/>
    <w:rsid w:val="009838C2"/>
    <w:rsid w:val="00983E6F"/>
    <w:rsid w:val="009847BB"/>
    <w:rsid w:val="00984F70"/>
    <w:rsid w:val="00985529"/>
    <w:rsid w:val="00985F61"/>
    <w:rsid w:val="00985FD8"/>
    <w:rsid w:val="009866DD"/>
    <w:rsid w:val="0098726E"/>
    <w:rsid w:val="00990B9D"/>
    <w:rsid w:val="009914F8"/>
    <w:rsid w:val="00992390"/>
    <w:rsid w:val="009926D8"/>
    <w:rsid w:val="009930FE"/>
    <w:rsid w:val="009943BD"/>
    <w:rsid w:val="00994A96"/>
    <w:rsid w:val="00994E30"/>
    <w:rsid w:val="00995298"/>
    <w:rsid w:val="009969AB"/>
    <w:rsid w:val="00996C8B"/>
    <w:rsid w:val="009A02FD"/>
    <w:rsid w:val="009A0465"/>
    <w:rsid w:val="009A0A65"/>
    <w:rsid w:val="009A24F8"/>
    <w:rsid w:val="009A275A"/>
    <w:rsid w:val="009A2B10"/>
    <w:rsid w:val="009A31B9"/>
    <w:rsid w:val="009A498A"/>
    <w:rsid w:val="009A536D"/>
    <w:rsid w:val="009A631E"/>
    <w:rsid w:val="009A777B"/>
    <w:rsid w:val="009B05EE"/>
    <w:rsid w:val="009B0EF8"/>
    <w:rsid w:val="009B12D1"/>
    <w:rsid w:val="009B14B1"/>
    <w:rsid w:val="009B16D2"/>
    <w:rsid w:val="009B2366"/>
    <w:rsid w:val="009B25BF"/>
    <w:rsid w:val="009B3368"/>
    <w:rsid w:val="009B53E3"/>
    <w:rsid w:val="009B5520"/>
    <w:rsid w:val="009B572A"/>
    <w:rsid w:val="009B5CD5"/>
    <w:rsid w:val="009B6022"/>
    <w:rsid w:val="009B6402"/>
    <w:rsid w:val="009B73A1"/>
    <w:rsid w:val="009B776B"/>
    <w:rsid w:val="009B799B"/>
    <w:rsid w:val="009C076B"/>
    <w:rsid w:val="009C0DE8"/>
    <w:rsid w:val="009C0E6A"/>
    <w:rsid w:val="009C0EB4"/>
    <w:rsid w:val="009C21CE"/>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2573"/>
    <w:rsid w:val="009E2A92"/>
    <w:rsid w:val="009E33F9"/>
    <w:rsid w:val="009E3FF1"/>
    <w:rsid w:val="009E575A"/>
    <w:rsid w:val="009E685B"/>
    <w:rsid w:val="009E76D6"/>
    <w:rsid w:val="009F0433"/>
    <w:rsid w:val="009F0611"/>
    <w:rsid w:val="009F14E6"/>
    <w:rsid w:val="009F1BCD"/>
    <w:rsid w:val="009F246F"/>
    <w:rsid w:val="009F2C1D"/>
    <w:rsid w:val="009F2E07"/>
    <w:rsid w:val="009F4838"/>
    <w:rsid w:val="009F63AB"/>
    <w:rsid w:val="009F6913"/>
    <w:rsid w:val="009F6F95"/>
    <w:rsid w:val="009F7286"/>
    <w:rsid w:val="009F79F9"/>
    <w:rsid w:val="009F7F92"/>
    <w:rsid w:val="00A0111E"/>
    <w:rsid w:val="00A014F8"/>
    <w:rsid w:val="00A01E3F"/>
    <w:rsid w:val="00A02C5C"/>
    <w:rsid w:val="00A02F60"/>
    <w:rsid w:val="00A03804"/>
    <w:rsid w:val="00A048D2"/>
    <w:rsid w:val="00A0580F"/>
    <w:rsid w:val="00A060A7"/>
    <w:rsid w:val="00A07830"/>
    <w:rsid w:val="00A0784C"/>
    <w:rsid w:val="00A07E58"/>
    <w:rsid w:val="00A114DF"/>
    <w:rsid w:val="00A11BA8"/>
    <w:rsid w:val="00A11E50"/>
    <w:rsid w:val="00A12EA6"/>
    <w:rsid w:val="00A14418"/>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2878"/>
    <w:rsid w:val="00A33509"/>
    <w:rsid w:val="00A3499C"/>
    <w:rsid w:val="00A35A37"/>
    <w:rsid w:val="00A36059"/>
    <w:rsid w:val="00A36E14"/>
    <w:rsid w:val="00A3723A"/>
    <w:rsid w:val="00A3747E"/>
    <w:rsid w:val="00A37490"/>
    <w:rsid w:val="00A37497"/>
    <w:rsid w:val="00A3784A"/>
    <w:rsid w:val="00A37CDA"/>
    <w:rsid w:val="00A41878"/>
    <w:rsid w:val="00A4189B"/>
    <w:rsid w:val="00A420E0"/>
    <w:rsid w:val="00A42EFB"/>
    <w:rsid w:val="00A436E9"/>
    <w:rsid w:val="00A43C31"/>
    <w:rsid w:val="00A44283"/>
    <w:rsid w:val="00A4538C"/>
    <w:rsid w:val="00A460B7"/>
    <w:rsid w:val="00A46B3E"/>
    <w:rsid w:val="00A50646"/>
    <w:rsid w:val="00A50912"/>
    <w:rsid w:val="00A50A7C"/>
    <w:rsid w:val="00A50D38"/>
    <w:rsid w:val="00A515D2"/>
    <w:rsid w:val="00A516BA"/>
    <w:rsid w:val="00A53CA9"/>
    <w:rsid w:val="00A54388"/>
    <w:rsid w:val="00A54FE7"/>
    <w:rsid w:val="00A55319"/>
    <w:rsid w:val="00A56092"/>
    <w:rsid w:val="00A56FBB"/>
    <w:rsid w:val="00A57A8F"/>
    <w:rsid w:val="00A60286"/>
    <w:rsid w:val="00A60451"/>
    <w:rsid w:val="00A60C84"/>
    <w:rsid w:val="00A6308C"/>
    <w:rsid w:val="00A6309D"/>
    <w:rsid w:val="00A64FC5"/>
    <w:rsid w:val="00A656DA"/>
    <w:rsid w:val="00A65DC8"/>
    <w:rsid w:val="00A66181"/>
    <w:rsid w:val="00A678CD"/>
    <w:rsid w:val="00A67D4A"/>
    <w:rsid w:val="00A706A9"/>
    <w:rsid w:val="00A70721"/>
    <w:rsid w:val="00A70BA1"/>
    <w:rsid w:val="00A71B9B"/>
    <w:rsid w:val="00A71CA8"/>
    <w:rsid w:val="00A764D2"/>
    <w:rsid w:val="00A76E90"/>
    <w:rsid w:val="00A77650"/>
    <w:rsid w:val="00A77B0C"/>
    <w:rsid w:val="00A80794"/>
    <w:rsid w:val="00A810EE"/>
    <w:rsid w:val="00A8159E"/>
    <w:rsid w:val="00A81920"/>
    <w:rsid w:val="00A81C00"/>
    <w:rsid w:val="00A82467"/>
    <w:rsid w:val="00A83637"/>
    <w:rsid w:val="00A84554"/>
    <w:rsid w:val="00A84A5B"/>
    <w:rsid w:val="00A84FEE"/>
    <w:rsid w:val="00A852B2"/>
    <w:rsid w:val="00A85F8C"/>
    <w:rsid w:val="00A86555"/>
    <w:rsid w:val="00A87344"/>
    <w:rsid w:val="00A87D08"/>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97EA5"/>
    <w:rsid w:val="00AA0070"/>
    <w:rsid w:val="00AA0157"/>
    <w:rsid w:val="00AA0406"/>
    <w:rsid w:val="00AA046D"/>
    <w:rsid w:val="00AA0907"/>
    <w:rsid w:val="00AA1353"/>
    <w:rsid w:val="00AA138F"/>
    <w:rsid w:val="00AA35DB"/>
    <w:rsid w:val="00AA3D85"/>
    <w:rsid w:val="00AA409A"/>
    <w:rsid w:val="00AA4446"/>
    <w:rsid w:val="00AA466D"/>
    <w:rsid w:val="00AA5532"/>
    <w:rsid w:val="00AA59A8"/>
    <w:rsid w:val="00AA6487"/>
    <w:rsid w:val="00AA6703"/>
    <w:rsid w:val="00AA6790"/>
    <w:rsid w:val="00AA6839"/>
    <w:rsid w:val="00AA6957"/>
    <w:rsid w:val="00AA7276"/>
    <w:rsid w:val="00AB057E"/>
    <w:rsid w:val="00AB0E8E"/>
    <w:rsid w:val="00AB2DF1"/>
    <w:rsid w:val="00AB5E32"/>
    <w:rsid w:val="00AC06AF"/>
    <w:rsid w:val="00AC096B"/>
    <w:rsid w:val="00AC1251"/>
    <w:rsid w:val="00AC202E"/>
    <w:rsid w:val="00AC2553"/>
    <w:rsid w:val="00AC2E85"/>
    <w:rsid w:val="00AC5219"/>
    <w:rsid w:val="00AC530D"/>
    <w:rsid w:val="00AC55A4"/>
    <w:rsid w:val="00AC5F1C"/>
    <w:rsid w:val="00AC65DC"/>
    <w:rsid w:val="00AD0A9C"/>
    <w:rsid w:val="00AD3587"/>
    <w:rsid w:val="00AD44A1"/>
    <w:rsid w:val="00AD5501"/>
    <w:rsid w:val="00AD6EFE"/>
    <w:rsid w:val="00AD7256"/>
    <w:rsid w:val="00AD7519"/>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6A5F"/>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16DB7"/>
    <w:rsid w:val="00B200B8"/>
    <w:rsid w:val="00B2381E"/>
    <w:rsid w:val="00B24186"/>
    <w:rsid w:val="00B2473D"/>
    <w:rsid w:val="00B27976"/>
    <w:rsid w:val="00B3052D"/>
    <w:rsid w:val="00B30939"/>
    <w:rsid w:val="00B30E25"/>
    <w:rsid w:val="00B30EB5"/>
    <w:rsid w:val="00B3274A"/>
    <w:rsid w:val="00B3467F"/>
    <w:rsid w:val="00B3553E"/>
    <w:rsid w:val="00B355F1"/>
    <w:rsid w:val="00B36909"/>
    <w:rsid w:val="00B36AF3"/>
    <w:rsid w:val="00B36EEA"/>
    <w:rsid w:val="00B373A9"/>
    <w:rsid w:val="00B374C3"/>
    <w:rsid w:val="00B37D0F"/>
    <w:rsid w:val="00B40112"/>
    <w:rsid w:val="00B40B64"/>
    <w:rsid w:val="00B41379"/>
    <w:rsid w:val="00B415FB"/>
    <w:rsid w:val="00B4343E"/>
    <w:rsid w:val="00B43C78"/>
    <w:rsid w:val="00B44386"/>
    <w:rsid w:val="00B450A8"/>
    <w:rsid w:val="00B4544A"/>
    <w:rsid w:val="00B457C4"/>
    <w:rsid w:val="00B4678C"/>
    <w:rsid w:val="00B46D67"/>
    <w:rsid w:val="00B47CDB"/>
    <w:rsid w:val="00B50266"/>
    <w:rsid w:val="00B51A10"/>
    <w:rsid w:val="00B5261A"/>
    <w:rsid w:val="00B534BB"/>
    <w:rsid w:val="00B543A9"/>
    <w:rsid w:val="00B55700"/>
    <w:rsid w:val="00B5764F"/>
    <w:rsid w:val="00B60BA4"/>
    <w:rsid w:val="00B610CF"/>
    <w:rsid w:val="00B62892"/>
    <w:rsid w:val="00B62968"/>
    <w:rsid w:val="00B6448F"/>
    <w:rsid w:val="00B66644"/>
    <w:rsid w:val="00B714BC"/>
    <w:rsid w:val="00B7242B"/>
    <w:rsid w:val="00B732C1"/>
    <w:rsid w:val="00B73D2B"/>
    <w:rsid w:val="00B74B38"/>
    <w:rsid w:val="00B758E8"/>
    <w:rsid w:val="00B7620B"/>
    <w:rsid w:val="00B7638E"/>
    <w:rsid w:val="00B76AF8"/>
    <w:rsid w:val="00B77F1B"/>
    <w:rsid w:val="00B8083D"/>
    <w:rsid w:val="00B848EB"/>
    <w:rsid w:val="00B84CFE"/>
    <w:rsid w:val="00B84EAC"/>
    <w:rsid w:val="00B8620A"/>
    <w:rsid w:val="00B868B8"/>
    <w:rsid w:val="00B9001D"/>
    <w:rsid w:val="00B904E7"/>
    <w:rsid w:val="00B90C22"/>
    <w:rsid w:val="00B915B1"/>
    <w:rsid w:val="00B92529"/>
    <w:rsid w:val="00B927D5"/>
    <w:rsid w:val="00B92961"/>
    <w:rsid w:val="00B931F6"/>
    <w:rsid w:val="00B9518D"/>
    <w:rsid w:val="00B9536D"/>
    <w:rsid w:val="00B95E37"/>
    <w:rsid w:val="00B967F2"/>
    <w:rsid w:val="00BA2539"/>
    <w:rsid w:val="00BA26C9"/>
    <w:rsid w:val="00BA2DF4"/>
    <w:rsid w:val="00BA38BA"/>
    <w:rsid w:val="00BA3BE4"/>
    <w:rsid w:val="00BA4034"/>
    <w:rsid w:val="00BA4F07"/>
    <w:rsid w:val="00BA4F69"/>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6B8A"/>
    <w:rsid w:val="00BB75D0"/>
    <w:rsid w:val="00BB75DF"/>
    <w:rsid w:val="00BC0046"/>
    <w:rsid w:val="00BC1955"/>
    <w:rsid w:val="00BC1BC8"/>
    <w:rsid w:val="00BC20B9"/>
    <w:rsid w:val="00BC2253"/>
    <w:rsid w:val="00BC3E53"/>
    <w:rsid w:val="00BC462B"/>
    <w:rsid w:val="00BC68DC"/>
    <w:rsid w:val="00BD090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5D98"/>
    <w:rsid w:val="00BE6CDB"/>
    <w:rsid w:val="00BE6F5C"/>
    <w:rsid w:val="00BE761B"/>
    <w:rsid w:val="00BF191C"/>
    <w:rsid w:val="00BF1B48"/>
    <w:rsid w:val="00BF2E6E"/>
    <w:rsid w:val="00BF3448"/>
    <w:rsid w:val="00BF4F95"/>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1862"/>
    <w:rsid w:val="00C11987"/>
    <w:rsid w:val="00C12A83"/>
    <w:rsid w:val="00C1357C"/>
    <w:rsid w:val="00C143CE"/>
    <w:rsid w:val="00C152EE"/>
    <w:rsid w:val="00C16C90"/>
    <w:rsid w:val="00C20B02"/>
    <w:rsid w:val="00C20EAD"/>
    <w:rsid w:val="00C217A3"/>
    <w:rsid w:val="00C219EB"/>
    <w:rsid w:val="00C22F96"/>
    <w:rsid w:val="00C2401B"/>
    <w:rsid w:val="00C2485E"/>
    <w:rsid w:val="00C24BD1"/>
    <w:rsid w:val="00C2512A"/>
    <w:rsid w:val="00C25A0D"/>
    <w:rsid w:val="00C25BD1"/>
    <w:rsid w:val="00C273BA"/>
    <w:rsid w:val="00C273F4"/>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915"/>
    <w:rsid w:val="00C37C5B"/>
    <w:rsid w:val="00C40727"/>
    <w:rsid w:val="00C409B4"/>
    <w:rsid w:val="00C41C8C"/>
    <w:rsid w:val="00C42139"/>
    <w:rsid w:val="00C42B6C"/>
    <w:rsid w:val="00C4305E"/>
    <w:rsid w:val="00C437CD"/>
    <w:rsid w:val="00C45053"/>
    <w:rsid w:val="00C45A13"/>
    <w:rsid w:val="00C45C1D"/>
    <w:rsid w:val="00C46181"/>
    <w:rsid w:val="00C46B52"/>
    <w:rsid w:val="00C46B79"/>
    <w:rsid w:val="00C50081"/>
    <w:rsid w:val="00C5070C"/>
    <w:rsid w:val="00C52639"/>
    <w:rsid w:val="00C52996"/>
    <w:rsid w:val="00C53653"/>
    <w:rsid w:val="00C53E29"/>
    <w:rsid w:val="00C53ED0"/>
    <w:rsid w:val="00C546C5"/>
    <w:rsid w:val="00C54AFA"/>
    <w:rsid w:val="00C55E73"/>
    <w:rsid w:val="00C567B8"/>
    <w:rsid w:val="00C56E65"/>
    <w:rsid w:val="00C573F0"/>
    <w:rsid w:val="00C578F7"/>
    <w:rsid w:val="00C6049D"/>
    <w:rsid w:val="00C6057E"/>
    <w:rsid w:val="00C60A9A"/>
    <w:rsid w:val="00C63571"/>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87866"/>
    <w:rsid w:val="00C90982"/>
    <w:rsid w:val="00C91128"/>
    <w:rsid w:val="00C926AC"/>
    <w:rsid w:val="00C92B35"/>
    <w:rsid w:val="00C93A70"/>
    <w:rsid w:val="00C9461E"/>
    <w:rsid w:val="00C949EC"/>
    <w:rsid w:val="00C95D21"/>
    <w:rsid w:val="00C968B1"/>
    <w:rsid w:val="00CA1284"/>
    <w:rsid w:val="00CA2EA0"/>
    <w:rsid w:val="00CA337D"/>
    <w:rsid w:val="00CA3B8E"/>
    <w:rsid w:val="00CA3CE4"/>
    <w:rsid w:val="00CA3FC9"/>
    <w:rsid w:val="00CA43F6"/>
    <w:rsid w:val="00CA6153"/>
    <w:rsid w:val="00CA7BEF"/>
    <w:rsid w:val="00CB012F"/>
    <w:rsid w:val="00CB0826"/>
    <w:rsid w:val="00CB0939"/>
    <w:rsid w:val="00CB209D"/>
    <w:rsid w:val="00CB2A44"/>
    <w:rsid w:val="00CB3723"/>
    <w:rsid w:val="00CB4287"/>
    <w:rsid w:val="00CB441F"/>
    <w:rsid w:val="00CB5035"/>
    <w:rsid w:val="00CB5051"/>
    <w:rsid w:val="00CB5B29"/>
    <w:rsid w:val="00CB5CDE"/>
    <w:rsid w:val="00CB5D5B"/>
    <w:rsid w:val="00CB600F"/>
    <w:rsid w:val="00CC0F67"/>
    <w:rsid w:val="00CC134D"/>
    <w:rsid w:val="00CC150C"/>
    <w:rsid w:val="00CC15A3"/>
    <w:rsid w:val="00CC1C28"/>
    <w:rsid w:val="00CC2202"/>
    <w:rsid w:val="00CC2AAA"/>
    <w:rsid w:val="00CC2FA9"/>
    <w:rsid w:val="00CC3E2C"/>
    <w:rsid w:val="00CC48BA"/>
    <w:rsid w:val="00CC5508"/>
    <w:rsid w:val="00CC5CB3"/>
    <w:rsid w:val="00CC5DB1"/>
    <w:rsid w:val="00CC6941"/>
    <w:rsid w:val="00CC6D58"/>
    <w:rsid w:val="00CC76D5"/>
    <w:rsid w:val="00CC7709"/>
    <w:rsid w:val="00CD0D62"/>
    <w:rsid w:val="00CD192E"/>
    <w:rsid w:val="00CD215A"/>
    <w:rsid w:val="00CD3FCB"/>
    <w:rsid w:val="00CD489F"/>
    <w:rsid w:val="00CD60FA"/>
    <w:rsid w:val="00CD7249"/>
    <w:rsid w:val="00CD72A4"/>
    <w:rsid w:val="00CE0447"/>
    <w:rsid w:val="00CE0763"/>
    <w:rsid w:val="00CE0944"/>
    <w:rsid w:val="00CE250A"/>
    <w:rsid w:val="00CE30C2"/>
    <w:rsid w:val="00CE39C4"/>
    <w:rsid w:val="00CE3E17"/>
    <w:rsid w:val="00CE40FE"/>
    <w:rsid w:val="00CE485B"/>
    <w:rsid w:val="00CE4B06"/>
    <w:rsid w:val="00CE584A"/>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A08"/>
    <w:rsid w:val="00D11D5F"/>
    <w:rsid w:val="00D1221D"/>
    <w:rsid w:val="00D12229"/>
    <w:rsid w:val="00D12542"/>
    <w:rsid w:val="00D12A8D"/>
    <w:rsid w:val="00D14548"/>
    <w:rsid w:val="00D152D9"/>
    <w:rsid w:val="00D15AE3"/>
    <w:rsid w:val="00D170BC"/>
    <w:rsid w:val="00D17516"/>
    <w:rsid w:val="00D17F8C"/>
    <w:rsid w:val="00D20549"/>
    <w:rsid w:val="00D21161"/>
    <w:rsid w:val="00D212BE"/>
    <w:rsid w:val="00D21491"/>
    <w:rsid w:val="00D21C15"/>
    <w:rsid w:val="00D22191"/>
    <w:rsid w:val="00D22E49"/>
    <w:rsid w:val="00D23289"/>
    <w:rsid w:val="00D242F7"/>
    <w:rsid w:val="00D24CC9"/>
    <w:rsid w:val="00D24E5E"/>
    <w:rsid w:val="00D250A9"/>
    <w:rsid w:val="00D2556F"/>
    <w:rsid w:val="00D25796"/>
    <w:rsid w:val="00D25DEE"/>
    <w:rsid w:val="00D25FF5"/>
    <w:rsid w:val="00D263D5"/>
    <w:rsid w:val="00D2773A"/>
    <w:rsid w:val="00D310B0"/>
    <w:rsid w:val="00D3133B"/>
    <w:rsid w:val="00D31642"/>
    <w:rsid w:val="00D31CEE"/>
    <w:rsid w:val="00D321B6"/>
    <w:rsid w:val="00D323C0"/>
    <w:rsid w:val="00D32725"/>
    <w:rsid w:val="00D33FEE"/>
    <w:rsid w:val="00D3510D"/>
    <w:rsid w:val="00D365E2"/>
    <w:rsid w:val="00D37FB6"/>
    <w:rsid w:val="00D401A0"/>
    <w:rsid w:val="00D40646"/>
    <w:rsid w:val="00D4093E"/>
    <w:rsid w:val="00D40AB3"/>
    <w:rsid w:val="00D40FDF"/>
    <w:rsid w:val="00D416C7"/>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0B2A"/>
    <w:rsid w:val="00D61730"/>
    <w:rsid w:val="00D62284"/>
    <w:rsid w:val="00D6244B"/>
    <w:rsid w:val="00D638F8"/>
    <w:rsid w:val="00D63C05"/>
    <w:rsid w:val="00D6441E"/>
    <w:rsid w:val="00D65198"/>
    <w:rsid w:val="00D661F5"/>
    <w:rsid w:val="00D706C5"/>
    <w:rsid w:val="00D708BA"/>
    <w:rsid w:val="00D70920"/>
    <w:rsid w:val="00D72867"/>
    <w:rsid w:val="00D728A0"/>
    <w:rsid w:val="00D72C5C"/>
    <w:rsid w:val="00D73190"/>
    <w:rsid w:val="00D73315"/>
    <w:rsid w:val="00D73FAB"/>
    <w:rsid w:val="00D74796"/>
    <w:rsid w:val="00D74BD0"/>
    <w:rsid w:val="00D80516"/>
    <w:rsid w:val="00D807A3"/>
    <w:rsid w:val="00D80D4F"/>
    <w:rsid w:val="00D80DE0"/>
    <w:rsid w:val="00D80F18"/>
    <w:rsid w:val="00D80FE7"/>
    <w:rsid w:val="00D834E6"/>
    <w:rsid w:val="00D83ED4"/>
    <w:rsid w:val="00D84204"/>
    <w:rsid w:val="00D84223"/>
    <w:rsid w:val="00D8498C"/>
    <w:rsid w:val="00D84BB4"/>
    <w:rsid w:val="00D858F7"/>
    <w:rsid w:val="00D86FEC"/>
    <w:rsid w:val="00D900BC"/>
    <w:rsid w:val="00D90491"/>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6850"/>
    <w:rsid w:val="00DA7CC8"/>
    <w:rsid w:val="00DA7EE7"/>
    <w:rsid w:val="00DB17E2"/>
    <w:rsid w:val="00DB31CD"/>
    <w:rsid w:val="00DB589E"/>
    <w:rsid w:val="00DB5D9C"/>
    <w:rsid w:val="00DB7CDA"/>
    <w:rsid w:val="00DC04C4"/>
    <w:rsid w:val="00DC1529"/>
    <w:rsid w:val="00DC386A"/>
    <w:rsid w:val="00DC3EA1"/>
    <w:rsid w:val="00DC401A"/>
    <w:rsid w:val="00DC4886"/>
    <w:rsid w:val="00DC49A0"/>
    <w:rsid w:val="00DC6234"/>
    <w:rsid w:val="00DC62B9"/>
    <w:rsid w:val="00DC6B4E"/>
    <w:rsid w:val="00DC6F6E"/>
    <w:rsid w:val="00DC7D53"/>
    <w:rsid w:val="00DD1264"/>
    <w:rsid w:val="00DD1A3C"/>
    <w:rsid w:val="00DD35EF"/>
    <w:rsid w:val="00DD3C45"/>
    <w:rsid w:val="00DD4AAD"/>
    <w:rsid w:val="00DD6599"/>
    <w:rsid w:val="00DD6B10"/>
    <w:rsid w:val="00DD78E6"/>
    <w:rsid w:val="00DD7AFE"/>
    <w:rsid w:val="00DD7BD0"/>
    <w:rsid w:val="00DD7F24"/>
    <w:rsid w:val="00DD7F85"/>
    <w:rsid w:val="00DE059F"/>
    <w:rsid w:val="00DE13DF"/>
    <w:rsid w:val="00DE182E"/>
    <w:rsid w:val="00DE2127"/>
    <w:rsid w:val="00DE2B68"/>
    <w:rsid w:val="00DE4389"/>
    <w:rsid w:val="00DE595F"/>
    <w:rsid w:val="00DE6F42"/>
    <w:rsid w:val="00DE6F59"/>
    <w:rsid w:val="00DE7BA1"/>
    <w:rsid w:val="00DE7E8E"/>
    <w:rsid w:val="00DF04FC"/>
    <w:rsid w:val="00DF08EF"/>
    <w:rsid w:val="00DF0DBE"/>
    <w:rsid w:val="00DF2144"/>
    <w:rsid w:val="00DF21A9"/>
    <w:rsid w:val="00DF2382"/>
    <w:rsid w:val="00DF3532"/>
    <w:rsid w:val="00DF3B30"/>
    <w:rsid w:val="00DF478A"/>
    <w:rsid w:val="00DF50F1"/>
    <w:rsid w:val="00DF5266"/>
    <w:rsid w:val="00DF57B9"/>
    <w:rsid w:val="00DF632A"/>
    <w:rsid w:val="00DF7DE6"/>
    <w:rsid w:val="00E003A8"/>
    <w:rsid w:val="00E0047C"/>
    <w:rsid w:val="00E02BDE"/>
    <w:rsid w:val="00E02C37"/>
    <w:rsid w:val="00E0345B"/>
    <w:rsid w:val="00E03941"/>
    <w:rsid w:val="00E0407F"/>
    <w:rsid w:val="00E050DB"/>
    <w:rsid w:val="00E0607D"/>
    <w:rsid w:val="00E07D52"/>
    <w:rsid w:val="00E108B2"/>
    <w:rsid w:val="00E10ADF"/>
    <w:rsid w:val="00E10DD3"/>
    <w:rsid w:val="00E113E1"/>
    <w:rsid w:val="00E114A2"/>
    <w:rsid w:val="00E126E4"/>
    <w:rsid w:val="00E12776"/>
    <w:rsid w:val="00E12C04"/>
    <w:rsid w:val="00E13A90"/>
    <w:rsid w:val="00E153E7"/>
    <w:rsid w:val="00E158F5"/>
    <w:rsid w:val="00E16E3D"/>
    <w:rsid w:val="00E17D18"/>
    <w:rsid w:val="00E202DC"/>
    <w:rsid w:val="00E20979"/>
    <w:rsid w:val="00E22044"/>
    <w:rsid w:val="00E22759"/>
    <w:rsid w:val="00E227E6"/>
    <w:rsid w:val="00E229FF"/>
    <w:rsid w:val="00E23204"/>
    <w:rsid w:val="00E23499"/>
    <w:rsid w:val="00E241C9"/>
    <w:rsid w:val="00E241D7"/>
    <w:rsid w:val="00E24BDE"/>
    <w:rsid w:val="00E25D59"/>
    <w:rsid w:val="00E2736A"/>
    <w:rsid w:val="00E31747"/>
    <w:rsid w:val="00E3186A"/>
    <w:rsid w:val="00E31D98"/>
    <w:rsid w:val="00E32C04"/>
    <w:rsid w:val="00E34356"/>
    <w:rsid w:val="00E34A69"/>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57F"/>
    <w:rsid w:val="00E52631"/>
    <w:rsid w:val="00E52C9A"/>
    <w:rsid w:val="00E53FFA"/>
    <w:rsid w:val="00E540B8"/>
    <w:rsid w:val="00E540C9"/>
    <w:rsid w:val="00E573A1"/>
    <w:rsid w:val="00E57480"/>
    <w:rsid w:val="00E57953"/>
    <w:rsid w:val="00E603BB"/>
    <w:rsid w:val="00E60AC2"/>
    <w:rsid w:val="00E6173C"/>
    <w:rsid w:val="00E61D02"/>
    <w:rsid w:val="00E62AA9"/>
    <w:rsid w:val="00E6375F"/>
    <w:rsid w:val="00E64287"/>
    <w:rsid w:val="00E6547F"/>
    <w:rsid w:val="00E660CE"/>
    <w:rsid w:val="00E672CD"/>
    <w:rsid w:val="00E725D9"/>
    <w:rsid w:val="00E73142"/>
    <w:rsid w:val="00E732FA"/>
    <w:rsid w:val="00E737DC"/>
    <w:rsid w:val="00E73CA3"/>
    <w:rsid w:val="00E74082"/>
    <w:rsid w:val="00E751F5"/>
    <w:rsid w:val="00E7567C"/>
    <w:rsid w:val="00E75DB6"/>
    <w:rsid w:val="00E75F48"/>
    <w:rsid w:val="00E75FFF"/>
    <w:rsid w:val="00E76323"/>
    <w:rsid w:val="00E8024A"/>
    <w:rsid w:val="00E808A9"/>
    <w:rsid w:val="00E812BB"/>
    <w:rsid w:val="00E8151F"/>
    <w:rsid w:val="00E81830"/>
    <w:rsid w:val="00E81918"/>
    <w:rsid w:val="00E8204B"/>
    <w:rsid w:val="00E824DF"/>
    <w:rsid w:val="00E82563"/>
    <w:rsid w:val="00E82DB0"/>
    <w:rsid w:val="00E83D83"/>
    <w:rsid w:val="00E84271"/>
    <w:rsid w:val="00E86036"/>
    <w:rsid w:val="00E86DC6"/>
    <w:rsid w:val="00E86EDE"/>
    <w:rsid w:val="00E87BFC"/>
    <w:rsid w:val="00E87C6F"/>
    <w:rsid w:val="00E87E0A"/>
    <w:rsid w:val="00E90913"/>
    <w:rsid w:val="00E9189C"/>
    <w:rsid w:val="00E91F83"/>
    <w:rsid w:val="00E92295"/>
    <w:rsid w:val="00E92AF6"/>
    <w:rsid w:val="00E94040"/>
    <w:rsid w:val="00E94D80"/>
    <w:rsid w:val="00E94E71"/>
    <w:rsid w:val="00E96872"/>
    <w:rsid w:val="00E96D33"/>
    <w:rsid w:val="00E9724A"/>
    <w:rsid w:val="00E97276"/>
    <w:rsid w:val="00E97AFB"/>
    <w:rsid w:val="00EA129C"/>
    <w:rsid w:val="00EA1D6C"/>
    <w:rsid w:val="00EA1ED1"/>
    <w:rsid w:val="00EA2709"/>
    <w:rsid w:val="00EA32A0"/>
    <w:rsid w:val="00EA400B"/>
    <w:rsid w:val="00EA47C2"/>
    <w:rsid w:val="00EA4B08"/>
    <w:rsid w:val="00EA4B83"/>
    <w:rsid w:val="00EA5DD9"/>
    <w:rsid w:val="00EA5EA7"/>
    <w:rsid w:val="00EA6889"/>
    <w:rsid w:val="00EA6A43"/>
    <w:rsid w:val="00EA7B2F"/>
    <w:rsid w:val="00EB17DF"/>
    <w:rsid w:val="00EB44DD"/>
    <w:rsid w:val="00EB4DC6"/>
    <w:rsid w:val="00EC1224"/>
    <w:rsid w:val="00EC13EC"/>
    <w:rsid w:val="00EC191B"/>
    <w:rsid w:val="00EC1966"/>
    <w:rsid w:val="00EC2B5C"/>
    <w:rsid w:val="00EC2BB7"/>
    <w:rsid w:val="00EC3A46"/>
    <w:rsid w:val="00EC3BC3"/>
    <w:rsid w:val="00EC7F57"/>
    <w:rsid w:val="00ED0A6D"/>
    <w:rsid w:val="00ED2836"/>
    <w:rsid w:val="00ED2CC0"/>
    <w:rsid w:val="00ED36D0"/>
    <w:rsid w:val="00ED44D8"/>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6074"/>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4618"/>
    <w:rsid w:val="00F3598F"/>
    <w:rsid w:val="00F361B5"/>
    <w:rsid w:val="00F36409"/>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3A7"/>
    <w:rsid w:val="00F61A20"/>
    <w:rsid w:val="00F61D72"/>
    <w:rsid w:val="00F6219C"/>
    <w:rsid w:val="00F62311"/>
    <w:rsid w:val="00F64CF3"/>
    <w:rsid w:val="00F6566B"/>
    <w:rsid w:val="00F657ED"/>
    <w:rsid w:val="00F660A9"/>
    <w:rsid w:val="00F677E7"/>
    <w:rsid w:val="00F67F8A"/>
    <w:rsid w:val="00F70002"/>
    <w:rsid w:val="00F704F2"/>
    <w:rsid w:val="00F7070B"/>
    <w:rsid w:val="00F70971"/>
    <w:rsid w:val="00F725F2"/>
    <w:rsid w:val="00F73EAE"/>
    <w:rsid w:val="00F73FCB"/>
    <w:rsid w:val="00F74624"/>
    <w:rsid w:val="00F75846"/>
    <w:rsid w:val="00F76F49"/>
    <w:rsid w:val="00F80C97"/>
    <w:rsid w:val="00F81203"/>
    <w:rsid w:val="00F81C9E"/>
    <w:rsid w:val="00F82E88"/>
    <w:rsid w:val="00F83E50"/>
    <w:rsid w:val="00F84C61"/>
    <w:rsid w:val="00F858C5"/>
    <w:rsid w:val="00F903BF"/>
    <w:rsid w:val="00F910F9"/>
    <w:rsid w:val="00F911CB"/>
    <w:rsid w:val="00F92E90"/>
    <w:rsid w:val="00F958D6"/>
    <w:rsid w:val="00F9674F"/>
    <w:rsid w:val="00FA2ADB"/>
    <w:rsid w:val="00FA2BB5"/>
    <w:rsid w:val="00FA32FE"/>
    <w:rsid w:val="00FA501E"/>
    <w:rsid w:val="00FA5196"/>
    <w:rsid w:val="00FA668E"/>
    <w:rsid w:val="00FA6D69"/>
    <w:rsid w:val="00FA79CA"/>
    <w:rsid w:val="00FA7CA4"/>
    <w:rsid w:val="00FB0001"/>
    <w:rsid w:val="00FB0343"/>
    <w:rsid w:val="00FB0ABB"/>
    <w:rsid w:val="00FB22E7"/>
    <w:rsid w:val="00FB262A"/>
    <w:rsid w:val="00FB3838"/>
    <w:rsid w:val="00FB39C5"/>
    <w:rsid w:val="00FB400D"/>
    <w:rsid w:val="00FB4DB3"/>
    <w:rsid w:val="00FB588C"/>
    <w:rsid w:val="00FB6F90"/>
    <w:rsid w:val="00FC1BAA"/>
    <w:rsid w:val="00FC2958"/>
    <w:rsid w:val="00FC2ACC"/>
    <w:rsid w:val="00FC3286"/>
    <w:rsid w:val="00FC33DB"/>
    <w:rsid w:val="00FC4518"/>
    <w:rsid w:val="00FC45D2"/>
    <w:rsid w:val="00FC6412"/>
    <w:rsid w:val="00FC6F41"/>
    <w:rsid w:val="00FC702A"/>
    <w:rsid w:val="00FC7965"/>
    <w:rsid w:val="00FC7E17"/>
    <w:rsid w:val="00FD0C29"/>
    <w:rsid w:val="00FD2E58"/>
    <w:rsid w:val="00FD424D"/>
    <w:rsid w:val="00FD4717"/>
    <w:rsid w:val="00FD72DB"/>
    <w:rsid w:val="00FD7CA5"/>
    <w:rsid w:val="00FE0AA2"/>
    <w:rsid w:val="00FE152B"/>
    <w:rsid w:val="00FE1C36"/>
    <w:rsid w:val="00FE20EF"/>
    <w:rsid w:val="00FE21C6"/>
    <w:rsid w:val="00FE2233"/>
    <w:rsid w:val="00FE24E5"/>
    <w:rsid w:val="00FE3B6C"/>
    <w:rsid w:val="00FE4890"/>
    <w:rsid w:val="00FE5976"/>
    <w:rsid w:val="00FE6393"/>
    <w:rsid w:val="00FE6ADA"/>
    <w:rsid w:val="00FE6C1F"/>
    <w:rsid w:val="00FE73A2"/>
    <w:rsid w:val="00FE7D23"/>
    <w:rsid w:val="00FF2075"/>
    <w:rsid w:val="00FF3031"/>
    <w:rsid w:val="00FF544B"/>
    <w:rsid w:val="00FF54F1"/>
    <w:rsid w:val="00FF57E0"/>
    <w:rsid w:val="00FF5AF4"/>
    <w:rsid w:val="00FF5BDC"/>
    <w:rsid w:val="00FF7F1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ＭＳ 明朝"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ＭＳ 明朝"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ＭＳ 明朝"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ＭＳ 明朝"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ＭＳ 明朝"/>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ＭＳ 明朝"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ＭＳ 明朝"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ＭＳ 明朝" w:hAnsi="Helvetica"/>
      <w:sz w:val="16"/>
      <w:lang w:val="en-US" w:eastAsia="ar-SA"/>
    </w:rPr>
  </w:style>
  <w:style w:type="paragraph" w:customStyle="1" w:styleId="Paragraph">
    <w:name w:val="Paragraph"/>
    <w:basedOn w:val="Normal"/>
    <w:link w:val="ParagraphChar"/>
    <w:rsid w:val="00DA649D"/>
    <w:pPr>
      <w:suppressAutoHyphens/>
      <w:spacing w:before="200"/>
    </w:pPr>
    <w:rPr>
      <w:rFonts w:eastAsia="ＭＳ 明朝"/>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ＭＳ 明朝"/>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ＭＳ 明朝"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ＭＳ 明朝"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ＭＳ 明朝"/>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ＭＳ 明朝"/>
      <w:lang w:eastAsia="en-US"/>
    </w:rPr>
  </w:style>
  <w:style w:type="character" w:customStyle="1" w:styleId="IEEEStdsLevel5HeaderChar">
    <w:name w:val="IEEEStds Level 5 Header Char"/>
    <w:basedOn w:val="IEEEStdsLevel4HeaderCharChar"/>
    <w:link w:val="IEEEStdsLevel5Header"/>
    <w:rsid w:val="00933A91"/>
    <w:rPr>
      <w:rFonts w:ascii="Arial" w:eastAsia="ＭＳ 明朝"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ＭＳ 明朝" w:hAnsi="Arial"/>
      <w:b/>
      <w:noProof/>
      <w:snapToGrid w:val="0"/>
      <w:lang w:eastAsia="en-US"/>
    </w:rPr>
  </w:style>
  <w:style w:type="character" w:customStyle="1" w:styleId="ParagraphChar">
    <w:name w:val="Paragraph Char"/>
    <w:basedOn w:val="DefaultParagraphFont"/>
    <w:link w:val="Paragraph"/>
    <w:locked/>
    <w:rsid w:val="00517961"/>
    <w:rPr>
      <w:rFonts w:eastAsia="ＭＳ 明朝"/>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ＭＳ 明朝"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ＭＳ 明朝"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ＭＳ 明朝"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ＭＳ 明朝"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ＭＳ 明朝"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ＭＳ 明朝"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ＭＳ 明朝"/>
      <w:noProof/>
      <w:snapToGrid w:val="0"/>
      <w:sz w:val="18"/>
      <w:lang w:val="en-US"/>
    </w:rPr>
  </w:style>
  <w:style w:type="character" w:customStyle="1" w:styleId="IEEEStdsSingleNoteChar">
    <w:name w:val="IEEEStds Single Note Char"/>
    <w:basedOn w:val="DefaultParagraphFont"/>
    <w:link w:val="IEEEStdsSingleNote"/>
    <w:rsid w:val="00402502"/>
    <w:rPr>
      <w:rFonts w:eastAsia="ＭＳ 明朝"/>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ＭＳ 明朝"/>
      <w:lang w:eastAsia="en-US"/>
    </w:rPr>
  </w:style>
  <w:style w:type="character" w:customStyle="1" w:styleId="bodyCharChar4CharCharCharChar">
    <w:name w:val="body Char Char4 Char Char Char Char"/>
    <w:basedOn w:val="DefaultParagraphFont"/>
    <w:link w:val="bodyCharChar4CharCharChar"/>
    <w:rsid w:val="008D2155"/>
    <w:rPr>
      <w:rFonts w:eastAsia="ＭＳ 明朝"/>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ＭＳ 明朝"/>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ＭＳ 明朝"/>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ＭＳ 明朝"/>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ＭＳ 明朝"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ＭＳ 明朝"/>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ＭＳ 明朝"/>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ＭＳ 明朝"/>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ＭＳ 明朝"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ＭＳ 明朝" w:hAnsi="Helvetica"/>
      <w:b/>
      <w:sz w:val="24"/>
      <w:lang w:eastAsia="en-US"/>
    </w:rPr>
  </w:style>
  <w:style w:type="character" w:customStyle="1" w:styleId="Heading7Char">
    <w:name w:val="Heading 7 Char"/>
    <w:basedOn w:val="DefaultParagraphFont"/>
    <w:link w:val="Heading7"/>
    <w:rsid w:val="00C101AD"/>
    <w:rPr>
      <w:rFonts w:ascii="Helvetica" w:eastAsia="ＭＳ 明朝" w:hAnsi="Helvetica"/>
      <w:i/>
      <w:sz w:val="24"/>
      <w:lang w:eastAsia="en-US"/>
    </w:rPr>
  </w:style>
  <w:style w:type="character" w:customStyle="1" w:styleId="Heading8Char">
    <w:name w:val="Heading 8 Char"/>
    <w:basedOn w:val="DefaultParagraphFont"/>
    <w:link w:val="Heading8"/>
    <w:rsid w:val="00C101AD"/>
    <w:rPr>
      <w:rFonts w:ascii="Helvetica" w:eastAsia="ＭＳ 明朝" w:hAnsi="Helvetica"/>
      <w:i/>
      <w:sz w:val="24"/>
      <w:lang w:eastAsia="en-US"/>
    </w:rPr>
  </w:style>
  <w:style w:type="character" w:customStyle="1" w:styleId="Heading9Char">
    <w:name w:val="Heading 9 Char"/>
    <w:basedOn w:val="DefaultParagraphFont"/>
    <w:link w:val="Heading9"/>
    <w:rsid w:val="00C101AD"/>
    <w:rPr>
      <w:rFonts w:ascii="Helvetica" w:eastAsia="ＭＳ 明朝"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ＭＳ 明朝" w:hAnsi="Helvetica"/>
      <w:sz w:val="24"/>
      <w:lang w:val="en-US"/>
    </w:rPr>
  </w:style>
  <w:style w:type="paragraph" w:customStyle="1" w:styleId="Code">
    <w:name w:val="Code"/>
    <w:basedOn w:val="Normal"/>
    <w:rsid w:val="00C101AD"/>
    <w:pPr>
      <w:spacing w:before="60" w:after="60"/>
      <w:jc w:val="both"/>
    </w:pPr>
    <w:rPr>
      <w:rFonts w:ascii="Courier" w:eastAsia="ＭＳ 明朝"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ＭＳ 明朝"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ＭＳ 明朝"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ＭＳ 明朝"/>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ＭＳ 明朝"/>
      <w:color w:val="000000"/>
      <w:sz w:val="24"/>
      <w:lang w:val="en-US"/>
    </w:rPr>
  </w:style>
  <w:style w:type="paragraph" w:customStyle="1" w:styleId="ProductFeature2ndBullet">
    <w:name w:val="Product Feature 2ndBullet"/>
    <w:rsid w:val="00C101AD"/>
    <w:pPr>
      <w:tabs>
        <w:tab w:val="num" w:pos="0"/>
      </w:tabs>
      <w:ind w:left="648" w:hanging="360"/>
    </w:pPr>
    <w:rPr>
      <w:rFonts w:eastAsia="ＭＳ 明朝"/>
      <w:noProof/>
      <w:lang w:eastAsia="en-US"/>
    </w:rPr>
  </w:style>
  <w:style w:type="paragraph" w:customStyle="1" w:styleId="Tablenotes">
    <w:name w:val="Table notes"/>
    <w:rsid w:val="00C101AD"/>
    <w:pPr>
      <w:tabs>
        <w:tab w:val="num" w:pos="2160"/>
      </w:tabs>
      <w:spacing w:before="20" w:after="20"/>
      <w:ind w:left="2880" w:hanging="1440"/>
    </w:pPr>
    <w:rPr>
      <w:rFonts w:ascii="Helvetica" w:eastAsia="ＭＳ 明朝" w:hAnsi="Helvetica"/>
      <w:noProof/>
      <w:sz w:val="14"/>
      <w:lang w:eastAsia="en-US"/>
    </w:rPr>
  </w:style>
  <w:style w:type="paragraph" w:customStyle="1" w:styleId="bullets">
    <w:name w:val="bullets"/>
    <w:rsid w:val="00C101AD"/>
    <w:pPr>
      <w:tabs>
        <w:tab w:val="num" w:pos="1800"/>
      </w:tabs>
      <w:spacing w:before="40" w:after="40"/>
      <w:ind w:left="1800" w:hanging="360"/>
    </w:pPr>
    <w:rPr>
      <w:rFonts w:eastAsia="ＭＳ 明朝"/>
      <w:noProof/>
      <w:lang w:eastAsia="en-US"/>
    </w:rPr>
  </w:style>
  <w:style w:type="paragraph" w:customStyle="1" w:styleId="Tablenote">
    <w:name w:val="Table note"/>
    <w:rsid w:val="00C101AD"/>
    <w:pPr>
      <w:tabs>
        <w:tab w:val="num" w:pos="720"/>
      </w:tabs>
      <w:ind w:left="2160" w:hanging="720"/>
    </w:pPr>
    <w:rPr>
      <w:rFonts w:ascii="Helvetica" w:eastAsia="ＭＳ 明朝" w:hAnsi="Helvetica"/>
      <w:noProof/>
      <w:sz w:val="14"/>
      <w:lang w:eastAsia="en-US"/>
    </w:rPr>
  </w:style>
  <w:style w:type="paragraph" w:customStyle="1" w:styleId="NumList">
    <w:name w:val="NumList"/>
    <w:rsid w:val="00C101AD"/>
    <w:pPr>
      <w:tabs>
        <w:tab w:val="num" w:pos="1800"/>
      </w:tabs>
      <w:spacing w:before="40" w:after="40"/>
      <w:ind w:left="1800" w:hanging="360"/>
    </w:pPr>
    <w:rPr>
      <w:rFonts w:eastAsia="ＭＳ 明朝"/>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ＭＳ 明朝"/>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ＭＳ 明朝"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ＭＳ 明朝"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ＭＳ 明朝"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ＭＳ 明朝"/>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ＭＳ 明朝" w:hAnsi="Helvetica"/>
      <w:b/>
      <w:bCs/>
      <w:i/>
      <w:iCs/>
      <w:sz w:val="24"/>
      <w:lang w:val="en-US"/>
    </w:rPr>
  </w:style>
  <w:style w:type="character" w:customStyle="1" w:styleId="BodyText3Char">
    <w:name w:val="Body Text 3 Char"/>
    <w:basedOn w:val="DefaultParagraphFont"/>
    <w:link w:val="BodyText3"/>
    <w:rsid w:val="00C101AD"/>
    <w:rPr>
      <w:rFonts w:ascii="Helvetica" w:eastAsia="ＭＳ 明朝"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ＭＳ 明朝" w:hAnsi="Helvetica"/>
      <w:sz w:val="18"/>
      <w:lang w:val="en-US"/>
    </w:rPr>
  </w:style>
  <w:style w:type="character" w:customStyle="1" w:styleId="FootnoteTextChar">
    <w:name w:val="Footnote Text Char"/>
    <w:basedOn w:val="DefaultParagraphFont"/>
    <w:link w:val="FootnoteText"/>
    <w:rsid w:val="00C101AD"/>
    <w:rPr>
      <w:rFonts w:ascii="Helvetica" w:eastAsia="ＭＳ 明朝"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ＭＳ 明朝"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ＭＳ 明朝"/>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ＭＳ 明朝" w:hAnsi="Arial" w:cs="Arial"/>
      <w:sz w:val="24"/>
      <w:szCs w:val="24"/>
      <w:lang w:val="en-US" w:eastAsia="ja-JP"/>
    </w:rPr>
  </w:style>
  <w:style w:type="character" w:customStyle="1" w:styleId="NormalArialChar">
    <w:name w:val="Normal + Arial Char"/>
    <w:link w:val="NormalArial"/>
    <w:rsid w:val="00C101AD"/>
    <w:rPr>
      <w:rFonts w:ascii="Arial" w:eastAsia="ＭＳ 明朝"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ＭＳ 明朝"/>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ＭＳ 明朝"/>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ＭＳ 明朝"/>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ＭＳ 明朝"/>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ＭＳ 明朝"/>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ＭＳ 明朝"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ＭＳ 明朝"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ＭＳ 明朝"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ＭＳ 明朝"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ＭＳ 明朝"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ＭＳ 明朝"/>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ＭＳ 明朝"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ＭＳ 明朝"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ＭＳ 明朝" w:hAnsi="Helvetica"/>
      <w:sz w:val="16"/>
      <w:lang w:val="en-US" w:eastAsia="ar-SA"/>
    </w:rPr>
  </w:style>
  <w:style w:type="paragraph" w:customStyle="1" w:styleId="Paragraph">
    <w:name w:val="Paragraph"/>
    <w:basedOn w:val="Normal"/>
    <w:link w:val="ParagraphChar"/>
    <w:rsid w:val="00DA649D"/>
    <w:pPr>
      <w:suppressAutoHyphens/>
      <w:spacing w:before="200"/>
    </w:pPr>
    <w:rPr>
      <w:rFonts w:eastAsia="ＭＳ 明朝"/>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ＭＳ 明朝"/>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ＭＳ 明朝"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ＭＳ 明朝"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ＭＳ 明朝"/>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ＭＳ 明朝"/>
      <w:lang w:eastAsia="en-US"/>
    </w:rPr>
  </w:style>
  <w:style w:type="character" w:customStyle="1" w:styleId="IEEEStdsLevel5HeaderChar">
    <w:name w:val="IEEEStds Level 5 Header Char"/>
    <w:basedOn w:val="IEEEStdsLevel4HeaderCharChar"/>
    <w:link w:val="IEEEStdsLevel5Header"/>
    <w:rsid w:val="00933A91"/>
    <w:rPr>
      <w:rFonts w:ascii="Arial" w:eastAsia="ＭＳ 明朝"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ＭＳ 明朝" w:hAnsi="Arial"/>
      <w:b/>
      <w:noProof/>
      <w:snapToGrid w:val="0"/>
      <w:lang w:eastAsia="en-US"/>
    </w:rPr>
  </w:style>
  <w:style w:type="character" w:customStyle="1" w:styleId="ParagraphChar">
    <w:name w:val="Paragraph Char"/>
    <w:basedOn w:val="DefaultParagraphFont"/>
    <w:link w:val="Paragraph"/>
    <w:locked/>
    <w:rsid w:val="00517961"/>
    <w:rPr>
      <w:rFonts w:eastAsia="ＭＳ 明朝"/>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ＭＳ 明朝"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ＭＳ 明朝"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ＭＳ 明朝"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ＭＳ 明朝"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ＭＳ 明朝"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ＭＳ 明朝"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ＭＳ 明朝"/>
      <w:noProof/>
      <w:snapToGrid w:val="0"/>
      <w:sz w:val="18"/>
      <w:lang w:val="en-US"/>
    </w:rPr>
  </w:style>
  <w:style w:type="character" w:customStyle="1" w:styleId="IEEEStdsSingleNoteChar">
    <w:name w:val="IEEEStds Single Note Char"/>
    <w:basedOn w:val="DefaultParagraphFont"/>
    <w:link w:val="IEEEStdsSingleNote"/>
    <w:rsid w:val="00402502"/>
    <w:rPr>
      <w:rFonts w:eastAsia="ＭＳ 明朝"/>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ＭＳ 明朝"/>
      <w:lang w:eastAsia="en-US"/>
    </w:rPr>
  </w:style>
  <w:style w:type="character" w:customStyle="1" w:styleId="bodyCharChar4CharCharCharChar">
    <w:name w:val="body Char Char4 Char Char Char Char"/>
    <w:basedOn w:val="DefaultParagraphFont"/>
    <w:link w:val="bodyCharChar4CharCharChar"/>
    <w:rsid w:val="008D2155"/>
    <w:rPr>
      <w:rFonts w:eastAsia="ＭＳ 明朝"/>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ＭＳ 明朝"/>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ＭＳ 明朝"/>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ＭＳ 明朝"/>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ＭＳ 明朝"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ＭＳ 明朝"/>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ＭＳ 明朝"/>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ＭＳ 明朝"/>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ＭＳ 明朝"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ＭＳ 明朝" w:hAnsi="Helvetica"/>
      <w:b/>
      <w:sz w:val="24"/>
      <w:lang w:eastAsia="en-US"/>
    </w:rPr>
  </w:style>
  <w:style w:type="character" w:customStyle="1" w:styleId="Heading7Char">
    <w:name w:val="Heading 7 Char"/>
    <w:basedOn w:val="DefaultParagraphFont"/>
    <w:link w:val="Heading7"/>
    <w:rsid w:val="00C101AD"/>
    <w:rPr>
      <w:rFonts w:ascii="Helvetica" w:eastAsia="ＭＳ 明朝" w:hAnsi="Helvetica"/>
      <w:i/>
      <w:sz w:val="24"/>
      <w:lang w:eastAsia="en-US"/>
    </w:rPr>
  </w:style>
  <w:style w:type="character" w:customStyle="1" w:styleId="Heading8Char">
    <w:name w:val="Heading 8 Char"/>
    <w:basedOn w:val="DefaultParagraphFont"/>
    <w:link w:val="Heading8"/>
    <w:rsid w:val="00C101AD"/>
    <w:rPr>
      <w:rFonts w:ascii="Helvetica" w:eastAsia="ＭＳ 明朝" w:hAnsi="Helvetica"/>
      <w:i/>
      <w:sz w:val="24"/>
      <w:lang w:eastAsia="en-US"/>
    </w:rPr>
  </w:style>
  <w:style w:type="character" w:customStyle="1" w:styleId="Heading9Char">
    <w:name w:val="Heading 9 Char"/>
    <w:basedOn w:val="DefaultParagraphFont"/>
    <w:link w:val="Heading9"/>
    <w:rsid w:val="00C101AD"/>
    <w:rPr>
      <w:rFonts w:ascii="Helvetica" w:eastAsia="ＭＳ 明朝"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ＭＳ 明朝" w:hAnsi="Helvetica"/>
      <w:sz w:val="24"/>
      <w:lang w:val="en-US"/>
    </w:rPr>
  </w:style>
  <w:style w:type="paragraph" w:customStyle="1" w:styleId="Code">
    <w:name w:val="Code"/>
    <w:basedOn w:val="Normal"/>
    <w:rsid w:val="00C101AD"/>
    <w:pPr>
      <w:spacing w:before="60" w:after="60"/>
      <w:jc w:val="both"/>
    </w:pPr>
    <w:rPr>
      <w:rFonts w:ascii="Courier" w:eastAsia="ＭＳ 明朝"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ＭＳ 明朝"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ＭＳ 明朝"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ＭＳ 明朝"/>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ＭＳ 明朝"/>
      <w:color w:val="000000"/>
      <w:sz w:val="24"/>
      <w:lang w:val="en-US"/>
    </w:rPr>
  </w:style>
  <w:style w:type="paragraph" w:customStyle="1" w:styleId="ProductFeature2ndBullet">
    <w:name w:val="Product Feature 2ndBullet"/>
    <w:rsid w:val="00C101AD"/>
    <w:pPr>
      <w:tabs>
        <w:tab w:val="num" w:pos="0"/>
      </w:tabs>
      <w:ind w:left="648" w:hanging="360"/>
    </w:pPr>
    <w:rPr>
      <w:rFonts w:eastAsia="ＭＳ 明朝"/>
      <w:noProof/>
      <w:lang w:eastAsia="en-US"/>
    </w:rPr>
  </w:style>
  <w:style w:type="paragraph" w:customStyle="1" w:styleId="Tablenotes">
    <w:name w:val="Table notes"/>
    <w:rsid w:val="00C101AD"/>
    <w:pPr>
      <w:tabs>
        <w:tab w:val="num" w:pos="2160"/>
      </w:tabs>
      <w:spacing w:before="20" w:after="20"/>
      <w:ind w:left="2880" w:hanging="1440"/>
    </w:pPr>
    <w:rPr>
      <w:rFonts w:ascii="Helvetica" w:eastAsia="ＭＳ 明朝" w:hAnsi="Helvetica"/>
      <w:noProof/>
      <w:sz w:val="14"/>
      <w:lang w:eastAsia="en-US"/>
    </w:rPr>
  </w:style>
  <w:style w:type="paragraph" w:customStyle="1" w:styleId="bullets">
    <w:name w:val="bullets"/>
    <w:rsid w:val="00C101AD"/>
    <w:pPr>
      <w:tabs>
        <w:tab w:val="num" w:pos="1800"/>
      </w:tabs>
      <w:spacing w:before="40" w:after="40"/>
      <w:ind w:left="1800" w:hanging="360"/>
    </w:pPr>
    <w:rPr>
      <w:rFonts w:eastAsia="ＭＳ 明朝"/>
      <w:noProof/>
      <w:lang w:eastAsia="en-US"/>
    </w:rPr>
  </w:style>
  <w:style w:type="paragraph" w:customStyle="1" w:styleId="Tablenote">
    <w:name w:val="Table note"/>
    <w:rsid w:val="00C101AD"/>
    <w:pPr>
      <w:tabs>
        <w:tab w:val="num" w:pos="720"/>
      </w:tabs>
      <w:ind w:left="2160" w:hanging="720"/>
    </w:pPr>
    <w:rPr>
      <w:rFonts w:ascii="Helvetica" w:eastAsia="ＭＳ 明朝" w:hAnsi="Helvetica"/>
      <w:noProof/>
      <w:sz w:val="14"/>
      <w:lang w:eastAsia="en-US"/>
    </w:rPr>
  </w:style>
  <w:style w:type="paragraph" w:customStyle="1" w:styleId="NumList">
    <w:name w:val="NumList"/>
    <w:rsid w:val="00C101AD"/>
    <w:pPr>
      <w:tabs>
        <w:tab w:val="num" w:pos="1800"/>
      </w:tabs>
      <w:spacing w:before="40" w:after="40"/>
      <w:ind w:left="1800" w:hanging="360"/>
    </w:pPr>
    <w:rPr>
      <w:rFonts w:eastAsia="ＭＳ 明朝"/>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ＭＳ 明朝"/>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ＭＳ 明朝"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ＭＳ 明朝"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ＭＳ 明朝"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ＭＳ 明朝"/>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ＭＳ 明朝" w:hAnsi="Helvetica"/>
      <w:b/>
      <w:bCs/>
      <w:i/>
      <w:iCs/>
      <w:sz w:val="24"/>
      <w:lang w:val="en-US"/>
    </w:rPr>
  </w:style>
  <w:style w:type="character" w:customStyle="1" w:styleId="BodyText3Char">
    <w:name w:val="Body Text 3 Char"/>
    <w:basedOn w:val="DefaultParagraphFont"/>
    <w:link w:val="BodyText3"/>
    <w:rsid w:val="00C101AD"/>
    <w:rPr>
      <w:rFonts w:ascii="Helvetica" w:eastAsia="ＭＳ 明朝"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ＭＳ 明朝" w:hAnsi="Helvetica"/>
      <w:sz w:val="18"/>
      <w:lang w:val="en-US"/>
    </w:rPr>
  </w:style>
  <w:style w:type="character" w:customStyle="1" w:styleId="FootnoteTextChar">
    <w:name w:val="Footnote Text Char"/>
    <w:basedOn w:val="DefaultParagraphFont"/>
    <w:link w:val="FootnoteText"/>
    <w:rsid w:val="00C101AD"/>
    <w:rPr>
      <w:rFonts w:ascii="Helvetica" w:eastAsia="ＭＳ 明朝"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ＭＳ 明朝"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ＭＳ 明朝"/>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ＭＳ 明朝" w:hAnsi="Arial" w:cs="Arial"/>
      <w:sz w:val="24"/>
      <w:szCs w:val="24"/>
      <w:lang w:val="en-US" w:eastAsia="ja-JP"/>
    </w:rPr>
  </w:style>
  <w:style w:type="character" w:customStyle="1" w:styleId="NormalArialChar">
    <w:name w:val="Normal + Arial Char"/>
    <w:link w:val="NormalArial"/>
    <w:rsid w:val="00C101AD"/>
    <w:rPr>
      <w:rFonts w:ascii="Arial" w:eastAsia="ＭＳ 明朝"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ＭＳ 明朝"/>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ＭＳ 明朝"/>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ＭＳ 明朝"/>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ＭＳ 明朝"/>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ＭＳ 明朝"/>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ＭＳ 明朝"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14314">
      <w:bodyDiv w:val="1"/>
      <w:marLeft w:val="0"/>
      <w:marRight w:val="0"/>
      <w:marTop w:val="0"/>
      <w:marBottom w:val="0"/>
      <w:divBdr>
        <w:top w:val="none" w:sz="0" w:space="0" w:color="auto"/>
        <w:left w:val="none" w:sz="0" w:space="0" w:color="auto"/>
        <w:bottom w:val="none" w:sz="0" w:space="0" w:color="auto"/>
        <w:right w:val="none" w:sz="0" w:space="0" w:color="auto"/>
      </w:divBdr>
    </w:div>
    <w:div w:id="287932150">
      <w:bodyDiv w:val="1"/>
      <w:marLeft w:val="0"/>
      <w:marRight w:val="0"/>
      <w:marTop w:val="0"/>
      <w:marBottom w:val="0"/>
      <w:divBdr>
        <w:top w:val="none" w:sz="0" w:space="0" w:color="auto"/>
        <w:left w:val="none" w:sz="0" w:space="0" w:color="auto"/>
        <w:bottom w:val="none" w:sz="0" w:space="0" w:color="auto"/>
        <w:right w:val="none" w:sz="0" w:space="0" w:color="auto"/>
      </w:divBdr>
    </w:div>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743769144">
      <w:bodyDiv w:val="1"/>
      <w:marLeft w:val="0"/>
      <w:marRight w:val="0"/>
      <w:marTop w:val="0"/>
      <w:marBottom w:val="0"/>
      <w:divBdr>
        <w:top w:val="none" w:sz="0" w:space="0" w:color="auto"/>
        <w:left w:val="none" w:sz="0" w:space="0" w:color="auto"/>
        <w:bottom w:val="none" w:sz="0" w:space="0" w:color="auto"/>
        <w:right w:val="none" w:sz="0" w:space="0" w:color="auto"/>
      </w:divBdr>
    </w:div>
    <w:div w:id="779762401">
      <w:bodyDiv w:val="1"/>
      <w:marLeft w:val="0"/>
      <w:marRight w:val="0"/>
      <w:marTop w:val="0"/>
      <w:marBottom w:val="0"/>
      <w:divBdr>
        <w:top w:val="none" w:sz="0" w:space="0" w:color="auto"/>
        <w:left w:val="none" w:sz="0" w:space="0" w:color="auto"/>
        <w:bottom w:val="none" w:sz="0" w:space="0" w:color="auto"/>
        <w:right w:val="none" w:sz="0" w:space="0" w:color="auto"/>
      </w:divBdr>
    </w:div>
    <w:div w:id="820467888">
      <w:bodyDiv w:val="1"/>
      <w:marLeft w:val="0"/>
      <w:marRight w:val="0"/>
      <w:marTop w:val="0"/>
      <w:marBottom w:val="0"/>
      <w:divBdr>
        <w:top w:val="none" w:sz="0" w:space="0" w:color="auto"/>
        <w:left w:val="none" w:sz="0" w:space="0" w:color="auto"/>
        <w:bottom w:val="none" w:sz="0" w:space="0" w:color="auto"/>
        <w:right w:val="none" w:sz="0" w:space="0" w:color="auto"/>
      </w:divBdr>
      <w:divsChild>
        <w:div w:id="1166167867">
          <w:marLeft w:val="360"/>
          <w:marRight w:val="0"/>
          <w:marTop w:val="240"/>
          <w:marBottom w:val="0"/>
          <w:divBdr>
            <w:top w:val="none" w:sz="0" w:space="0" w:color="auto"/>
            <w:left w:val="none" w:sz="0" w:space="0" w:color="auto"/>
            <w:bottom w:val="none" w:sz="0" w:space="0" w:color="auto"/>
            <w:right w:val="none" w:sz="0" w:space="0" w:color="auto"/>
          </w:divBdr>
        </w:div>
      </w:divsChild>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890387691">
      <w:bodyDiv w:val="1"/>
      <w:marLeft w:val="0"/>
      <w:marRight w:val="0"/>
      <w:marTop w:val="0"/>
      <w:marBottom w:val="0"/>
      <w:divBdr>
        <w:top w:val="none" w:sz="0" w:space="0" w:color="auto"/>
        <w:left w:val="none" w:sz="0" w:space="0" w:color="auto"/>
        <w:bottom w:val="none" w:sz="0" w:space="0" w:color="auto"/>
        <w:right w:val="none" w:sz="0" w:space="0" w:color="auto"/>
      </w:divBdr>
    </w:div>
    <w:div w:id="968974977">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58541374">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85252470">
      <w:bodyDiv w:val="1"/>
      <w:marLeft w:val="0"/>
      <w:marRight w:val="0"/>
      <w:marTop w:val="0"/>
      <w:marBottom w:val="0"/>
      <w:divBdr>
        <w:top w:val="none" w:sz="0" w:space="0" w:color="auto"/>
        <w:left w:val="none" w:sz="0" w:space="0" w:color="auto"/>
        <w:bottom w:val="none" w:sz="0" w:space="0" w:color="auto"/>
        <w:right w:val="none" w:sz="0" w:space="0" w:color="auto"/>
      </w:divBdr>
    </w:div>
    <w:div w:id="2089224349">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sai@tensorco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e@perasotech.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haron@qti.qualcomm.com"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hyperlink" Target="mailto:ptorab@broadcom.com" TargetMode="External"/><Relationship Id="rId4" Type="http://schemas.microsoft.com/office/2007/relationships/stylesWithEffects" Target="stylesWithEffects.xml"/><Relationship Id="rId9" Type="http://schemas.openxmlformats.org/officeDocument/2006/relationships/hyperlink" Target="mailto:carlos.cordeiro@intel.com" TargetMode="External"/><Relationship Id="rId14" Type="http://schemas.openxmlformats.org/officeDocument/2006/relationships/hyperlink" Target="mailto:solomon.trainin@inte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20F8AD-B7E9-4EF2-88E8-7FB1D712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2024</TotalTime>
  <Pages>2</Pages>
  <Words>458</Words>
  <Characters>2612</Characters>
  <Application>Microsoft Office Word</Application>
  <DocSecurity>0</DocSecurity>
  <Lines>21</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cp:lastModifiedBy>Gaius</cp:lastModifiedBy>
  <cp:revision>49</cp:revision>
  <cp:lastPrinted>2008-01-21T07:29:00Z</cp:lastPrinted>
  <dcterms:created xsi:type="dcterms:W3CDTF">2014-11-13T05:38:00Z</dcterms:created>
  <dcterms:modified xsi:type="dcterms:W3CDTF">2015-01-06T01:55:00Z</dcterms:modified>
</cp:coreProperties>
</file>