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CD6DAE">
            <w:pPr>
              <w:pStyle w:val="T2"/>
            </w:pPr>
            <w:r>
              <w:t xml:space="preserve">TG </w:t>
            </w:r>
            <w:proofErr w:type="spellStart"/>
            <w:r>
              <w:t>REMmc</w:t>
            </w:r>
            <w:proofErr w:type="spellEnd"/>
            <w:r>
              <w:t xml:space="preserve"> </w:t>
            </w:r>
            <w:proofErr w:type="spellStart"/>
            <w:r>
              <w:t>Telecon</w:t>
            </w:r>
            <w:proofErr w:type="spellEnd"/>
            <w:r>
              <w:t xml:space="preserve"> Minutes Aug-Sept 2014</w:t>
            </w:r>
          </w:p>
        </w:tc>
      </w:tr>
      <w:tr w:rsidR="00CA09B2">
        <w:trPr>
          <w:trHeight w:val="359"/>
          <w:jc w:val="center"/>
        </w:trPr>
        <w:tc>
          <w:tcPr>
            <w:tcW w:w="9576" w:type="dxa"/>
            <w:gridSpan w:val="5"/>
            <w:vAlign w:val="center"/>
          </w:tcPr>
          <w:p w:rsidR="00CA09B2" w:rsidRDefault="00CA09B2" w:rsidP="00470C33">
            <w:pPr>
              <w:pStyle w:val="T2"/>
              <w:ind w:left="0"/>
              <w:rPr>
                <w:sz w:val="20"/>
              </w:rPr>
            </w:pPr>
            <w:r>
              <w:rPr>
                <w:sz w:val="20"/>
              </w:rPr>
              <w:t>Date:</w:t>
            </w:r>
            <w:r>
              <w:rPr>
                <w:b w:val="0"/>
                <w:sz w:val="20"/>
              </w:rPr>
              <w:t xml:space="preserve">  </w:t>
            </w:r>
            <w:r w:rsidR="00CD6DAE">
              <w:rPr>
                <w:b w:val="0"/>
                <w:sz w:val="20"/>
              </w:rPr>
              <w:t>2014-0</w:t>
            </w:r>
            <w:r w:rsidR="00EF1152">
              <w:rPr>
                <w:b w:val="0"/>
                <w:sz w:val="20"/>
              </w:rPr>
              <w:t>9-</w:t>
            </w:r>
            <w:r w:rsidR="00470C33">
              <w:rPr>
                <w:b w:val="0"/>
                <w:sz w:val="20"/>
              </w:rPr>
              <w:t>16</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CD6DAE">
            <w:pPr>
              <w:pStyle w:val="T2"/>
              <w:spacing w:after="0"/>
              <w:ind w:left="0" w:right="0"/>
              <w:rPr>
                <w:b w:val="0"/>
                <w:sz w:val="20"/>
              </w:rPr>
            </w:pPr>
            <w:r>
              <w:rPr>
                <w:b w:val="0"/>
                <w:sz w:val="20"/>
              </w:rPr>
              <w:t xml:space="preserve">Jon </w:t>
            </w:r>
            <w:r w:rsidR="0026317E">
              <w:rPr>
                <w:b w:val="0"/>
                <w:sz w:val="20"/>
              </w:rPr>
              <w:t>ROSDAHL</w:t>
            </w:r>
          </w:p>
        </w:tc>
        <w:tc>
          <w:tcPr>
            <w:tcW w:w="2064" w:type="dxa"/>
            <w:vAlign w:val="center"/>
          </w:tcPr>
          <w:p w:rsidR="00CA09B2" w:rsidRDefault="00CD6DAE">
            <w:pPr>
              <w:pStyle w:val="T2"/>
              <w:spacing w:after="0"/>
              <w:ind w:left="0" w:right="0"/>
              <w:rPr>
                <w:b w:val="0"/>
                <w:sz w:val="20"/>
              </w:rPr>
            </w:pPr>
            <w:r>
              <w:rPr>
                <w:b w:val="0"/>
                <w:sz w:val="20"/>
              </w:rPr>
              <w:t xml:space="preserve">CSR Technologies </w:t>
            </w:r>
            <w:proofErr w:type="spellStart"/>
            <w:r>
              <w:rPr>
                <w:b w:val="0"/>
                <w:sz w:val="20"/>
              </w:rPr>
              <w:t>Inc</w:t>
            </w:r>
            <w:proofErr w:type="spellEnd"/>
          </w:p>
        </w:tc>
        <w:tc>
          <w:tcPr>
            <w:tcW w:w="2814" w:type="dxa"/>
            <w:vAlign w:val="center"/>
          </w:tcPr>
          <w:p w:rsidR="00CA09B2" w:rsidRDefault="00CD6DAE">
            <w:pPr>
              <w:pStyle w:val="T2"/>
              <w:spacing w:after="0"/>
              <w:ind w:left="0" w:right="0"/>
              <w:rPr>
                <w:b w:val="0"/>
                <w:sz w:val="20"/>
              </w:rPr>
            </w:pPr>
            <w:r>
              <w:rPr>
                <w:b w:val="0"/>
                <w:sz w:val="20"/>
              </w:rPr>
              <w:t xml:space="preserve">10871 N 5750 W </w:t>
            </w:r>
          </w:p>
          <w:p w:rsidR="00CD6DAE" w:rsidRDefault="00CD6DAE">
            <w:pPr>
              <w:pStyle w:val="T2"/>
              <w:spacing w:after="0"/>
              <w:ind w:left="0" w:right="0"/>
              <w:rPr>
                <w:b w:val="0"/>
                <w:sz w:val="20"/>
              </w:rPr>
            </w:pPr>
            <w:r>
              <w:rPr>
                <w:b w:val="0"/>
                <w:sz w:val="20"/>
              </w:rPr>
              <w:t>Highland, UT 84003</w:t>
            </w:r>
          </w:p>
        </w:tc>
        <w:tc>
          <w:tcPr>
            <w:tcW w:w="1715" w:type="dxa"/>
            <w:vAlign w:val="center"/>
          </w:tcPr>
          <w:p w:rsidR="00CA09B2" w:rsidRDefault="00CD6DAE">
            <w:pPr>
              <w:pStyle w:val="T2"/>
              <w:spacing w:after="0"/>
              <w:ind w:left="0" w:right="0"/>
              <w:rPr>
                <w:b w:val="0"/>
                <w:sz w:val="20"/>
              </w:rPr>
            </w:pPr>
            <w:r>
              <w:rPr>
                <w:b w:val="0"/>
                <w:sz w:val="20"/>
              </w:rPr>
              <w:t>+1-801-492-4023</w:t>
            </w:r>
          </w:p>
        </w:tc>
        <w:tc>
          <w:tcPr>
            <w:tcW w:w="1647" w:type="dxa"/>
            <w:vAlign w:val="center"/>
          </w:tcPr>
          <w:p w:rsidR="00CA09B2" w:rsidRDefault="00CD6DAE">
            <w:pPr>
              <w:pStyle w:val="T2"/>
              <w:spacing w:after="0"/>
              <w:ind w:left="0" w:right="0"/>
              <w:rPr>
                <w:b w:val="0"/>
                <w:sz w:val="16"/>
              </w:rPr>
            </w:pPr>
            <w:r>
              <w:rPr>
                <w:b w:val="0"/>
                <w:sz w:val="16"/>
              </w:rPr>
              <w:t>jrosdahl@ieee.org</w:t>
            </w:r>
          </w:p>
        </w:tc>
      </w:tr>
      <w:tr w:rsidR="00CA09B2">
        <w:trPr>
          <w:jc w:val="center"/>
        </w:trPr>
        <w:tc>
          <w:tcPr>
            <w:tcW w:w="1336" w:type="dxa"/>
            <w:vAlign w:val="center"/>
          </w:tcPr>
          <w:p w:rsidR="00CA09B2" w:rsidRDefault="00BB6D3B">
            <w:pPr>
              <w:pStyle w:val="T2"/>
              <w:spacing w:after="0"/>
              <w:ind w:left="0" w:right="0"/>
              <w:rPr>
                <w:b w:val="0"/>
                <w:sz w:val="20"/>
              </w:rPr>
            </w:pPr>
            <w:r>
              <w:rPr>
                <w:b w:val="0"/>
                <w:sz w:val="20"/>
              </w:rPr>
              <w:t xml:space="preserve">Dorothy </w:t>
            </w:r>
            <w:r w:rsidR="0026317E">
              <w:rPr>
                <w:b w:val="0"/>
                <w:sz w:val="20"/>
              </w:rPr>
              <w:t>STANLEY</w:t>
            </w:r>
          </w:p>
        </w:tc>
        <w:tc>
          <w:tcPr>
            <w:tcW w:w="2064" w:type="dxa"/>
            <w:vAlign w:val="center"/>
          </w:tcPr>
          <w:p w:rsidR="00CA09B2" w:rsidRDefault="00BB6D3B">
            <w:pPr>
              <w:pStyle w:val="T2"/>
              <w:spacing w:after="0"/>
              <w:ind w:left="0" w:right="0"/>
              <w:rPr>
                <w:b w:val="0"/>
                <w:sz w:val="20"/>
              </w:rPr>
            </w:pPr>
            <w:r>
              <w:rPr>
                <w:b w:val="0"/>
                <w:sz w:val="20"/>
              </w:rPr>
              <w:t>Aruba Networks</w:t>
            </w:r>
          </w:p>
        </w:tc>
        <w:tc>
          <w:tcPr>
            <w:tcW w:w="2814" w:type="dxa"/>
            <w:vAlign w:val="center"/>
          </w:tcPr>
          <w:p w:rsidR="00CA09B2" w:rsidRDefault="00BB6D3B">
            <w:pPr>
              <w:pStyle w:val="T2"/>
              <w:spacing w:after="0"/>
              <w:ind w:left="0" w:right="0"/>
              <w:rPr>
                <w:b w:val="0"/>
                <w:sz w:val="20"/>
              </w:rPr>
            </w:pPr>
            <w:r>
              <w:rPr>
                <w:b w:val="0"/>
                <w:sz w:val="20"/>
              </w:rPr>
              <w:t>1322 Crossman Ave, Sunnyvale, CA 94089</w:t>
            </w:r>
          </w:p>
        </w:tc>
        <w:tc>
          <w:tcPr>
            <w:tcW w:w="1715" w:type="dxa"/>
            <w:vAlign w:val="center"/>
          </w:tcPr>
          <w:p w:rsidR="00CA09B2" w:rsidRDefault="00BB6D3B">
            <w:pPr>
              <w:pStyle w:val="T2"/>
              <w:spacing w:after="0"/>
              <w:ind w:left="0" w:right="0"/>
              <w:rPr>
                <w:b w:val="0"/>
                <w:sz w:val="20"/>
              </w:rPr>
            </w:pPr>
            <w:r>
              <w:rPr>
                <w:b w:val="0"/>
                <w:sz w:val="20"/>
              </w:rPr>
              <w:t>+1 630-363-1389</w:t>
            </w:r>
          </w:p>
        </w:tc>
        <w:tc>
          <w:tcPr>
            <w:tcW w:w="1647" w:type="dxa"/>
            <w:vAlign w:val="center"/>
          </w:tcPr>
          <w:p w:rsidR="00CA09B2" w:rsidRDefault="00BB6D3B">
            <w:pPr>
              <w:pStyle w:val="T2"/>
              <w:spacing w:after="0"/>
              <w:ind w:left="0" w:right="0"/>
              <w:rPr>
                <w:b w:val="0"/>
                <w:sz w:val="16"/>
              </w:rPr>
            </w:pPr>
            <w:r>
              <w:rPr>
                <w:b w:val="0"/>
                <w:sz w:val="16"/>
              </w:rPr>
              <w:t>dstanely@arubanetworks.com</w:t>
            </w:r>
          </w:p>
        </w:tc>
      </w:tr>
    </w:tbl>
    <w:p w:rsidR="00CA09B2" w:rsidRDefault="00A208F4">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99695</wp:posOffset>
                </wp:positionV>
                <wp:extent cx="6054090" cy="6349365"/>
                <wp:effectExtent l="0" t="0" r="381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4090" cy="6349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641B" w:rsidRDefault="002A641B">
                            <w:pPr>
                              <w:pStyle w:val="T1"/>
                              <w:spacing w:after="120"/>
                            </w:pPr>
                            <w:r>
                              <w:t>Abstract</w:t>
                            </w:r>
                          </w:p>
                          <w:p w:rsidR="002A641B" w:rsidRPr="00BB6D3B" w:rsidRDefault="002A641B" w:rsidP="00BB6D3B">
                            <w:pPr>
                              <w:rPr>
                                <w:szCs w:val="22"/>
                              </w:rPr>
                            </w:pPr>
                            <w:r w:rsidRPr="00BB6D3B">
                              <w:rPr>
                                <w:szCs w:val="22"/>
                              </w:rPr>
                              <w:t xml:space="preserve">802.11 </w:t>
                            </w:r>
                            <w:proofErr w:type="spellStart"/>
                            <w:r w:rsidRPr="00BB6D3B">
                              <w:rPr>
                                <w:szCs w:val="22"/>
                              </w:rPr>
                              <w:t>REVmc</w:t>
                            </w:r>
                            <w:proofErr w:type="spellEnd"/>
                            <w:r w:rsidRPr="00BB6D3B">
                              <w:rPr>
                                <w:szCs w:val="22"/>
                              </w:rPr>
                              <w:t xml:space="preserve"> Task Group </w:t>
                            </w:r>
                            <w:proofErr w:type="spellStart"/>
                            <w:r w:rsidRPr="00BB6D3B">
                              <w:rPr>
                                <w:szCs w:val="22"/>
                              </w:rPr>
                              <w:t>Telcon</w:t>
                            </w:r>
                            <w:proofErr w:type="spellEnd"/>
                            <w:r w:rsidRPr="00BB6D3B">
                              <w:rPr>
                                <w:szCs w:val="22"/>
                              </w:rPr>
                              <w:t xml:space="preserve"> minutes for Aug 1, 2014 to Sept 5</w:t>
                            </w:r>
                            <w:r w:rsidRPr="00BB6D3B">
                              <w:rPr>
                                <w:szCs w:val="22"/>
                                <w:vertAlign w:val="superscript"/>
                              </w:rPr>
                              <w:t>th</w:t>
                            </w:r>
                            <w:r w:rsidRPr="00BB6D3B">
                              <w:rPr>
                                <w:szCs w:val="22"/>
                              </w:rPr>
                              <w:t>.</w:t>
                            </w:r>
                            <w:r>
                              <w:rPr>
                                <w:szCs w:val="22"/>
                              </w:rPr>
                              <w:t xml:space="preserve"> </w:t>
                            </w:r>
                            <w:r w:rsidRPr="00BB6D3B">
                              <w:rPr>
                                <w:szCs w:val="22"/>
                                <w:lang w:val="en-US"/>
                              </w:rPr>
                              <w:t>Assignment of comment resolution topics to the scheduled teleconferences:</w:t>
                            </w:r>
                          </w:p>
                          <w:p w:rsidR="002A641B" w:rsidRPr="00BB6D3B" w:rsidRDefault="002A641B" w:rsidP="00000F6B">
                            <w:pPr>
                              <w:rPr>
                                <w:szCs w:val="22"/>
                                <w:lang w:val="en-US"/>
                              </w:rPr>
                            </w:pPr>
                            <w:r w:rsidRPr="00BB6D3B">
                              <w:rPr>
                                <w:szCs w:val="22"/>
                                <w:lang w:val="en-US"/>
                              </w:rPr>
                              <w:t xml:space="preserve">R0: August 1: </w:t>
                            </w:r>
                          </w:p>
                          <w:p w:rsidR="002A641B" w:rsidRPr="00BB6D3B" w:rsidRDefault="002A641B" w:rsidP="00000F6B">
                            <w:pPr>
                              <w:numPr>
                                <w:ilvl w:val="0"/>
                                <w:numId w:val="2"/>
                              </w:numPr>
                              <w:rPr>
                                <w:szCs w:val="22"/>
                                <w:lang w:val="en-US"/>
                              </w:rPr>
                            </w:pPr>
                            <w:r w:rsidRPr="00BB6D3B">
                              <w:rPr>
                                <w:szCs w:val="22"/>
                                <w:lang w:val="en-US"/>
                              </w:rPr>
                              <w:t xml:space="preserve">CIDs 3173, 3174, 3175 in 11-14-902-r3 (remaining </w:t>
                            </w:r>
                            <w:proofErr w:type="spellStart"/>
                            <w:r w:rsidRPr="00BB6D3B">
                              <w:rPr>
                                <w:szCs w:val="22"/>
                                <w:lang w:val="en-US"/>
                              </w:rPr>
                              <w:t>Fei</w:t>
                            </w:r>
                            <w:proofErr w:type="spellEnd"/>
                            <w:r w:rsidRPr="00BB6D3B">
                              <w:rPr>
                                <w:szCs w:val="22"/>
                                <w:lang w:val="en-US"/>
                              </w:rPr>
                              <w:t xml:space="preserve"> TONG CID resolutions)</w:t>
                            </w:r>
                          </w:p>
                          <w:p w:rsidR="002A641B" w:rsidRPr="00BB6D3B" w:rsidRDefault="002A641B" w:rsidP="00000F6B">
                            <w:pPr>
                              <w:numPr>
                                <w:ilvl w:val="0"/>
                                <w:numId w:val="2"/>
                              </w:numPr>
                              <w:rPr>
                                <w:szCs w:val="22"/>
                                <w:lang w:val="en-US"/>
                              </w:rPr>
                            </w:pPr>
                            <w:r w:rsidRPr="00BB6D3B">
                              <w:rPr>
                                <w:szCs w:val="22"/>
                                <w:lang w:val="en-US"/>
                              </w:rPr>
                              <w:t>Mike MONTEMURRO  - 11-14-0923</w:t>
                            </w:r>
                          </w:p>
                          <w:p w:rsidR="002A641B" w:rsidRDefault="002A641B" w:rsidP="00000F6B">
                            <w:pPr>
                              <w:numPr>
                                <w:ilvl w:val="0"/>
                                <w:numId w:val="2"/>
                              </w:numPr>
                              <w:rPr>
                                <w:szCs w:val="22"/>
                                <w:lang w:val="en-US"/>
                              </w:rPr>
                            </w:pPr>
                            <w:r w:rsidRPr="00BB6D3B">
                              <w:rPr>
                                <w:szCs w:val="22"/>
                                <w:lang w:val="en-US"/>
                              </w:rPr>
                              <w:t>11-14-780, remaining trivial technical</w:t>
                            </w:r>
                          </w:p>
                          <w:p w:rsidR="002A641B" w:rsidRPr="00BB6D3B" w:rsidRDefault="002A641B" w:rsidP="00000F6B">
                            <w:pPr>
                              <w:numPr>
                                <w:ilvl w:val="0"/>
                                <w:numId w:val="2"/>
                              </w:numPr>
                              <w:rPr>
                                <w:szCs w:val="22"/>
                                <w:lang w:val="en-US"/>
                              </w:rPr>
                            </w:pPr>
                            <w:r>
                              <w:rPr>
                                <w:szCs w:val="22"/>
                                <w:lang w:val="en-US"/>
                              </w:rPr>
                              <w:t>11-14-781 – MDR topics – Adrian STEPHENS</w:t>
                            </w:r>
                          </w:p>
                          <w:p w:rsidR="002A641B" w:rsidRPr="00BB6D3B" w:rsidRDefault="002A641B" w:rsidP="00000F6B">
                            <w:pPr>
                              <w:rPr>
                                <w:szCs w:val="22"/>
                                <w:lang w:val="en-US"/>
                              </w:rPr>
                            </w:pPr>
                            <w:r w:rsidRPr="00BB6D3B">
                              <w:rPr>
                                <w:szCs w:val="22"/>
                                <w:lang w:val="en-US"/>
                              </w:rPr>
                              <w:t>R1: August 8th</w:t>
                            </w:r>
                          </w:p>
                          <w:p w:rsidR="002A641B" w:rsidRDefault="002A641B" w:rsidP="00BB6D3B">
                            <w:pPr>
                              <w:numPr>
                                <w:ilvl w:val="0"/>
                                <w:numId w:val="3"/>
                              </w:numPr>
                              <w:rPr>
                                <w:szCs w:val="22"/>
                                <w:lang w:val="en-US"/>
                              </w:rPr>
                            </w:pPr>
                            <w:r w:rsidRPr="00BB6D3B">
                              <w:rPr>
                                <w:szCs w:val="22"/>
                                <w:lang w:val="en-US"/>
                              </w:rPr>
                              <w:t>11-14- 0915, 0916 Security CIDs - Dan HARKINS</w:t>
                            </w:r>
                          </w:p>
                          <w:p w:rsidR="002A641B" w:rsidRPr="00BB6D3B" w:rsidRDefault="002A641B" w:rsidP="00BB6D3B">
                            <w:pPr>
                              <w:numPr>
                                <w:ilvl w:val="0"/>
                                <w:numId w:val="3"/>
                              </w:numPr>
                              <w:rPr>
                                <w:szCs w:val="22"/>
                                <w:lang w:val="en-US"/>
                              </w:rPr>
                            </w:pPr>
                            <w:r>
                              <w:rPr>
                                <w:szCs w:val="22"/>
                                <w:lang w:val="en-US"/>
                              </w:rPr>
                              <w:t>11-14-781 – MDR topics</w:t>
                            </w:r>
                          </w:p>
                          <w:p w:rsidR="002A641B" w:rsidRPr="00BB6D3B" w:rsidRDefault="002A641B" w:rsidP="00000F6B">
                            <w:pPr>
                              <w:rPr>
                                <w:szCs w:val="22"/>
                                <w:lang w:val="en-US"/>
                              </w:rPr>
                            </w:pPr>
                            <w:r>
                              <w:rPr>
                                <w:szCs w:val="22"/>
                                <w:lang w:val="en-US"/>
                              </w:rPr>
                              <w:t xml:space="preserve">R2: </w:t>
                            </w:r>
                            <w:r w:rsidRPr="00BB6D3B">
                              <w:rPr>
                                <w:szCs w:val="22"/>
                                <w:lang w:val="en-US"/>
                              </w:rPr>
                              <w:t>August 15th</w:t>
                            </w:r>
                          </w:p>
                          <w:p w:rsidR="002A641B" w:rsidRPr="00BB6D3B" w:rsidRDefault="002A641B" w:rsidP="00BB6D3B">
                            <w:pPr>
                              <w:numPr>
                                <w:ilvl w:val="0"/>
                                <w:numId w:val="13"/>
                              </w:numPr>
                              <w:rPr>
                                <w:szCs w:val="22"/>
                                <w:lang w:val="en-US"/>
                              </w:rPr>
                            </w:pPr>
                            <w:r w:rsidRPr="00BB6D3B">
                              <w:rPr>
                                <w:szCs w:val="22"/>
                                <w:lang w:val="en-US"/>
                              </w:rPr>
                              <w:t>Mark HAMILTON CIDs - resolutions available</w:t>
                            </w:r>
                          </w:p>
                          <w:p w:rsidR="002A641B" w:rsidRDefault="002A641B" w:rsidP="00BB6D3B">
                            <w:pPr>
                              <w:numPr>
                                <w:ilvl w:val="0"/>
                                <w:numId w:val="13"/>
                              </w:numPr>
                              <w:rPr>
                                <w:szCs w:val="22"/>
                                <w:lang w:val="en-US"/>
                              </w:rPr>
                            </w:pPr>
                            <w:r w:rsidRPr="00BB6D3B">
                              <w:rPr>
                                <w:szCs w:val="22"/>
                                <w:lang w:val="en-US"/>
                              </w:rPr>
                              <w:t>Mark HAMILTON CIDs - need discussion</w:t>
                            </w:r>
                          </w:p>
                          <w:p w:rsidR="002A641B" w:rsidRPr="00BB6D3B" w:rsidRDefault="002A641B" w:rsidP="00000F6B">
                            <w:pPr>
                              <w:rPr>
                                <w:szCs w:val="22"/>
                                <w:lang w:val="en-US"/>
                              </w:rPr>
                            </w:pPr>
                            <w:r>
                              <w:rPr>
                                <w:szCs w:val="22"/>
                                <w:lang w:val="en-US"/>
                              </w:rPr>
                              <w:t xml:space="preserve">R3:  </w:t>
                            </w:r>
                            <w:r w:rsidRPr="00BB6D3B">
                              <w:rPr>
                                <w:szCs w:val="22"/>
                                <w:lang w:val="en-US"/>
                              </w:rPr>
                              <w:t>August 22</w:t>
                            </w:r>
                          </w:p>
                          <w:p w:rsidR="002A641B" w:rsidRDefault="002A641B" w:rsidP="00000F6B">
                            <w:pPr>
                              <w:numPr>
                                <w:ilvl w:val="0"/>
                                <w:numId w:val="5"/>
                              </w:numPr>
                              <w:rPr>
                                <w:szCs w:val="22"/>
                                <w:lang w:val="en-US"/>
                              </w:rPr>
                            </w:pPr>
                            <w:r>
                              <w:rPr>
                                <w:szCs w:val="22"/>
                                <w:lang w:val="en-US"/>
                              </w:rPr>
                              <w:t>Mark HAMILTON: CIDs 3485, 3510, 3514</w:t>
                            </w:r>
                          </w:p>
                          <w:p w:rsidR="002A641B" w:rsidRDefault="002A641B" w:rsidP="00000F6B">
                            <w:pPr>
                              <w:numPr>
                                <w:ilvl w:val="0"/>
                                <w:numId w:val="5"/>
                              </w:numPr>
                              <w:rPr>
                                <w:szCs w:val="22"/>
                                <w:lang w:val="en-US"/>
                              </w:rPr>
                            </w:pPr>
                            <w:r w:rsidRPr="00BB6D3B">
                              <w:rPr>
                                <w:szCs w:val="22"/>
                                <w:lang w:val="en-US"/>
                              </w:rPr>
                              <w:t>Regulatory CIDs - 11-14-0955 - Peter ECCLESINE</w:t>
                            </w:r>
                          </w:p>
                          <w:p w:rsidR="002A641B" w:rsidRPr="00BB6D3B" w:rsidRDefault="002A641B" w:rsidP="00000F6B">
                            <w:pPr>
                              <w:rPr>
                                <w:szCs w:val="22"/>
                                <w:lang w:val="en-US"/>
                              </w:rPr>
                            </w:pPr>
                            <w:r>
                              <w:rPr>
                                <w:szCs w:val="22"/>
                                <w:lang w:val="en-US"/>
                              </w:rPr>
                              <w:t xml:space="preserve">R4: </w:t>
                            </w:r>
                            <w:r w:rsidRPr="00BB6D3B">
                              <w:rPr>
                                <w:szCs w:val="22"/>
                                <w:lang w:val="en-US"/>
                              </w:rPr>
                              <w:t>August 29</w:t>
                            </w:r>
                          </w:p>
                          <w:p w:rsidR="002A641B" w:rsidRDefault="002A641B" w:rsidP="00216474">
                            <w:pPr>
                              <w:numPr>
                                <w:ilvl w:val="0"/>
                                <w:numId w:val="6"/>
                              </w:numPr>
                              <w:rPr>
                                <w:szCs w:val="22"/>
                                <w:lang w:val="en-US"/>
                              </w:rPr>
                            </w:pPr>
                            <w:r w:rsidRPr="00BB6D3B">
                              <w:rPr>
                                <w:szCs w:val="22"/>
                                <w:lang w:val="en-US"/>
                              </w:rPr>
                              <w:t>Regulatory CIDs - 11-14-0955 - Peter ECCLESINE</w:t>
                            </w:r>
                            <w:r>
                              <w:rPr>
                                <w:szCs w:val="22"/>
                                <w:lang w:val="en-US"/>
                              </w:rPr>
                              <w:t>: 3078, 3077, 3054, 3053</w:t>
                            </w:r>
                          </w:p>
                          <w:p w:rsidR="002A641B" w:rsidRPr="00216474" w:rsidRDefault="002A641B" w:rsidP="00216474">
                            <w:pPr>
                              <w:numPr>
                                <w:ilvl w:val="0"/>
                                <w:numId w:val="6"/>
                              </w:numPr>
                              <w:rPr>
                                <w:szCs w:val="22"/>
                                <w:lang w:val="en-US"/>
                              </w:rPr>
                            </w:pPr>
                            <w:r w:rsidRPr="00216474">
                              <w:t>Mike MONTEMURRO  - 11-14-0923 (continued from August 1)</w:t>
                            </w:r>
                          </w:p>
                          <w:p w:rsidR="002A641B" w:rsidRPr="00BB6D3B" w:rsidRDefault="002A641B" w:rsidP="00000F6B">
                            <w:pPr>
                              <w:rPr>
                                <w:szCs w:val="22"/>
                                <w:lang w:val="en-US"/>
                              </w:rPr>
                            </w:pPr>
                            <w:r>
                              <w:rPr>
                                <w:szCs w:val="22"/>
                                <w:lang w:val="en-US"/>
                              </w:rPr>
                              <w:t xml:space="preserve">R5: </w:t>
                            </w:r>
                            <w:r w:rsidRPr="00BB6D3B">
                              <w:rPr>
                                <w:szCs w:val="22"/>
                                <w:lang w:val="en-US"/>
                              </w:rPr>
                              <w:t>September 5</w:t>
                            </w:r>
                          </w:p>
                          <w:p w:rsidR="002A641B" w:rsidRPr="00BB6D3B" w:rsidRDefault="002A641B" w:rsidP="009D669E">
                            <w:pPr>
                              <w:numPr>
                                <w:ilvl w:val="0"/>
                                <w:numId w:val="7"/>
                              </w:numPr>
                              <w:rPr>
                                <w:szCs w:val="22"/>
                                <w:lang w:val="en-US"/>
                              </w:rPr>
                            </w:pPr>
                            <w:r w:rsidRPr="00BB6D3B">
                              <w:rPr>
                                <w:szCs w:val="22"/>
                                <w:lang w:val="en-US"/>
                              </w:rPr>
                              <w:t xml:space="preserve">Further MDR input required from </w:t>
                            </w:r>
                            <w:proofErr w:type="spellStart"/>
                            <w:r w:rsidRPr="00BB6D3B">
                              <w:rPr>
                                <w:szCs w:val="22"/>
                                <w:lang w:val="en-US"/>
                              </w:rPr>
                              <w:t>TGmc</w:t>
                            </w:r>
                            <w:proofErr w:type="spellEnd"/>
                          </w:p>
                          <w:p w:rsidR="002A641B" w:rsidRPr="00216474" w:rsidRDefault="002A641B" w:rsidP="009D669E">
                            <w:pPr>
                              <w:numPr>
                                <w:ilvl w:val="0"/>
                                <w:numId w:val="7"/>
                              </w:numPr>
                              <w:rPr>
                                <w:szCs w:val="22"/>
                                <w:lang w:val="en-US"/>
                              </w:rPr>
                            </w:pPr>
                            <w:r w:rsidRPr="00BB6D3B">
                              <w:rPr>
                                <w:szCs w:val="22"/>
                                <w:lang w:val="en-US"/>
                              </w:rPr>
                              <w:t>Assigned CIDs - Dorothy STANLEY</w:t>
                            </w:r>
                            <w:r>
                              <w:rPr>
                                <w:szCs w:val="22"/>
                                <w:lang w:val="en-US"/>
                              </w:rPr>
                              <w:t xml:space="preserve"> 11-14-1041</w:t>
                            </w:r>
                          </w:p>
                          <w:p w:rsidR="002A641B" w:rsidRPr="00BB6D3B" w:rsidRDefault="002A641B" w:rsidP="00000F6B">
                            <w:pPr>
                              <w:numPr>
                                <w:ilvl w:val="0"/>
                                <w:numId w:val="7"/>
                              </w:numPr>
                              <w:rPr>
                                <w:szCs w:val="22"/>
                                <w:lang w:val="en-US"/>
                              </w:rPr>
                            </w:pPr>
                            <w:r w:rsidRPr="00BB6D3B">
                              <w:rPr>
                                <w:szCs w:val="22"/>
                                <w:lang w:val="en-US"/>
                              </w:rPr>
                              <w:t>VHT CIDs - Edward AU</w:t>
                            </w:r>
                          </w:p>
                          <w:p w:rsidR="002A641B" w:rsidRPr="000A78F2" w:rsidRDefault="002A641B" w:rsidP="000A78F2">
                            <w:pPr>
                              <w:numPr>
                                <w:ilvl w:val="0"/>
                                <w:numId w:val="7"/>
                              </w:numPr>
                              <w:rPr>
                                <w:szCs w:val="22"/>
                                <w:lang w:val="en-US"/>
                              </w:rPr>
                            </w:pPr>
                            <w:r w:rsidRPr="00BB6D3B">
                              <w:rPr>
                                <w:szCs w:val="22"/>
                                <w:lang w:val="en-US"/>
                              </w:rPr>
                              <w:t>Additional available CIDs</w:t>
                            </w:r>
                          </w:p>
                          <w:p w:rsidR="002A641B" w:rsidRDefault="002A641B" w:rsidP="000A78F2">
                            <w:pPr>
                              <w:rPr>
                                <w:szCs w:val="22"/>
                                <w:lang w:val="en-US"/>
                              </w:rPr>
                            </w:pPr>
                            <w:r>
                              <w:rPr>
                                <w:szCs w:val="22"/>
                                <w:lang w:val="en-US"/>
                              </w:rPr>
                              <w:t>R6: Editorial changes made to correct highlighting the start of meeting and changing 3014 to 3041 on page 8.</w:t>
                            </w:r>
                          </w:p>
                          <w:p w:rsidR="00633339" w:rsidRDefault="00633339" w:rsidP="000A78F2">
                            <w:pPr>
                              <w:rPr>
                                <w:szCs w:val="22"/>
                                <w:lang w:val="en-US"/>
                              </w:rPr>
                            </w:pPr>
                            <w:r>
                              <w:rPr>
                                <w:szCs w:val="22"/>
                                <w:lang w:val="en-US"/>
                              </w:rPr>
                              <w:t>R7: Correct CID cited – 3317 should be 3517 page 24.</w:t>
                            </w:r>
                          </w:p>
                          <w:p w:rsidR="002A641B" w:rsidRPr="00A714BC" w:rsidRDefault="002A641B" w:rsidP="000A78F2">
                            <w:pPr>
                              <w:rPr>
                                <w:szCs w:val="22"/>
                                <w:lang w:val="en-US"/>
                              </w:rPr>
                            </w:pPr>
                          </w:p>
                          <w:p w:rsidR="002A641B" w:rsidRPr="00A714BC" w:rsidRDefault="002A641B" w:rsidP="00000F6B">
                            <w:pPr>
                              <w:rPr>
                                <w:szCs w:val="22"/>
                                <w:lang w:val="en-US"/>
                              </w:rPr>
                            </w:pPr>
                            <w:r w:rsidRPr="00A714BC">
                              <w:rPr>
                                <w:szCs w:val="22"/>
                                <w:lang w:val="en-US"/>
                              </w:rPr>
                              <w:t>Note that teleconferences are subject to IEEE policies and procedures see:</w:t>
                            </w:r>
                          </w:p>
                          <w:tbl>
                            <w:tblPr>
                              <w:tblW w:w="0" w:type="auto"/>
                              <w:tblInd w:w="1440" w:type="dxa"/>
                              <w:tblLook w:val="0400" w:firstRow="0" w:lastRow="0" w:firstColumn="0" w:lastColumn="0" w:noHBand="0" w:noVBand="1"/>
                            </w:tblPr>
                            <w:tblGrid>
                              <w:gridCol w:w="2648"/>
                              <w:gridCol w:w="1891"/>
                              <w:gridCol w:w="2514"/>
                            </w:tblGrid>
                            <w:tr w:rsidR="002A641B" w:rsidRPr="00A714BC" w:rsidTr="008E743A">
                              <w:trPr>
                                <w:cantSplit/>
                                <w:trHeight w:val="453"/>
                              </w:trPr>
                              <w:tc>
                                <w:tcPr>
                                  <w:tcW w:w="0" w:type="auto"/>
                                </w:tcPr>
                                <w:p w:rsidR="002A641B" w:rsidRPr="00A714BC" w:rsidRDefault="002A641B" w:rsidP="00FB4104">
                                  <w:pPr>
                                    <w:contextualSpacing/>
                                    <w:outlineLvl w:val="2"/>
                                    <w:rPr>
                                      <w:szCs w:val="22"/>
                                    </w:rPr>
                                  </w:pPr>
                                  <w:r w:rsidRPr="00A714BC">
                                    <w:rPr>
                                      <w:szCs w:val="22"/>
                                    </w:rPr>
                                    <w:t xml:space="preserve">  </w:t>
                                  </w:r>
                                  <w:hyperlink r:id="rId9" w:tgtFrame="_blank" w:history="1">
                                    <w:r w:rsidRPr="00A714BC">
                                      <w:rPr>
                                        <w:rStyle w:val="Hyperlink"/>
                                        <w:szCs w:val="22"/>
                                      </w:rPr>
                                      <w:t>IEEE Patent Policy</w:t>
                                    </w:r>
                                  </w:hyperlink>
                                  <w:r w:rsidRPr="00A714BC">
                                    <w:rPr>
                                      <w:szCs w:val="22"/>
                                    </w:rPr>
                                    <w:t xml:space="preserve"> </w:t>
                                  </w:r>
                                </w:p>
                              </w:tc>
                              <w:tc>
                                <w:tcPr>
                                  <w:tcW w:w="0" w:type="auto"/>
                                </w:tcPr>
                                <w:p w:rsidR="002A641B" w:rsidRPr="00A714BC" w:rsidRDefault="002A641B" w:rsidP="00FB4104">
                                  <w:pPr>
                                    <w:contextualSpacing/>
                                    <w:outlineLvl w:val="2"/>
                                    <w:rPr>
                                      <w:szCs w:val="22"/>
                                    </w:rPr>
                                  </w:pPr>
                                  <w:r w:rsidRPr="00A714BC">
                                    <w:rPr>
                                      <w:szCs w:val="22"/>
                                    </w:rPr>
                                    <w:t xml:space="preserve">   </w:t>
                                  </w:r>
                                  <w:hyperlink r:id="rId10" w:tgtFrame="_blank" w:history="1">
                                    <w:r w:rsidRPr="00A714BC">
                                      <w:rPr>
                                        <w:rStyle w:val="Hyperlink"/>
                                        <w:szCs w:val="22"/>
                                      </w:rPr>
                                      <w:t>Anti-Trust FAQ</w:t>
                                    </w:r>
                                  </w:hyperlink>
                                </w:p>
                              </w:tc>
                              <w:tc>
                                <w:tcPr>
                                  <w:tcW w:w="0" w:type="auto"/>
                                </w:tcPr>
                                <w:p w:rsidR="002A641B" w:rsidRPr="00A714BC" w:rsidRDefault="002A641B" w:rsidP="00FB4104">
                                  <w:pPr>
                                    <w:contextualSpacing/>
                                    <w:outlineLvl w:val="2"/>
                                    <w:rPr>
                                      <w:szCs w:val="22"/>
                                    </w:rPr>
                                  </w:pPr>
                                  <w:r w:rsidRPr="00A714BC">
                                    <w:rPr>
                                      <w:szCs w:val="22"/>
                                    </w:rPr>
                                    <w:t xml:space="preserve">     </w:t>
                                  </w:r>
                                  <w:hyperlink r:id="rId11" w:tgtFrame="_blank" w:history="1">
                                    <w:r w:rsidRPr="00A714BC">
                                      <w:rPr>
                                        <w:rStyle w:val="Hyperlink"/>
                                        <w:szCs w:val="22"/>
                                      </w:rPr>
                                      <w:t>802 WG P&amp;P</w:t>
                                    </w:r>
                                  </w:hyperlink>
                                </w:p>
                              </w:tc>
                            </w:tr>
                            <w:tr w:rsidR="002A641B" w:rsidRPr="00A714BC" w:rsidTr="008E743A">
                              <w:trPr>
                                <w:cantSplit/>
                                <w:trHeight w:val="453"/>
                              </w:trPr>
                              <w:tc>
                                <w:tcPr>
                                  <w:tcW w:w="0" w:type="auto"/>
                                </w:tcPr>
                                <w:p w:rsidR="002A641B" w:rsidRPr="00A714BC" w:rsidRDefault="002A641B" w:rsidP="00FB4104">
                                  <w:pPr>
                                    <w:contextualSpacing/>
                                    <w:outlineLvl w:val="2"/>
                                    <w:rPr>
                                      <w:szCs w:val="22"/>
                                    </w:rPr>
                                  </w:pPr>
                                  <w:r w:rsidRPr="00A714BC">
                                    <w:rPr>
                                      <w:szCs w:val="22"/>
                                    </w:rPr>
                                    <w:t xml:space="preserve">  </w:t>
                                  </w:r>
                                  <w:hyperlink r:id="rId12" w:tgtFrame="_blank" w:history="1">
                                    <w:r w:rsidRPr="00A714BC">
                                      <w:rPr>
                                        <w:rStyle w:val="Hyperlink"/>
                                        <w:szCs w:val="22"/>
                                      </w:rPr>
                                      <w:t>Patent FAQ</w:t>
                                    </w:r>
                                  </w:hyperlink>
                                  <w:r w:rsidRPr="00A714BC">
                                    <w:rPr>
                                      <w:szCs w:val="22"/>
                                    </w:rPr>
                                    <w:t xml:space="preserve"> </w:t>
                                  </w:r>
                                </w:p>
                              </w:tc>
                              <w:tc>
                                <w:tcPr>
                                  <w:tcW w:w="0" w:type="auto"/>
                                </w:tcPr>
                                <w:p w:rsidR="002A641B" w:rsidRPr="00A714BC" w:rsidRDefault="002A641B" w:rsidP="00FB4104">
                                  <w:pPr>
                                    <w:contextualSpacing/>
                                    <w:outlineLvl w:val="2"/>
                                    <w:rPr>
                                      <w:szCs w:val="22"/>
                                    </w:rPr>
                                  </w:pPr>
                                  <w:r w:rsidRPr="00A714BC">
                                    <w:rPr>
                                      <w:szCs w:val="22"/>
                                    </w:rPr>
                                    <w:t xml:space="preserve">    </w:t>
                                  </w:r>
                                  <w:hyperlink r:id="rId13" w:tgtFrame="_blank" w:history="1">
                                    <w:r w:rsidRPr="00A714BC">
                                      <w:rPr>
                                        <w:rStyle w:val="Hyperlink"/>
                                        <w:szCs w:val="22"/>
                                      </w:rPr>
                                      <w:t>Ethics</w:t>
                                    </w:r>
                                  </w:hyperlink>
                                </w:p>
                              </w:tc>
                              <w:tc>
                                <w:tcPr>
                                  <w:tcW w:w="0" w:type="auto"/>
                                </w:tcPr>
                                <w:p w:rsidR="002A641B" w:rsidRPr="00A714BC" w:rsidRDefault="002A641B" w:rsidP="00FB4104">
                                  <w:pPr>
                                    <w:contextualSpacing/>
                                    <w:outlineLvl w:val="2"/>
                                    <w:rPr>
                                      <w:szCs w:val="22"/>
                                    </w:rPr>
                                  </w:pPr>
                                  <w:r w:rsidRPr="00A714BC">
                                    <w:rPr>
                                      <w:szCs w:val="22"/>
                                    </w:rPr>
                                    <w:t xml:space="preserve">      </w:t>
                                  </w:r>
                                  <w:hyperlink r:id="rId14" w:tgtFrame="_blank" w:history="1">
                                    <w:r w:rsidRPr="00A714BC">
                                      <w:rPr>
                                        <w:rStyle w:val="Hyperlink"/>
                                        <w:szCs w:val="22"/>
                                      </w:rPr>
                                      <w:t>IEEE 802.11 WG OM</w:t>
                                    </w:r>
                                  </w:hyperlink>
                                </w:p>
                              </w:tc>
                            </w:tr>
                            <w:tr w:rsidR="002A641B" w:rsidRPr="00A714BC" w:rsidTr="008E743A">
                              <w:trPr>
                                <w:cantSplit/>
                                <w:trHeight w:val="453"/>
                              </w:trPr>
                              <w:tc>
                                <w:tcPr>
                                  <w:tcW w:w="0" w:type="auto"/>
                                </w:tcPr>
                                <w:p w:rsidR="002A641B" w:rsidRPr="00A714BC" w:rsidRDefault="002A641B" w:rsidP="00FB4104">
                                  <w:pPr>
                                    <w:contextualSpacing/>
                                    <w:outlineLvl w:val="2"/>
                                    <w:rPr>
                                      <w:szCs w:val="22"/>
                                    </w:rPr>
                                  </w:pPr>
                                  <w:r w:rsidRPr="00A714BC">
                                    <w:rPr>
                                      <w:szCs w:val="22"/>
                                    </w:rPr>
                                    <w:t xml:space="preserve">   </w:t>
                                  </w:r>
                                  <w:hyperlink r:id="rId15" w:tgtFrame="_blank" w:history="1">
                                    <w:r w:rsidRPr="00A714BC">
                                      <w:rPr>
                                        <w:rStyle w:val="Hyperlink"/>
                                        <w:szCs w:val="22"/>
                                      </w:rPr>
                                      <w:t>Letter of Assurance Form</w:t>
                                    </w:r>
                                  </w:hyperlink>
                                </w:p>
                              </w:tc>
                              <w:tc>
                                <w:tcPr>
                                  <w:tcW w:w="0" w:type="auto"/>
                                </w:tcPr>
                                <w:p w:rsidR="002A641B" w:rsidRPr="00A714BC" w:rsidRDefault="002A641B" w:rsidP="00FB4104">
                                  <w:pPr>
                                    <w:contextualSpacing/>
                                    <w:outlineLvl w:val="2"/>
                                    <w:rPr>
                                      <w:szCs w:val="22"/>
                                    </w:rPr>
                                  </w:pPr>
                                  <w:r w:rsidRPr="00A714BC">
                                    <w:rPr>
                                      <w:szCs w:val="22"/>
                                    </w:rPr>
                                    <w:t xml:space="preserve">    </w:t>
                                  </w:r>
                                  <w:hyperlink r:id="rId16" w:tgtFrame="_blank" w:history="1">
                                    <w:r w:rsidRPr="00A714BC">
                                      <w:rPr>
                                        <w:rStyle w:val="Hyperlink"/>
                                        <w:szCs w:val="22"/>
                                      </w:rPr>
                                      <w:t>802 LMSC P&amp;P</w:t>
                                    </w:r>
                                  </w:hyperlink>
                                </w:p>
                              </w:tc>
                              <w:tc>
                                <w:tcPr>
                                  <w:tcW w:w="0" w:type="auto"/>
                                </w:tcPr>
                                <w:p w:rsidR="002A641B" w:rsidRPr="00A714BC" w:rsidRDefault="002A641B" w:rsidP="00FB4104">
                                  <w:pPr>
                                    <w:contextualSpacing/>
                                    <w:outlineLvl w:val="2"/>
                                    <w:rPr>
                                      <w:szCs w:val="22"/>
                                    </w:rPr>
                                  </w:pPr>
                                </w:p>
                              </w:tc>
                            </w:tr>
                            <w:tr w:rsidR="002A641B" w:rsidRPr="00A714BC" w:rsidTr="008E743A">
                              <w:trPr>
                                <w:cantSplit/>
                                <w:trHeight w:val="453"/>
                              </w:trPr>
                              <w:tc>
                                <w:tcPr>
                                  <w:tcW w:w="0" w:type="auto"/>
                                </w:tcPr>
                                <w:p w:rsidR="002A641B" w:rsidRPr="00A714BC" w:rsidRDefault="002A641B" w:rsidP="00FB4104">
                                  <w:pPr>
                                    <w:contextualSpacing/>
                                    <w:outlineLvl w:val="2"/>
                                    <w:rPr>
                                      <w:szCs w:val="22"/>
                                    </w:rPr>
                                  </w:pPr>
                                  <w:r w:rsidRPr="00A714BC">
                                    <w:rPr>
                                      <w:szCs w:val="22"/>
                                    </w:rPr>
                                    <w:t xml:space="preserve">   </w:t>
                                  </w:r>
                                  <w:hyperlink r:id="rId17" w:tgtFrame="_blank" w:history="1">
                                    <w:r w:rsidRPr="00A714BC">
                                      <w:rPr>
                                        <w:rStyle w:val="Hyperlink"/>
                                        <w:szCs w:val="22"/>
                                      </w:rPr>
                                      <w:t>Affiliation FAQ</w:t>
                                    </w:r>
                                  </w:hyperlink>
                                  <w:r w:rsidRPr="00A714BC">
                                    <w:rPr>
                                      <w:szCs w:val="22"/>
                                    </w:rPr>
                                    <w:t xml:space="preserve"> </w:t>
                                  </w:r>
                                </w:p>
                              </w:tc>
                              <w:tc>
                                <w:tcPr>
                                  <w:tcW w:w="0" w:type="auto"/>
                                </w:tcPr>
                                <w:p w:rsidR="002A641B" w:rsidRPr="00A714BC" w:rsidRDefault="002A641B" w:rsidP="00FB4104">
                                  <w:pPr>
                                    <w:contextualSpacing/>
                                    <w:outlineLvl w:val="2"/>
                                    <w:rPr>
                                      <w:szCs w:val="22"/>
                                    </w:rPr>
                                  </w:pPr>
                                  <w:r w:rsidRPr="00A714BC">
                                    <w:rPr>
                                      <w:szCs w:val="22"/>
                                    </w:rPr>
                                    <w:t xml:space="preserve">     </w:t>
                                  </w:r>
                                  <w:hyperlink r:id="rId18" w:tgtFrame="_blank" w:history="1">
                                    <w:r w:rsidRPr="00A714BC">
                                      <w:rPr>
                                        <w:rStyle w:val="Hyperlink"/>
                                        <w:szCs w:val="22"/>
                                      </w:rPr>
                                      <w:t>802 LMSC OM</w:t>
                                    </w:r>
                                  </w:hyperlink>
                                </w:p>
                              </w:tc>
                              <w:tc>
                                <w:tcPr>
                                  <w:tcW w:w="0" w:type="auto"/>
                                </w:tcPr>
                                <w:p w:rsidR="002A641B" w:rsidRPr="00A714BC" w:rsidRDefault="002A641B" w:rsidP="00FB4104">
                                  <w:pPr>
                                    <w:contextualSpacing/>
                                    <w:outlineLvl w:val="2"/>
                                    <w:rPr>
                                      <w:szCs w:val="22"/>
                                    </w:rPr>
                                  </w:pPr>
                                </w:p>
                              </w:tc>
                            </w:tr>
                          </w:tbl>
                          <w:p w:rsidR="002A641B" w:rsidRPr="00CD6DAE" w:rsidRDefault="002A641B" w:rsidP="00FB4104">
                            <w:pPr>
                              <w:rPr>
                                <w:sz w:val="24"/>
                                <w:szCs w:val="2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7.85pt;width:476.7pt;height:499.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" o:allowincell="f" stroked="f">
                <v:textbox>
                  <w:txbxContent>
                    <w:p w:rsidR="002A641B" w:rsidRDefault="002A641B">
                      <w:pPr>
                        <w:pStyle w:val="T1"/>
                        <w:spacing w:after="120"/>
                      </w:pPr>
                      <w:r>
                        <w:t>Abstract</w:t>
                      </w:r>
                    </w:p>
                    <w:p w:rsidR="002A641B" w:rsidRPr="00BB6D3B" w:rsidRDefault="002A641B" w:rsidP="00BB6D3B">
                      <w:pPr>
                        <w:rPr>
                          <w:szCs w:val="22"/>
                        </w:rPr>
                      </w:pPr>
                      <w:r w:rsidRPr="00BB6D3B">
                        <w:rPr>
                          <w:szCs w:val="22"/>
                        </w:rPr>
                        <w:t xml:space="preserve">802.11 </w:t>
                      </w:r>
                      <w:proofErr w:type="spellStart"/>
                      <w:r w:rsidRPr="00BB6D3B">
                        <w:rPr>
                          <w:szCs w:val="22"/>
                        </w:rPr>
                        <w:t>REVmc</w:t>
                      </w:r>
                      <w:proofErr w:type="spellEnd"/>
                      <w:r w:rsidRPr="00BB6D3B">
                        <w:rPr>
                          <w:szCs w:val="22"/>
                        </w:rPr>
                        <w:t xml:space="preserve"> Task Group </w:t>
                      </w:r>
                      <w:proofErr w:type="spellStart"/>
                      <w:r w:rsidRPr="00BB6D3B">
                        <w:rPr>
                          <w:szCs w:val="22"/>
                        </w:rPr>
                        <w:t>Telcon</w:t>
                      </w:r>
                      <w:proofErr w:type="spellEnd"/>
                      <w:r w:rsidRPr="00BB6D3B">
                        <w:rPr>
                          <w:szCs w:val="22"/>
                        </w:rPr>
                        <w:t xml:space="preserve"> minutes for Aug 1, 2014 to Sept 5</w:t>
                      </w:r>
                      <w:r w:rsidRPr="00BB6D3B">
                        <w:rPr>
                          <w:szCs w:val="22"/>
                          <w:vertAlign w:val="superscript"/>
                        </w:rPr>
                        <w:t>th</w:t>
                      </w:r>
                      <w:r w:rsidRPr="00BB6D3B">
                        <w:rPr>
                          <w:szCs w:val="22"/>
                        </w:rPr>
                        <w:t>.</w:t>
                      </w:r>
                      <w:r>
                        <w:rPr>
                          <w:szCs w:val="22"/>
                        </w:rPr>
                        <w:t xml:space="preserve"> </w:t>
                      </w:r>
                      <w:r w:rsidRPr="00BB6D3B">
                        <w:rPr>
                          <w:szCs w:val="22"/>
                          <w:lang w:val="en-US"/>
                        </w:rPr>
                        <w:t>Assignment of comment resolution topics to the scheduled teleconferences:</w:t>
                      </w:r>
                    </w:p>
                    <w:p w:rsidR="002A641B" w:rsidRPr="00BB6D3B" w:rsidRDefault="002A641B" w:rsidP="00000F6B">
                      <w:pPr>
                        <w:rPr>
                          <w:szCs w:val="22"/>
                          <w:lang w:val="en-US"/>
                        </w:rPr>
                      </w:pPr>
                      <w:r w:rsidRPr="00BB6D3B">
                        <w:rPr>
                          <w:szCs w:val="22"/>
                          <w:lang w:val="en-US"/>
                        </w:rPr>
                        <w:t xml:space="preserve">R0: August 1: </w:t>
                      </w:r>
                    </w:p>
                    <w:p w:rsidR="002A641B" w:rsidRPr="00BB6D3B" w:rsidRDefault="002A641B" w:rsidP="00000F6B">
                      <w:pPr>
                        <w:numPr>
                          <w:ilvl w:val="0"/>
                          <w:numId w:val="2"/>
                        </w:numPr>
                        <w:rPr>
                          <w:szCs w:val="22"/>
                          <w:lang w:val="en-US"/>
                        </w:rPr>
                      </w:pPr>
                      <w:r w:rsidRPr="00BB6D3B">
                        <w:rPr>
                          <w:szCs w:val="22"/>
                          <w:lang w:val="en-US"/>
                        </w:rPr>
                        <w:t xml:space="preserve">CIDs 3173, 3174, 3175 in 11-14-902-r3 (remaining </w:t>
                      </w:r>
                      <w:proofErr w:type="spellStart"/>
                      <w:r w:rsidRPr="00BB6D3B">
                        <w:rPr>
                          <w:szCs w:val="22"/>
                          <w:lang w:val="en-US"/>
                        </w:rPr>
                        <w:t>Fei</w:t>
                      </w:r>
                      <w:proofErr w:type="spellEnd"/>
                      <w:r w:rsidRPr="00BB6D3B">
                        <w:rPr>
                          <w:szCs w:val="22"/>
                          <w:lang w:val="en-US"/>
                        </w:rPr>
                        <w:t xml:space="preserve"> TONG CID resolutions)</w:t>
                      </w:r>
                    </w:p>
                    <w:p w:rsidR="002A641B" w:rsidRPr="00BB6D3B" w:rsidRDefault="002A641B" w:rsidP="00000F6B">
                      <w:pPr>
                        <w:numPr>
                          <w:ilvl w:val="0"/>
                          <w:numId w:val="2"/>
                        </w:numPr>
                        <w:rPr>
                          <w:szCs w:val="22"/>
                          <w:lang w:val="en-US"/>
                        </w:rPr>
                      </w:pPr>
                      <w:r w:rsidRPr="00BB6D3B">
                        <w:rPr>
                          <w:szCs w:val="22"/>
                          <w:lang w:val="en-US"/>
                        </w:rPr>
                        <w:t>Mike MONTEMURRO  - 11-14-0923</w:t>
                      </w:r>
                    </w:p>
                    <w:p w:rsidR="002A641B" w:rsidRDefault="002A641B" w:rsidP="00000F6B">
                      <w:pPr>
                        <w:numPr>
                          <w:ilvl w:val="0"/>
                          <w:numId w:val="2"/>
                        </w:numPr>
                        <w:rPr>
                          <w:szCs w:val="22"/>
                          <w:lang w:val="en-US"/>
                        </w:rPr>
                      </w:pPr>
                      <w:r w:rsidRPr="00BB6D3B">
                        <w:rPr>
                          <w:szCs w:val="22"/>
                          <w:lang w:val="en-US"/>
                        </w:rPr>
                        <w:t>11-14-780, remaining trivial technical</w:t>
                      </w:r>
                    </w:p>
                    <w:p w:rsidR="002A641B" w:rsidRPr="00BB6D3B" w:rsidRDefault="002A641B" w:rsidP="00000F6B">
                      <w:pPr>
                        <w:numPr>
                          <w:ilvl w:val="0"/>
                          <w:numId w:val="2"/>
                        </w:numPr>
                        <w:rPr>
                          <w:szCs w:val="22"/>
                          <w:lang w:val="en-US"/>
                        </w:rPr>
                      </w:pPr>
                      <w:r>
                        <w:rPr>
                          <w:szCs w:val="22"/>
                          <w:lang w:val="en-US"/>
                        </w:rPr>
                        <w:t>11-14-781 – MDR topics – Adrian STEPHENS</w:t>
                      </w:r>
                    </w:p>
                    <w:p w:rsidR="002A641B" w:rsidRPr="00BB6D3B" w:rsidRDefault="002A641B" w:rsidP="00000F6B">
                      <w:pPr>
                        <w:rPr>
                          <w:szCs w:val="22"/>
                          <w:lang w:val="en-US"/>
                        </w:rPr>
                      </w:pPr>
                      <w:r w:rsidRPr="00BB6D3B">
                        <w:rPr>
                          <w:szCs w:val="22"/>
                          <w:lang w:val="en-US"/>
                        </w:rPr>
                        <w:t>R1: August 8th</w:t>
                      </w:r>
                    </w:p>
                    <w:p w:rsidR="002A641B" w:rsidRDefault="002A641B" w:rsidP="00BB6D3B">
                      <w:pPr>
                        <w:numPr>
                          <w:ilvl w:val="0"/>
                          <w:numId w:val="3"/>
                        </w:numPr>
                        <w:rPr>
                          <w:szCs w:val="22"/>
                          <w:lang w:val="en-US"/>
                        </w:rPr>
                      </w:pPr>
                      <w:r w:rsidRPr="00BB6D3B">
                        <w:rPr>
                          <w:szCs w:val="22"/>
                          <w:lang w:val="en-US"/>
                        </w:rPr>
                        <w:t>11-14- 0915, 0916 Security CIDs - Dan HARKINS</w:t>
                      </w:r>
                    </w:p>
                    <w:p w:rsidR="002A641B" w:rsidRPr="00BB6D3B" w:rsidRDefault="002A641B" w:rsidP="00BB6D3B">
                      <w:pPr>
                        <w:numPr>
                          <w:ilvl w:val="0"/>
                          <w:numId w:val="3"/>
                        </w:numPr>
                        <w:rPr>
                          <w:szCs w:val="22"/>
                          <w:lang w:val="en-US"/>
                        </w:rPr>
                      </w:pPr>
                      <w:r>
                        <w:rPr>
                          <w:szCs w:val="22"/>
                          <w:lang w:val="en-US"/>
                        </w:rPr>
                        <w:t>11-14-781 – MDR topics</w:t>
                      </w:r>
                    </w:p>
                    <w:p w:rsidR="002A641B" w:rsidRPr="00BB6D3B" w:rsidRDefault="002A641B" w:rsidP="00000F6B">
                      <w:pPr>
                        <w:rPr>
                          <w:szCs w:val="22"/>
                          <w:lang w:val="en-US"/>
                        </w:rPr>
                      </w:pPr>
                      <w:r>
                        <w:rPr>
                          <w:szCs w:val="22"/>
                          <w:lang w:val="en-US"/>
                        </w:rPr>
                        <w:t xml:space="preserve">R2: </w:t>
                      </w:r>
                      <w:r w:rsidRPr="00BB6D3B">
                        <w:rPr>
                          <w:szCs w:val="22"/>
                          <w:lang w:val="en-US"/>
                        </w:rPr>
                        <w:t>August 15th</w:t>
                      </w:r>
                    </w:p>
                    <w:p w:rsidR="002A641B" w:rsidRPr="00BB6D3B" w:rsidRDefault="002A641B" w:rsidP="00BB6D3B">
                      <w:pPr>
                        <w:numPr>
                          <w:ilvl w:val="0"/>
                          <w:numId w:val="13"/>
                        </w:numPr>
                        <w:rPr>
                          <w:szCs w:val="22"/>
                          <w:lang w:val="en-US"/>
                        </w:rPr>
                      </w:pPr>
                      <w:r w:rsidRPr="00BB6D3B">
                        <w:rPr>
                          <w:szCs w:val="22"/>
                          <w:lang w:val="en-US"/>
                        </w:rPr>
                        <w:t>Mark HAMILTON CIDs - resolutions available</w:t>
                      </w:r>
                    </w:p>
                    <w:p w:rsidR="002A641B" w:rsidRDefault="002A641B" w:rsidP="00BB6D3B">
                      <w:pPr>
                        <w:numPr>
                          <w:ilvl w:val="0"/>
                          <w:numId w:val="13"/>
                        </w:numPr>
                        <w:rPr>
                          <w:szCs w:val="22"/>
                          <w:lang w:val="en-US"/>
                        </w:rPr>
                      </w:pPr>
                      <w:r w:rsidRPr="00BB6D3B">
                        <w:rPr>
                          <w:szCs w:val="22"/>
                          <w:lang w:val="en-US"/>
                        </w:rPr>
                        <w:t>Mark HAMILTON CIDs - need discussion</w:t>
                      </w:r>
                    </w:p>
                    <w:p w:rsidR="002A641B" w:rsidRPr="00BB6D3B" w:rsidRDefault="002A641B" w:rsidP="00000F6B">
                      <w:pPr>
                        <w:rPr>
                          <w:szCs w:val="22"/>
                          <w:lang w:val="en-US"/>
                        </w:rPr>
                      </w:pPr>
                      <w:r>
                        <w:rPr>
                          <w:szCs w:val="22"/>
                          <w:lang w:val="en-US"/>
                        </w:rPr>
                        <w:t xml:space="preserve">R3:  </w:t>
                      </w:r>
                      <w:r w:rsidRPr="00BB6D3B">
                        <w:rPr>
                          <w:szCs w:val="22"/>
                          <w:lang w:val="en-US"/>
                        </w:rPr>
                        <w:t>August 22</w:t>
                      </w:r>
                    </w:p>
                    <w:p w:rsidR="002A641B" w:rsidRDefault="002A641B" w:rsidP="00000F6B">
                      <w:pPr>
                        <w:numPr>
                          <w:ilvl w:val="0"/>
                          <w:numId w:val="5"/>
                        </w:numPr>
                        <w:rPr>
                          <w:szCs w:val="22"/>
                          <w:lang w:val="en-US"/>
                        </w:rPr>
                      </w:pPr>
                      <w:r>
                        <w:rPr>
                          <w:szCs w:val="22"/>
                          <w:lang w:val="en-US"/>
                        </w:rPr>
                        <w:t>Mark HAMILTON: CIDs 3485, 3510, 3514</w:t>
                      </w:r>
                    </w:p>
                    <w:p w:rsidR="002A641B" w:rsidRDefault="002A641B" w:rsidP="00000F6B">
                      <w:pPr>
                        <w:numPr>
                          <w:ilvl w:val="0"/>
                          <w:numId w:val="5"/>
                        </w:numPr>
                        <w:rPr>
                          <w:szCs w:val="22"/>
                          <w:lang w:val="en-US"/>
                        </w:rPr>
                      </w:pPr>
                      <w:r w:rsidRPr="00BB6D3B">
                        <w:rPr>
                          <w:szCs w:val="22"/>
                          <w:lang w:val="en-US"/>
                        </w:rPr>
                        <w:t>Regulatory CIDs - 11-14-0955 - Peter ECCLESINE</w:t>
                      </w:r>
                    </w:p>
                    <w:p w:rsidR="002A641B" w:rsidRPr="00BB6D3B" w:rsidRDefault="002A641B" w:rsidP="00000F6B">
                      <w:pPr>
                        <w:rPr>
                          <w:szCs w:val="22"/>
                          <w:lang w:val="en-US"/>
                        </w:rPr>
                      </w:pPr>
                      <w:r>
                        <w:rPr>
                          <w:szCs w:val="22"/>
                          <w:lang w:val="en-US"/>
                        </w:rPr>
                        <w:t xml:space="preserve">R4: </w:t>
                      </w:r>
                      <w:r w:rsidRPr="00BB6D3B">
                        <w:rPr>
                          <w:szCs w:val="22"/>
                          <w:lang w:val="en-US"/>
                        </w:rPr>
                        <w:t>August 29</w:t>
                      </w:r>
                    </w:p>
                    <w:p w:rsidR="002A641B" w:rsidRDefault="002A641B" w:rsidP="00216474">
                      <w:pPr>
                        <w:numPr>
                          <w:ilvl w:val="0"/>
                          <w:numId w:val="6"/>
                        </w:numPr>
                        <w:rPr>
                          <w:szCs w:val="22"/>
                          <w:lang w:val="en-US"/>
                        </w:rPr>
                      </w:pPr>
                      <w:r w:rsidRPr="00BB6D3B">
                        <w:rPr>
                          <w:szCs w:val="22"/>
                          <w:lang w:val="en-US"/>
                        </w:rPr>
                        <w:t>Regulatory CIDs - 11-14-0955 - Peter ECCLESINE</w:t>
                      </w:r>
                      <w:r>
                        <w:rPr>
                          <w:szCs w:val="22"/>
                          <w:lang w:val="en-US"/>
                        </w:rPr>
                        <w:t>: 3078, 3077, 3054, 3053</w:t>
                      </w:r>
                    </w:p>
                    <w:p w:rsidR="002A641B" w:rsidRPr="00216474" w:rsidRDefault="002A641B" w:rsidP="00216474">
                      <w:pPr>
                        <w:numPr>
                          <w:ilvl w:val="0"/>
                          <w:numId w:val="6"/>
                        </w:numPr>
                        <w:rPr>
                          <w:szCs w:val="22"/>
                          <w:lang w:val="en-US"/>
                        </w:rPr>
                      </w:pPr>
                      <w:r w:rsidRPr="00216474">
                        <w:t>Mike MONTEMURRO  - 11-14-0923 (continued from August 1)</w:t>
                      </w:r>
                    </w:p>
                    <w:p w:rsidR="002A641B" w:rsidRPr="00BB6D3B" w:rsidRDefault="002A641B" w:rsidP="00000F6B">
                      <w:pPr>
                        <w:rPr>
                          <w:szCs w:val="22"/>
                          <w:lang w:val="en-US"/>
                        </w:rPr>
                      </w:pPr>
                      <w:r>
                        <w:rPr>
                          <w:szCs w:val="22"/>
                          <w:lang w:val="en-US"/>
                        </w:rPr>
                        <w:t xml:space="preserve">R5: </w:t>
                      </w:r>
                      <w:r w:rsidRPr="00BB6D3B">
                        <w:rPr>
                          <w:szCs w:val="22"/>
                          <w:lang w:val="en-US"/>
                        </w:rPr>
                        <w:t>September 5</w:t>
                      </w:r>
                    </w:p>
                    <w:p w:rsidR="002A641B" w:rsidRPr="00BB6D3B" w:rsidRDefault="002A641B" w:rsidP="009D669E">
                      <w:pPr>
                        <w:numPr>
                          <w:ilvl w:val="0"/>
                          <w:numId w:val="7"/>
                        </w:numPr>
                        <w:rPr>
                          <w:szCs w:val="22"/>
                          <w:lang w:val="en-US"/>
                        </w:rPr>
                      </w:pPr>
                      <w:r w:rsidRPr="00BB6D3B">
                        <w:rPr>
                          <w:szCs w:val="22"/>
                          <w:lang w:val="en-US"/>
                        </w:rPr>
                        <w:t xml:space="preserve">Further MDR input required from </w:t>
                      </w:r>
                      <w:proofErr w:type="spellStart"/>
                      <w:r w:rsidRPr="00BB6D3B">
                        <w:rPr>
                          <w:szCs w:val="22"/>
                          <w:lang w:val="en-US"/>
                        </w:rPr>
                        <w:t>TGmc</w:t>
                      </w:r>
                      <w:proofErr w:type="spellEnd"/>
                    </w:p>
                    <w:p w:rsidR="002A641B" w:rsidRPr="00216474" w:rsidRDefault="002A641B" w:rsidP="009D669E">
                      <w:pPr>
                        <w:numPr>
                          <w:ilvl w:val="0"/>
                          <w:numId w:val="7"/>
                        </w:numPr>
                        <w:rPr>
                          <w:szCs w:val="22"/>
                          <w:lang w:val="en-US"/>
                        </w:rPr>
                      </w:pPr>
                      <w:r w:rsidRPr="00BB6D3B">
                        <w:rPr>
                          <w:szCs w:val="22"/>
                          <w:lang w:val="en-US"/>
                        </w:rPr>
                        <w:t>Assigned CIDs - Dorothy STANLEY</w:t>
                      </w:r>
                      <w:r>
                        <w:rPr>
                          <w:szCs w:val="22"/>
                          <w:lang w:val="en-US"/>
                        </w:rPr>
                        <w:t xml:space="preserve"> 11-14-1041</w:t>
                      </w:r>
                    </w:p>
                    <w:p w:rsidR="002A641B" w:rsidRPr="00BB6D3B" w:rsidRDefault="002A641B" w:rsidP="00000F6B">
                      <w:pPr>
                        <w:numPr>
                          <w:ilvl w:val="0"/>
                          <w:numId w:val="7"/>
                        </w:numPr>
                        <w:rPr>
                          <w:szCs w:val="22"/>
                          <w:lang w:val="en-US"/>
                        </w:rPr>
                      </w:pPr>
                      <w:r w:rsidRPr="00BB6D3B">
                        <w:rPr>
                          <w:szCs w:val="22"/>
                          <w:lang w:val="en-US"/>
                        </w:rPr>
                        <w:t>VHT CIDs - Edward AU</w:t>
                      </w:r>
                    </w:p>
                    <w:p w:rsidR="002A641B" w:rsidRPr="000A78F2" w:rsidRDefault="002A641B" w:rsidP="000A78F2">
                      <w:pPr>
                        <w:numPr>
                          <w:ilvl w:val="0"/>
                          <w:numId w:val="7"/>
                        </w:numPr>
                        <w:rPr>
                          <w:szCs w:val="22"/>
                          <w:lang w:val="en-US"/>
                        </w:rPr>
                      </w:pPr>
                      <w:r w:rsidRPr="00BB6D3B">
                        <w:rPr>
                          <w:szCs w:val="22"/>
                          <w:lang w:val="en-US"/>
                        </w:rPr>
                        <w:t>Additional available CIDs</w:t>
                      </w:r>
                    </w:p>
                    <w:p w:rsidR="002A641B" w:rsidRDefault="002A641B" w:rsidP="000A78F2">
                      <w:pPr>
                        <w:rPr>
                          <w:szCs w:val="22"/>
                          <w:lang w:val="en-US"/>
                        </w:rPr>
                      </w:pPr>
                      <w:r>
                        <w:rPr>
                          <w:szCs w:val="22"/>
                          <w:lang w:val="en-US"/>
                        </w:rPr>
                        <w:t>R6: Editorial changes made to correct highlighting the start of meeting and changing 3014 to 3041 on page 8.</w:t>
                      </w:r>
                    </w:p>
                    <w:p w:rsidR="00633339" w:rsidRDefault="00633339" w:rsidP="000A78F2">
                      <w:pPr>
                        <w:rPr>
                          <w:szCs w:val="22"/>
                          <w:lang w:val="en-US"/>
                        </w:rPr>
                      </w:pPr>
                      <w:r>
                        <w:rPr>
                          <w:szCs w:val="22"/>
                          <w:lang w:val="en-US"/>
                        </w:rPr>
                        <w:t>R7: Correct CID cited – 3317 should be 3517 page 24.</w:t>
                      </w:r>
                    </w:p>
                    <w:p w:rsidR="002A641B" w:rsidRPr="00A714BC" w:rsidRDefault="002A641B" w:rsidP="000A78F2">
                      <w:pPr>
                        <w:rPr>
                          <w:szCs w:val="22"/>
                          <w:lang w:val="en-US"/>
                        </w:rPr>
                      </w:pPr>
                    </w:p>
                    <w:p w:rsidR="002A641B" w:rsidRPr="00A714BC" w:rsidRDefault="002A641B" w:rsidP="00000F6B">
                      <w:pPr>
                        <w:rPr>
                          <w:szCs w:val="22"/>
                          <w:lang w:val="en-US"/>
                        </w:rPr>
                      </w:pPr>
                      <w:r w:rsidRPr="00A714BC">
                        <w:rPr>
                          <w:szCs w:val="22"/>
                          <w:lang w:val="en-US"/>
                        </w:rPr>
                        <w:t>Note that teleconferences are subject to IEEE policies and procedures see:</w:t>
                      </w:r>
                    </w:p>
                    <w:tbl>
                      <w:tblPr>
                        <w:tblW w:w="0" w:type="auto"/>
                        <w:tblInd w:w="1440" w:type="dxa"/>
                        <w:tblLook w:val="0400" w:firstRow="0" w:lastRow="0" w:firstColumn="0" w:lastColumn="0" w:noHBand="0" w:noVBand="1"/>
                      </w:tblPr>
                      <w:tblGrid>
                        <w:gridCol w:w="2648"/>
                        <w:gridCol w:w="1891"/>
                        <w:gridCol w:w="2514"/>
                      </w:tblGrid>
                      <w:tr w:rsidR="002A641B" w:rsidRPr="00A714BC" w:rsidTr="008E743A">
                        <w:trPr>
                          <w:cantSplit/>
                          <w:trHeight w:val="453"/>
                        </w:trPr>
                        <w:tc>
                          <w:tcPr>
                            <w:tcW w:w="0" w:type="auto"/>
                          </w:tcPr>
                          <w:p w:rsidR="002A641B" w:rsidRPr="00A714BC" w:rsidRDefault="002A641B" w:rsidP="00FB4104">
                            <w:pPr>
                              <w:contextualSpacing/>
                              <w:outlineLvl w:val="2"/>
                              <w:rPr>
                                <w:szCs w:val="22"/>
                              </w:rPr>
                            </w:pPr>
                            <w:r w:rsidRPr="00A714BC">
                              <w:rPr>
                                <w:szCs w:val="22"/>
                              </w:rPr>
                              <w:t xml:space="preserve">  </w:t>
                            </w:r>
                            <w:hyperlink r:id="rId19" w:tgtFrame="_blank" w:history="1">
                              <w:r w:rsidRPr="00A714BC">
                                <w:rPr>
                                  <w:rStyle w:val="Hyperlink"/>
                                  <w:szCs w:val="22"/>
                                </w:rPr>
                                <w:t>IEEE Patent Policy</w:t>
                              </w:r>
                            </w:hyperlink>
                            <w:r w:rsidRPr="00A714BC">
                              <w:rPr>
                                <w:szCs w:val="22"/>
                              </w:rPr>
                              <w:t xml:space="preserve"> </w:t>
                            </w:r>
                          </w:p>
                        </w:tc>
                        <w:tc>
                          <w:tcPr>
                            <w:tcW w:w="0" w:type="auto"/>
                          </w:tcPr>
                          <w:p w:rsidR="002A641B" w:rsidRPr="00A714BC" w:rsidRDefault="002A641B" w:rsidP="00FB4104">
                            <w:pPr>
                              <w:contextualSpacing/>
                              <w:outlineLvl w:val="2"/>
                              <w:rPr>
                                <w:szCs w:val="22"/>
                              </w:rPr>
                            </w:pPr>
                            <w:r w:rsidRPr="00A714BC">
                              <w:rPr>
                                <w:szCs w:val="22"/>
                              </w:rPr>
                              <w:t xml:space="preserve">   </w:t>
                            </w:r>
                            <w:hyperlink r:id="rId20" w:tgtFrame="_blank" w:history="1">
                              <w:r w:rsidRPr="00A714BC">
                                <w:rPr>
                                  <w:rStyle w:val="Hyperlink"/>
                                  <w:szCs w:val="22"/>
                                </w:rPr>
                                <w:t>Anti-Trust FAQ</w:t>
                              </w:r>
                            </w:hyperlink>
                          </w:p>
                        </w:tc>
                        <w:tc>
                          <w:tcPr>
                            <w:tcW w:w="0" w:type="auto"/>
                          </w:tcPr>
                          <w:p w:rsidR="002A641B" w:rsidRPr="00A714BC" w:rsidRDefault="002A641B" w:rsidP="00FB4104">
                            <w:pPr>
                              <w:contextualSpacing/>
                              <w:outlineLvl w:val="2"/>
                              <w:rPr>
                                <w:szCs w:val="22"/>
                              </w:rPr>
                            </w:pPr>
                            <w:r w:rsidRPr="00A714BC">
                              <w:rPr>
                                <w:szCs w:val="22"/>
                              </w:rPr>
                              <w:t xml:space="preserve">     </w:t>
                            </w:r>
                            <w:hyperlink r:id="rId21" w:tgtFrame="_blank" w:history="1">
                              <w:r w:rsidRPr="00A714BC">
                                <w:rPr>
                                  <w:rStyle w:val="Hyperlink"/>
                                  <w:szCs w:val="22"/>
                                </w:rPr>
                                <w:t>802 WG P&amp;P</w:t>
                              </w:r>
                            </w:hyperlink>
                          </w:p>
                        </w:tc>
                      </w:tr>
                      <w:tr w:rsidR="002A641B" w:rsidRPr="00A714BC" w:rsidTr="008E743A">
                        <w:trPr>
                          <w:cantSplit/>
                          <w:trHeight w:val="453"/>
                        </w:trPr>
                        <w:tc>
                          <w:tcPr>
                            <w:tcW w:w="0" w:type="auto"/>
                          </w:tcPr>
                          <w:p w:rsidR="002A641B" w:rsidRPr="00A714BC" w:rsidRDefault="002A641B" w:rsidP="00FB4104">
                            <w:pPr>
                              <w:contextualSpacing/>
                              <w:outlineLvl w:val="2"/>
                              <w:rPr>
                                <w:szCs w:val="22"/>
                              </w:rPr>
                            </w:pPr>
                            <w:r w:rsidRPr="00A714BC">
                              <w:rPr>
                                <w:szCs w:val="22"/>
                              </w:rPr>
                              <w:t xml:space="preserve">  </w:t>
                            </w:r>
                            <w:hyperlink r:id="rId22" w:tgtFrame="_blank" w:history="1">
                              <w:r w:rsidRPr="00A714BC">
                                <w:rPr>
                                  <w:rStyle w:val="Hyperlink"/>
                                  <w:szCs w:val="22"/>
                                </w:rPr>
                                <w:t>Patent FAQ</w:t>
                              </w:r>
                            </w:hyperlink>
                            <w:r w:rsidRPr="00A714BC">
                              <w:rPr>
                                <w:szCs w:val="22"/>
                              </w:rPr>
                              <w:t xml:space="preserve"> </w:t>
                            </w:r>
                          </w:p>
                        </w:tc>
                        <w:tc>
                          <w:tcPr>
                            <w:tcW w:w="0" w:type="auto"/>
                          </w:tcPr>
                          <w:p w:rsidR="002A641B" w:rsidRPr="00A714BC" w:rsidRDefault="002A641B" w:rsidP="00FB4104">
                            <w:pPr>
                              <w:contextualSpacing/>
                              <w:outlineLvl w:val="2"/>
                              <w:rPr>
                                <w:szCs w:val="22"/>
                              </w:rPr>
                            </w:pPr>
                            <w:r w:rsidRPr="00A714BC">
                              <w:rPr>
                                <w:szCs w:val="22"/>
                              </w:rPr>
                              <w:t xml:space="preserve">    </w:t>
                            </w:r>
                            <w:hyperlink r:id="rId23" w:tgtFrame="_blank" w:history="1">
                              <w:r w:rsidRPr="00A714BC">
                                <w:rPr>
                                  <w:rStyle w:val="Hyperlink"/>
                                  <w:szCs w:val="22"/>
                                </w:rPr>
                                <w:t>Ethics</w:t>
                              </w:r>
                            </w:hyperlink>
                          </w:p>
                        </w:tc>
                        <w:tc>
                          <w:tcPr>
                            <w:tcW w:w="0" w:type="auto"/>
                          </w:tcPr>
                          <w:p w:rsidR="002A641B" w:rsidRPr="00A714BC" w:rsidRDefault="002A641B" w:rsidP="00FB4104">
                            <w:pPr>
                              <w:contextualSpacing/>
                              <w:outlineLvl w:val="2"/>
                              <w:rPr>
                                <w:szCs w:val="22"/>
                              </w:rPr>
                            </w:pPr>
                            <w:r w:rsidRPr="00A714BC">
                              <w:rPr>
                                <w:szCs w:val="22"/>
                              </w:rPr>
                              <w:t xml:space="preserve">      </w:t>
                            </w:r>
                            <w:hyperlink r:id="rId24" w:tgtFrame="_blank" w:history="1">
                              <w:r w:rsidRPr="00A714BC">
                                <w:rPr>
                                  <w:rStyle w:val="Hyperlink"/>
                                  <w:szCs w:val="22"/>
                                </w:rPr>
                                <w:t>IEEE 802.11 WG OM</w:t>
                              </w:r>
                            </w:hyperlink>
                          </w:p>
                        </w:tc>
                      </w:tr>
                      <w:tr w:rsidR="002A641B" w:rsidRPr="00A714BC" w:rsidTr="008E743A">
                        <w:trPr>
                          <w:cantSplit/>
                          <w:trHeight w:val="453"/>
                        </w:trPr>
                        <w:tc>
                          <w:tcPr>
                            <w:tcW w:w="0" w:type="auto"/>
                          </w:tcPr>
                          <w:p w:rsidR="002A641B" w:rsidRPr="00A714BC" w:rsidRDefault="002A641B" w:rsidP="00FB4104">
                            <w:pPr>
                              <w:contextualSpacing/>
                              <w:outlineLvl w:val="2"/>
                              <w:rPr>
                                <w:szCs w:val="22"/>
                              </w:rPr>
                            </w:pPr>
                            <w:r w:rsidRPr="00A714BC">
                              <w:rPr>
                                <w:szCs w:val="22"/>
                              </w:rPr>
                              <w:t xml:space="preserve">   </w:t>
                            </w:r>
                            <w:hyperlink r:id="rId25" w:tgtFrame="_blank" w:history="1">
                              <w:r w:rsidRPr="00A714BC">
                                <w:rPr>
                                  <w:rStyle w:val="Hyperlink"/>
                                  <w:szCs w:val="22"/>
                                </w:rPr>
                                <w:t>Letter of Assurance Form</w:t>
                              </w:r>
                            </w:hyperlink>
                          </w:p>
                        </w:tc>
                        <w:tc>
                          <w:tcPr>
                            <w:tcW w:w="0" w:type="auto"/>
                          </w:tcPr>
                          <w:p w:rsidR="002A641B" w:rsidRPr="00A714BC" w:rsidRDefault="002A641B" w:rsidP="00FB4104">
                            <w:pPr>
                              <w:contextualSpacing/>
                              <w:outlineLvl w:val="2"/>
                              <w:rPr>
                                <w:szCs w:val="22"/>
                              </w:rPr>
                            </w:pPr>
                            <w:r w:rsidRPr="00A714BC">
                              <w:rPr>
                                <w:szCs w:val="22"/>
                              </w:rPr>
                              <w:t xml:space="preserve">    </w:t>
                            </w:r>
                            <w:hyperlink r:id="rId26" w:tgtFrame="_blank" w:history="1">
                              <w:r w:rsidRPr="00A714BC">
                                <w:rPr>
                                  <w:rStyle w:val="Hyperlink"/>
                                  <w:szCs w:val="22"/>
                                </w:rPr>
                                <w:t>802 LMSC P&amp;P</w:t>
                              </w:r>
                            </w:hyperlink>
                          </w:p>
                        </w:tc>
                        <w:tc>
                          <w:tcPr>
                            <w:tcW w:w="0" w:type="auto"/>
                          </w:tcPr>
                          <w:p w:rsidR="002A641B" w:rsidRPr="00A714BC" w:rsidRDefault="002A641B" w:rsidP="00FB4104">
                            <w:pPr>
                              <w:contextualSpacing/>
                              <w:outlineLvl w:val="2"/>
                              <w:rPr>
                                <w:szCs w:val="22"/>
                              </w:rPr>
                            </w:pPr>
                          </w:p>
                        </w:tc>
                      </w:tr>
                      <w:tr w:rsidR="002A641B" w:rsidRPr="00A714BC" w:rsidTr="008E743A">
                        <w:trPr>
                          <w:cantSplit/>
                          <w:trHeight w:val="453"/>
                        </w:trPr>
                        <w:tc>
                          <w:tcPr>
                            <w:tcW w:w="0" w:type="auto"/>
                          </w:tcPr>
                          <w:p w:rsidR="002A641B" w:rsidRPr="00A714BC" w:rsidRDefault="002A641B" w:rsidP="00FB4104">
                            <w:pPr>
                              <w:contextualSpacing/>
                              <w:outlineLvl w:val="2"/>
                              <w:rPr>
                                <w:szCs w:val="22"/>
                              </w:rPr>
                            </w:pPr>
                            <w:r w:rsidRPr="00A714BC">
                              <w:rPr>
                                <w:szCs w:val="22"/>
                              </w:rPr>
                              <w:t xml:space="preserve">   </w:t>
                            </w:r>
                            <w:hyperlink r:id="rId27" w:tgtFrame="_blank" w:history="1">
                              <w:r w:rsidRPr="00A714BC">
                                <w:rPr>
                                  <w:rStyle w:val="Hyperlink"/>
                                  <w:szCs w:val="22"/>
                                </w:rPr>
                                <w:t>Affiliation FAQ</w:t>
                              </w:r>
                            </w:hyperlink>
                            <w:r w:rsidRPr="00A714BC">
                              <w:rPr>
                                <w:szCs w:val="22"/>
                              </w:rPr>
                              <w:t xml:space="preserve"> </w:t>
                            </w:r>
                          </w:p>
                        </w:tc>
                        <w:tc>
                          <w:tcPr>
                            <w:tcW w:w="0" w:type="auto"/>
                          </w:tcPr>
                          <w:p w:rsidR="002A641B" w:rsidRPr="00A714BC" w:rsidRDefault="002A641B" w:rsidP="00FB4104">
                            <w:pPr>
                              <w:contextualSpacing/>
                              <w:outlineLvl w:val="2"/>
                              <w:rPr>
                                <w:szCs w:val="22"/>
                              </w:rPr>
                            </w:pPr>
                            <w:r w:rsidRPr="00A714BC">
                              <w:rPr>
                                <w:szCs w:val="22"/>
                              </w:rPr>
                              <w:t xml:space="preserve">     </w:t>
                            </w:r>
                            <w:hyperlink r:id="rId28" w:tgtFrame="_blank" w:history="1">
                              <w:r w:rsidRPr="00A714BC">
                                <w:rPr>
                                  <w:rStyle w:val="Hyperlink"/>
                                  <w:szCs w:val="22"/>
                                </w:rPr>
                                <w:t>802 LMSC OM</w:t>
                              </w:r>
                            </w:hyperlink>
                          </w:p>
                        </w:tc>
                        <w:tc>
                          <w:tcPr>
                            <w:tcW w:w="0" w:type="auto"/>
                          </w:tcPr>
                          <w:p w:rsidR="002A641B" w:rsidRPr="00A714BC" w:rsidRDefault="002A641B" w:rsidP="00FB4104">
                            <w:pPr>
                              <w:contextualSpacing/>
                              <w:outlineLvl w:val="2"/>
                              <w:rPr>
                                <w:szCs w:val="22"/>
                              </w:rPr>
                            </w:pPr>
                          </w:p>
                        </w:tc>
                      </w:tr>
                    </w:tbl>
                    <w:p w:rsidR="002A641B" w:rsidRPr="00CD6DAE" w:rsidRDefault="002A641B" w:rsidP="00FB4104">
                      <w:pPr>
                        <w:rPr>
                          <w:sz w:val="24"/>
                          <w:szCs w:val="24"/>
                          <w:lang w:val="en-US"/>
                        </w:rPr>
                      </w:pPr>
                    </w:p>
                  </w:txbxContent>
                </v:textbox>
              </v:shape>
            </w:pict>
          </mc:Fallback>
        </mc:AlternateContent>
      </w:r>
    </w:p>
    <w:p w:rsidR="004369AF" w:rsidRPr="000A78F2" w:rsidRDefault="00CA09B2" w:rsidP="004369AF">
      <w:pPr>
        <w:numPr>
          <w:ilvl w:val="0"/>
          <w:numId w:val="9"/>
        </w:numPr>
        <w:rPr>
          <w:rFonts w:asciiTheme="majorHAnsi" w:hAnsiTheme="majorHAnsi"/>
          <w:b/>
          <w:szCs w:val="22"/>
        </w:rPr>
      </w:pPr>
      <w:r>
        <w:br w:type="page"/>
      </w:r>
      <w:r w:rsidR="00B20A8A" w:rsidRPr="000A78F2">
        <w:rPr>
          <w:rFonts w:asciiTheme="majorHAnsi" w:hAnsiTheme="majorHAnsi"/>
          <w:b/>
          <w:szCs w:val="22"/>
        </w:rPr>
        <w:lastRenderedPageBreak/>
        <w:t xml:space="preserve">Minutes for </w:t>
      </w:r>
      <w:r w:rsidR="004369AF" w:rsidRPr="000A78F2">
        <w:rPr>
          <w:rFonts w:asciiTheme="majorHAnsi" w:hAnsiTheme="majorHAnsi"/>
          <w:b/>
          <w:szCs w:val="22"/>
        </w:rPr>
        <w:t xml:space="preserve">802.11 TG </w:t>
      </w:r>
      <w:proofErr w:type="spellStart"/>
      <w:r w:rsidR="00B20A8A" w:rsidRPr="000A78F2">
        <w:rPr>
          <w:rFonts w:asciiTheme="majorHAnsi" w:hAnsiTheme="majorHAnsi"/>
          <w:b/>
          <w:szCs w:val="22"/>
        </w:rPr>
        <w:t>REVmc</w:t>
      </w:r>
      <w:proofErr w:type="spellEnd"/>
      <w:r w:rsidR="00B20A8A" w:rsidRPr="000A78F2">
        <w:rPr>
          <w:rFonts w:asciiTheme="majorHAnsi" w:hAnsiTheme="majorHAnsi"/>
          <w:b/>
          <w:szCs w:val="22"/>
        </w:rPr>
        <w:t xml:space="preserve"> </w:t>
      </w:r>
      <w:r w:rsidR="004369AF" w:rsidRPr="000A78F2">
        <w:rPr>
          <w:rFonts w:asciiTheme="majorHAnsi" w:hAnsiTheme="majorHAnsi"/>
          <w:b/>
          <w:szCs w:val="22"/>
        </w:rPr>
        <w:t xml:space="preserve">on </w:t>
      </w:r>
      <w:r w:rsidR="00B20A8A" w:rsidRPr="000A78F2">
        <w:rPr>
          <w:rFonts w:asciiTheme="majorHAnsi" w:hAnsiTheme="majorHAnsi"/>
          <w:b/>
          <w:szCs w:val="22"/>
        </w:rPr>
        <w:t xml:space="preserve">Friday Aug 1, 2014 – </w:t>
      </w:r>
    </w:p>
    <w:p w:rsidR="00B20A8A" w:rsidRPr="004369AF" w:rsidRDefault="0013673A" w:rsidP="004369AF">
      <w:pPr>
        <w:numPr>
          <w:ilvl w:val="1"/>
          <w:numId w:val="9"/>
        </w:numPr>
        <w:rPr>
          <w:rFonts w:asciiTheme="majorHAnsi" w:hAnsiTheme="majorHAnsi"/>
          <w:szCs w:val="22"/>
        </w:rPr>
      </w:pPr>
      <w:r w:rsidRPr="0013673A">
        <w:rPr>
          <w:rFonts w:asciiTheme="majorHAnsi" w:hAnsiTheme="majorHAnsi"/>
          <w:b/>
          <w:szCs w:val="22"/>
        </w:rPr>
        <w:t>Called To Order</w:t>
      </w:r>
      <w:r w:rsidRPr="004369AF">
        <w:rPr>
          <w:rFonts w:asciiTheme="majorHAnsi" w:hAnsiTheme="majorHAnsi"/>
          <w:szCs w:val="22"/>
        </w:rPr>
        <w:t xml:space="preserve"> </w:t>
      </w:r>
      <w:r w:rsidR="00B20A8A" w:rsidRPr="004369AF">
        <w:rPr>
          <w:rFonts w:asciiTheme="majorHAnsi" w:hAnsiTheme="majorHAnsi"/>
          <w:szCs w:val="22"/>
        </w:rPr>
        <w:t xml:space="preserve">by </w:t>
      </w:r>
      <w:r>
        <w:rPr>
          <w:rFonts w:asciiTheme="majorHAnsi" w:hAnsiTheme="majorHAnsi"/>
          <w:szCs w:val="22"/>
        </w:rPr>
        <w:t xml:space="preserve"> </w:t>
      </w:r>
      <w:r w:rsidR="00B20A8A" w:rsidRPr="004369AF">
        <w:rPr>
          <w:rFonts w:asciiTheme="majorHAnsi" w:hAnsiTheme="majorHAnsi"/>
          <w:szCs w:val="22"/>
        </w:rPr>
        <w:t>Dorothy STANLEY (Aruba)</w:t>
      </w:r>
      <w:r>
        <w:rPr>
          <w:rFonts w:asciiTheme="majorHAnsi" w:hAnsiTheme="majorHAnsi"/>
          <w:szCs w:val="22"/>
        </w:rPr>
        <w:t xml:space="preserve">, Chair, </w:t>
      </w:r>
      <w:r w:rsidR="00B20A8A" w:rsidRPr="004369AF">
        <w:rPr>
          <w:rFonts w:asciiTheme="majorHAnsi" w:hAnsiTheme="majorHAnsi"/>
          <w:szCs w:val="22"/>
        </w:rPr>
        <w:t xml:space="preserve"> at 10:01</w:t>
      </w:r>
      <w:r w:rsidR="004369AF">
        <w:rPr>
          <w:rFonts w:asciiTheme="majorHAnsi" w:hAnsiTheme="majorHAnsi"/>
          <w:szCs w:val="22"/>
        </w:rPr>
        <w:t>ET</w:t>
      </w:r>
    </w:p>
    <w:p w:rsidR="00B20A8A" w:rsidRPr="004369AF" w:rsidRDefault="00B20A8A" w:rsidP="004369AF">
      <w:pPr>
        <w:pStyle w:val="ListParagraph"/>
        <w:numPr>
          <w:ilvl w:val="1"/>
          <w:numId w:val="9"/>
        </w:numPr>
        <w:rPr>
          <w:rFonts w:asciiTheme="majorHAnsi" w:hAnsiTheme="majorHAnsi"/>
        </w:rPr>
      </w:pPr>
      <w:r w:rsidRPr="0013673A">
        <w:rPr>
          <w:rFonts w:asciiTheme="majorHAnsi" w:hAnsiTheme="majorHAnsi"/>
          <w:b/>
        </w:rPr>
        <w:t>Review Patent Policy</w:t>
      </w:r>
      <w:r w:rsidRPr="004369AF">
        <w:rPr>
          <w:rFonts w:asciiTheme="majorHAnsi" w:hAnsiTheme="majorHAnsi"/>
        </w:rPr>
        <w:t xml:space="preserve"> – no issues noted</w:t>
      </w:r>
    </w:p>
    <w:p w:rsidR="004369AF" w:rsidRPr="0013673A" w:rsidRDefault="00B20A8A" w:rsidP="004369AF">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4369AF" w:rsidRDefault="00B20A8A" w:rsidP="004369AF">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sidR="00535217">
        <w:rPr>
          <w:rFonts w:asciiTheme="majorHAnsi" w:eastAsia="Times New Roman" w:hAnsiTheme="majorHAnsi"/>
        </w:rPr>
        <w:t>agenda as previously announced</w:t>
      </w:r>
      <w:proofErr w:type="gramStart"/>
      <w:r w:rsidR="00535217">
        <w:rPr>
          <w:rFonts w:asciiTheme="majorHAnsi" w:eastAsia="Times New Roman" w:hAnsiTheme="majorHAnsi"/>
        </w:rPr>
        <w:t>:</w:t>
      </w:r>
      <w:proofErr w:type="gramEnd"/>
      <w:r w:rsidRPr="00861BA7">
        <w:rPr>
          <w:rFonts w:asciiTheme="majorHAnsi" w:eastAsia="Times New Roman" w:hAnsiTheme="majorHAnsi"/>
        </w:rPr>
        <w:br/>
        <w:t>1. Call to order, patent policy, attendance</w:t>
      </w:r>
      <w:r w:rsidRPr="00861BA7">
        <w:rPr>
          <w:rFonts w:asciiTheme="majorHAnsi" w:eastAsia="Times New Roman" w:hAnsiTheme="majorHAnsi"/>
        </w:rPr>
        <w:br/>
        <w:t>2. Editor report, including MDR status updates</w:t>
      </w:r>
    </w:p>
    <w:p w:rsidR="004369AF" w:rsidRDefault="004369AF" w:rsidP="004369AF">
      <w:pPr>
        <w:pStyle w:val="ListParagraph"/>
        <w:ind w:left="1728"/>
        <w:rPr>
          <w:rFonts w:asciiTheme="majorHAnsi" w:eastAsia="Times New Roman" w:hAnsiTheme="majorHAnsi"/>
        </w:rPr>
      </w:pPr>
      <w:r>
        <w:rPr>
          <w:rFonts w:asciiTheme="majorHAnsi" w:eastAsia="Times New Roman" w:hAnsiTheme="majorHAnsi"/>
        </w:rPr>
        <w:t xml:space="preserve">3. </w:t>
      </w:r>
      <w:r w:rsidR="00B20A8A" w:rsidRPr="004369AF">
        <w:rPr>
          <w:rFonts w:asciiTheme="majorHAnsi" w:eastAsia="Times New Roman" w:hAnsiTheme="majorHAnsi"/>
        </w:rPr>
        <w:t>Comment resolution:</w:t>
      </w:r>
    </w:p>
    <w:p w:rsidR="00B02178" w:rsidRDefault="00B02178" w:rsidP="004369AF">
      <w:pPr>
        <w:pStyle w:val="ListParagraph"/>
        <w:ind w:left="2160"/>
        <w:rPr>
          <w:rFonts w:asciiTheme="majorHAnsi" w:eastAsia="Times New Roman" w:hAnsiTheme="majorHAnsi"/>
        </w:rPr>
      </w:pPr>
      <w:r w:rsidRPr="004369AF">
        <w:rPr>
          <w:rFonts w:asciiTheme="majorHAnsi" w:eastAsia="Times New Roman" w:hAnsiTheme="majorHAnsi"/>
        </w:rPr>
        <w:t xml:space="preserve">11-14-902-r3 </w:t>
      </w:r>
      <w:r>
        <w:rPr>
          <w:rFonts w:asciiTheme="majorHAnsi" w:eastAsia="Times New Roman" w:hAnsiTheme="majorHAnsi"/>
        </w:rPr>
        <w:t xml:space="preserve">- </w:t>
      </w:r>
      <w:r w:rsidR="004369AF" w:rsidRPr="004369AF">
        <w:rPr>
          <w:rFonts w:asciiTheme="majorHAnsi" w:eastAsia="Times New Roman" w:hAnsiTheme="majorHAnsi"/>
        </w:rPr>
        <w:t>CIDs 3173, 3174, 3175</w:t>
      </w:r>
      <w:r>
        <w:rPr>
          <w:rFonts w:asciiTheme="majorHAnsi" w:eastAsia="Times New Roman" w:hAnsiTheme="majorHAnsi"/>
        </w:rPr>
        <w:t xml:space="preserve">– </w:t>
      </w:r>
      <w:proofErr w:type="spellStart"/>
      <w:r>
        <w:rPr>
          <w:rFonts w:asciiTheme="majorHAnsi" w:eastAsia="Times New Roman" w:hAnsiTheme="majorHAnsi"/>
        </w:rPr>
        <w:t>Fei</w:t>
      </w:r>
      <w:proofErr w:type="spellEnd"/>
      <w:r>
        <w:rPr>
          <w:rFonts w:asciiTheme="majorHAnsi" w:eastAsia="Times New Roman" w:hAnsiTheme="majorHAnsi"/>
        </w:rPr>
        <w:t xml:space="preserve"> TONG (Samsung)</w:t>
      </w:r>
    </w:p>
    <w:p w:rsidR="004369AF" w:rsidRDefault="00B02178" w:rsidP="00B02178">
      <w:pPr>
        <w:pStyle w:val="ListParagraph"/>
        <w:ind w:left="2160"/>
        <w:rPr>
          <w:rFonts w:asciiTheme="majorHAnsi" w:eastAsia="Times New Roman" w:hAnsiTheme="majorHAnsi"/>
        </w:rPr>
      </w:pPr>
      <w:r>
        <w:rPr>
          <w:rFonts w:asciiTheme="majorHAnsi" w:eastAsia="Times New Roman" w:hAnsiTheme="majorHAnsi"/>
        </w:rPr>
        <w:tab/>
      </w:r>
      <w:r w:rsidR="004369AF" w:rsidRPr="004369AF">
        <w:rPr>
          <w:rFonts w:asciiTheme="majorHAnsi" w:eastAsia="Times New Roman" w:hAnsiTheme="majorHAnsi"/>
        </w:rPr>
        <w:t>(</w:t>
      </w:r>
      <w:proofErr w:type="gramStart"/>
      <w:r w:rsidR="004369AF" w:rsidRPr="004369AF">
        <w:rPr>
          <w:rFonts w:asciiTheme="majorHAnsi" w:eastAsia="Times New Roman" w:hAnsiTheme="majorHAnsi"/>
        </w:rPr>
        <w:t>remaining</w:t>
      </w:r>
      <w:proofErr w:type="gramEnd"/>
      <w:r w:rsidR="004369AF" w:rsidRPr="004369AF">
        <w:rPr>
          <w:rFonts w:asciiTheme="majorHAnsi" w:eastAsia="Times New Roman" w:hAnsiTheme="majorHAnsi"/>
        </w:rPr>
        <w:t xml:space="preserve"> </w:t>
      </w:r>
      <w:proofErr w:type="spellStart"/>
      <w:r w:rsidR="004369AF" w:rsidRPr="004369AF">
        <w:rPr>
          <w:rFonts w:asciiTheme="majorHAnsi" w:eastAsia="Times New Roman" w:hAnsiTheme="majorHAnsi"/>
        </w:rPr>
        <w:t>Fei</w:t>
      </w:r>
      <w:proofErr w:type="spellEnd"/>
      <w:r w:rsidR="004369AF" w:rsidRPr="004369AF">
        <w:rPr>
          <w:rFonts w:asciiTheme="majorHAnsi" w:eastAsia="Times New Roman" w:hAnsiTheme="majorHAnsi"/>
        </w:rPr>
        <w:t xml:space="preserve"> </w:t>
      </w:r>
      <w:r w:rsidR="00535217" w:rsidRPr="004369AF">
        <w:rPr>
          <w:rFonts w:asciiTheme="majorHAnsi" w:eastAsia="Times New Roman" w:hAnsiTheme="majorHAnsi"/>
        </w:rPr>
        <w:t xml:space="preserve">TONG </w:t>
      </w:r>
      <w:r w:rsidR="004369AF" w:rsidRPr="004369AF">
        <w:rPr>
          <w:rFonts w:asciiTheme="majorHAnsi" w:eastAsia="Times New Roman" w:hAnsiTheme="majorHAnsi"/>
        </w:rPr>
        <w:t>CID resolutions)</w:t>
      </w:r>
    </w:p>
    <w:p w:rsidR="004369AF" w:rsidRDefault="00B02178" w:rsidP="004369AF">
      <w:pPr>
        <w:pStyle w:val="ListParagraph"/>
        <w:ind w:left="2160"/>
        <w:rPr>
          <w:rFonts w:asciiTheme="majorHAnsi" w:eastAsia="Times New Roman" w:hAnsiTheme="majorHAnsi"/>
        </w:rPr>
      </w:pPr>
      <w:r w:rsidRPr="00861BA7">
        <w:rPr>
          <w:rFonts w:asciiTheme="majorHAnsi" w:eastAsia="Times New Roman" w:hAnsiTheme="majorHAnsi"/>
        </w:rPr>
        <w:t>11-14-0923</w:t>
      </w:r>
      <w:r>
        <w:rPr>
          <w:rFonts w:asciiTheme="majorHAnsi" w:eastAsia="Times New Roman" w:hAnsiTheme="majorHAnsi"/>
        </w:rPr>
        <w:t>, M</w:t>
      </w:r>
      <w:r w:rsidR="004369AF" w:rsidRPr="00861BA7">
        <w:rPr>
          <w:rFonts w:asciiTheme="majorHAnsi" w:eastAsia="Times New Roman" w:hAnsiTheme="majorHAnsi"/>
        </w:rPr>
        <w:t xml:space="preserve">ike </w:t>
      </w:r>
      <w:r w:rsidR="00535217" w:rsidRPr="00861BA7">
        <w:rPr>
          <w:rFonts w:asciiTheme="majorHAnsi" w:eastAsia="Times New Roman" w:hAnsiTheme="majorHAnsi"/>
        </w:rPr>
        <w:t>MONTEMURRO</w:t>
      </w:r>
      <w:r>
        <w:rPr>
          <w:rFonts w:asciiTheme="majorHAnsi" w:eastAsia="Times New Roman" w:hAnsiTheme="majorHAnsi"/>
        </w:rPr>
        <w:t xml:space="preserve"> (Blackberry)</w:t>
      </w:r>
      <w:r w:rsidR="004369AF" w:rsidRPr="00861BA7">
        <w:rPr>
          <w:rFonts w:asciiTheme="majorHAnsi" w:eastAsia="Times New Roman" w:hAnsiTheme="majorHAnsi"/>
        </w:rPr>
        <w:t xml:space="preserve"> </w:t>
      </w:r>
    </w:p>
    <w:p w:rsidR="004369AF" w:rsidRDefault="004369AF" w:rsidP="004369AF">
      <w:pPr>
        <w:pStyle w:val="ListParagraph"/>
        <w:ind w:left="2160"/>
        <w:rPr>
          <w:rFonts w:asciiTheme="majorHAnsi" w:eastAsia="Times New Roman" w:hAnsiTheme="majorHAnsi"/>
        </w:rPr>
      </w:pPr>
      <w:r w:rsidRPr="00861BA7">
        <w:rPr>
          <w:rFonts w:asciiTheme="majorHAnsi" w:eastAsia="Times New Roman" w:hAnsiTheme="majorHAnsi"/>
        </w:rPr>
        <w:t>11-14-780, remaining trivial technical</w:t>
      </w:r>
      <w:r w:rsidR="00535217">
        <w:rPr>
          <w:rFonts w:asciiTheme="majorHAnsi" w:eastAsia="Times New Roman" w:hAnsiTheme="majorHAnsi"/>
        </w:rPr>
        <w:t xml:space="preserve"> – Adrian STEPHENS (Intel)</w:t>
      </w:r>
    </w:p>
    <w:p w:rsidR="004369AF" w:rsidRDefault="00535217" w:rsidP="004369AF">
      <w:pPr>
        <w:pStyle w:val="ListParagraph"/>
        <w:ind w:left="1728"/>
        <w:rPr>
          <w:rFonts w:asciiTheme="majorHAnsi" w:eastAsia="Times New Roman" w:hAnsiTheme="majorHAnsi"/>
        </w:rPr>
      </w:pPr>
      <w:r>
        <w:rPr>
          <w:rFonts w:asciiTheme="majorHAnsi" w:eastAsia="Times New Roman" w:hAnsiTheme="majorHAnsi"/>
        </w:rPr>
        <w:t>4.</w:t>
      </w:r>
      <w:r w:rsidRPr="004369AF">
        <w:rPr>
          <w:rFonts w:asciiTheme="majorHAnsi" w:eastAsia="Times New Roman" w:hAnsiTheme="majorHAnsi"/>
        </w:rPr>
        <w:t xml:space="preserve"> AOB</w:t>
      </w:r>
    </w:p>
    <w:p w:rsidR="004369AF" w:rsidRPr="004369AF" w:rsidRDefault="004369AF" w:rsidP="004369AF">
      <w:pPr>
        <w:pStyle w:val="ListParagraph"/>
        <w:ind w:left="1728"/>
        <w:rPr>
          <w:rFonts w:asciiTheme="majorHAnsi" w:hAnsiTheme="majorHAnsi"/>
        </w:rPr>
      </w:pPr>
      <w:r w:rsidRPr="004369AF">
        <w:rPr>
          <w:rFonts w:asciiTheme="majorHAnsi" w:eastAsia="Times New Roman" w:hAnsiTheme="majorHAnsi" w:cs="Arial"/>
        </w:rPr>
        <w:t>5. Adjourn</w:t>
      </w:r>
    </w:p>
    <w:p w:rsidR="00B20A8A" w:rsidRPr="004369AF" w:rsidRDefault="0013673A" w:rsidP="004369AF">
      <w:pPr>
        <w:pStyle w:val="ListParagraph"/>
        <w:numPr>
          <w:ilvl w:val="2"/>
          <w:numId w:val="9"/>
        </w:numPr>
        <w:rPr>
          <w:rFonts w:asciiTheme="majorHAnsi" w:hAnsiTheme="majorHAnsi"/>
        </w:rPr>
      </w:pPr>
      <w:r>
        <w:rPr>
          <w:rFonts w:asciiTheme="majorHAnsi" w:eastAsia="Times New Roman" w:hAnsiTheme="majorHAnsi" w:cs="Arial"/>
        </w:rPr>
        <w:t>Propose to a</w:t>
      </w:r>
      <w:r w:rsidR="00B20A8A" w:rsidRPr="004369AF">
        <w:rPr>
          <w:rFonts w:asciiTheme="majorHAnsi" w:eastAsia="Times New Roman" w:hAnsiTheme="majorHAnsi" w:cs="Arial"/>
        </w:rPr>
        <w:t>dd Additional</w:t>
      </w:r>
      <w:r w:rsidR="00FF4B36">
        <w:rPr>
          <w:rFonts w:asciiTheme="majorHAnsi" w:eastAsia="Times New Roman" w:hAnsiTheme="majorHAnsi" w:cs="Arial"/>
        </w:rPr>
        <w:t xml:space="preserve"> item: </w:t>
      </w:r>
      <w:r w:rsidR="00B20A8A" w:rsidRPr="004369AF">
        <w:rPr>
          <w:rFonts w:asciiTheme="majorHAnsi" w:eastAsia="Times New Roman" w:hAnsiTheme="majorHAnsi" w:cs="Arial"/>
        </w:rPr>
        <w:t xml:space="preserve"> </w:t>
      </w:r>
      <w:r w:rsidR="00535217" w:rsidRPr="004369AF">
        <w:rPr>
          <w:rFonts w:asciiTheme="majorHAnsi" w:eastAsia="Times New Roman" w:hAnsiTheme="majorHAnsi" w:cs="Arial"/>
        </w:rPr>
        <w:t>MDR</w:t>
      </w:r>
      <w:r w:rsidR="00535217">
        <w:rPr>
          <w:rFonts w:asciiTheme="majorHAnsi" w:eastAsia="Times New Roman" w:hAnsiTheme="majorHAnsi" w:cs="Arial"/>
        </w:rPr>
        <w:t xml:space="preserve"> Review</w:t>
      </w:r>
      <w:r w:rsidR="00FF4B36">
        <w:rPr>
          <w:rFonts w:asciiTheme="majorHAnsi" w:eastAsia="Times New Roman" w:hAnsiTheme="majorHAnsi" w:cs="Arial"/>
        </w:rPr>
        <w:t xml:space="preserve"> - </w:t>
      </w:r>
      <w:r w:rsidR="004369AF">
        <w:rPr>
          <w:rFonts w:asciiTheme="majorHAnsi" w:eastAsia="Times New Roman" w:hAnsiTheme="majorHAnsi" w:cs="Arial"/>
        </w:rPr>
        <w:t xml:space="preserve">prior to </w:t>
      </w:r>
      <w:r w:rsidR="00FF4B36">
        <w:rPr>
          <w:rFonts w:asciiTheme="majorHAnsi" w:eastAsia="Times New Roman" w:hAnsiTheme="majorHAnsi" w:cs="Arial"/>
        </w:rPr>
        <w:t xml:space="preserve">#4. </w:t>
      </w:r>
      <w:r w:rsidR="004369AF">
        <w:rPr>
          <w:rFonts w:asciiTheme="majorHAnsi" w:eastAsia="Times New Roman" w:hAnsiTheme="majorHAnsi" w:cs="Arial"/>
        </w:rPr>
        <w:t>AOB</w:t>
      </w:r>
    </w:p>
    <w:p w:rsidR="004369AF" w:rsidRPr="004369AF" w:rsidRDefault="004369AF" w:rsidP="004369AF">
      <w:pPr>
        <w:pStyle w:val="ListParagraph"/>
        <w:numPr>
          <w:ilvl w:val="2"/>
          <w:numId w:val="9"/>
        </w:numPr>
        <w:rPr>
          <w:rFonts w:asciiTheme="majorHAnsi" w:hAnsiTheme="majorHAnsi"/>
        </w:rPr>
      </w:pPr>
      <w:r>
        <w:rPr>
          <w:rFonts w:asciiTheme="majorHAnsi" w:eastAsia="Times New Roman" w:hAnsiTheme="majorHAnsi" w:cs="Arial"/>
        </w:rPr>
        <w:t xml:space="preserve">No objection to the new </w:t>
      </w:r>
      <w:r w:rsidR="00B02178">
        <w:rPr>
          <w:rFonts w:asciiTheme="majorHAnsi" w:eastAsia="Times New Roman" w:hAnsiTheme="majorHAnsi" w:cs="Arial"/>
        </w:rPr>
        <w:t>agenda</w:t>
      </w:r>
    </w:p>
    <w:p w:rsidR="00B20A8A" w:rsidRPr="004369AF" w:rsidRDefault="00B20A8A" w:rsidP="004369AF">
      <w:pPr>
        <w:pStyle w:val="ListParagraph"/>
        <w:numPr>
          <w:ilvl w:val="1"/>
          <w:numId w:val="9"/>
        </w:numPr>
        <w:rPr>
          <w:rFonts w:asciiTheme="majorHAnsi" w:hAnsiTheme="majorHAnsi"/>
        </w:rPr>
      </w:pPr>
      <w:r w:rsidRPr="0013673A">
        <w:rPr>
          <w:rFonts w:asciiTheme="majorHAnsi" w:hAnsiTheme="majorHAnsi"/>
          <w:b/>
        </w:rPr>
        <w:t>Attendance</w:t>
      </w:r>
      <w:r w:rsidRPr="004369AF">
        <w:rPr>
          <w:rFonts w:asciiTheme="majorHAnsi" w:hAnsiTheme="majorHAnsi"/>
        </w:rPr>
        <w:t xml:space="preserve">: Chris </w:t>
      </w:r>
      <w:r w:rsidR="004369AF" w:rsidRPr="004369AF">
        <w:rPr>
          <w:rFonts w:asciiTheme="majorHAnsi" w:hAnsiTheme="majorHAnsi"/>
        </w:rPr>
        <w:t xml:space="preserve">HARTMAN </w:t>
      </w:r>
      <w:r w:rsidR="004369AF">
        <w:rPr>
          <w:rFonts w:asciiTheme="majorHAnsi" w:hAnsiTheme="majorHAnsi"/>
        </w:rPr>
        <w:t>(</w:t>
      </w:r>
      <w:r w:rsidRPr="004369AF">
        <w:rPr>
          <w:rFonts w:asciiTheme="majorHAnsi" w:hAnsiTheme="majorHAnsi"/>
        </w:rPr>
        <w:t>Apple</w:t>
      </w:r>
      <w:r w:rsidR="004369AF">
        <w:rPr>
          <w:rFonts w:asciiTheme="majorHAnsi" w:hAnsiTheme="majorHAnsi"/>
        </w:rPr>
        <w:t xml:space="preserve">); </w:t>
      </w:r>
      <w:r w:rsidRPr="004369AF">
        <w:rPr>
          <w:rFonts w:asciiTheme="majorHAnsi" w:hAnsiTheme="majorHAnsi"/>
        </w:rPr>
        <w:t xml:space="preserve">Adrian </w:t>
      </w:r>
      <w:r w:rsidR="004369AF">
        <w:rPr>
          <w:rFonts w:asciiTheme="majorHAnsi" w:hAnsiTheme="majorHAnsi"/>
        </w:rPr>
        <w:t>STEPHENS (</w:t>
      </w:r>
      <w:r w:rsidRPr="004369AF">
        <w:rPr>
          <w:rFonts w:asciiTheme="majorHAnsi" w:hAnsiTheme="majorHAnsi"/>
        </w:rPr>
        <w:t>Intel</w:t>
      </w:r>
      <w:r w:rsidR="004369AF">
        <w:rPr>
          <w:rFonts w:asciiTheme="majorHAnsi" w:hAnsiTheme="majorHAnsi"/>
        </w:rPr>
        <w:t xml:space="preserve">); </w:t>
      </w:r>
      <w:r w:rsidRPr="004369AF">
        <w:rPr>
          <w:rFonts w:asciiTheme="majorHAnsi" w:hAnsiTheme="majorHAnsi"/>
        </w:rPr>
        <w:t xml:space="preserve">Dorothy </w:t>
      </w:r>
      <w:r w:rsidR="004369AF">
        <w:rPr>
          <w:rFonts w:asciiTheme="majorHAnsi" w:hAnsiTheme="majorHAnsi"/>
        </w:rPr>
        <w:t>STANLEY (</w:t>
      </w:r>
      <w:r w:rsidRPr="004369AF">
        <w:rPr>
          <w:rFonts w:asciiTheme="majorHAnsi" w:hAnsiTheme="majorHAnsi"/>
        </w:rPr>
        <w:t>Aruba</w:t>
      </w:r>
      <w:r w:rsidR="004369AF">
        <w:rPr>
          <w:rFonts w:asciiTheme="majorHAnsi" w:hAnsiTheme="majorHAnsi"/>
        </w:rPr>
        <w:t xml:space="preserve">); Jon ROSDAHL (CSR); </w:t>
      </w:r>
      <w:r w:rsidRPr="004369AF">
        <w:rPr>
          <w:rFonts w:asciiTheme="majorHAnsi" w:hAnsiTheme="majorHAnsi"/>
        </w:rPr>
        <w:t xml:space="preserve">Michael </w:t>
      </w:r>
      <w:r w:rsidR="004369AF" w:rsidRPr="004369AF">
        <w:rPr>
          <w:rFonts w:asciiTheme="majorHAnsi" w:hAnsiTheme="majorHAnsi"/>
        </w:rPr>
        <w:t>MONTEMURRO</w:t>
      </w:r>
      <w:r w:rsidR="004369AF">
        <w:rPr>
          <w:rFonts w:asciiTheme="majorHAnsi" w:hAnsiTheme="majorHAnsi"/>
        </w:rPr>
        <w:t xml:space="preserve"> (</w:t>
      </w:r>
      <w:r w:rsidRPr="004369AF">
        <w:rPr>
          <w:rFonts w:asciiTheme="majorHAnsi" w:hAnsiTheme="majorHAnsi"/>
        </w:rPr>
        <w:t>Blackberry</w:t>
      </w:r>
      <w:r w:rsidR="004369AF">
        <w:rPr>
          <w:rFonts w:asciiTheme="majorHAnsi" w:hAnsiTheme="majorHAnsi"/>
        </w:rPr>
        <w:t xml:space="preserve">)(first 30 Minutes); </w:t>
      </w:r>
      <w:proofErr w:type="spellStart"/>
      <w:r w:rsidRPr="004369AF">
        <w:rPr>
          <w:rFonts w:asciiTheme="majorHAnsi" w:hAnsiTheme="majorHAnsi"/>
        </w:rPr>
        <w:t>Fei</w:t>
      </w:r>
      <w:proofErr w:type="spellEnd"/>
      <w:r w:rsidRPr="004369AF">
        <w:rPr>
          <w:rFonts w:asciiTheme="majorHAnsi" w:hAnsiTheme="majorHAnsi"/>
        </w:rPr>
        <w:t xml:space="preserve"> TONG </w:t>
      </w:r>
      <w:r w:rsidR="004369AF">
        <w:rPr>
          <w:rFonts w:asciiTheme="majorHAnsi" w:hAnsiTheme="majorHAnsi"/>
        </w:rPr>
        <w:t>(</w:t>
      </w:r>
      <w:r w:rsidRPr="004369AF">
        <w:rPr>
          <w:rFonts w:asciiTheme="majorHAnsi" w:hAnsiTheme="majorHAnsi"/>
        </w:rPr>
        <w:t>Samsung</w:t>
      </w:r>
      <w:r w:rsidR="004369AF">
        <w:rPr>
          <w:rFonts w:asciiTheme="majorHAnsi" w:hAnsiTheme="majorHAnsi"/>
        </w:rPr>
        <w:t xml:space="preserve">)(First 30 Minutes); </w:t>
      </w:r>
      <w:proofErr w:type="spellStart"/>
      <w:r w:rsidRPr="004369AF">
        <w:rPr>
          <w:rFonts w:asciiTheme="majorHAnsi" w:hAnsiTheme="majorHAnsi"/>
        </w:rPr>
        <w:t>Sigurd</w:t>
      </w:r>
      <w:proofErr w:type="spellEnd"/>
      <w:r w:rsidR="004369AF">
        <w:rPr>
          <w:rFonts w:asciiTheme="majorHAnsi" w:hAnsiTheme="majorHAnsi"/>
        </w:rPr>
        <w:t xml:space="preserve"> </w:t>
      </w:r>
      <w:r w:rsidR="004369AF">
        <w:rPr>
          <w:color w:val="000000"/>
        </w:rPr>
        <w:t>SCHELSTRAETE (</w:t>
      </w:r>
      <w:proofErr w:type="spellStart"/>
      <w:r w:rsidR="004369AF">
        <w:rPr>
          <w:color w:val="000000"/>
        </w:rPr>
        <w:t>Quantenna</w:t>
      </w:r>
      <w:proofErr w:type="spellEnd"/>
      <w:r w:rsidR="004369AF">
        <w:rPr>
          <w:color w:val="000000"/>
        </w:rPr>
        <w:t xml:space="preserve"> Communications, Inc.)</w:t>
      </w:r>
      <w:r w:rsidR="0013491A">
        <w:rPr>
          <w:color w:val="000000"/>
        </w:rPr>
        <w:t xml:space="preserve"> (</w:t>
      </w:r>
      <w:r w:rsidR="0013673A">
        <w:rPr>
          <w:color w:val="000000"/>
        </w:rPr>
        <w:t>For</w:t>
      </w:r>
      <w:r w:rsidR="0013491A">
        <w:rPr>
          <w:color w:val="000000"/>
        </w:rPr>
        <w:t xml:space="preserve"> about 45 minutes in the middle</w:t>
      </w:r>
      <w:r w:rsidR="0013673A">
        <w:rPr>
          <w:color w:val="000000"/>
        </w:rPr>
        <w:t xml:space="preserve"> of call</w:t>
      </w:r>
      <w:r w:rsidR="0013491A">
        <w:rPr>
          <w:color w:val="000000"/>
        </w:rPr>
        <w:t>).</w:t>
      </w:r>
    </w:p>
    <w:p w:rsidR="00B20A8A" w:rsidRPr="004369AF" w:rsidRDefault="00B20A8A" w:rsidP="0013491A">
      <w:pPr>
        <w:pStyle w:val="ListParagraph"/>
        <w:numPr>
          <w:ilvl w:val="1"/>
          <w:numId w:val="9"/>
        </w:numPr>
        <w:rPr>
          <w:rFonts w:asciiTheme="majorHAnsi" w:hAnsiTheme="majorHAnsi"/>
        </w:rPr>
      </w:pPr>
      <w:r w:rsidRPr="0013673A">
        <w:rPr>
          <w:rFonts w:asciiTheme="majorHAnsi" w:hAnsiTheme="majorHAnsi"/>
          <w:b/>
        </w:rPr>
        <w:t>Editor Report</w:t>
      </w:r>
      <w:r w:rsidRPr="004369AF">
        <w:rPr>
          <w:rFonts w:asciiTheme="majorHAnsi" w:hAnsiTheme="majorHAnsi"/>
        </w:rPr>
        <w:t>:</w:t>
      </w:r>
    </w:p>
    <w:p w:rsidR="00B20A8A" w:rsidRPr="004369AF" w:rsidRDefault="00B20A8A" w:rsidP="0013491A">
      <w:pPr>
        <w:pStyle w:val="ListParagraph"/>
        <w:numPr>
          <w:ilvl w:val="2"/>
          <w:numId w:val="9"/>
        </w:numPr>
        <w:rPr>
          <w:rFonts w:asciiTheme="majorHAnsi" w:hAnsiTheme="majorHAnsi"/>
        </w:rPr>
      </w:pPr>
      <w:r w:rsidRPr="004369AF">
        <w:rPr>
          <w:rFonts w:asciiTheme="majorHAnsi" w:hAnsiTheme="majorHAnsi"/>
        </w:rPr>
        <w:t>Ongoing training with the new Editors</w:t>
      </w:r>
    </w:p>
    <w:p w:rsidR="00B20A8A" w:rsidRPr="004369AF" w:rsidRDefault="00B20A8A" w:rsidP="0013491A">
      <w:pPr>
        <w:pStyle w:val="ListParagraph"/>
        <w:numPr>
          <w:ilvl w:val="2"/>
          <w:numId w:val="9"/>
        </w:numPr>
        <w:rPr>
          <w:rFonts w:asciiTheme="majorHAnsi" w:hAnsiTheme="majorHAnsi"/>
        </w:rPr>
      </w:pPr>
      <w:r w:rsidRPr="004369AF">
        <w:rPr>
          <w:rFonts w:asciiTheme="majorHAnsi" w:hAnsiTheme="majorHAnsi"/>
        </w:rPr>
        <w:t>Working on getting the new Editors up and working</w:t>
      </w:r>
    </w:p>
    <w:p w:rsidR="00B20A8A" w:rsidRPr="004369AF" w:rsidRDefault="00B20A8A" w:rsidP="0013491A">
      <w:pPr>
        <w:pStyle w:val="ListParagraph"/>
        <w:numPr>
          <w:ilvl w:val="2"/>
          <w:numId w:val="9"/>
        </w:numPr>
        <w:rPr>
          <w:rFonts w:asciiTheme="majorHAnsi" w:hAnsiTheme="majorHAnsi"/>
        </w:rPr>
      </w:pPr>
      <w:r w:rsidRPr="004369AF">
        <w:rPr>
          <w:rFonts w:asciiTheme="majorHAnsi" w:hAnsiTheme="majorHAnsi"/>
        </w:rPr>
        <w:t>MDR processing is progressing – have some topics for discussion in the future.</w:t>
      </w:r>
    </w:p>
    <w:p w:rsidR="00B20A8A" w:rsidRPr="004369AF" w:rsidRDefault="00B20A8A" w:rsidP="0013673A">
      <w:pPr>
        <w:pStyle w:val="ListParagraph"/>
        <w:numPr>
          <w:ilvl w:val="1"/>
          <w:numId w:val="9"/>
        </w:numPr>
        <w:rPr>
          <w:rFonts w:asciiTheme="majorHAnsi" w:hAnsiTheme="majorHAnsi"/>
        </w:rPr>
      </w:pPr>
      <w:r w:rsidRPr="0013673A">
        <w:rPr>
          <w:rFonts w:asciiTheme="majorHAnsi" w:hAnsiTheme="majorHAnsi"/>
          <w:b/>
        </w:rPr>
        <w:t>Review 11-14/902r3</w:t>
      </w:r>
      <w:r w:rsidRPr="004369AF">
        <w:rPr>
          <w:rFonts w:asciiTheme="majorHAnsi" w:hAnsiTheme="majorHAnsi"/>
        </w:rPr>
        <w:t xml:space="preserve"> – </w:t>
      </w:r>
      <w:proofErr w:type="spellStart"/>
      <w:r w:rsidRPr="004369AF">
        <w:rPr>
          <w:rFonts w:asciiTheme="majorHAnsi" w:hAnsiTheme="majorHAnsi"/>
        </w:rPr>
        <w:t>Fei</w:t>
      </w:r>
      <w:proofErr w:type="spellEnd"/>
      <w:r w:rsidRPr="004369AF">
        <w:rPr>
          <w:rFonts w:asciiTheme="majorHAnsi" w:hAnsiTheme="majorHAnsi"/>
        </w:rPr>
        <w:t xml:space="preserve"> TONG (Samsung)</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CID 3173</w:t>
      </w:r>
      <w:r w:rsidR="00B02178">
        <w:rPr>
          <w:rFonts w:asciiTheme="majorHAnsi" w:hAnsiTheme="majorHAnsi"/>
        </w:rPr>
        <w:t xml:space="preserve"> (Editor)</w:t>
      </w:r>
      <w:r w:rsidRPr="004369AF">
        <w:rPr>
          <w:rFonts w:asciiTheme="majorHAnsi" w:hAnsiTheme="majorHAnsi"/>
        </w:rPr>
        <w:t>, 3174</w:t>
      </w:r>
      <w:r w:rsidR="00B02178">
        <w:rPr>
          <w:rFonts w:asciiTheme="majorHAnsi" w:hAnsiTheme="majorHAnsi"/>
        </w:rPr>
        <w:t xml:space="preserve"> (GEN)</w:t>
      </w:r>
      <w:r w:rsidRPr="004369AF">
        <w:rPr>
          <w:rFonts w:asciiTheme="majorHAnsi" w:hAnsiTheme="majorHAnsi"/>
        </w:rPr>
        <w:t>, 3175</w:t>
      </w:r>
      <w:r w:rsidR="00B02178">
        <w:rPr>
          <w:rFonts w:asciiTheme="majorHAnsi" w:hAnsiTheme="majorHAnsi"/>
        </w:rPr>
        <w:t xml:space="preserve"> (GEN)</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During the Face to face meeting we did not complete these 3 CIDs</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Use of word “Except”</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Review comment and context</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Proposed Resolution</w:t>
      </w:r>
      <w:r w:rsidR="00B02178">
        <w:rPr>
          <w:rFonts w:asciiTheme="majorHAnsi" w:hAnsiTheme="majorHAnsi"/>
        </w:rPr>
        <w:t xml:space="preserve"> for all 3 CIDs</w:t>
      </w:r>
      <w:r w:rsidRPr="004369AF">
        <w:rPr>
          <w:rFonts w:asciiTheme="majorHAnsi" w:hAnsiTheme="majorHAnsi"/>
        </w:rPr>
        <w:t>: Revised; incorporate changes as noted in 11-14/902r3.</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 xml:space="preserve">No objection – mark </w:t>
      </w:r>
      <w:r w:rsidR="00B02178">
        <w:rPr>
          <w:rFonts w:asciiTheme="majorHAnsi" w:hAnsiTheme="majorHAnsi"/>
        </w:rPr>
        <w:t xml:space="preserve">all three </w:t>
      </w:r>
      <w:r w:rsidRPr="004369AF">
        <w:rPr>
          <w:rFonts w:asciiTheme="majorHAnsi" w:hAnsiTheme="majorHAnsi"/>
        </w:rPr>
        <w:t>ready for motion</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 xml:space="preserve">Thanks given to </w:t>
      </w:r>
      <w:proofErr w:type="spellStart"/>
      <w:r w:rsidRPr="004369AF">
        <w:rPr>
          <w:rFonts w:asciiTheme="majorHAnsi" w:hAnsiTheme="majorHAnsi"/>
        </w:rPr>
        <w:t>Fei</w:t>
      </w:r>
      <w:proofErr w:type="spellEnd"/>
      <w:r w:rsidRPr="004369AF">
        <w:rPr>
          <w:rFonts w:asciiTheme="majorHAnsi" w:hAnsiTheme="majorHAnsi"/>
        </w:rPr>
        <w:t xml:space="preserve"> and Adrian to finish this set off.</w:t>
      </w:r>
    </w:p>
    <w:p w:rsidR="00B20A8A" w:rsidRPr="0013673A" w:rsidRDefault="00B20A8A" w:rsidP="0013673A">
      <w:pPr>
        <w:pStyle w:val="ListParagraph"/>
        <w:numPr>
          <w:ilvl w:val="1"/>
          <w:numId w:val="9"/>
        </w:numPr>
        <w:rPr>
          <w:rFonts w:asciiTheme="majorHAnsi" w:hAnsiTheme="majorHAnsi"/>
          <w:b/>
        </w:rPr>
      </w:pPr>
      <w:r w:rsidRPr="0013673A">
        <w:rPr>
          <w:rFonts w:asciiTheme="majorHAnsi" w:hAnsiTheme="majorHAnsi"/>
          <w:b/>
        </w:rPr>
        <w:t xml:space="preserve">Review </w:t>
      </w:r>
      <w:r w:rsidRPr="00861BA7">
        <w:rPr>
          <w:rFonts w:asciiTheme="majorHAnsi" w:eastAsia="Times New Roman" w:hAnsiTheme="majorHAnsi"/>
          <w:b/>
        </w:rPr>
        <w:t>11-14-0923</w:t>
      </w:r>
      <w:r w:rsidRPr="0013673A">
        <w:rPr>
          <w:rFonts w:asciiTheme="majorHAnsi" w:eastAsia="Times New Roman" w:hAnsiTheme="majorHAnsi"/>
          <w:b/>
        </w:rPr>
        <w:t>r0</w:t>
      </w:r>
      <w:r w:rsidR="0013673A">
        <w:rPr>
          <w:rFonts w:asciiTheme="majorHAnsi" w:eastAsia="Times New Roman" w:hAnsiTheme="majorHAnsi"/>
        </w:rPr>
        <w:t xml:space="preserve"> Michael MONTEMURRO (Blackberry)</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MAC CID proposed resolutions</w:t>
      </w:r>
    </w:p>
    <w:p w:rsidR="00B20A8A" w:rsidRPr="004369AF" w:rsidRDefault="00B20A8A" w:rsidP="0013673A">
      <w:pPr>
        <w:pStyle w:val="ListParagraph"/>
        <w:numPr>
          <w:ilvl w:val="2"/>
          <w:numId w:val="9"/>
        </w:numPr>
        <w:rPr>
          <w:rFonts w:asciiTheme="majorHAnsi" w:hAnsiTheme="majorHAnsi"/>
        </w:rPr>
      </w:pPr>
      <w:r w:rsidRPr="004369AF">
        <w:rPr>
          <w:rFonts w:asciiTheme="majorHAnsi" w:hAnsiTheme="majorHAnsi"/>
        </w:rPr>
        <w:t>CID 3364 MAC</w:t>
      </w:r>
    </w:p>
    <w:p w:rsidR="00B20A8A" w:rsidRPr="004369AF" w:rsidRDefault="00B20A8A" w:rsidP="0013673A">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13673A">
      <w:pPr>
        <w:pStyle w:val="ListParagraph"/>
        <w:numPr>
          <w:ilvl w:val="3"/>
          <w:numId w:val="9"/>
        </w:numPr>
        <w:rPr>
          <w:rFonts w:asciiTheme="majorHAnsi" w:hAnsiTheme="majorHAnsi"/>
        </w:rPr>
      </w:pPr>
      <w:r w:rsidRPr="004369AF">
        <w:rPr>
          <w:rFonts w:asciiTheme="majorHAnsi" w:hAnsiTheme="majorHAnsi"/>
        </w:rPr>
        <w:t>Commenter did not provide Proposed Text Changes</w:t>
      </w:r>
    </w:p>
    <w:p w:rsidR="0013673A" w:rsidRDefault="00B20A8A" w:rsidP="0013673A">
      <w:pPr>
        <w:pStyle w:val="ListParagraph"/>
        <w:numPr>
          <w:ilvl w:val="3"/>
          <w:numId w:val="9"/>
        </w:numPr>
        <w:rPr>
          <w:rFonts w:asciiTheme="majorHAnsi" w:hAnsiTheme="majorHAnsi"/>
        </w:rPr>
      </w:pPr>
      <w:r w:rsidRPr="004369AF">
        <w:rPr>
          <w:rFonts w:asciiTheme="majorHAnsi" w:hAnsiTheme="majorHAnsi"/>
        </w:rPr>
        <w:t>Commenter asked to be assigned and will provide submission</w:t>
      </w:r>
    </w:p>
    <w:p w:rsidR="0013673A" w:rsidRDefault="00B20A8A" w:rsidP="0013673A">
      <w:pPr>
        <w:pStyle w:val="ListParagraph"/>
        <w:numPr>
          <w:ilvl w:val="2"/>
          <w:numId w:val="9"/>
        </w:numPr>
        <w:rPr>
          <w:rFonts w:asciiTheme="majorHAnsi" w:hAnsiTheme="majorHAnsi"/>
        </w:rPr>
      </w:pPr>
      <w:r w:rsidRPr="0013673A">
        <w:rPr>
          <w:rFonts w:asciiTheme="majorHAnsi" w:hAnsiTheme="majorHAnsi"/>
        </w:rPr>
        <w:t>CID 3474 MAC</w:t>
      </w:r>
    </w:p>
    <w:p w:rsidR="0013673A" w:rsidRDefault="00B20A8A" w:rsidP="0013673A">
      <w:pPr>
        <w:pStyle w:val="ListParagraph"/>
        <w:numPr>
          <w:ilvl w:val="3"/>
          <w:numId w:val="9"/>
        </w:numPr>
        <w:rPr>
          <w:rFonts w:asciiTheme="majorHAnsi" w:hAnsiTheme="majorHAnsi"/>
        </w:rPr>
      </w:pPr>
      <w:r w:rsidRPr="0013673A">
        <w:rPr>
          <w:rFonts w:asciiTheme="majorHAnsi" w:hAnsiTheme="majorHAnsi"/>
        </w:rPr>
        <w:t>Review comment and context</w:t>
      </w:r>
    </w:p>
    <w:p w:rsidR="00FF4B36" w:rsidRDefault="00B20A8A" w:rsidP="00FF4B36">
      <w:pPr>
        <w:pStyle w:val="ListParagraph"/>
        <w:numPr>
          <w:ilvl w:val="4"/>
          <w:numId w:val="9"/>
        </w:numPr>
        <w:rPr>
          <w:rFonts w:asciiTheme="majorHAnsi" w:hAnsiTheme="majorHAnsi"/>
        </w:rPr>
      </w:pPr>
      <w:r w:rsidRPr="0013673A">
        <w:rPr>
          <w:rFonts w:asciiTheme="majorHAnsi" w:hAnsiTheme="majorHAnsi"/>
        </w:rPr>
        <w:t>“A VHT STA that is addressed by an RTS frame in a non-HT or non-HT duplicate PPDU that has a bandwidth signaling TA and that has the RXVECTOR parameter DYN_BANDWIDTH_IN_NON_HT equal to Dynamic behaves as follows:</w:t>
      </w:r>
      <w:r w:rsidR="00FF4B36">
        <w:rPr>
          <w:rFonts w:asciiTheme="majorHAnsi" w:hAnsiTheme="majorHAnsi"/>
        </w:rPr>
        <w:t xml:space="preserve"> </w:t>
      </w:r>
    </w:p>
    <w:p w:rsidR="00FF4B36" w:rsidRDefault="00B20A8A" w:rsidP="00FF4B36">
      <w:pPr>
        <w:pStyle w:val="ListParagraph"/>
        <w:numPr>
          <w:ilvl w:val="0"/>
          <w:numId w:val="12"/>
        </w:numPr>
        <w:rPr>
          <w:rFonts w:asciiTheme="majorHAnsi" w:hAnsiTheme="majorHAnsi"/>
        </w:rPr>
      </w:pPr>
      <w:r w:rsidRPr="00FF4B36">
        <w:rPr>
          <w:rFonts w:asciiTheme="majorHAnsi" w:hAnsiTheme="majorHAnsi"/>
        </w:rPr>
        <w:lastRenderedPageBreak/>
        <w:t>If the NAV indicates idle, then the STA shall respond with a CTS frame in a non-HT or non-</w:t>
      </w:r>
      <w:proofErr w:type="spellStart"/>
      <w:r w:rsidRPr="00FF4B36">
        <w:rPr>
          <w:rFonts w:asciiTheme="majorHAnsi" w:hAnsiTheme="majorHAnsi"/>
        </w:rPr>
        <w:t>HTduplicate</w:t>
      </w:r>
      <w:proofErr w:type="spellEnd"/>
      <w:r w:rsidRPr="00FF4B36">
        <w:rPr>
          <w:rFonts w:asciiTheme="majorHAnsi" w:hAnsiTheme="majorHAnsi"/>
        </w:rPr>
        <w:t xml:space="preserve"> PPDU after a SIFS period. The CTS frame’s TXVECTOR parameters CH_BANDWIDTH </w:t>
      </w:r>
      <w:r w:rsidR="00FF4B36">
        <w:rPr>
          <w:rFonts w:asciiTheme="majorHAnsi" w:hAnsiTheme="majorHAnsi"/>
        </w:rPr>
        <w:t xml:space="preserve">and </w:t>
      </w:r>
      <w:r w:rsidRPr="00FF4B36">
        <w:rPr>
          <w:rFonts w:asciiTheme="majorHAnsi" w:hAnsiTheme="majorHAnsi"/>
        </w:rPr>
        <w:t xml:space="preserve">CH_BANDWIDTH_IN_NON_HT </w:t>
      </w:r>
      <w:r w:rsidRPr="00FF4B36">
        <w:rPr>
          <w:rFonts w:asciiTheme="majorHAnsi" w:hAnsiTheme="majorHAnsi"/>
          <w:strike/>
        </w:rPr>
        <w:t>may</w:t>
      </w:r>
      <w:r w:rsidRPr="00FF4B36">
        <w:rPr>
          <w:rFonts w:asciiTheme="majorHAnsi" w:hAnsiTheme="majorHAnsi"/>
        </w:rPr>
        <w:t xml:space="preserve"> </w:t>
      </w:r>
      <w:r w:rsidRPr="00FF4B36">
        <w:rPr>
          <w:rFonts w:asciiTheme="majorHAnsi" w:hAnsiTheme="majorHAnsi"/>
          <w:b/>
        </w:rPr>
        <w:t>shal</w:t>
      </w:r>
      <w:r w:rsidRPr="00FF4B36">
        <w:rPr>
          <w:rFonts w:asciiTheme="majorHAnsi" w:hAnsiTheme="majorHAnsi"/>
        </w:rPr>
        <w:t xml:space="preserve">l be set to </w:t>
      </w:r>
      <w:r w:rsidRPr="00FF4B36">
        <w:rPr>
          <w:rFonts w:asciiTheme="majorHAnsi" w:hAnsiTheme="majorHAnsi"/>
          <w:strike/>
        </w:rPr>
        <w:t>any</w:t>
      </w:r>
      <w:r w:rsidRPr="00FF4B36">
        <w:rPr>
          <w:rFonts w:asciiTheme="majorHAnsi" w:hAnsiTheme="majorHAnsi"/>
        </w:rPr>
        <w:t xml:space="preserve"> </w:t>
      </w:r>
      <w:r w:rsidRPr="00FF4B36">
        <w:rPr>
          <w:rFonts w:asciiTheme="majorHAnsi" w:hAnsiTheme="majorHAnsi"/>
          <w:b/>
        </w:rPr>
        <w:t>a</w:t>
      </w:r>
      <w:r w:rsidRPr="00FF4B36">
        <w:rPr>
          <w:rFonts w:asciiTheme="majorHAnsi" w:hAnsiTheme="majorHAnsi"/>
        </w:rPr>
        <w:t xml:space="preserve"> channel width for which CCA on all secondary channels has been idle for a PIFS prior to the start of the RTS frame and that is equal to or less than the channel width indicated in the RTS frame’s RXVECTOR parameter CH_BANDWIDTH_IN_NON_HT.</w:t>
      </w:r>
    </w:p>
    <w:p w:rsidR="00B20A8A" w:rsidRPr="00FF4B36" w:rsidRDefault="00B20A8A" w:rsidP="00FF4B36">
      <w:pPr>
        <w:pStyle w:val="ListParagraph"/>
        <w:numPr>
          <w:ilvl w:val="0"/>
          <w:numId w:val="12"/>
        </w:numPr>
        <w:rPr>
          <w:rFonts w:asciiTheme="majorHAnsi" w:hAnsiTheme="majorHAnsi"/>
        </w:rPr>
      </w:pPr>
      <w:r w:rsidRPr="00FF4B36">
        <w:rPr>
          <w:rFonts w:asciiTheme="majorHAnsi" w:hAnsiTheme="majorHAnsi"/>
        </w:rPr>
        <w:t>Otherwise, the STA shall not respond with a CTS frame.”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Accept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3505 MAC</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Accept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3133 MAC</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Reject. Figure 10-21 shows the flow for MLME primitives for BA setup, while Figure 10-22 shows the flow for MLME primitives for BA tear down. The figures are not the same.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3147 MAC</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is to accept, but want to have the wording clarified more.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This </w:t>
      </w:r>
      <w:r w:rsidR="00FF4B36">
        <w:rPr>
          <w:rFonts w:asciiTheme="majorHAnsi" w:hAnsiTheme="majorHAnsi"/>
        </w:rPr>
        <w:t xml:space="preserve">CID </w:t>
      </w:r>
      <w:r w:rsidRPr="004369AF">
        <w:rPr>
          <w:rFonts w:asciiTheme="majorHAnsi" w:hAnsiTheme="majorHAnsi"/>
        </w:rPr>
        <w:t>will be updated in an r1 of the document and revisited on the call on the 22</w:t>
      </w:r>
      <w:r w:rsidRPr="004369AF">
        <w:rPr>
          <w:rFonts w:asciiTheme="majorHAnsi" w:hAnsiTheme="majorHAnsi"/>
          <w:vertAlign w:val="superscript"/>
        </w:rPr>
        <w:t>nd</w:t>
      </w:r>
      <w:r w:rsidRPr="004369AF">
        <w:rPr>
          <w:rFonts w:asciiTheme="majorHAnsi" w:hAnsiTheme="majorHAnsi"/>
        </w:rPr>
        <w:t>.</w:t>
      </w:r>
    </w:p>
    <w:p w:rsidR="00B20A8A" w:rsidRPr="004369AF" w:rsidRDefault="00B20A8A" w:rsidP="00FF4B36">
      <w:pPr>
        <w:pStyle w:val="ListParagraph"/>
        <w:numPr>
          <w:ilvl w:val="1"/>
          <w:numId w:val="9"/>
        </w:numPr>
        <w:rPr>
          <w:rFonts w:asciiTheme="majorHAnsi" w:hAnsiTheme="majorHAnsi"/>
        </w:rPr>
      </w:pPr>
      <w:r w:rsidRPr="00FF4B36">
        <w:rPr>
          <w:rFonts w:asciiTheme="majorHAnsi" w:hAnsiTheme="majorHAnsi"/>
          <w:b/>
        </w:rPr>
        <w:t>Review Document 11-14/780r3</w:t>
      </w:r>
      <w:r w:rsidRPr="004369AF">
        <w:rPr>
          <w:rFonts w:asciiTheme="majorHAnsi" w:hAnsiTheme="majorHAnsi"/>
        </w:rPr>
        <w:t xml:space="preserve"> Remaining Tech Trivial -  Adrian STEPHENS (Intel)</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Start where we left off finished CID 3443 last time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 xml:space="preserve">CID 3223 </w:t>
      </w:r>
      <w:r w:rsidR="00B02178">
        <w:rPr>
          <w:rFonts w:asciiTheme="majorHAnsi" w:hAnsiTheme="majorHAnsi"/>
        </w:rPr>
        <w:t>(Editor)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Revised. At 1801.53, after “numerically larger MAC address” add “(see 11.6.1.1 for comparison of MAC addresses)”</w:t>
      </w:r>
    </w:p>
    <w:p w:rsidR="00B20A8A" w:rsidRPr="004369AF" w:rsidRDefault="00B20A8A" w:rsidP="00FF4B36">
      <w:pPr>
        <w:pStyle w:val="ListParagraph"/>
        <w:ind w:left="2160"/>
        <w:rPr>
          <w:rFonts w:asciiTheme="majorHAnsi" w:hAnsiTheme="majorHAnsi"/>
        </w:rPr>
      </w:pPr>
      <w:r w:rsidRPr="004369AF">
        <w:rPr>
          <w:rFonts w:asciiTheme="majorHAnsi" w:hAnsiTheme="majorHAnsi"/>
        </w:rPr>
        <w:t>At 1801.58, change “</w:t>
      </w:r>
      <w:r w:rsidRPr="004369AF">
        <w:rPr>
          <w:rFonts w:asciiTheme="majorHAnsi" w:hAnsiTheme="majorHAnsi"/>
          <w:highlight w:val="yellow"/>
        </w:rPr>
        <w:t>numerically larger</w:t>
      </w:r>
      <w:r w:rsidRPr="004369AF">
        <w:rPr>
          <w:rFonts w:asciiTheme="majorHAnsi" w:hAnsiTheme="majorHAnsi"/>
        </w:rPr>
        <w:t xml:space="preserve"> (see 10.1.4.3.6 (PCP selection in a PBSS))” to “numerically larger (see 11.6.1.1 for comparison of MAC addresses and see 10.1.4.3.6)”</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3511</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Proposed Resolution: Revised.  Delete reference to Annex </w:t>
      </w:r>
      <w:proofErr w:type="spellStart"/>
      <w:r w:rsidRPr="004369AF">
        <w:rPr>
          <w:rFonts w:asciiTheme="majorHAnsi" w:hAnsiTheme="majorHAnsi"/>
        </w:rPr>
        <w:t>R at</w:t>
      </w:r>
      <w:proofErr w:type="spellEnd"/>
      <w:r w:rsidRPr="004369AF">
        <w:rPr>
          <w:rFonts w:asciiTheme="majorHAnsi" w:hAnsiTheme="majorHAnsi"/>
        </w:rPr>
        <w:t xml:space="preserve"> cited location.</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3038</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Accept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lastRenderedPageBreak/>
        <w:t>Agreement in the Editor Review to handle this in comment and have the CID resolution checked with Dan – ACTION ITEM: Adrian to ask Dan if the change is OK.</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3449</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 and context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Rejected.   To answer the question, “better than” is equivalent to “less than”, because the metric represents a cost, starting at 0.  The commenter does not provide specific wording that would satisfy the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3494</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Revised.  Replace “like equipment, which can” with “STAs that can”  and Replace “can all handle” with “support”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3044</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Revised.  Remove any “…defined in 1.5…” (14 instances, all in the PHY).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CID 3083</w:t>
      </w:r>
      <w:r w:rsidR="00B02178">
        <w:rPr>
          <w:rFonts w:asciiTheme="majorHAnsi" w:hAnsiTheme="majorHAnsi"/>
        </w:rPr>
        <w:t xml:space="preserve"> (Editor)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Comment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Proposed Resolution: Rejected.  Annex N is an informative Annex, so the burden of rigor can be relaxed.   The surrounding text uses the word “assume” in various guises a lot, so the proposed change would introduce local inconsistency.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 mark ready for motion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That completes 11-14/780 – r4 will be posted to mentor</w:t>
      </w:r>
    </w:p>
    <w:p w:rsidR="00B20A8A" w:rsidRPr="004369AF" w:rsidRDefault="00B20A8A" w:rsidP="00FF4B36">
      <w:pPr>
        <w:pStyle w:val="ListParagraph"/>
        <w:numPr>
          <w:ilvl w:val="1"/>
          <w:numId w:val="9"/>
        </w:numPr>
        <w:rPr>
          <w:rFonts w:asciiTheme="majorHAnsi" w:hAnsiTheme="majorHAnsi"/>
        </w:rPr>
      </w:pPr>
      <w:r w:rsidRPr="00FF4B36">
        <w:rPr>
          <w:rFonts w:asciiTheme="majorHAnsi" w:hAnsiTheme="majorHAnsi"/>
          <w:b/>
        </w:rPr>
        <w:t>MDR review</w:t>
      </w:r>
      <w:r w:rsidRPr="004369AF">
        <w:rPr>
          <w:rFonts w:asciiTheme="majorHAnsi" w:hAnsiTheme="majorHAnsi"/>
        </w:rPr>
        <w:t xml:space="preserve"> – 11-14/781r5</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Adrian posted r5 prior to discussion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The presentation was change to r6 for capturing any changes from today’s discussion.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Review the concept of “variable”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Does “variable” mean “0 or n”?</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 not to change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Figure 8-562</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to “no change”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 xml:space="preserve">P2852 L12-13: </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Discussed “must wait”-&gt; “waits”</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The original findings proposed “shall wait”</w:t>
      </w:r>
      <w:proofErr w:type="gramStart"/>
      <w:r w:rsidRPr="004369AF">
        <w:rPr>
          <w:rFonts w:asciiTheme="majorHAnsi" w:hAnsiTheme="majorHAnsi"/>
        </w:rPr>
        <w:t>,  but</w:t>
      </w:r>
      <w:proofErr w:type="gramEnd"/>
      <w:r w:rsidRPr="004369AF">
        <w:rPr>
          <w:rFonts w:asciiTheme="majorHAnsi" w:hAnsiTheme="majorHAnsi"/>
        </w:rPr>
        <w:t xml:space="preserve"> although Annex C is normative,  it is the wrong place to specify MLME behavior.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Make change as noted</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P2869 L40-41:</w:t>
      </w:r>
      <w:r w:rsidRPr="004369AF">
        <w:rPr>
          <w:rFonts w:asciiTheme="majorHAnsi" w:hAnsiTheme="majorHAnsi"/>
        </w:rPr>
        <w:tab/>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Discussed “must use -&gt; uses”</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Make change as noted.</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P2876 L13-14:</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Discuss proposed change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objection to proposed change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P3321 L43-44</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lastRenderedPageBreak/>
        <w:t>Editor has rejected proposal to change must to shall</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Review context – </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 disagreement on rejecting the proposed change</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P3441 L54-55</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This change needs review by Dan</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ACTION ITEM: Adrian to check with Dan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“Only”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Note</w:t>
      </w:r>
      <w:proofErr w:type="gramStart"/>
      <w:r w:rsidRPr="004369AF">
        <w:rPr>
          <w:rFonts w:asciiTheme="majorHAnsi" w:hAnsiTheme="majorHAnsi"/>
        </w:rPr>
        <w:t>,</w:t>
      </w:r>
      <w:proofErr w:type="gramEnd"/>
      <w:r w:rsidRPr="004369AF">
        <w:rPr>
          <w:rFonts w:asciiTheme="majorHAnsi" w:hAnsiTheme="majorHAnsi"/>
        </w:rPr>
        <w:t xml:space="preserve"> there are about 193 “is only” in </w:t>
      </w:r>
      <w:proofErr w:type="spellStart"/>
      <w:r w:rsidRPr="004369AF">
        <w:rPr>
          <w:rFonts w:asciiTheme="majorHAnsi" w:hAnsiTheme="majorHAnsi"/>
        </w:rPr>
        <w:t>REVmc</w:t>
      </w:r>
      <w:proofErr w:type="spellEnd"/>
      <w:r w:rsidRPr="004369AF">
        <w:rPr>
          <w:rFonts w:asciiTheme="majorHAnsi" w:hAnsiTheme="majorHAnsi"/>
        </w:rPr>
        <w:t xml:space="preserve"> D3.  The vast majority of these appear to fail the WG11 style guide on proper use of “only”.  Only a smallish number of these were reported and addressed in the MDR.</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Propose to change MDR to read that the editor to review all uses of “is only” and adjust grammar where necessary.</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P976 L32-33</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Review context</w:t>
      </w:r>
    </w:p>
    <w:p w:rsidR="00B20A8A" w:rsidRPr="004369AF" w:rsidRDefault="00B20A8A" w:rsidP="00FF4B36">
      <w:pPr>
        <w:pStyle w:val="ListParagraph"/>
        <w:numPr>
          <w:ilvl w:val="3"/>
          <w:numId w:val="9"/>
        </w:numPr>
        <w:spacing w:before="120" w:after="120"/>
        <w:rPr>
          <w:rFonts w:asciiTheme="majorHAnsi" w:hAnsiTheme="majorHAnsi"/>
        </w:rPr>
      </w:pPr>
      <w:r w:rsidRPr="004369AF">
        <w:rPr>
          <w:rFonts w:asciiTheme="majorHAnsi" w:hAnsiTheme="majorHAnsi"/>
        </w:rPr>
        <w:t xml:space="preserve">“If equal to 0, it will </w:t>
      </w:r>
      <w:r w:rsidRPr="004369AF">
        <w:rPr>
          <w:rFonts w:asciiTheme="majorHAnsi" w:hAnsiTheme="majorHAnsi"/>
          <w:strike/>
          <w:color w:val="FF0000"/>
        </w:rPr>
        <w:t>only</w:t>
      </w:r>
      <w:r w:rsidRPr="004369AF">
        <w:rPr>
          <w:rFonts w:asciiTheme="majorHAnsi" w:hAnsiTheme="majorHAnsi"/>
        </w:rPr>
        <w:t xml:space="preserve"> reply under certain conditions (see 13.10.4.2 (Proactive PREQ mechanism))</w:t>
      </w:r>
      <w:r w:rsidRPr="004369AF">
        <w:rPr>
          <w:rFonts w:asciiTheme="majorHAnsi" w:hAnsiTheme="majorHAnsi"/>
          <w:color w:val="0000FF"/>
          <w:u w:val="single"/>
        </w:rPr>
        <w:t>; it will not reply otherwise</w:t>
      </w:r>
      <w:r w:rsidRPr="004369AF">
        <w:rPr>
          <w:rFonts w:asciiTheme="majorHAnsi" w:hAnsiTheme="majorHAnsi"/>
        </w:rPr>
        <w: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This does not make sense as if it is 1, then it does </w:t>
      </w:r>
      <w:proofErr w:type="gramStart"/>
      <w:r w:rsidRPr="004369AF">
        <w:rPr>
          <w:rFonts w:asciiTheme="majorHAnsi" w:hAnsiTheme="majorHAnsi"/>
        </w:rPr>
        <w:t>send,</w:t>
      </w:r>
      <w:proofErr w:type="gramEnd"/>
      <w:r w:rsidRPr="004369AF">
        <w:rPr>
          <w:rFonts w:asciiTheme="majorHAnsi" w:hAnsiTheme="majorHAnsi"/>
        </w:rPr>
        <w:t xml:space="preserve"> this is supposed to be that it replies under certain conditions when 0.  </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Change the location of “only” </w:t>
      </w:r>
    </w:p>
    <w:p w:rsidR="00B20A8A" w:rsidRPr="004369AF" w:rsidRDefault="00B20A8A" w:rsidP="00FF4B36">
      <w:pPr>
        <w:pStyle w:val="ListParagraph"/>
        <w:numPr>
          <w:ilvl w:val="3"/>
          <w:numId w:val="9"/>
        </w:numPr>
        <w:spacing w:before="120" w:after="120"/>
        <w:rPr>
          <w:rFonts w:asciiTheme="majorHAnsi" w:hAnsiTheme="majorHAnsi"/>
        </w:rPr>
      </w:pPr>
      <w:r w:rsidRPr="004369AF">
        <w:rPr>
          <w:rFonts w:asciiTheme="majorHAnsi" w:hAnsiTheme="majorHAnsi"/>
        </w:rPr>
        <w:t xml:space="preserve">“If equal to 0, it will </w:t>
      </w:r>
      <w:r w:rsidRPr="004369AF">
        <w:rPr>
          <w:rFonts w:asciiTheme="majorHAnsi" w:hAnsiTheme="majorHAnsi"/>
          <w:strike/>
          <w:color w:val="FF0000"/>
        </w:rPr>
        <w:t>only</w:t>
      </w:r>
      <w:r w:rsidRPr="004369AF">
        <w:rPr>
          <w:rFonts w:asciiTheme="majorHAnsi" w:hAnsiTheme="majorHAnsi"/>
        </w:rPr>
        <w:t xml:space="preserve"> reply </w:t>
      </w:r>
      <w:r w:rsidRPr="004369AF">
        <w:rPr>
          <w:rFonts w:asciiTheme="majorHAnsi" w:hAnsiTheme="majorHAnsi"/>
          <w:color w:val="FF0000"/>
          <w:u w:val="single"/>
        </w:rPr>
        <w:t>only</w:t>
      </w:r>
      <w:r w:rsidRPr="004369AF">
        <w:rPr>
          <w:rFonts w:asciiTheme="majorHAnsi" w:hAnsiTheme="majorHAnsi"/>
        </w:rPr>
        <w:t xml:space="preserve"> under certain conditions (see 13.10.4.2 (Proactive PREQ mechanism))</w:t>
      </w:r>
      <w:r w:rsidRPr="004369AF">
        <w:rPr>
          <w:rFonts w:asciiTheme="majorHAnsi" w:hAnsiTheme="majorHAnsi"/>
          <w:color w:val="0000FF"/>
          <w:u w:val="single"/>
        </w:rPr>
        <w:t>.</w:t>
      </w:r>
      <w:r w:rsidRPr="004369AF">
        <w:rPr>
          <w:rFonts w:asciiTheme="majorHAnsi" w:hAnsiTheme="majorHAnsi"/>
        </w:rPr>
        <w:t>”</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“SHALL ONLY”</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There are several of the “Shall only” that need reviewed.</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P1669.17 and 183.28 – Proposal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P1262.50</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We may not need normative statement here</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Deleting the paragraph is probably the right thing to do.</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A motion to approve the proposed changes to 11-14/781 will be made later.</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We can add a note to make this better</w:t>
      </w:r>
    </w:p>
    <w:p w:rsidR="00B20A8A" w:rsidRPr="004369AF" w:rsidRDefault="00B20A8A" w:rsidP="00FF4B36">
      <w:pPr>
        <w:pStyle w:val="ListParagraph"/>
        <w:numPr>
          <w:ilvl w:val="8"/>
          <w:numId w:val="9"/>
        </w:numPr>
        <w:rPr>
          <w:rFonts w:asciiTheme="majorHAnsi" w:hAnsiTheme="majorHAnsi"/>
        </w:rPr>
      </w:pPr>
      <w:r w:rsidRPr="004369AF">
        <w:rPr>
          <w:rFonts w:asciiTheme="majorHAnsi" w:hAnsiTheme="majorHAnsi"/>
        </w:rPr>
        <w:t>“Note – The tolerance for SIFS is defined in 9.3.2.3.3.”</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So we would replace the paragraph with the Note.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P1332.34 - Proposal –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P1641.50 - Proposal –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P1703.10 - Proposal – ok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P1703.22- </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Change the proposal to not delete the sentence.</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Replace “only” with “not” and insert an “except” after “URI element”</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P1706.11</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Make the proposed change and then delete the last sentence.</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Change to proposed change to leave the shall (change “shall only” to “shall”)</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P1709.24</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Discussion on does the “Shall only” mean “may” or “shall”</w:t>
      </w:r>
    </w:p>
    <w:p w:rsidR="00B20A8A" w:rsidRPr="004369AF" w:rsidRDefault="00B20A8A" w:rsidP="00FF4B36">
      <w:pPr>
        <w:pStyle w:val="ListParagraph"/>
        <w:numPr>
          <w:ilvl w:val="4"/>
          <w:numId w:val="9"/>
        </w:numPr>
        <w:rPr>
          <w:rFonts w:asciiTheme="majorHAnsi" w:hAnsiTheme="majorHAnsi"/>
        </w:rPr>
      </w:pPr>
      <w:r w:rsidRPr="004369AF">
        <w:rPr>
          <w:rFonts w:asciiTheme="majorHAnsi" w:hAnsiTheme="majorHAnsi"/>
        </w:rPr>
        <w:t xml:space="preserve">The consequence of “shall” may be the source of a broadcast storm.  </w:t>
      </w:r>
    </w:p>
    <w:p w:rsidR="00B20A8A" w:rsidRDefault="00B20A8A" w:rsidP="00FF4B36">
      <w:pPr>
        <w:pStyle w:val="ListParagraph"/>
        <w:numPr>
          <w:ilvl w:val="4"/>
          <w:numId w:val="9"/>
        </w:numPr>
        <w:rPr>
          <w:rFonts w:asciiTheme="majorHAnsi" w:hAnsiTheme="majorHAnsi"/>
        </w:rPr>
      </w:pPr>
      <w:r w:rsidRPr="004369AF">
        <w:rPr>
          <w:rFonts w:asciiTheme="majorHAnsi" w:hAnsiTheme="majorHAnsi"/>
        </w:rPr>
        <w:lastRenderedPageBreak/>
        <w:t>Discussion was to leave as a “Shall”</w:t>
      </w:r>
    </w:p>
    <w:p w:rsidR="0091659B" w:rsidRPr="004369AF" w:rsidRDefault="0091659B" w:rsidP="0091659B">
      <w:pPr>
        <w:pStyle w:val="ListParagraph"/>
        <w:numPr>
          <w:ilvl w:val="2"/>
          <w:numId w:val="9"/>
        </w:numPr>
        <w:rPr>
          <w:rFonts w:asciiTheme="majorHAnsi" w:hAnsiTheme="majorHAnsi"/>
        </w:rPr>
      </w:pPr>
      <w:r w:rsidRPr="004369AF">
        <w:rPr>
          <w:rFonts w:asciiTheme="majorHAnsi" w:hAnsiTheme="majorHAnsi"/>
        </w:rPr>
        <w:t>We are out of time.</w:t>
      </w:r>
    </w:p>
    <w:p w:rsidR="0091659B" w:rsidRPr="0091659B" w:rsidRDefault="0091659B" w:rsidP="0091659B">
      <w:pPr>
        <w:pStyle w:val="ListParagraph"/>
        <w:numPr>
          <w:ilvl w:val="2"/>
          <w:numId w:val="9"/>
        </w:numPr>
        <w:rPr>
          <w:rFonts w:asciiTheme="majorHAnsi" w:hAnsiTheme="majorHAnsi"/>
        </w:rPr>
      </w:pPr>
      <w:r w:rsidRPr="004369AF">
        <w:rPr>
          <w:rFonts w:asciiTheme="majorHAnsi" w:hAnsiTheme="majorHAnsi"/>
        </w:rPr>
        <w:t>Thanks to Adrian on the work o</w:t>
      </w:r>
      <w:r>
        <w:rPr>
          <w:rFonts w:asciiTheme="majorHAnsi" w:hAnsiTheme="majorHAnsi"/>
        </w:rPr>
        <w:t>n</w:t>
      </w:r>
      <w:r w:rsidRPr="004369AF">
        <w:rPr>
          <w:rFonts w:asciiTheme="majorHAnsi" w:hAnsiTheme="majorHAnsi"/>
        </w:rPr>
        <w:t xml:space="preserve"> the MDR.</w:t>
      </w:r>
    </w:p>
    <w:p w:rsidR="00FF4B36" w:rsidRDefault="00FF4B36" w:rsidP="00FF4B36">
      <w:pPr>
        <w:pStyle w:val="ListParagraph"/>
        <w:numPr>
          <w:ilvl w:val="1"/>
          <w:numId w:val="9"/>
        </w:numPr>
        <w:rPr>
          <w:rFonts w:asciiTheme="majorHAnsi" w:hAnsiTheme="majorHAnsi"/>
        </w:rPr>
      </w:pPr>
      <w:r w:rsidRPr="00FF4B36">
        <w:rPr>
          <w:rFonts w:asciiTheme="majorHAnsi" w:hAnsiTheme="majorHAnsi"/>
          <w:b/>
        </w:rPr>
        <w:t xml:space="preserve">AOB: </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Items for next week:</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Remaining Aug 1</w:t>
      </w:r>
      <w:r w:rsidRPr="004369AF">
        <w:rPr>
          <w:rFonts w:asciiTheme="majorHAnsi" w:hAnsiTheme="majorHAnsi"/>
          <w:vertAlign w:val="superscript"/>
        </w:rPr>
        <w:t>st</w:t>
      </w:r>
      <w:r w:rsidRPr="004369AF">
        <w:rPr>
          <w:rFonts w:asciiTheme="majorHAnsi" w:hAnsiTheme="majorHAnsi"/>
        </w:rPr>
        <w:t xml:space="preserve"> plans</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 Mark Hamilton CIDs - resolutions available</w:t>
      </w:r>
    </w:p>
    <w:p w:rsidR="00B20A8A" w:rsidRPr="004369AF" w:rsidRDefault="00B20A8A" w:rsidP="00FF4B36">
      <w:pPr>
        <w:pStyle w:val="ListParagraph"/>
        <w:numPr>
          <w:ilvl w:val="3"/>
          <w:numId w:val="9"/>
        </w:numPr>
        <w:rPr>
          <w:rFonts w:asciiTheme="majorHAnsi" w:hAnsiTheme="majorHAnsi"/>
        </w:rPr>
      </w:pPr>
      <w:r w:rsidRPr="004369AF">
        <w:rPr>
          <w:rFonts w:asciiTheme="majorHAnsi" w:hAnsiTheme="majorHAnsi"/>
        </w:rPr>
        <w:t xml:space="preserve"> Mark Hamilton CIDs - need discussion</w:t>
      </w:r>
    </w:p>
    <w:p w:rsidR="00B20A8A" w:rsidRPr="004369AF" w:rsidRDefault="00B20A8A" w:rsidP="00FF4B36">
      <w:pPr>
        <w:pStyle w:val="ListParagraph"/>
        <w:numPr>
          <w:ilvl w:val="2"/>
          <w:numId w:val="9"/>
        </w:numPr>
        <w:rPr>
          <w:rFonts w:asciiTheme="majorHAnsi" w:hAnsiTheme="majorHAnsi"/>
        </w:rPr>
      </w:pPr>
      <w:r w:rsidRPr="004369AF">
        <w:rPr>
          <w:rFonts w:asciiTheme="majorHAnsi" w:hAnsiTheme="majorHAnsi"/>
        </w:rPr>
        <w:t>The MDR may have another couple hours of review</w:t>
      </w:r>
    </w:p>
    <w:p w:rsidR="00FF4B36" w:rsidRDefault="00B20A8A" w:rsidP="00FF4B36">
      <w:pPr>
        <w:pStyle w:val="ListParagraph"/>
        <w:numPr>
          <w:ilvl w:val="2"/>
          <w:numId w:val="9"/>
        </w:numPr>
        <w:rPr>
          <w:rFonts w:asciiTheme="majorHAnsi" w:hAnsiTheme="majorHAnsi"/>
        </w:rPr>
      </w:pPr>
      <w:r w:rsidRPr="00FF4B36">
        <w:rPr>
          <w:rFonts w:asciiTheme="majorHAnsi" w:hAnsiTheme="majorHAnsi"/>
        </w:rPr>
        <w:t>We will start with Mark Hamilton, and then return to the MDR processing.</w:t>
      </w:r>
    </w:p>
    <w:p w:rsidR="00CA09B2" w:rsidRPr="00FF4B36" w:rsidRDefault="00B20A8A" w:rsidP="00FF4B36">
      <w:pPr>
        <w:pStyle w:val="ListParagraph"/>
        <w:numPr>
          <w:ilvl w:val="1"/>
          <w:numId w:val="9"/>
        </w:numPr>
        <w:rPr>
          <w:rFonts w:asciiTheme="majorHAnsi" w:hAnsiTheme="majorHAnsi"/>
        </w:rPr>
      </w:pPr>
      <w:r w:rsidRPr="00FF4B36">
        <w:rPr>
          <w:rFonts w:asciiTheme="majorHAnsi" w:hAnsiTheme="majorHAnsi"/>
          <w:b/>
        </w:rPr>
        <w:t>Adjourned</w:t>
      </w:r>
      <w:r w:rsidRPr="00FF4B36">
        <w:rPr>
          <w:rFonts w:asciiTheme="majorHAnsi" w:hAnsiTheme="majorHAnsi"/>
        </w:rPr>
        <w:t xml:space="preserve"> 12:01pm</w:t>
      </w:r>
    </w:p>
    <w:p w:rsidR="00CA09B2" w:rsidRDefault="00CA09B2"/>
    <w:p w:rsidR="00CA09B2" w:rsidRDefault="00CA09B2"/>
    <w:p w:rsidR="00BB6D3B" w:rsidRDefault="00BB6D3B">
      <w:r>
        <w:br w:type="page"/>
      </w:r>
    </w:p>
    <w:p w:rsidR="00BB6D3B" w:rsidRDefault="00BB6D3B" w:rsidP="00BB6D3B">
      <w:pPr>
        <w:numPr>
          <w:ilvl w:val="0"/>
          <w:numId w:val="9"/>
        </w:numPr>
        <w:rPr>
          <w:rFonts w:asciiTheme="majorHAnsi" w:hAnsiTheme="majorHAnsi"/>
          <w:szCs w:val="22"/>
        </w:rPr>
      </w:pPr>
      <w:r w:rsidRPr="000A78F2">
        <w:rPr>
          <w:rFonts w:asciiTheme="majorHAnsi" w:hAnsiTheme="majorHAnsi"/>
          <w:b/>
          <w:szCs w:val="22"/>
        </w:rPr>
        <w:lastRenderedPageBreak/>
        <w:t xml:space="preserve">Minutes for 802.11 TG </w:t>
      </w:r>
      <w:proofErr w:type="spellStart"/>
      <w:r w:rsidRPr="000A78F2">
        <w:rPr>
          <w:rFonts w:asciiTheme="majorHAnsi" w:hAnsiTheme="majorHAnsi"/>
          <w:b/>
          <w:szCs w:val="22"/>
        </w:rPr>
        <w:t>REVmc</w:t>
      </w:r>
      <w:proofErr w:type="spellEnd"/>
      <w:r w:rsidRPr="000A78F2">
        <w:rPr>
          <w:rFonts w:asciiTheme="majorHAnsi" w:hAnsiTheme="majorHAnsi"/>
          <w:b/>
          <w:szCs w:val="22"/>
        </w:rPr>
        <w:t xml:space="preserve"> on Friday Aug 8, 2014</w:t>
      </w:r>
      <w:r w:rsidRPr="004369AF">
        <w:rPr>
          <w:rFonts w:asciiTheme="majorHAnsi" w:hAnsiTheme="majorHAnsi"/>
          <w:szCs w:val="22"/>
        </w:rPr>
        <w:t xml:space="preserve"> – </w:t>
      </w:r>
    </w:p>
    <w:p w:rsidR="00BB6D3B" w:rsidRPr="000C68F9" w:rsidRDefault="00BB6D3B" w:rsidP="00BB6D3B">
      <w:pPr>
        <w:numPr>
          <w:ilvl w:val="1"/>
          <w:numId w:val="9"/>
        </w:numPr>
        <w:rPr>
          <w:rFonts w:asciiTheme="majorHAnsi" w:hAnsiTheme="majorHAnsi"/>
          <w:b/>
          <w:szCs w:val="22"/>
        </w:rPr>
      </w:pPr>
      <w:r w:rsidRPr="000C68F9">
        <w:rPr>
          <w:rFonts w:asciiTheme="majorHAnsi" w:hAnsiTheme="majorHAnsi"/>
          <w:b/>
          <w:szCs w:val="22"/>
        </w:rPr>
        <w:t xml:space="preserve">Called To Order </w:t>
      </w:r>
      <w:r w:rsidRPr="00A714BC">
        <w:rPr>
          <w:rFonts w:asciiTheme="majorHAnsi" w:hAnsiTheme="majorHAnsi"/>
          <w:szCs w:val="22"/>
        </w:rPr>
        <w:t>by  Dorothy STANLEY (Aruba), Chair,  at 10:01ET</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Review Patent Policy – no issues noted</w:t>
      </w:r>
    </w:p>
    <w:p w:rsidR="00BB6D3B" w:rsidRPr="0013673A" w:rsidRDefault="00BB6D3B" w:rsidP="00BB6D3B">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BB6D3B" w:rsidRDefault="00BB6D3B" w:rsidP="00BB6D3B">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Pr>
          <w:rFonts w:asciiTheme="majorHAnsi" w:eastAsia="Times New Roman" w:hAnsiTheme="majorHAnsi"/>
        </w:rPr>
        <w:t>agenda as previously announced</w:t>
      </w:r>
      <w:proofErr w:type="gramStart"/>
      <w:r>
        <w:rPr>
          <w:rFonts w:asciiTheme="majorHAnsi" w:eastAsia="Times New Roman" w:hAnsiTheme="majorHAnsi"/>
        </w:rPr>
        <w:t>:</w:t>
      </w:r>
      <w:proofErr w:type="gramEnd"/>
      <w:r w:rsidRPr="00861BA7">
        <w:rPr>
          <w:rFonts w:asciiTheme="majorHAnsi" w:eastAsia="Times New Roman" w:hAnsiTheme="majorHAnsi"/>
        </w:rPr>
        <w:br/>
        <w:t>1. Call to order, patent polic</w:t>
      </w:r>
      <w:r>
        <w:rPr>
          <w:rFonts w:asciiTheme="majorHAnsi" w:eastAsia="Times New Roman" w:hAnsiTheme="majorHAnsi"/>
        </w:rPr>
        <w:t>y, attendance</w:t>
      </w:r>
      <w:r>
        <w:rPr>
          <w:rFonts w:asciiTheme="majorHAnsi" w:eastAsia="Times New Roman" w:hAnsiTheme="majorHAnsi"/>
        </w:rPr>
        <w:br/>
        <w:t>2. Editor report</w:t>
      </w:r>
    </w:p>
    <w:p w:rsidR="00FB4104" w:rsidRDefault="00BB6D3B" w:rsidP="00FB4104">
      <w:pPr>
        <w:pStyle w:val="ListParagraph"/>
        <w:spacing w:after="0" w:line="240" w:lineRule="auto"/>
        <w:ind w:left="1728"/>
        <w:rPr>
          <w:rFonts w:asciiTheme="majorHAnsi" w:eastAsia="Times New Roman" w:hAnsiTheme="majorHAnsi"/>
        </w:rPr>
      </w:pPr>
      <w:r>
        <w:rPr>
          <w:rFonts w:asciiTheme="majorHAnsi" w:eastAsia="Times New Roman" w:hAnsiTheme="majorHAnsi"/>
        </w:rPr>
        <w:t xml:space="preserve">3. </w:t>
      </w:r>
      <w:r w:rsidRPr="004369AF">
        <w:rPr>
          <w:rFonts w:asciiTheme="majorHAnsi" w:eastAsia="Times New Roman" w:hAnsiTheme="majorHAnsi"/>
        </w:rPr>
        <w:t>Comment resolution:</w:t>
      </w:r>
    </w:p>
    <w:p w:rsidR="00E851E3" w:rsidRDefault="00E851E3" w:rsidP="00FB4104">
      <w:pPr>
        <w:pStyle w:val="ListParagraph"/>
        <w:spacing w:after="0" w:line="240" w:lineRule="auto"/>
        <w:ind w:left="2160"/>
      </w:pPr>
      <w:r>
        <w:t>11-14- 0915, 11-14-0916 Security CIDs - Dan Harkins</w:t>
      </w:r>
      <w:r>
        <w:br/>
        <w:t>11-14-0781, MDR (continued from August 1)</w:t>
      </w:r>
      <w:r>
        <w:br/>
        <w:t>11-14-780r5- CID 3038 (Adrian)</w:t>
      </w:r>
    </w:p>
    <w:p w:rsidR="00BB6D3B" w:rsidRDefault="00BB6D3B" w:rsidP="00FB4104">
      <w:pPr>
        <w:pStyle w:val="ListParagraph"/>
        <w:spacing w:after="0" w:line="240" w:lineRule="auto"/>
        <w:ind w:left="1728"/>
        <w:rPr>
          <w:rFonts w:asciiTheme="majorHAnsi" w:eastAsia="Times New Roman" w:hAnsiTheme="majorHAnsi"/>
        </w:rPr>
      </w:pPr>
      <w:r>
        <w:rPr>
          <w:rFonts w:asciiTheme="majorHAnsi" w:eastAsia="Times New Roman" w:hAnsiTheme="majorHAnsi"/>
        </w:rPr>
        <w:t>4.</w:t>
      </w:r>
      <w:r w:rsidRPr="004369AF">
        <w:rPr>
          <w:rFonts w:asciiTheme="majorHAnsi" w:eastAsia="Times New Roman" w:hAnsiTheme="majorHAnsi"/>
        </w:rPr>
        <w:t xml:space="preserve"> AOB</w:t>
      </w:r>
    </w:p>
    <w:p w:rsidR="00BB6D3B" w:rsidRPr="004369AF" w:rsidRDefault="00BB6D3B" w:rsidP="00FB4104">
      <w:pPr>
        <w:pStyle w:val="ListParagraph"/>
        <w:spacing w:after="0"/>
        <w:ind w:left="1728"/>
        <w:rPr>
          <w:rFonts w:asciiTheme="majorHAnsi" w:hAnsiTheme="majorHAnsi"/>
        </w:rPr>
      </w:pPr>
      <w:r w:rsidRPr="004369AF">
        <w:rPr>
          <w:rFonts w:asciiTheme="majorHAnsi" w:eastAsia="Times New Roman" w:hAnsiTheme="majorHAnsi" w:cs="Arial"/>
        </w:rPr>
        <w:t>5. Adjourn</w:t>
      </w:r>
    </w:p>
    <w:p w:rsidR="00BB6D3B" w:rsidRPr="004369AF" w:rsidRDefault="00BB6D3B" w:rsidP="00BB6D3B">
      <w:pPr>
        <w:pStyle w:val="ListParagraph"/>
        <w:numPr>
          <w:ilvl w:val="2"/>
          <w:numId w:val="9"/>
        </w:numPr>
        <w:rPr>
          <w:rFonts w:asciiTheme="majorHAnsi" w:hAnsiTheme="majorHAnsi"/>
        </w:rPr>
      </w:pPr>
      <w:r>
        <w:rPr>
          <w:rFonts w:asciiTheme="majorHAnsi" w:eastAsia="Times New Roman" w:hAnsiTheme="majorHAnsi" w:cs="Arial"/>
        </w:rPr>
        <w:t>Propose to a</w:t>
      </w:r>
      <w:r w:rsidRPr="004369AF">
        <w:rPr>
          <w:rFonts w:asciiTheme="majorHAnsi" w:eastAsia="Times New Roman" w:hAnsiTheme="majorHAnsi" w:cs="Arial"/>
        </w:rPr>
        <w:t>dd Additional</w:t>
      </w:r>
      <w:r>
        <w:rPr>
          <w:rFonts w:asciiTheme="majorHAnsi" w:eastAsia="Times New Roman" w:hAnsiTheme="majorHAnsi" w:cs="Arial"/>
        </w:rPr>
        <w:t xml:space="preserve"> item: </w:t>
      </w:r>
      <w:r w:rsidRPr="004369AF">
        <w:rPr>
          <w:rFonts w:asciiTheme="majorHAnsi" w:eastAsia="Times New Roman" w:hAnsiTheme="majorHAnsi" w:cs="Arial"/>
        </w:rPr>
        <w:t xml:space="preserve"> </w:t>
      </w:r>
      <w:r w:rsidR="00E851E3">
        <w:rPr>
          <w:rFonts w:asciiTheme="majorHAnsi" w:eastAsia="Times New Roman" w:hAnsiTheme="majorHAnsi" w:cs="Arial"/>
        </w:rPr>
        <w:t>CID 3038 (Adrian), no objection</w:t>
      </w:r>
    </w:p>
    <w:p w:rsidR="00BB6D3B" w:rsidRPr="004369AF" w:rsidRDefault="00BB6D3B" w:rsidP="00BB6D3B">
      <w:pPr>
        <w:pStyle w:val="ListParagraph"/>
        <w:numPr>
          <w:ilvl w:val="2"/>
          <w:numId w:val="9"/>
        </w:numPr>
        <w:rPr>
          <w:rFonts w:asciiTheme="majorHAnsi" w:hAnsiTheme="majorHAnsi"/>
        </w:rPr>
      </w:pPr>
      <w:r>
        <w:rPr>
          <w:rFonts w:asciiTheme="majorHAnsi" w:eastAsia="Times New Roman" w:hAnsiTheme="majorHAnsi" w:cs="Arial"/>
        </w:rPr>
        <w:t>No objection to the new agenda</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 xml:space="preserve">Attendance: </w:t>
      </w:r>
      <w:r w:rsidRPr="000C68F9">
        <w:rPr>
          <w:rFonts w:asciiTheme="majorHAnsi" w:hAnsiTheme="majorHAnsi"/>
        </w:rPr>
        <w:t xml:space="preserve">Adrian STEPHENS (Intel); Dorothy STANLEY (Aruba); </w:t>
      </w:r>
      <w:r w:rsidR="00437C12" w:rsidRPr="000C68F9">
        <w:rPr>
          <w:rFonts w:asciiTheme="majorHAnsi" w:hAnsiTheme="majorHAnsi"/>
        </w:rPr>
        <w:t>Dan HARKINS (Aruba), Mark RISON (Samsung), Edward AU (Marvell)</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Editor Report:</w:t>
      </w:r>
      <w:r w:rsidR="00E24A55">
        <w:rPr>
          <w:rFonts w:asciiTheme="majorHAnsi" w:hAnsiTheme="majorHAnsi"/>
          <w:b/>
        </w:rPr>
        <w:t xml:space="preserve"> </w:t>
      </w:r>
      <w:r w:rsidR="00E24A55" w:rsidRPr="00F3758F">
        <w:rPr>
          <w:rFonts w:asciiTheme="majorHAnsi" w:hAnsiTheme="majorHAnsi"/>
        </w:rPr>
        <w:t xml:space="preserve">Adrian </w:t>
      </w:r>
      <w:r w:rsidR="00F3758F" w:rsidRPr="00F3758F">
        <w:rPr>
          <w:rFonts w:asciiTheme="majorHAnsi" w:hAnsiTheme="majorHAnsi"/>
        </w:rPr>
        <w:t>STEPHENS (Intel)</w:t>
      </w:r>
    </w:p>
    <w:p w:rsidR="00E851E3" w:rsidRDefault="00E851E3" w:rsidP="00BB6D3B">
      <w:pPr>
        <w:pStyle w:val="ListParagraph"/>
        <w:numPr>
          <w:ilvl w:val="2"/>
          <w:numId w:val="9"/>
        </w:numPr>
        <w:rPr>
          <w:rFonts w:asciiTheme="majorHAnsi" w:hAnsiTheme="majorHAnsi"/>
        </w:rPr>
      </w:pPr>
      <w:r>
        <w:rPr>
          <w:rFonts w:asciiTheme="majorHAnsi" w:hAnsiTheme="majorHAnsi"/>
        </w:rPr>
        <w:t xml:space="preserve">Application of agreed MDR edits completed. </w:t>
      </w:r>
    </w:p>
    <w:p w:rsidR="00BB6D3B" w:rsidRPr="00E851E3" w:rsidRDefault="00E851E3" w:rsidP="00E851E3">
      <w:pPr>
        <w:pStyle w:val="ListParagraph"/>
        <w:numPr>
          <w:ilvl w:val="2"/>
          <w:numId w:val="9"/>
        </w:numPr>
        <w:rPr>
          <w:rFonts w:asciiTheme="majorHAnsi" w:hAnsiTheme="majorHAnsi"/>
        </w:rPr>
      </w:pPr>
      <w:r>
        <w:rPr>
          <w:rFonts w:asciiTheme="majorHAnsi" w:hAnsiTheme="majorHAnsi"/>
        </w:rPr>
        <w:t>Estimate about an hour of additional MDR issues to discuss. Continue on today’s call.</w:t>
      </w:r>
    </w:p>
    <w:p w:rsidR="00BB6D3B" w:rsidRPr="000C68F9" w:rsidRDefault="00E851E3" w:rsidP="00BB6D3B">
      <w:pPr>
        <w:pStyle w:val="ListParagraph"/>
        <w:numPr>
          <w:ilvl w:val="1"/>
          <w:numId w:val="9"/>
        </w:numPr>
        <w:rPr>
          <w:rFonts w:asciiTheme="majorHAnsi" w:hAnsiTheme="majorHAnsi"/>
          <w:b/>
        </w:rPr>
      </w:pPr>
      <w:r w:rsidRPr="000C68F9">
        <w:rPr>
          <w:rFonts w:asciiTheme="majorHAnsi" w:hAnsiTheme="majorHAnsi"/>
          <w:b/>
        </w:rPr>
        <w:t>Review 11-14/915</w:t>
      </w:r>
      <w:r w:rsidR="00BB6D3B" w:rsidRPr="000C68F9">
        <w:rPr>
          <w:rFonts w:asciiTheme="majorHAnsi" w:hAnsiTheme="majorHAnsi"/>
          <w:b/>
        </w:rPr>
        <w:t>r</w:t>
      </w:r>
      <w:r w:rsidRPr="000C68F9">
        <w:rPr>
          <w:rFonts w:asciiTheme="majorHAnsi" w:hAnsiTheme="majorHAnsi"/>
          <w:b/>
        </w:rPr>
        <w:t>0 and 11-14/916r0</w:t>
      </w:r>
      <w:r w:rsidR="00BB6D3B" w:rsidRPr="000C68F9">
        <w:rPr>
          <w:rFonts w:asciiTheme="majorHAnsi" w:hAnsiTheme="majorHAnsi"/>
          <w:b/>
        </w:rPr>
        <w:t xml:space="preserve"> – </w:t>
      </w:r>
      <w:r w:rsidRPr="00F3758F">
        <w:rPr>
          <w:rFonts w:asciiTheme="majorHAnsi" w:hAnsiTheme="majorHAnsi"/>
        </w:rPr>
        <w:t>Dan HARKINS (Aruba)</w:t>
      </w:r>
    </w:p>
    <w:p w:rsidR="00BB6D3B" w:rsidRPr="004369AF" w:rsidRDefault="00E851E3" w:rsidP="00BB6D3B">
      <w:pPr>
        <w:pStyle w:val="ListParagraph"/>
        <w:numPr>
          <w:ilvl w:val="2"/>
          <w:numId w:val="9"/>
        </w:numPr>
        <w:rPr>
          <w:rFonts w:asciiTheme="majorHAnsi" w:hAnsiTheme="majorHAnsi"/>
        </w:rPr>
      </w:pPr>
      <w:r>
        <w:rPr>
          <w:rFonts w:asciiTheme="majorHAnsi" w:hAnsiTheme="majorHAnsi"/>
        </w:rPr>
        <w:t>CID 3439</w:t>
      </w:r>
      <w:r w:rsidR="007169C8">
        <w:rPr>
          <w:rFonts w:asciiTheme="majorHAnsi" w:hAnsiTheme="majorHAnsi"/>
        </w:rPr>
        <w:t xml:space="preserve"> (MAC)</w:t>
      </w:r>
    </w:p>
    <w:p w:rsidR="007169C8" w:rsidRDefault="007169C8" w:rsidP="007169C8">
      <w:pPr>
        <w:pStyle w:val="ListParagraph"/>
        <w:numPr>
          <w:ilvl w:val="3"/>
          <w:numId w:val="9"/>
        </w:numPr>
        <w:rPr>
          <w:rFonts w:asciiTheme="majorHAnsi" w:hAnsiTheme="majorHAnsi"/>
        </w:rPr>
      </w:pPr>
      <w:r>
        <w:rPr>
          <w:rFonts w:asciiTheme="majorHAnsi" w:hAnsiTheme="majorHAnsi"/>
        </w:rPr>
        <w:t>Reviewed comment</w:t>
      </w:r>
    </w:p>
    <w:p w:rsidR="00BB6D3B" w:rsidRPr="004369AF" w:rsidRDefault="00E851E3" w:rsidP="007169C8">
      <w:pPr>
        <w:pStyle w:val="ListParagraph"/>
        <w:numPr>
          <w:ilvl w:val="3"/>
          <w:numId w:val="9"/>
        </w:numPr>
        <w:rPr>
          <w:rFonts w:asciiTheme="majorHAnsi" w:hAnsiTheme="majorHAnsi"/>
        </w:rPr>
      </w:pPr>
      <w:r>
        <w:rPr>
          <w:rFonts w:asciiTheme="majorHAnsi" w:hAnsiTheme="majorHAnsi"/>
        </w:rPr>
        <w:t>Propose to reject as no technical issue is identified; many interoperable implementations are available</w:t>
      </w:r>
      <w:r w:rsidR="00EE052D">
        <w:rPr>
          <w:rFonts w:asciiTheme="majorHAnsi" w:hAnsiTheme="majorHAnsi"/>
        </w:rPr>
        <w:t>.</w:t>
      </w:r>
    </w:p>
    <w:p w:rsidR="00BB6D3B" w:rsidRPr="004369AF" w:rsidRDefault="00E851E3" w:rsidP="007169C8">
      <w:pPr>
        <w:pStyle w:val="ListParagraph"/>
        <w:numPr>
          <w:ilvl w:val="3"/>
          <w:numId w:val="9"/>
        </w:numPr>
        <w:rPr>
          <w:rFonts w:asciiTheme="majorHAnsi" w:hAnsiTheme="majorHAnsi"/>
        </w:rPr>
      </w:pPr>
      <w:r>
        <w:rPr>
          <w:rFonts w:asciiTheme="majorHAnsi" w:hAnsiTheme="majorHAnsi"/>
        </w:rPr>
        <w:t>Strings in 11r KDFs are all defined</w:t>
      </w:r>
      <w:r w:rsidR="007169C8">
        <w:rPr>
          <w:rFonts w:asciiTheme="majorHAnsi" w:hAnsiTheme="majorHAnsi"/>
        </w:rPr>
        <w:t>.</w:t>
      </w:r>
    </w:p>
    <w:p w:rsidR="007169C8" w:rsidRDefault="00E851E3" w:rsidP="007169C8">
      <w:pPr>
        <w:pStyle w:val="ListParagraph"/>
        <w:numPr>
          <w:ilvl w:val="3"/>
          <w:numId w:val="9"/>
        </w:numPr>
        <w:rPr>
          <w:rFonts w:asciiTheme="majorHAnsi" w:hAnsiTheme="majorHAnsi"/>
        </w:rPr>
      </w:pPr>
      <w:r>
        <w:rPr>
          <w:rFonts w:asciiTheme="majorHAnsi" w:hAnsiTheme="majorHAnsi"/>
        </w:rPr>
        <w:t>The proposed c</w:t>
      </w:r>
      <w:r w:rsidR="007169C8">
        <w:rPr>
          <w:rFonts w:asciiTheme="majorHAnsi" w:hAnsiTheme="majorHAnsi"/>
        </w:rPr>
        <w:t>hange does not contain enough detail of the changes needed to satisfy the commenter; could reject on that basis.</w:t>
      </w:r>
    </w:p>
    <w:p w:rsidR="00BB6D3B" w:rsidRDefault="007169C8" w:rsidP="007169C8">
      <w:pPr>
        <w:pStyle w:val="ListParagraph"/>
        <w:numPr>
          <w:ilvl w:val="3"/>
          <w:numId w:val="9"/>
        </w:numPr>
        <w:rPr>
          <w:rFonts w:asciiTheme="majorHAnsi" w:hAnsiTheme="majorHAnsi"/>
        </w:rPr>
      </w:pPr>
      <w:r w:rsidRPr="007169C8">
        <w:rPr>
          <w:rFonts w:asciiTheme="majorHAnsi" w:hAnsiTheme="majorHAnsi"/>
        </w:rPr>
        <w:t>Agree to change assignment of the comment from Dan HARKINS to Mark RISON (the commenter), submission required.</w:t>
      </w:r>
    </w:p>
    <w:p w:rsidR="00FB5F6F" w:rsidRDefault="00FB5F6F" w:rsidP="007169C8">
      <w:pPr>
        <w:pStyle w:val="ListParagraph"/>
        <w:numPr>
          <w:ilvl w:val="2"/>
          <w:numId w:val="9"/>
        </w:numPr>
        <w:rPr>
          <w:rFonts w:asciiTheme="majorHAnsi" w:hAnsiTheme="majorHAnsi"/>
        </w:rPr>
      </w:pPr>
      <w:r>
        <w:rPr>
          <w:rFonts w:asciiTheme="majorHAnsi" w:hAnsiTheme="majorHAnsi"/>
        </w:rPr>
        <w:t>CID 3437 (MAC)</w:t>
      </w:r>
    </w:p>
    <w:p w:rsidR="00FB5F6F" w:rsidRDefault="00EE052D" w:rsidP="00FB5F6F">
      <w:pPr>
        <w:pStyle w:val="ListParagraph"/>
        <w:numPr>
          <w:ilvl w:val="3"/>
          <w:numId w:val="9"/>
        </w:numPr>
        <w:rPr>
          <w:rFonts w:asciiTheme="majorHAnsi" w:hAnsiTheme="majorHAnsi"/>
        </w:rPr>
      </w:pPr>
      <w:r>
        <w:rPr>
          <w:rFonts w:asciiTheme="majorHAnsi" w:hAnsiTheme="majorHAnsi"/>
        </w:rPr>
        <w:t>Proposed resolution: Rejected</w:t>
      </w:r>
      <w:r w:rsidR="00FB5F6F">
        <w:rPr>
          <w:rFonts w:asciiTheme="majorHAnsi" w:hAnsiTheme="majorHAnsi"/>
        </w:rPr>
        <w:t>, The cited string is defined at 2009.64.</w:t>
      </w:r>
    </w:p>
    <w:p w:rsidR="00196C46" w:rsidRDefault="00196C46" w:rsidP="007169C8">
      <w:pPr>
        <w:pStyle w:val="ListParagraph"/>
        <w:numPr>
          <w:ilvl w:val="2"/>
          <w:numId w:val="9"/>
        </w:numPr>
        <w:rPr>
          <w:rFonts w:asciiTheme="majorHAnsi" w:hAnsiTheme="majorHAnsi"/>
        </w:rPr>
      </w:pPr>
      <w:r>
        <w:rPr>
          <w:rFonts w:asciiTheme="majorHAnsi" w:hAnsiTheme="majorHAnsi"/>
        </w:rPr>
        <w:t>CID 3436 (MAC)</w:t>
      </w:r>
    </w:p>
    <w:p w:rsidR="00196C46" w:rsidRDefault="00196C46" w:rsidP="00196C46">
      <w:pPr>
        <w:pStyle w:val="ListParagraph"/>
        <w:numPr>
          <w:ilvl w:val="3"/>
          <w:numId w:val="9"/>
        </w:numPr>
        <w:rPr>
          <w:rFonts w:asciiTheme="majorHAnsi" w:hAnsiTheme="majorHAnsi"/>
        </w:rPr>
      </w:pPr>
      <w:r>
        <w:rPr>
          <w:rFonts w:asciiTheme="majorHAnsi" w:hAnsiTheme="majorHAnsi"/>
        </w:rPr>
        <w:t>The ordering in the cited figures is the same.</w:t>
      </w:r>
    </w:p>
    <w:p w:rsidR="00196C46" w:rsidRDefault="00196C46" w:rsidP="00196C46">
      <w:pPr>
        <w:pStyle w:val="ListParagraph"/>
        <w:numPr>
          <w:ilvl w:val="3"/>
          <w:numId w:val="9"/>
        </w:numPr>
        <w:rPr>
          <w:rFonts w:asciiTheme="majorHAnsi" w:hAnsiTheme="majorHAnsi"/>
        </w:rPr>
      </w:pPr>
      <w:r>
        <w:rPr>
          <w:rFonts w:asciiTheme="majorHAnsi" w:hAnsiTheme="majorHAnsi"/>
        </w:rPr>
        <w:t>No technical change is requested by the commenter; a note is requested.</w:t>
      </w:r>
    </w:p>
    <w:p w:rsidR="00196C46" w:rsidRDefault="00196C46" w:rsidP="00196C46">
      <w:pPr>
        <w:pStyle w:val="ListParagraph"/>
        <w:numPr>
          <w:ilvl w:val="3"/>
          <w:numId w:val="9"/>
        </w:numPr>
        <w:rPr>
          <w:rFonts w:asciiTheme="majorHAnsi" w:hAnsiTheme="majorHAnsi"/>
        </w:rPr>
      </w:pPr>
      <w:r>
        <w:rPr>
          <w:rFonts w:asciiTheme="majorHAnsi" w:hAnsiTheme="majorHAnsi"/>
        </w:rPr>
        <w:t>Value of a note is unclear, as there are many implementations, and the text language is clear.</w:t>
      </w:r>
    </w:p>
    <w:p w:rsidR="00196C46" w:rsidRDefault="00EE052D" w:rsidP="00196C46">
      <w:pPr>
        <w:pStyle w:val="ListParagraph"/>
        <w:numPr>
          <w:ilvl w:val="3"/>
          <w:numId w:val="9"/>
        </w:numPr>
        <w:rPr>
          <w:rFonts w:asciiTheme="majorHAnsi" w:hAnsiTheme="majorHAnsi"/>
        </w:rPr>
      </w:pPr>
      <w:r>
        <w:rPr>
          <w:rFonts w:asciiTheme="majorHAnsi" w:hAnsiTheme="majorHAnsi"/>
        </w:rPr>
        <w:t xml:space="preserve">Proposed resolution: Rejected, </w:t>
      </w:r>
      <w:r w:rsidR="00196C46">
        <w:rPr>
          <w:rFonts w:asciiTheme="majorHAnsi" w:hAnsiTheme="majorHAnsi"/>
        </w:rPr>
        <w:t>No technical issue is identified by the commenter; numerous</w:t>
      </w:r>
      <w:r w:rsidR="00196C46" w:rsidRPr="00196C46">
        <w:rPr>
          <w:rFonts w:asciiTheme="majorHAnsi" w:hAnsiTheme="majorHAnsi"/>
        </w:rPr>
        <w:t xml:space="preserve"> interoperable implementations </w:t>
      </w:r>
      <w:r w:rsidR="00196C46">
        <w:rPr>
          <w:rFonts w:asciiTheme="majorHAnsi" w:hAnsiTheme="majorHAnsi"/>
        </w:rPr>
        <w:t xml:space="preserve">exist, indicating that </w:t>
      </w:r>
      <w:r w:rsidR="00196C46" w:rsidRPr="00196C46">
        <w:rPr>
          <w:rFonts w:asciiTheme="majorHAnsi" w:hAnsiTheme="majorHAnsi"/>
        </w:rPr>
        <w:t>the lack of the recommended note is not a problem for the standard.</w:t>
      </w:r>
    </w:p>
    <w:p w:rsidR="007169C8" w:rsidRDefault="007169C8" w:rsidP="007169C8">
      <w:pPr>
        <w:pStyle w:val="ListParagraph"/>
        <w:numPr>
          <w:ilvl w:val="2"/>
          <w:numId w:val="9"/>
        </w:numPr>
        <w:rPr>
          <w:rFonts w:asciiTheme="majorHAnsi" w:hAnsiTheme="majorHAnsi"/>
        </w:rPr>
      </w:pPr>
      <w:r>
        <w:rPr>
          <w:rFonts w:asciiTheme="majorHAnsi" w:hAnsiTheme="majorHAnsi"/>
        </w:rPr>
        <w:t xml:space="preserve">CID 3432 </w:t>
      </w:r>
      <w:r w:rsidR="00FB5F6F">
        <w:rPr>
          <w:rFonts w:asciiTheme="majorHAnsi" w:hAnsiTheme="majorHAnsi"/>
        </w:rPr>
        <w:t>(MAC)</w:t>
      </w:r>
    </w:p>
    <w:p w:rsidR="007169C8" w:rsidRDefault="007169C8" w:rsidP="007169C8">
      <w:pPr>
        <w:pStyle w:val="ListParagraph"/>
        <w:numPr>
          <w:ilvl w:val="3"/>
          <w:numId w:val="9"/>
        </w:numPr>
        <w:rPr>
          <w:rFonts w:asciiTheme="majorHAnsi" w:hAnsiTheme="majorHAnsi"/>
        </w:rPr>
      </w:pPr>
      <w:r>
        <w:rPr>
          <w:rFonts w:asciiTheme="majorHAnsi" w:hAnsiTheme="majorHAnsi"/>
        </w:rPr>
        <w:t>Reviewed comment; text not at cited location.</w:t>
      </w:r>
    </w:p>
    <w:p w:rsidR="007169C8" w:rsidRDefault="007169C8" w:rsidP="007169C8">
      <w:pPr>
        <w:pStyle w:val="ListParagraph"/>
        <w:numPr>
          <w:ilvl w:val="3"/>
          <w:numId w:val="9"/>
        </w:numPr>
        <w:rPr>
          <w:rFonts w:asciiTheme="majorHAnsi" w:hAnsiTheme="majorHAnsi"/>
        </w:rPr>
      </w:pPr>
      <w:r>
        <w:rPr>
          <w:rFonts w:asciiTheme="majorHAnsi" w:hAnsiTheme="majorHAnsi"/>
        </w:rPr>
        <w:t xml:space="preserve">Text at 1935.46 and 1937.44 reviewed. </w:t>
      </w:r>
    </w:p>
    <w:p w:rsidR="007169C8" w:rsidRDefault="007169C8" w:rsidP="007169C8">
      <w:pPr>
        <w:pStyle w:val="ListParagraph"/>
        <w:numPr>
          <w:ilvl w:val="3"/>
          <w:numId w:val="9"/>
        </w:numPr>
        <w:rPr>
          <w:rFonts w:asciiTheme="majorHAnsi" w:hAnsiTheme="majorHAnsi"/>
        </w:rPr>
      </w:pPr>
      <w:r>
        <w:rPr>
          <w:rFonts w:asciiTheme="majorHAnsi" w:hAnsiTheme="majorHAnsi"/>
        </w:rPr>
        <w:t>Agree that delete/destroy language should be replaced by one term, agree to “deletes”</w:t>
      </w:r>
    </w:p>
    <w:p w:rsidR="007169C8" w:rsidRDefault="007169C8" w:rsidP="007169C8">
      <w:pPr>
        <w:pStyle w:val="ListParagraph"/>
        <w:numPr>
          <w:ilvl w:val="3"/>
          <w:numId w:val="9"/>
        </w:numPr>
        <w:rPr>
          <w:rFonts w:asciiTheme="majorHAnsi" w:hAnsiTheme="majorHAnsi"/>
        </w:rPr>
      </w:pPr>
      <w:r>
        <w:rPr>
          <w:rFonts w:asciiTheme="majorHAnsi" w:hAnsiTheme="majorHAnsi"/>
        </w:rPr>
        <w:t xml:space="preserve">How does “securely deleting” differ from “deleting”? </w:t>
      </w:r>
    </w:p>
    <w:p w:rsidR="007169C8" w:rsidRDefault="007169C8" w:rsidP="007169C8">
      <w:pPr>
        <w:pStyle w:val="ListParagraph"/>
        <w:numPr>
          <w:ilvl w:val="3"/>
          <w:numId w:val="9"/>
        </w:numPr>
        <w:rPr>
          <w:rFonts w:asciiTheme="majorHAnsi" w:hAnsiTheme="majorHAnsi"/>
        </w:rPr>
      </w:pPr>
      <w:r>
        <w:rPr>
          <w:rFonts w:asciiTheme="majorHAnsi" w:hAnsiTheme="majorHAnsi"/>
        </w:rPr>
        <w:lastRenderedPageBreak/>
        <w:t xml:space="preserve">Should this become a note? Discussion. No, making a </w:t>
      </w:r>
      <w:r w:rsidR="00EE052D">
        <w:rPr>
          <w:rFonts w:asciiTheme="majorHAnsi" w:hAnsiTheme="majorHAnsi"/>
        </w:rPr>
        <w:t>recommendation</w:t>
      </w:r>
      <w:r>
        <w:rPr>
          <w:rFonts w:asciiTheme="majorHAnsi" w:hAnsiTheme="majorHAnsi"/>
        </w:rPr>
        <w:t xml:space="preserve"> </w:t>
      </w:r>
      <w:r w:rsidR="00EE052D">
        <w:rPr>
          <w:rFonts w:asciiTheme="majorHAnsi" w:hAnsiTheme="majorHAnsi"/>
        </w:rPr>
        <w:t xml:space="preserve">and </w:t>
      </w:r>
      <w:r>
        <w:rPr>
          <w:rFonts w:asciiTheme="majorHAnsi" w:hAnsiTheme="majorHAnsi"/>
        </w:rPr>
        <w:t>would lose this from the standard if deleted.</w:t>
      </w:r>
    </w:p>
    <w:p w:rsidR="007169C8" w:rsidRDefault="007169C8" w:rsidP="007169C8">
      <w:pPr>
        <w:pStyle w:val="ListParagraph"/>
        <w:numPr>
          <w:ilvl w:val="3"/>
          <w:numId w:val="9"/>
        </w:numPr>
        <w:rPr>
          <w:rFonts w:asciiTheme="majorHAnsi" w:hAnsiTheme="majorHAnsi"/>
        </w:rPr>
      </w:pPr>
      <w:r>
        <w:rPr>
          <w:rFonts w:asciiTheme="majorHAnsi" w:hAnsiTheme="majorHAnsi"/>
        </w:rPr>
        <w:t>Zero out memory first, common security coding practice. No agreement that we need to define “securely deleting”.</w:t>
      </w:r>
    </w:p>
    <w:p w:rsidR="007169C8" w:rsidRDefault="00EE052D" w:rsidP="007169C8">
      <w:pPr>
        <w:pStyle w:val="ListParagraph"/>
        <w:numPr>
          <w:ilvl w:val="3"/>
          <w:numId w:val="9"/>
        </w:numPr>
        <w:rPr>
          <w:rFonts w:asciiTheme="majorHAnsi" w:hAnsiTheme="majorHAnsi"/>
        </w:rPr>
      </w:pPr>
      <w:r>
        <w:rPr>
          <w:rFonts w:asciiTheme="majorHAnsi" w:hAnsiTheme="majorHAnsi"/>
        </w:rPr>
        <w:t xml:space="preserve">Proposed </w:t>
      </w:r>
      <w:r w:rsidR="00A714BC">
        <w:rPr>
          <w:rFonts w:asciiTheme="majorHAnsi" w:hAnsiTheme="majorHAnsi"/>
        </w:rPr>
        <w:t>resolution:</w:t>
      </w:r>
      <w:r>
        <w:rPr>
          <w:rFonts w:asciiTheme="majorHAnsi" w:hAnsiTheme="majorHAnsi"/>
        </w:rPr>
        <w:t xml:space="preserve"> Revised</w:t>
      </w:r>
      <w:proofErr w:type="gramStart"/>
      <w:r w:rsidR="00FB5F6F">
        <w:rPr>
          <w:rFonts w:asciiTheme="majorHAnsi" w:hAnsiTheme="majorHAnsi"/>
        </w:rPr>
        <w:t xml:space="preserve">, </w:t>
      </w:r>
      <w:r w:rsidR="007169C8">
        <w:rPr>
          <w:rFonts w:asciiTheme="majorHAnsi" w:hAnsiTheme="majorHAnsi"/>
        </w:rPr>
        <w:t xml:space="preserve"> At</w:t>
      </w:r>
      <w:proofErr w:type="gramEnd"/>
      <w:r w:rsidR="007169C8">
        <w:rPr>
          <w:rFonts w:asciiTheme="majorHAnsi" w:hAnsiTheme="majorHAnsi"/>
        </w:rPr>
        <w:t xml:space="preserve"> 1937.44 change from “destroys” to “deletes”</w:t>
      </w:r>
      <w:r>
        <w:rPr>
          <w:rFonts w:asciiTheme="majorHAnsi" w:hAnsiTheme="majorHAnsi"/>
        </w:rPr>
        <w:t>.</w:t>
      </w:r>
    </w:p>
    <w:p w:rsidR="00196C46" w:rsidRDefault="00196C46" w:rsidP="00196C46">
      <w:pPr>
        <w:pStyle w:val="ListParagraph"/>
        <w:numPr>
          <w:ilvl w:val="2"/>
          <w:numId w:val="9"/>
        </w:numPr>
        <w:rPr>
          <w:rFonts w:asciiTheme="majorHAnsi" w:hAnsiTheme="majorHAnsi"/>
        </w:rPr>
      </w:pPr>
      <w:r>
        <w:rPr>
          <w:rFonts w:asciiTheme="majorHAnsi" w:hAnsiTheme="majorHAnsi"/>
        </w:rPr>
        <w:t>CID 3081 (MAC)</w:t>
      </w:r>
    </w:p>
    <w:p w:rsidR="00196C46" w:rsidRDefault="00EE052D" w:rsidP="00196C46">
      <w:pPr>
        <w:pStyle w:val="ListParagraph"/>
        <w:numPr>
          <w:ilvl w:val="3"/>
          <w:numId w:val="9"/>
        </w:numPr>
        <w:rPr>
          <w:rFonts w:asciiTheme="majorHAnsi" w:hAnsiTheme="majorHAnsi"/>
        </w:rPr>
      </w:pPr>
      <w:r>
        <w:rPr>
          <w:rFonts w:asciiTheme="majorHAnsi" w:hAnsiTheme="majorHAnsi"/>
        </w:rPr>
        <w:t>Proposed resolution: Revised, C</w:t>
      </w:r>
      <w:r w:rsidR="00196C46">
        <w:rPr>
          <w:rFonts w:asciiTheme="majorHAnsi" w:hAnsiTheme="majorHAnsi"/>
        </w:rPr>
        <w:t xml:space="preserve">hange the title to “BIP with broadcast </w:t>
      </w:r>
      <w:proofErr w:type="spellStart"/>
      <w:r w:rsidR="00196C46">
        <w:rPr>
          <w:rFonts w:asciiTheme="majorHAnsi" w:hAnsiTheme="majorHAnsi"/>
        </w:rPr>
        <w:t>Deauthentica</w:t>
      </w:r>
      <w:r w:rsidR="00196C46" w:rsidRPr="00196C46">
        <w:rPr>
          <w:rFonts w:asciiTheme="majorHAnsi" w:hAnsiTheme="majorHAnsi"/>
        </w:rPr>
        <w:t>t</w:t>
      </w:r>
      <w:r w:rsidR="00196C46">
        <w:rPr>
          <w:rFonts w:asciiTheme="majorHAnsi" w:hAnsiTheme="majorHAnsi"/>
        </w:rPr>
        <w:t>i</w:t>
      </w:r>
      <w:r w:rsidR="00196C46" w:rsidRPr="00196C46">
        <w:rPr>
          <w:rFonts w:asciiTheme="majorHAnsi" w:hAnsiTheme="majorHAnsi"/>
        </w:rPr>
        <w:t>on</w:t>
      </w:r>
      <w:proofErr w:type="spellEnd"/>
      <w:r w:rsidR="00196C46" w:rsidRPr="00196C46">
        <w:rPr>
          <w:rFonts w:asciiTheme="majorHAnsi" w:hAnsiTheme="majorHAnsi"/>
        </w:rPr>
        <w:t xml:space="preserve"> frame".</w:t>
      </w:r>
    </w:p>
    <w:p w:rsidR="00196C46" w:rsidRDefault="00196C46" w:rsidP="00196C46">
      <w:pPr>
        <w:pStyle w:val="ListParagraph"/>
        <w:numPr>
          <w:ilvl w:val="2"/>
          <w:numId w:val="9"/>
        </w:numPr>
        <w:rPr>
          <w:rFonts w:asciiTheme="majorHAnsi" w:hAnsiTheme="majorHAnsi"/>
        </w:rPr>
      </w:pPr>
      <w:r>
        <w:rPr>
          <w:rFonts w:asciiTheme="majorHAnsi" w:hAnsiTheme="majorHAnsi"/>
        </w:rPr>
        <w:t>CID 3080 (MAC)</w:t>
      </w:r>
    </w:p>
    <w:p w:rsidR="00196C46" w:rsidRDefault="00EE052D" w:rsidP="00196C46">
      <w:pPr>
        <w:pStyle w:val="ListParagraph"/>
        <w:numPr>
          <w:ilvl w:val="3"/>
          <w:numId w:val="9"/>
        </w:numPr>
        <w:rPr>
          <w:rFonts w:asciiTheme="majorHAnsi" w:hAnsiTheme="majorHAnsi"/>
        </w:rPr>
      </w:pPr>
      <w:r>
        <w:rPr>
          <w:rFonts w:asciiTheme="majorHAnsi" w:hAnsiTheme="majorHAnsi"/>
        </w:rPr>
        <w:t>Proposed Resolution: Revised C</w:t>
      </w:r>
      <w:r w:rsidR="00196C46">
        <w:rPr>
          <w:rFonts w:asciiTheme="majorHAnsi" w:hAnsiTheme="majorHAnsi"/>
        </w:rPr>
        <w:t>hange the header to “CCMP test vector”</w:t>
      </w:r>
      <w:r>
        <w:rPr>
          <w:rFonts w:asciiTheme="majorHAnsi" w:hAnsiTheme="majorHAnsi"/>
        </w:rPr>
        <w:t>.</w:t>
      </w:r>
    </w:p>
    <w:p w:rsidR="00196C46" w:rsidRDefault="00196C46" w:rsidP="00196C46">
      <w:pPr>
        <w:pStyle w:val="ListParagraph"/>
        <w:numPr>
          <w:ilvl w:val="2"/>
          <w:numId w:val="9"/>
        </w:numPr>
        <w:rPr>
          <w:rFonts w:asciiTheme="majorHAnsi" w:hAnsiTheme="majorHAnsi"/>
        </w:rPr>
      </w:pPr>
      <w:r>
        <w:rPr>
          <w:rFonts w:asciiTheme="majorHAnsi" w:hAnsiTheme="majorHAnsi"/>
        </w:rPr>
        <w:t>CID 30</w:t>
      </w:r>
      <w:r w:rsidR="000A78F2">
        <w:rPr>
          <w:rFonts w:asciiTheme="majorHAnsi" w:hAnsiTheme="majorHAnsi"/>
        </w:rPr>
        <w:t>4</w:t>
      </w:r>
      <w:r>
        <w:rPr>
          <w:rFonts w:asciiTheme="majorHAnsi" w:hAnsiTheme="majorHAnsi"/>
        </w:rPr>
        <w:t>1 (MAC)</w:t>
      </w:r>
    </w:p>
    <w:p w:rsidR="00196C46" w:rsidRDefault="00EE052D" w:rsidP="00817660">
      <w:pPr>
        <w:pStyle w:val="ListParagraph"/>
        <w:numPr>
          <w:ilvl w:val="3"/>
          <w:numId w:val="9"/>
        </w:numPr>
        <w:rPr>
          <w:rFonts w:asciiTheme="majorHAnsi" w:hAnsiTheme="majorHAnsi"/>
        </w:rPr>
      </w:pPr>
      <w:r>
        <w:rPr>
          <w:rFonts w:asciiTheme="majorHAnsi" w:hAnsiTheme="majorHAnsi"/>
        </w:rPr>
        <w:t>Proposed resolution: Revised, M</w:t>
      </w:r>
      <w:r w:rsidR="00817660" w:rsidRPr="00817660">
        <w:rPr>
          <w:rFonts w:asciiTheme="majorHAnsi" w:hAnsiTheme="majorHAnsi"/>
        </w:rPr>
        <w:t xml:space="preserve">ake the </w:t>
      </w:r>
      <w:proofErr w:type="spellStart"/>
      <w:r w:rsidR="00817660" w:rsidRPr="00817660">
        <w:rPr>
          <w:rFonts w:asciiTheme="majorHAnsi" w:hAnsiTheme="majorHAnsi"/>
        </w:rPr>
        <w:t>KCK_bits</w:t>
      </w:r>
      <w:proofErr w:type="spellEnd"/>
      <w:r w:rsidR="00817660" w:rsidRPr="00817660">
        <w:rPr>
          <w:rFonts w:asciiTheme="majorHAnsi" w:hAnsiTheme="majorHAnsi"/>
        </w:rPr>
        <w:t xml:space="preserve">, and </w:t>
      </w:r>
      <w:proofErr w:type="spellStart"/>
      <w:r w:rsidR="00817660" w:rsidRPr="00817660">
        <w:rPr>
          <w:rFonts w:asciiTheme="majorHAnsi" w:hAnsiTheme="majorHAnsi"/>
        </w:rPr>
        <w:t>KEK_bits</w:t>
      </w:r>
      <w:proofErr w:type="spellEnd"/>
      <w:r w:rsidR="00817660" w:rsidRPr="00817660">
        <w:rPr>
          <w:rFonts w:asciiTheme="majorHAnsi" w:hAnsiTheme="majorHAnsi"/>
        </w:rPr>
        <w:t xml:space="preserve"> for rows 00-0F-AC:8 and 00-0F-AC:9 match those of 00-0F-AC:7; and to make the "Size of MIC" for 00-0F-AC:8 match that of 00-0F-AC:9.</w:t>
      </w:r>
    </w:p>
    <w:p w:rsidR="00817660" w:rsidRDefault="00817660" w:rsidP="00817660">
      <w:pPr>
        <w:pStyle w:val="ListParagraph"/>
        <w:numPr>
          <w:ilvl w:val="2"/>
          <w:numId w:val="9"/>
        </w:numPr>
        <w:rPr>
          <w:rFonts w:asciiTheme="majorHAnsi" w:hAnsiTheme="majorHAnsi"/>
        </w:rPr>
      </w:pPr>
      <w:r>
        <w:rPr>
          <w:rFonts w:asciiTheme="majorHAnsi" w:hAnsiTheme="majorHAnsi"/>
        </w:rPr>
        <w:t>CID 3040 (MAC)</w:t>
      </w:r>
    </w:p>
    <w:p w:rsidR="00817660" w:rsidRDefault="00817660" w:rsidP="00817660">
      <w:pPr>
        <w:pStyle w:val="ListParagraph"/>
        <w:numPr>
          <w:ilvl w:val="3"/>
          <w:numId w:val="9"/>
        </w:numPr>
        <w:rPr>
          <w:rFonts w:asciiTheme="majorHAnsi" w:hAnsiTheme="majorHAnsi"/>
        </w:rPr>
      </w:pPr>
      <w:r>
        <w:rPr>
          <w:rFonts w:asciiTheme="majorHAnsi" w:hAnsiTheme="majorHAnsi"/>
        </w:rPr>
        <w:t>Review the comment and the proposed changes in 11-14-0916r0</w:t>
      </w:r>
      <w:r w:rsidR="00EE052D">
        <w:rPr>
          <w:rFonts w:asciiTheme="majorHAnsi" w:hAnsiTheme="majorHAnsi"/>
        </w:rPr>
        <w:t>.</w:t>
      </w:r>
    </w:p>
    <w:p w:rsidR="00817660" w:rsidRDefault="00817660" w:rsidP="00817660">
      <w:pPr>
        <w:pStyle w:val="ListParagraph"/>
        <w:numPr>
          <w:ilvl w:val="3"/>
          <w:numId w:val="9"/>
        </w:numPr>
        <w:rPr>
          <w:rFonts w:asciiTheme="majorHAnsi" w:hAnsiTheme="majorHAnsi"/>
        </w:rPr>
      </w:pPr>
      <w:r>
        <w:rPr>
          <w:rFonts w:asciiTheme="majorHAnsi" w:hAnsiTheme="majorHAnsi"/>
        </w:rPr>
        <w:t>Proposed resolution: Revised, incorporate the text changes in 11-14-0916r0 for 11.6.1.7.3.</w:t>
      </w:r>
    </w:p>
    <w:p w:rsidR="00817660" w:rsidRDefault="00817660" w:rsidP="00817660">
      <w:pPr>
        <w:pStyle w:val="ListParagraph"/>
        <w:numPr>
          <w:ilvl w:val="2"/>
          <w:numId w:val="9"/>
        </w:numPr>
        <w:rPr>
          <w:rFonts w:asciiTheme="majorHAnsi" w:hAnsiTheme="majorHAnsi"/>
        </w:rPr>
      </w:pPr>
      <w:r>
        <w:rPr>
          <w:rFonts w:asciiTheme="majorHAnsi" w:hAnsiTheme="majorHAnsi"/>
        </w:rPr>
        <w:t>CID 3039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Review comment and similar text in surrounding sections.</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Propose to add text describing TKIP use prohibition to make consistent. </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Will this cause an issue for deployed HT/VHT MBSS devices? Believe not.</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Make this change visible to the membership – chair will call attention to this resolution in meeting notes posting.</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Proposed resolution: Revised, At 1916.19 insert </w:t>
      </w:r>
      <w:r w:rsidRPr="00A714BC">
        <w:rPr>
          <w:rFonts w:asciiTheme="majorHAnsi" w:hAnsiTheme="majorHAnsi" w:cs="TimesNewRomanPSMT"/>
          <w:sz w:val="20"/>
          <w:szCs w:val="20"/>
        </w:rPr>
        <w:t>“An HT STA in an MBSS shall eliminate TKIP as a choice for the pairwise cipher suite if CCMP is advertised by the peer or if the peer included an HT Capabilities element in any of its Beacon or Probe Response frames.”</w:t>
      </w:r>
    </w:p>
    <w:p w:rsidR="00817660" w:rsidRPr="00A714BC" w:rsidRDefault="00817660" w:rsidP="00817660">
      <w:pPr>
        <w:pStyle w:val="ListParagraph"/>
        <w:numPr>
          <w:ilvl w:val="2"/>
          <w:numId w:val="9"/>
        </w:numPr>
        <w:rPr>
          <w:rFonts w:asciiTheme="majorHAnsi" w:hAnsiTheme="majorHAnsi"/>
        </w:rPr>
      </w:pPr>
      <w:r w:rsidRPr="00A714BC">
        <w:rPr>
          <w:rFonts w:asciiTheme="majorHAnsi" w:hAnsiTheme="majorHAnsi"/>
        </w:rPr>
        <w:t>CID 3037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Review the comment and the proposed changes in 11-14-0916r0</w:t>
      </w:r>
      <w:r w:rsidR="00EE052D" w:rsidRPr="00A714BC">
        <w:rPr>
          <w:rFonts w:asciiTheme="majorHAnsi" w:hAnsiTheme="majorHAnsi"/>
        </w:rPr>
        <w:t>.</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Proposed resolution: Revised, incorporate the text changes in 11-14-0916r0 for 11.3.4.2.2.</w:t>
      </w:r>
    </w:p>
    <w:p w:rsidR="00817660" w:rsidRPr="00A714BC" w:rsidRDefault="00817660" w:rsidP="00817660">
      <w:pPr>
        <w:pStyle w:val="ListParagraph"/>
        <w:numPr>
          <w:ilvl w:val="2"/>
          <w:numId w:val="9"/>
        </w:numPr>
        <w:rPr>
          <w:rFonts w:asciiTheme="majorHAnsi" w:hAnsiTheme="majorHAnsi"/>
        </w:rPr>
      </w:pPr>
      <w:r w:rsidRPr="00A714BC">
        <w:rPr>
          <w:rFonts w:asciiTheme="majorHAnsi" w:hAnsiTheme="majorHAnsi"/>
        </w:rPr>
        <w:t>CID 3002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Reviewed the comment and cited text. </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Requirement is valid for Suite B, but not otherwise</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Proposed resolution: Revised, delete the cited text 810.8.</w:t>
      </w:r>
    </w:p>
    <w:p w:rsidR="00817660" w:rsidRPr="00A714BC" w:rsidRDefault="00817660" w:rsidP="00817660">
      <w:pPr>
        <w:pStyle w:val="ListParagraph"/>
        <w:numPr>
          <w:ilvl w:val="2"/>
          <w:numId w:val="9"/>
        </w:numPr>
        <w:rPr>
          <w:rFonts w:asciiTheme="majorHAnsi" w:hAnsiTheme="majorHAnsi"/>
        </w:rPr>
      </w:pPr>
      <w:r w:rsidRPr="00A714BC">
        <w:rPr>
          <w:rFonts w:asciiTheme="majorHAnsi" w:hAnsiTheme="majorHAnsi"/>
        </w:rPr>
        <w:t>CID 3768 (MAC)</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Reviewed the comment, and other locations of similar strings.</w:t>
      </w:r>
    </w:p>
    <w:p w:rsidR="00817660" w:rsidRPr="00A714BC" w:rsidRDefault="00817660" w:rsidP="00817660">
      <w:pPr>
        <w:pStyle w:val="ListParagraph"/>
        <w:numPr>
          <w:ilvl w:val="3"/>
          <w:numId w:val="9"/>
        </w:numPr>
        <w:rPr>
          <w:rFonts w:asciiTheme="majorHAnsi" w:hAnsiTheme="majorHAnsi"/>
        </w:rPr>
      </w:pPr>
      <w:r w:rsidRPr="00A714BC">
        <w:rPr>
          <w:rFonts w:asciiTheme="majorHAnsi" w:hAnsiTheme="majorHAnsi"/>
        </w:rPr>
        <w:t xml:space="preserve">Proposed resolution: Revised, </w:t>
      </w:r>
      <w:r w:rsidR="00EE052D" w:rsidRPr="00A714BC">
        <w:rPr>
          <w:rFonts w:asciiTheme="majorHAnsi" w:hAnsiTheme="majorHAnsi"/>
        </w:rPr>
        <w:t>Make the following changes:</w:t>
      </w:r>
    </w:p>
    <w:p w:rsidR="00EE052D" w:rsidRPr="00A714BC" w:rsidDel="007958EF" w:rsidRDefault="00EE052D" w:rsidP="00EE052D">
      <w:pPr>
        <w:autoSpaceDE w:val="0"/>
        <w:autoSpaceDN w:val="0"/>
        <w:adjustRightInd w:val="0"/>
        <w:ind w:left="1728"/>
        <w:rPr>
          <w:del w:id="0" w:author="Dorothy Stanley" w:date="2014-08-08T08:29:00Z"/>
          <w:rFonts w:asciiTheme="majorHAnsi" w:hAnsiTheme="majorHAnsi" w:cs="TimesNewRomanPSMT"/>
          <w:sz w:val="20"/>
        </w:rPr>
      </w:pPr>
      <w:r w:rsidRPr="00A714BC">
        <w:rPr>
          <w:rFonts w:asciiTheme="majorHAnsi" w:hAnsiTheme="majorHAnsi" w:cs="TimesNewRomanPSMT"/>
          <w:sz w:val="20"/>
        </w:rPr>
        <w:t xml:space="preserve">At 1934.64, change as shown:  The EAPOL-Key state machines (see 11.6.10 (RSNA Supplicant key management state machine) and 11.6.11 (RSNA Authenticator key management state machine)) configure the temporal key into </w:t>
      </w:r>
      <w:del w:id="1" w:author="Dorothy Stanley" w:date="2014-08-08T08:28:00Z">
        <w:r w:rsidRPr="00A714BC" w:rsidDel="00CC642A">
          <w:rPr>
            <w:rFonts w:asciiTheme="majorHAnsi" w:hAnsiTheme="majorHAnsi" w:cs="TimesNewRomanPSMT"/>
            <w:sz w:val="20"/>
          </w:rPr>
          <w:delText>IEEE Std 802.11</w:delText>
        </w:r>
      </w:del>
      <w:ins w:id="2" w:author="Dorothy Stanley" w:date="2014-08-08T08:28:00Z">
        <w:r w:rsidRPr="00A714BC">
          <w:rPr>
            <w:rFonts w:asciiTheme="majorHAnsi" w:hAnsiTheme="majorHAnsi" w:cs="TimesNewRomanPSMT"/>
            <w:sz w:val="20"/>
          </w:rPr>
          <w:t xml:space="preserve"> a STA</w:t>
        </w:r>
      </w:ins>
      <w:r w:rsidRPr="00A714BC">
        <w:rPr>
          <w:rFonts w:asciiTheme="majorHAnsi" w:hAnsiTheme="majorHAnsi" w:cs="TimesNewRomanPSMT"/>
          <w:sz w:val="20"/>
        </w:rPr>
        <w:t xml:space="preserve"> via the MLME-</w:t>
      </w:r>
      <w:proofErr w:type="spellStart"/>
      <w:r w:rsidRPr="00A714BC">
        <w:rPr>
          <w:rFonts w:asciiTheme="majorHAnsi" w:hAnsiTheme="majorHAnsi" w:cs="TimesNewRomanPSMT"/>
          <w:sz w:val="20"/>
        </w:rPr>
        <w:t>SETKEYS.request</w:t>
      </w:r>
      <w:proofErr w:type="spellEnd"/>
      <w:r w:rsidRPr="00A714BC">
        <w:rPr>
          <w:rFonts w:asciiTheme="majorHAnsi" w:hAnsiTheme="majorHAnsi" w:cs="TimesNewRomanPSMT"/>
          <w:sz w:val="20"/>
        </w:rPr>
        <w:t xml:space="preserve"> primitive</w:t>
      </w:r>
      <w:del w:id="3" w:author="Dorothy Stanley" w:date="2014-08-08T08:30:00Z">
        <w:r w:rsidRPr="00A714BC" w:rsidDel="007958EF">
          <w:rPr>
            <w:rFonts w:asciiTheme="majorHAnsi" w:hAnsiTheme="majorHAnsi" w:cs="TimesNewRomanPSMT"/>
            <w:sz w:val="20"/>
          </w:rPr>
          <w:delText xml:space="preserve">, and </w:delText>
        </w:r>
      </w:del>
      <w:del w:id="4" w:author="Dorothy Stanley" w:date="2014-08-08T08:28:00Z">
        <w:r w:rsidRPr="00A714BC" w:rsidDel="00CC642A">
          <w:rPr>
            <w:rFonts w:asciiTheme="majorHAnsi" w:hAnsiTheme="majorHAnsi" w:cs="TimesNewRomanPSMT"/>
            <w:sz w:val="20"/>
          </w:rPr>
          <w:delText>IEEE Std 802.11</w:delText>
        </w:r>
      </w:del>
      <w:del w:id="5" w:author="Dorothy Stanley" w:date="2014-08-08T08:30:00Z">
        <w:r w:rsidRPr="00A714BC" w:rsidDel="007958EF">
          <w:rPr>
            <w:rFonts w:asciiTheme="majorHAnsi" w:hAnsiTheme="majorHAnsi" w:cs="TimesNewRomanPSMT"/>
            <w:sz w:val="20"/>
          </w:rPr>
          <w:delText xml:space="preserve"> uses this key</w:delText>
        </w:r>
      </w:del>
      <w:ins w:id="6" w:author="Dorothy Stanley" w:date="2014-08-08T08:30:00Z">
        <w:r w:rsidRPr="00A714BC">
          <w:rPr>
            <w:rFonts w:asciiTheme="majorHAnsi" w:hAnsiTheme="majorHAnsi" w:cs="TimesNewRomanPSMT"/>
            <w:sz w:val="20"/>
          </w:rPr>
          <w:t>.</w:t>
        </w:r>
      </w:ins>
      <w:r w:rsidRPr="00A714BC">
        <w:rPr>
          <w:rFonts w:asciiTheme="majorHAnsi" w:hAnsiTheme="majorHAnsi" w:cs="TimesNewRomanPSMT"/>
          <w:sz w:val="20"/>
        </w:rPr>
        <w:t>. Its</w:t>
      </w:r>
      <w:ins w:id="7" w:author="Dorothy Stanley" w:date="2014-08-08T08:29:00Z">
        <w:r w:rsidRPr="00A714BC">
          <w:rPr>
            <w:rFonts w:asciiTheme="majorHAnsi" w:hAnsiTheme="majorHAnsi" w:cs="TimesNewRomanPSMT"/>
            <w:sz w:val="20"/>
          </w:rPr>
          <w:t xml:space="preserve"> </w:t>
        </w:r>
      </w:ins>
    </w:p>
    <w:p w:rsidR="00EE052D" w:rsidRPr="00A714BC" w:rsidRDefault="00EE052D" w:rsidP="00EE052D">
      <w:pPr>
        <w:autoSpaceDE w:val="0"/>
        <w:autoSpaceDN w:val="0"/>
        <w:adjustRightInd w:val="0"/>
        <w:ind w:left="1728"/>
        <w:rPr>
          <w:rFonts w:asciiTheme="majorHAnsi" w:hAnsiTheme="majorHAnsi" w:cs="TimesNewRomanPSMT"/>
          <w:sz w:val="20"/>
        </w:rPr>
      </w:pPr>
      <w:proofErr w:type="gramStart"/>
      <w:r w:rsidRPr="00A714BC">
        <w:rPr>
          <w:rFonts w:asciiTheme="majorHAnsi" w:hAnsiTheme="majorHAnsi" w:cs="TimesNewRomanPSMT"/>
          <w:sz w:val="20"/>
        </w:rPr>
        <w:t>interpretation</w:t>
      </w:r>
      <w:proofErr w:type="gramEnd"/>
      <w:r w:rsidRPr="00A714BC">
        <w:rPr>
          <w:rFonts w:asciiTheme="majorHAnsi" w:hAnsiTheme="majorHAnsi" w:cs="TimesNewRomanPSMT"/>
          <w:sz w:val="20"/>
        </w:rPr>
        <w:t xml:space="preserve"> is cipher-suite-specific.</w:t>
      </w:r>
    </w:p>
    <w:p w:rsidR="00EE052D" w:rsidRDefault="00EE052D" w:rsidP="00EE052D">
      <w:pPr>
        <w:autoSpaceDE w:val="0"/>
        <w:autoSpaceDN w:val="0"/>
        <w:adjustRightInd w:val="0"/>
        <w:ind w:left="1728"/>
      </w:pPr>
    </w:p>
    <w:p w:rsidR="00EE052D" w:rsidRDefault="00EE052D" w:rsidP="00EE052D">
      <w:pPr>
        <w:autoSpaceDE w:val="0"/>
        <w:autoSpaceDN w:val="0"/>
        <w:adjustRightInd w:val="0"/>
        <w:ind w:left="1728"/>
      </w:pPr>
      <w:r>
        <w:t xml:space="preserve">At 118.5 delete “into the IEEE </w:t>
      </w:r>
      <w:proofErr w:type="spellStart"/>
      <w:proofErr w:type="gramStart"/>
      <w:r>
        <w:t>Std</w:t>
      </w:r>
      <w:proofErr w:type="spellEnd"/>
      <w:proofErr w:type="gramEnd"/>
      <w:r>
        <w:t xml:space="preserve"> 802.11”</w:t>
      </w:r>
    </w:p>
    <w:p w:rsidR="00EE052D" w:rsidRDefault="00EE052D" w:rsidP="00EE052D">
      <w:pPr>
        <w:autoSpaceDE w:val="0"/>
        <w:autoSpaceDN w:val="0"/>
        <w:adjustRightInd w:val="0"/>
        <w:ind w:left="1728"/>
      </w:pPr>
      <w:r>
        <w:lastRenderedPageBreak/>
        <w:t xml:space="preserve">At 1943.26 delete “to configure into IEEE </w:t>
      </w:r>
      <w:proofErr w:type="spellStart"/>
      <w:proofErr w:type="gramStart"/>
      <w:r>
        <w:t>Std</w:t>
      </w:r>
      <w:proofErr w:type="spellEnd"/>
      <w:proofErr w:type="gramEnd"/>
      <w:r>
        <w:t xml:space="preserve"> 802.11”</w:t>
      </w:r>
    </w:p>
    <w:p w:rsidR="00EE052D" w:rsidRDefault="00EE052D" w:rsidP="00EE052D">
      <w:pPr>
        <w:autoSpaceDE w:val="0"/>
        <w:autoSpaceDN w:val="0"/>
        <w:adjustRightInd w:val="0"/>
        <w:ind w:left="1728"/>
        <w:rPr>
          <w:ins w:id="8" w:author="Dorothy Stanley" w:date="2014-08-08T08:32:00Z"/>
        </w:rPr>
      </w:pPr>
      <w:r>
        <w:t xml:space="preserve">At 1965.31 delete “into IEEE </w:t>
      </w:r>
      <w:proofErr w:type="spellStart"/>
      <w:proofErr w:type="gramStart"/>
      <w:r>
        <w:t>Std</w:t>
      </w:r>
      <w:proofErr w:type="spellEnd"/>
      <w:proofErr w:type="gramEnd"/>
      <w:r>
        <w:t xml:space="preserve"> 802.11 MAC”</w:t>
      </w:r>
    </w:p>
    <w:p w:rsidR="00BB6D3B" w:rsidRPr="0013673A" w:rsidRDefault="00BB6D3B" w:rsidP="00BB6D3B">
      <w:pPr>
        <w:pStyle w:val="ListParagraph"/>
        <w:numPr>
          <w:ilvl w:val="1"/>
          <w:numId w:val="9"/>
        </w:numPr>
        <w:rPr>
          <w:rFonts w:asciiTheme="majorHAnsi" w:hAnsiTheme="majorHAnsi"/>
          <w:b/>
        </w:rPr>
      </w:pPr>
      <w:r w:rsidRPr="0013673A">
        <w:rPr>
          <w:rFonts w:asciiTheme="majorHAnsi" w:hAnsiTheme="majorHAnsi"/>
          <w:b/>
        </w:rPr>
        <w:t xml:space="preserve">Review </w:t>
      </w:r>
      <w:r w:rsidR="00EE052D">
        <w:rPr>
          <w:rFonts w:asciiTheme="majorHAnsi" w:eastAsia="Times New Roman" w:hAnsiTheme="majorHAnsi"/>
          <w:b/>
        </w:rPr>
        <w:t>11-14-0780</w:t>
      </w:r>
      <w:r w:rsidRPr="0013673A">
        <w:rPr>
          <w:rFonts w:asciiTheme="majorHAnsi" w:eastAsia="Times New Roman" w:hAnsiTheme="majorHAnsi"/>
          <w:b/>
        </w:rPr>
        <w:t>r</w:t>
      </w:r>
      <w:r w:rsidR="00D24664">
        <w:rPr>
          <w:rFonts w:asciiTheme="majorHAnsi" w:eastAsia="Times New Roman" w:hAnsiTheme="majorHAnsi"/>
          <w:b/>
        </w:rPr>
        <w:t>4</w:t>
      </w:r>
      <w:r>
        <w:rPr>
          <w:rFonts w:asciiTheme="majorHAnsi" w:eastAsia="Times New Roman" w:hAnsiTheme="majorHAnsi"/>
        </w:rPr>
        <w:t xml:space="preserve"> </w:t>
      </w:r>
      <w:r w:rsidR="00EE052D" w:rsidRPr="00F3758F">
        <w:rPr>
          <w:rFonts w:asciiTheme="majorHAnsi" w:eastAsia="Times New Roman" w:hAnsiTheme="majorHAnsi"/>
        </w:rPr>
        <w:t>Adrian S</w:t>
      </w:r>
      <w:r w:rsidR="00F3758F" w:rsidRPr="00F3758F">
        <w:rPr>
          <w:rFonts w:asciiTheme="majorHAnsi" w:eastAsia="Times New Roman" w:hAnsiTheme="majorHAnsi"/>
        </w:rPr>
        <w:t>TEPHENS</w:t>
      </w:r>
      <w:r w:rsidR="00EE052D" w:rsidRPr="00F3758F">
        <w:rPr>
          <w:rFonts w:asciiTheme="majorHAnsi" w:eastAsia="Times New Roman" w:hAnsiTheme="majorHAnsi"/>
        </w:rPr>
        <w:t xml:space="preserve"> (Intel)</w:t>
      </w:r>
    </w:p>
    <w:p w:rsidR="00BB6D3B" w:rsidRDefault="00EE052D" w:rsidP="00BB6D3B">
      <w:pPr>
        <w:pStyle w:val="ListParagraph"/>
        <w:numPr>
          <w:ilvl w:val="2"/>
          <w:numId w:val="9"/>
        </w:numPr>
        <w:rPr>
          <w:rFonts w:asciiTheme="majorHAnsi" w:hAnsiTheme="majorHAnsi"/>
        </w:rPr>
      </w:pPr>
      <w:r>
        <w:rPr>
          <w:rFonts w:asciiTheme="majorHAnsi" w:hAnsiTheme="majorHAnsi"/>
        </w:rPr>
        <w:t>CID 3038 (EDITOR)</w:t>
      </w:r>
    </w:p>
    <w:p w:rsidR="000C68F9" w:rsidRDefault="000C68F9" w:rsidP="000C68F9">
      <w:pPr>
        <w:pStyle w:val="ListParagraph"/>
        <w:numPr>
          <w:ilvl w:val="3"/>
          <w:numId w:val="9"/>
        </w:numPr>
        <w:rPr>
          <w:rFonts w:asciiTheme="majorHAnsi" w:hAnsiTheme="majorHAnsi"/>
        </w:rPr>
      </w:pPr>
      <w:r>
        <w:rPr>
          <w:rFonts w:asciiTheme="majorHAnsi" w:hAnsiTheme="majorHAnsi"/>
        </w:rPr>
        <w:t>Comment is discussed on page 32.</w:t>
      </w:r>
    </w:p>
    <w:p w:rsidR="000C68F9" w:rsidRPr="00A714BC" w:rsidRDefault="000C68F9" w:rsidP="00A714BC">
      <w:pPr>
        <w:pStyle w:val="ListParagraph"/>
        <w:numPr>
          <w:ilvl w:val="3"/>
          <w:numId w:val="9"/>
        </w:numPr>
        <w:rPr>
          <w:rFonts w:asciiTheme="majorHAnsi" w:hAnsiTheme="majorHAnsi"/>
        </w:rPr>
      </w:pPr>
      <w:r>
        <w:rPr>
          <w:rFonts w:asciiTheme="majorHAnsi" w:hAnsiTheme="majorHAnsi"/>
        </w:rPr>
        <w:t>Comment relates to use of “Must”, propose to change to shall.</w:t>
      </w:r>
      <w:r w:rsidR="00A714BC">
        <w:rPr>
          <w:rFonts w:asciiTheme="majorHAnsi" w:hAnsiTheme="majorHAnsi"/>
        </w:rPr>
        <w:t xml:space="preserve"> </w:t>
      </w:r>
      <w:r w:rsidRPr="00A714BC">
        <w:rPr>
          <w:rFonts w:asciiTheme="majorHAnsi" w:hAnsiTheme="majorHAnsi"/>
        </w:rPr>
        <w:t>No objection.</w:t>
      </w:r>
    </w:p>
    <w:p w:rsidR="000C68F9" w:rsidRPr="004369AF" w:rsidRDefault="000C68F9" w:rsidP="000C68F9">
      <w:pPr>
        <w:pStyle w:val="ListParagraph"/>
        <w:numPr>
          <w:ilvl w:val="3"/>
          <w:numId w:val="9"/>
        </w:numPr>
        <w:rPr>
          <w:rFonts w:asciiTheme="majorHAnsi" w:hAnsiTheme="majorHAnsi"/>
        </w:rPr>
      </w:pPr>
      <w:r>
        <w:rPr>
          <w:rFonts w:asciiTheme="majorHAnsi" w:hAnsiTheme="majorHAnsi"/>
        </w:rPr>
        <w:t>Proposed resolution: Accepted.</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MDR review – 1</w:t>
      </w:r>
      <w:r w:rsidR="000C68F9">
        <w:rPr>
          <w:rFonts w:asciiTheme="majorHAnsi" w:hAnsiTheme="majorHAnsi"/>
          <w:b/>
        </w:rPr>
        <w:t xml:space="preserve">1-14/781r7 </w:t>
      </w:r>
      <w:r w:rsidR="000C68F9" w:rsidRPr="00F3758F">
        <w:rPr>
          <w:rFonts w:asciiTheme="majorHAnsi" w:hAnsiTheme="majorHAnsi"/>
        </w:rPr>
        <w:t xml:space="preserve">Adrian </w:t>
      </w:r>
      <w:r w:rsidR="00F3758F" w:rsidRPr="00F3758F">
        <w:rPr>
          <w:rFonts w:asciiTheme="majorHAnsi" w:hAnsiTheme="majorHAnsi"/>
        </w:rPr>
        <w:t>STEPHENS</w:t>
      </w:r>
      <w:r w:rsidR="000C68F9" w:rsidRPr="00F3758F">
        <w:rPr>
          <w:rFonts w:asciiTheme="majorHAnsi" w:hAnsiTheme="majorHAnsi"/>
        </w:rPr>
        <w:t xml:space="preserve"> (Intel)</w:t>
      </w:r>
    </w:p>
    <w:p w:rsidR="00BB6D3B" w:rsidRDefault="000C68F9" w:rsidP="00BB6D3B">
      <w:pPr>
        <w:pStyle w:val="ListParagraph"/>
        <w:numPr>
          <w:ilvl w:val="2"/>
          <w:numId w:val="9"/>
        </w:numPr>
        <w:rPr>
          <w:rFonts w:asciiTheme="majorHAnsi" w:hAnsiTheme="majorHAnsi"/>
        </w:rPr>
      </w:pPr>
      <w:r>
        <w:rPr>
          <w:rFonts w:asciiTheme="majorHAnsi" w:hAnsiTheme="majorHAnsi"/>
        </w:rPr>
        <w:t>Page 14: P3441 L54-55 – Agree to change to “shall”</w:t>
      </w:r>
    </w:p>
    <w:p w:rsidR="000C68F9" w:rsidRDefault="00A714BC" w:rsidP="00BB6D3B">
      <w:pPr>
        <w:pStyle w:val="ListParagraph"/>
        <w:numPr>
          <w:ilvl w:val="2"/>
          <w:numId w:val="9"/>
        </w:numPr>
        <w:rPr>
          <w:rFonts w:asciiTheme="majorHAnsi" w:hAnsiTheme="majorHAnsi"/>
        </w:rPr>
      </w:pPr>
      <w:r>
        <w:rPr>
          <w:rFonts w:asciiTheme="majorHAnsi" w:hAnsiTheme="majorHAnsi"/>
        </w:rPr>
        <w:t>Page 30</w:t>
      </w:r>
      <w:r w:rsidR="000C68F9">
        <w:rPr>
          <w:rFonts w:asciiTheme="majorHAnsi" w:hAnsiTheme="majorHAnsi"/>
        </w:rPr>
        <w:t>; P1709.43</w:t>
      </w:r>
    </w:p>
    <w:p w:rsidR="000C68F9" w:rsidRDefault="000C68F9" w:rsidP="00BB6D3B">
      <w:pPr>
        <w:pStyle w:val="ListParagraph"/>
        <w:numPr>
          <w:ilvl w:val="2"/>
          <w:numId w:val="9"/>
        </w:numPr>
        <w:rPr>
          <w:rFonts w:asciiTheme="majorHAnsi" w:hAnsiTheme="majorHAnsi"/>
        </w:rPr>
      </w:pPr>
      <w:r>
        <w:rPr>
          <w:rFonts w:asciiTheme="majorHAnsi" w:hAnsiTheme="majorHAnsi"/>
        </w:rPr>
        <w:t>P1748.32</w:t>
      </w:r>
      <w:r w:rsidR="00A714BC">
        <w:rPr>
          <w:rFonts w:asciiTheme="majorHAnsi" w:hAnsiTheme="majorHAnsi"/>
        </w:rPr>
        <w:t xml:space="preserve"> – no objection to deleting “only”</w:t>
      </w:r>
    </w:p>
    <w:p w:rsidR="000C68F9" w:rsidRDefault="000C68F9" w:rsidP="00BB6D3B">
      <w:pPr>
        <w:pStyle w:val="ListParagraph"/>
        <w:numPr>
          <w:ilvl w:val="2"/>
          <w:numId w:val="9"/>
        </w:numPr>
        <w:rPr>
          <w:rFonts w:asciiTheme="majorHAnsi" w:hAnsiTheme="majorHAnsi"/>
        </w:rPr>
      </w:pPr>
      <w:r>
        <w:rPr>
          <w:rFonts w:asciiTheme="majorHAnsi" w:hAnsiTheme="majorHAnsi"/>
        </w:rPr>
        <w:t xml:space="preserve">P1759.53 – no objection to </w:t>
      </w:r>
      <w:r w:rsidR="00A714BC">
        <w:rPr>
          <w:rFonts w:asciiTheme="majorHAnsi" w:hAnsiTheme="majorHAnsi"/>
        </w:rPr>
        <w:t>the changes shown</w:t>
      </w:r>
    </w:p>
    <w:p w:rsidR="000C68F9" w:rsidRDefault="000C68F9" w:rsidP="00BB6D3B">
      <w:pPr>
        <w:pStyle w:val="ListParagraph"/>
        <w:numPr>
          <w:ilvl w:val="2"/>
          <w:numId w:val="9"/>
        </w:numPr>
        <w:rPr>
          <w:rFonts w:asciiTheme="majorHAnsi" w:hAnsiTheme="majorHAnsi"/>
        </w:rPr>
      </w:pPr>
      <w:r>
        <w:rPr>
          <w:rFonts w:asciiTheme="majorHAnsi" w:hAnsiTheme="majorHAnsi"/>
        </w:rPr>
        <w:t>P1760.07 – ok with the change</w:t>
      </w:r>
    </w:p>
    <w:p w:rsidR="000C68F9" w:rsidRPr="004369AF" w:rsidRDefault="000C68F9" w:rsidP="00BB6D3B">
      <w:pPr>
        <w:pStyle w:val="ListParagraph"/>
        <w:numPr>
          <w:ilvl w:val="2"/>
          <w:numId w:val="9"/>
        </w:numPr>
        <w:rPr>
          <w:rFonts w:asciiTheme="majorHAnsi" w:hAnsiTheme="majorHAnsi"/>
        </w:rPr>
      </w:pPr>
      <w:r>
        <w:rPr>
          <w:rFonts w:asciiTheme="majorHAnsi" w:hAnsiTheme="majorHAnsi"/>
        </w:rPr>
        <w:t>P1766.15</w:t>
      </w:r>
    </w:p>
    <w:p w:rsidR="00BB6D3B" w:rsidRPr="004369AF" w:rsidRDefault="00BB6D3B" w:rsidP="00BB6D3B">
      <w:pPr>
        <w:pStyle w:val="ListParagraph"/>
        <w:numPr>
          <w:ilvl w:val="3"/>
          <w:numId w:val="9"/>
        </w:numPr>
        <w:rPr>
          <w:rFonts w:asciiTheme="majorHAnsi" w:hAnsiTheme="majorHAnsi"/>
        </w:rPr>
      </w:pPr>
      <w:r w:rsidRPr="004369AF">
        <w:rPr>
          <w:rFonts w:asciiTheme="majorHAnsi" w:hAnsiTheme="majorHAnsi"/>
        </w:rPr>
        <w:t xml:space="preserve">Discussed </w:t>
      </w:r>
      <w:r w:rsidR="00A714BC">
        <w:rPr>
          <w:rFonts w:asciiTheme="majorHAnsi" w:hAnsiTheme="majorHAnsi"/>
        </w:rPr>
        <w:t>requirement for location capabilities. Review ESR field value definition. No decision made, pick up here next time on MDR comments.</w:t>
      </w:r>
    </w:p>
    <w:p w:rsidR="00BB6D3B" w:rsidRPr="004369AF" w:rsidRDefault="00BB6D3B" w:rsidP="00BB6D3B">
      <w:pPr>
        <w:pStyle w:val="ListParagraph"/>
        <w:numPr>
          <w:ilvl w:val="2"/>
          <w:numId w:val="9"/>
        </w:numPr>
        <w:rPr>
          <w:rFonts w:asciiTheme="majorHAnsi" w:hAnsiTheme="majorHAnsi"/>
        </w:rPr>
      </w:pPr>
      <w:r w:rsidRPr="004369AF">
        <w:rPr>
          <w:rFonts w:asciiTheme="majorHAnsi" w:hAnsiTheme="majorHAnsi"/>
        </w:rPr>
        <w:t>We are out of time.</w:t>
      </w:r>
    </w:p>
    <w:p w:rsidR="00BB6D3B" w:rsidRPr="0091659B" w:rsidRDefault="00BB6D3B" w:rsidP="00BB6D3B">
      <w:pPr>
        <w:pStyle w:val="ListParagraph"/>
        <w:numPr>
          <w:ilvl w:val="2"/>
          <w:numId w:val="9"/>
        </w:numPr>
        <w:rPr>
          <w:rFonts w:asciiTheme="majorHAnsi" w:hAnsiTheme="majorHAnsi"/>
        </w:rPr>
      </w:pPr>
      <w:r w:rsidRPr="004369AF">
        <w:rPr>
          <w:rFonts w:asciiTheme="majorHAnsi" w:hAnsiTheme="majorHAnsi"/>
        </w:rPr>
        <w:t>Thanks to Adrian on the work o</w:t>
      </w:r>
      <w:r>
        <w:rPr>
          <w:rFonts w:asciiTheme="majorHAnsi" w:hAnsiTheme="majorHAnsi"/>
        </w:rPr>
        <w:t>n</w:t>
      </w:r>
      <w:r w:rsidRPr="004369AF">
        <w:rPr>
          <w:rFonts w:asciiTheme="majorHAnsi" w:hAnsiTheme="majorHAnsi"/>
        </w:rPr>
        <w:t xml:space="preserve"> the MDR.</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 xml:space="preserve">AOB: </w:t>
      </w:r>
    </w:p>
    <w:p w:rsidR="00BB6D3B" w:rsidRPr="004369AF" w:rsidRDefault="00BB6D3B" w:rsidP="00BB6D3B">
      <w:pPr>
        <w:pStyle w:val="ListParagraph"/>
        <w:numPr>
          <w:ilvl w:val="2"/>
          <w:numId w:val="9"/>
        </w:numPr>
        <w:rPr>
          <w:rFonts w:asciiTheme="majorHAnsi" w:hAnsiTheme="majorHAnsi"/>
        </w:rPr>
      </w:pPr>
      <w:r w:rsidRPr="004369AF">
        <w:rPr>
          <w:rFonts w:asciiTheme="majorHAnsi" w:hAnsiTheme="majorHAnsi"/>
        </w:rPr>
        <w:t>Items for next week:</w:t>
      </w:r>
    </w:p>
    <w:p w:rsidR="00BB6D3B" w:rsidRPr="004369AF" w:rsidRDefault="00BB6D3B" w:rsidP="00BB6D3B">
      <w:pPr>
        <w:pStyle w:val="ListParagraph"/>
        <w:numPr>
          <w:ilvl w:val="3"/>
          <w:numId w:val="9"/>
        </w:numPr>
        <w:rPr>
          <w:rFonts w:asciiTheme="majorHAnsi" w:hAnsiTheme="majorHAnsi"/>
        </w:rPr>
      </w:pPr>
      <w:r w:rsidRPr="004369AF">
        <w:rPr>
          <w:rFonts w:asciiTheme="majorHAnsi" w:hAnsiTheme="majorHAnsi"/>
        </w:rPr>
        <w:t>Mark Hamilton CIDs - resolutions available</w:t>
      </w:r>
    </w:p>
    <w:p w:rsidR="00BB6D3B" w:rsidRDefault="00BB6D3B" w:rsidP="00BB6D3B">
      <w:pPr>
        <w:pStyle w:val="ListParagraph"/>
        <w:numPr>
          <w:ilvl w:val="3"/>
          <w:numId w:val="9"/>
        </w:numPr>
        <w:rPr>
          <w:rFonts w:asciiTheme="majorHAnsi" w:hAnsiTheme="majorHAnsi"/>
        </w:rPr>
      </w:pPr>
      <w:r w:rsidRPr="004369AF">
        <w:rPr>
          <w:rFonts w:asciiTheme="majorHAnsi" w:hAnsiTheme="majorHAnsi"/>
        </w:rPr>
        <w:t>Mark Hamilton CIDs - need discussion</w:t>
      </w:r>
    </w:p>
    <w:p w:rsidR="00A714BC" w:rsidRPr="004369AF" w:rsidRDefault="00A714BC" w:rsidP="00BB6D3B">
      <w:pPr>
        <w:pStyle w:val="ListParagraph"/>
        <w:numPr>
          <w:ilvl w:val="3"/>
          <w:numId w:val="9"/>
        </w:numPr>
        <w:rPr>
          <w:rFonts w:asciiTheme="majorHAnsi" w:hAnsiTheme="majorHAnsi"/>
        </w:rPr>
      </w:pPr>
      <w:r>
        <w:rPr>
          <w:rFonts w:asciiTheme="majorHAnsi" w:hAnsiTheme="majorHAnsi"/>
        </w:rPr>
        <w:t>Continue MDR comments</w:t>
      </w:r>
    </w:p>
    <w:p w:rsidR="00BB6D3B" w:rsidRDefault="00BB6D3B" w:rsidP="00BB6D3B">
      <w:pPr>
        <w:pStyle w:val="ListParagraph"/>
        <w:numPr>
          <w:ilvl w:val="2"/>
          <w:numId w:val="9"/>
        </w:numPr>
        <w:rPr>
          <w:rFonts w:asciiTheme="majorHAnsi" w:hAnsiTheme="majorHAnsi"/>
        </w:rPr>
      </w:pPr>
      <w:r w:rsidRPr="00FF4B36">
        <w:rPr>
          <w:rFonts w:asciiTheme="majorHAnsi" w:hAnsiTheme="majorHAnsi"/>
        </w:rPr>
        <w:t>We will start with Mark Hamilton, and then return to the MDR processing.</w:t>
      </w:r>
    </w:p>
    <w:p w:rsidR="00BB6D3B" w:rsidRPr="000C68F9" w:rsidRDefault="00BB6D3B" w:rsidP="00BB6D3B">
      <w:pPr>
        <w:pStyle w:val="ListParagraph"/>
        <w:numPr>
          <w:ilvl w:val="1"/>
          <w:numId w:val="9"/>
        </w:numPr>
        <w:rPr>
          <w:rFonts w:asciiTheme="majorHAnsi" w:hAnsiTheme="majorHAnsi"/>
          <w:b/>
        </w:rPr>
      </w:pPr>
      <w:r w:rsidRPr="000C68F9">
        <w:rPr>
          <w:rFonts w:asciiTheme="majorHAnsi" w:hAnsiTheme="majorHAnsi"/>
          <w:b/>
        </w:rPr>
        <w:t>Adjourned</w:t>
      </w:r>
      <w:r w:rsidR="000C68F9" w:rsidRPr="000C68F9">
        <w:rPr>
          <w:rFonts w:asciiTheme="majorHAnsi" w:hAnsiTheme="majorHAnsi"/>
          <w:b/>
        </w:rPr>
        <w:t xml:space="preserve"> 12:00</w:t>
      </w:r>
      <w:r w:rsidRPr="000C68F9">
        <w:rPr>
          <w:rFonts w:asciiTheme="majorHAnsi" w:hAnsiTheme="majorHAnsi"/>
          <w:b/>
        </w:rPr>
        <w:t>pm</w:t>
      </w:r>
    </w:p>
    <w:p w:rsidR="00EF3764" w:rsidRDefault="00CA09B2" w:rsidP="00EF3764">
      <w:pPr>
        <w:numPr>
          <w:ilvl w:val="0"/>
          <w:numId w:val="9"/>
        </w:numPr>
        <w:rPr>
          <w:rFonts w:asciiTheme="majorHAnsi" w:hAnsiTheme="majorHAnsi"/>
          <w:szCs w:val="22"/>
        </w:rPr>
      </w:pPr>
      <w:r>
        <w:br w:type="page"/>
      </w:r>
      <w:r w:rsidR="00EF3764" w:rsidRPr="000A78F2">
        <w:rPr>
          <w:rFonts w:asciiTheme="majorHAnsi" w:hAnsiTheme="majorHAnsi"/>
          <w:b/>
          <w:szCs w:val="22"/>
        </w:rPr>
        <w:lastRenderedPageBreak/>
        <w:t xml:space="preserve">Minutes for 802.11 TG </w:t>
      </w:r>
      <w:proofErr w:type="spellStart"/>
      <w:r w:rsidR="00EF3764" w:rsidRPr="000A78F2">
        <w:rPr>
          <w:rFonts w:asciiTheme="majorHAnsi" w:hAnsiTheme="majorHAnsi"/>
          <w:b/>
          <w:szCs w:val="22"/>
        </w:rPr>
        <w:t>REVmc</w:t>
      </w:r>
      <w:proofErr w:type="spellEnd"/>
      <w:r w:rsidR="00EF3764" w:rsidRPr="000A78F2">
        <w:rPr>
          <w:rFonts w:asciiTheme="majorHAnsi" w:hAnsiTheme="majorHAnsi"/>
          <w:b/>
          <w:szCs w:val="22"/>
        </w:rPr>
        <w:t xml:space="preserve"> on Friday Aug </w:t>
      </w:r>
      <w:r w:rsidR="00603DC5" w:rsidRPr="000A78F2">
        <w:rPr>
          <w:rFonts w:asciiTheme="majorHAnsi" w:hAnsiTheme="majorHAnsi"/>
          <w:b/>
          <w:szCs w:val="22"/>
        </w:rPr>
        <w:t>1</w:t>
      </w:r>
      <w:r w:rsidR="00EF3764" w:rsidRPr="000A78F2">
        <w:rPr>
          <w:rFonts w:asciiTheme="majorHAnsi" w:hAnsiTheme="majorHAnsi"/>
          <w:b/>
          <w:szCs w:val="22"/>
        </w:rPr>
        <w:t>5, 2014</w:t>
      </w:r>
      <w:r w:rsidR="00EF3764" w:rsidRPr="004369AF">
        <w:rPr>
          <w:rFonts w:asciiTheme="majorHAnsi" w:hAnsiTheme="majorHAnsi"/>
          <w:szCs w:val="22"/>
        </w:rPr>
        <w:t xml:space="preserve"> – </w:t>
      </w:r>
    </w:p>
    <w:p w:rsidR="00EF3764" w:rsidRPr="000C68F9" w:rsidRDefault="00EF3764" w:rsidP="00EF3764">
      <w:pPr>
        <w:numPr>
          <w:ilvl w:val="1"/>
          <w:numId w:val="9"/>
        </w:numPr>
        <w:rPr>
          <w:rFonts w:asciiTheme="majorHAnsi" w:hAnsiTheme="majorHAnsi"/>
          <w:b/>
          <w:szCs w:val="22"/>
        </w:rPr>
      </w:pPr>
      <w:r w:rsidRPr="000C68F9">
        <w:rPr>
          <w:rFonts w:asciiTheme="majorHAnsi" w:hAnsiTheme="majorHAnsi"/>
          <w:b/>
          <w:szCs w:val="22"/>
        </w:rPr>
        <w:t xml:space="preserve">Called To Order </w:t>
      </w:r>
      <w:r w:rsidRPr="00A714BC">
        <w:rPr>
          <w:rFonts w:asciiTheme="majorHAnsi" w:hAnsiTheme="majorHAnsi"/>
          <w:szCs w:val="22"/>
        </w:rPr>
        <w:t>by  Dorothy S</w:t>
      </w:r>
      <w:r w:rsidR="005F5C78">
        <w:rPr>
          <w:rFonts w:asciiTheme="majorHAnsi" w:hAnsiTheme="majorHAnsi"/>
          <w:szCs w:val="22"/>
        </w:rPr>
        <w:t>TANLEY (Aruba), Chair,  at 10:02</w:t>
      </w:r>
      <w:r w:rsidRPr="00A714BC">
        <w:rPr>
          <w:rFonts w:asciiTheme="majorHAnsi" w:hAnsiTheme="majorHAnsi"/>
          <w:szCs w:val="22"/>
        </w:rPr>
        <w:t>ET</w:t>
      </w:r>
    </w:p>
    <w:p w:rsidR="00EF3764" w:rsidRPr="000C68F9" w:rsidRDefault="00EF3764" w:rsidP="00EF3764">
      <w:pPr>
        <w:pStyle w:val="ListParagraph"/>
        <w:numPr>
          <w:ilvl w:val="1"/>
          <w:numId w:val="9"/>
        </w:numPr>
        <w:rPr>
          <w:rFonts w:asciiTheme="majorHAnsi" w:hAnsiTheme="majorHAnsi"/>
          <w:b/>
        </w:rPr>
      </w:pPr>
      <w:r w:rsidRPr="000C68F9">
        <w:rPr>
          <w:rFonts w:asciiTheme="majorHAnsi" w:hAnsiTheme="majorHAnsi"/>
          <w:b/>
        </w:rPr>
        <w:t>Review Patent Policy – no issues noted</w:t>
      </w:r>
    </w:p>
    <w:p w:rsidR="00EF3764" w:rsidRPr="0013673A" w:rsidRDefault="00EF3764" w:rsidP="00EF3764">
      <w:pPr>
        <w:pStyle w:val="ListParagraph"/>
        <w:numPr>
          <w:ilvl w:val="1"/>
          <w:numId w:val="9"/>
        </w:numPr>
        <w:rPr>
          <w:rFonts w:asciiTheme="majorHAnsi" w:eastAsia="Times New Roman" w:hAnsiTheme="majorHAnsi"/>
          <w:b/>
        </w:rPr>
      </w:pPr>
      <w:r w:rsidRPr="0013673A">
        <w:rPr>
          <w:rFonts w:asciiTheme="majorHAnsi" w:hAnsiTheme="majorHAnsi"/>
          <w:b/>
        </w:rPr>
        <w:t>Review Agenda</w:t>
      </w:r>
    </w:p>
    <w:p w:rsidR="00EF3764" w:rsidRDefault="00EF3764" w:rsidP="00EF3764">
      <w:pPr>
        <w:pStyle w:val="ListParagraph"/>
        <w:numPr>
          <w:ilvl w:val="3"/>
          <w:numId w:val="9"/>
        </w:numPr>
        <w:rPr>
          <w:rFonts w:asciiTheme="majorHAnsi" w:eastAsia="Times New Roman" w:hAnsiTheme="majorHAnsi"/>
        </w:rPr>
      </w:pPr>
      <w:r w:rsidRPr="00861BA7">
        <w:rPr>
          <w:rFonts w:asciiTheme="majorHAnsi" w:eastAsia="Times New Roman" w:hAnsiTheme="majorHAnsi"/>
        </w:rPr>
        <w:t xml:space="preserve">The </w:t>
      </w:r>
      <w:r>
        <w:rPr>
          <w:rFonts w:asciiTheme="majorHAnsi" w:eastAsia="Times New Roman" w:hAnsiTheme="majorHAnsi"/>
        </w:rPr>
        <w:t>agenda as previously announced</w:t>
      </w:r>
      <w:proofErr w:type="gramStart"/>
      <w:r>
        <w:rPr>
          <w:rFonts w:asciiTheme="majorHAnsi" w:eastAsia="Times New Roman" w:hAnsiTheme="majorHAnsi"/>
        </w:rPr>
        <w:t>:</w:t>
      </w:r>
      <w:proofErr w:type="gramEnd"/>
      <w:r w:rsidRPr="00861BA7">
        <w:rPr>
          <w:rFonts w:asciiTheme="majorHAnsi" w:eastAsia="Times New Roman" w:hAnsiTheme="majorHAnsi"/>
        </w:rPr>
        <w:br/>
        <w:t>1. Call to order, patent polic</w:t>
      </w:r>
      <w:r>
        <w:rPr>
          <w:rFonts w:asciiTheme="majorHAnsi" w:eastAsia="Times New Roman" w:hAnsiTheme="majorHAnsi"/>
        </w:rPr>
        <w:t>y, attendance</w:t>
      </w:r>
      <w:r>
        <w:rPr>
          <w:rFonts w:asciiTheme="majorHAnsi" w:eastAsia="Times New Roman" w:hAnsiTheme="majorHAnsi"/>
        </w:rPr>
        <w:br/>
        <w:t>2. Editor report</w:t>
      </w:r>
    </w:p>
    <w:p w:rsidR="00EF3764" w:rsidRDefault="00EF3764" w:rsidP="00EF3764">
      <w:pPr>
        <w:pStyle w:val="ListParagraph"/>
        <w:ind w:left="1728"/>
        <w:rPr>
          <w:rFonts w:asciiTheme="majorHAnsi" w:eastAsia="Times New Roman" w:hAnsiTheme="majorHAnsi"/>
        </w:rPr>
      </w:pPr>
      <w:r>
        <w:rPr>
          <w:rFonts w:asciiTheme="majorHAnsi" w:eastAsia="Times New Roman" w:hAnsiTheme="majorHAnsi"/>
        </w:rPr>
        <w:t xml:space="preserve">3. </w:t>
      </w:r>
      <w:r w:rsidRPr="004369AF">
        <w:rPr>
          <w:rFonts w:asciiTheme="majorHAnsi" w:eastAsia="Times New Roman" w:hAnsiTheme="majorHAnsi"/>
        </w:rPr>
        <w:t>Comment resolution:</w:t>
      </w:r>
    </w:p>
    <w:p w:rsidR="00603DC5" w:rsidRDefault="00603DC5" w:rsidP="00603DC5">
      <w:pPr>
        <w:spacing w:before="100" w:beforeAutospacing="1" w:after="100" w:afterAutospacing="1"/>
        <w:ind w:left="2160"/>
      </w:pPr>
      <w:r>
        <w:t>Mark Hamilton CIDs - resolutions available</w:t>
      </w:r>
      <w:r>
        <w:br/>
        <w:t>Mark Hamilton CIDs - need discussion</w:t>
      </w:r>
      <w:r>
        <w:br/>
        <w:t>MDR issues 11-14-0781</w:t>
      </w:r>
      <w:r w:rsidR="00BB2038">
        <w:t xml:space="preserve"> (did not discuss)</w:t>
      </w:r>
    </w:p>
    <w:p w:rsidR="00EF3764" w:rsidRDefault="00EF3764" w:rsidP="00EF3764">
      <w:pPr>
        <w:pStyle w:val="ListParagraph"/>
        <w:ind w:left="1728"/>
        <w:rPr>
          <w:rFonts w:asciiTheme="majorHAnsi" w:eastAsia="Times New Roman" w:hAnsiTheme="majorHAnsi"/>
        </w:rPr>
      </w:pPr>
      <w:r>
        <w:rPr>
          <w:rFonts w:asciiTheme="majorHAnsi" w:eastAsia="Times New Roman" w:hAnsiTheme="majorHAnsi"/>
        </w:rPr>
        <w:t>4.</w:t>
      </w:r>
      <w:r w:rsidRPr="004369AF">
        <w:rPr>
          <w:rFonts w:asciiTheme="majorHAnsi" w:eastAsia="Times New Roman" w:hAnsiTheme="majorHAnsi"/>
        </w:rPr>
        <w:t xml:space="preserve"> AOB</w:t>
      </w:r>
    </w:p>
    <w:p w:rsidR="00EF3764" w:rsidRPr="004369AF" w:rsidRDefault="00EF3764" w:rsidP="00EF3764">
      <w:pPr>
        <w:pStyle w:val="ListParagraph"/>
        <w:ind w:left="1728"/>
        <w:rPr>
          <w:rFonts w:asciiTheme="majorHAnsi" w:hAnsiTheme="majorHAnsi"/>
        </w:rPr>
      </w:pPr>
      <w:r w:rsidRPr="004369AF">
        <w:rPr>
          <w:rFonts w:asciiTheme="majorHAnsi" w:eastAsia="Times New Roman" w:hAnsiTheme="majorHAnsi" w:cs="Arial"/>
        </w:rPr>
        <w:t>5. Adjourn</w:t>
      </w:r>
    </w:p>
    <w:p w:rsidR="00EF3764" w:rsidRPr="004369AF" w:rsidRDefault="00EF3764" w:rsidP="00EF3764">
      <w:pPr>
        <w:pStyle w:val="ListParagraph"/>
        <w:numPr>
          <w:ilvl w:val="2"/>
          <w:numId w:val="9"/>
        </w:numPr>
        <w:rPr>
          <w:rFonts w:asciiTheme="majorHAnsi" w:hAnsiTheme="majorHAnsi"/>
        </w:rPr>
      </w:pPr>
      <w:r>
        <w:rPr>
          <w:rFonts w:asciiTheme="majorHAnsi" w:eastAsia="Times New Roman" w:hAnsiTheme="majorHAnsi" w:cs="Arial"/>
        </w:rPr>
        <w:t>No objection</w:t>
      </w:r>
      <w:r w:rsidR="00BB2038">
        <w:rPr>
          <w:rFonts w:asciiTheme="majorHAnsi" w:eastAsia="Times New Roman" w:hAnsiTheme="majorHAnsi" w:cs="Arial"/>
        </w:rPr>
        <w:t xml:space="preserve"> or additions</w:t>
      </w:r>
      <w:r>
        <w:rPr>
          <w:rFonts w:asciiTheme="majorHAnsi" w:eastAsia="Times New Roman" w:hAnsiTheme="majorHAnsi" w:cs="Arial"/>
        </w:rPr>
        <w:t xml:space="preserve"> to the agenda</w:t>
      </w:r>
    </w:p>
    <w:p w:rsidR="00EF3764" w:rsidRPr="000C68F9" w:rsidRDefault="00EF3764" w:rsidP="00EF3764">
      <w:pPr>
        <w:pStyle w:val="ListParagraph"/>
        <w:numPr>
          <w:ilvl w:val="1"/>
          <w:numId w:val="9"/>
        </w:numPr>
        <w:rPr>
          <w:rFonts w:asciiTheme="majorHAnsi" w:hAnsiTheme="majorHAnsi"/>
          <w:b/>
        </w:rPr>
      </w:pPr>
      <w:r w:rsidRPr="000C68F9">
        <w:rPr>
          <w:rFonts w:asciiTheme="majorHAnsi" w:hAnsiTheme="majorHAnsi"/>
          <w:b/>
        </w:rPr>
        <w:t xml:space="preserve">Attendance: </w:t>
      </w:r>
      <w:r w:rsidR="008D64E5">
        <w:rPr>
          <w:rFonts w:asciiTheme="majorHAnsi" w:hAnsiTheme="majorHAnsi"/>
        </w:rPr>
        <w:t>Mark HAMILTON (</w:t>
      </w:r>
      <w:proofErr w:type="spellStart"/>
      <w:r w:rsidR="008D64E5">
        <w:rPr>
          <w:rFonts w:asciiTheme="majorHAnsi" w:hAnsiTheme="majorHAnsi"/>
        </w:rPr>
        <w:t>Spectra</w:t>
      </w:r>
      <w:r w:rsidR="00BB2038">
        <w:rPr>
          <w:rFonts w:asciiTheme="majorHAnsi" w:hAnsiTheme="majorHAnsi"/>
        </w:rPr>
        <w:t>l</w:t>
      </w:r>
      <w:r w:rsidR="008D64E5" w:rsidRPr="008D64E5">
        <w:rPr>
          <w:rFonts w:asciiTheme="majorHAnsi" w:hAnsiTheme="majorHAnsi"/>
        </w:rPr>
        <w:t>ink</w:t>
      </w:r>
      <w:proofErr w:type="spellEnd"/>
      <w:r w:rsidR="008D64E5" w:rsidRPr="008D64E5">
        <w:rPr>
          <w:rFonts w:asciiTheme="majorHAnsi" w:hAnsiTheme="majorHAnsi"/>
        </w:rPr>
        <w:t>)</w:t>
      </w:r>
      <w:r w:rsidR="00BB2038">
        <w:rPr>
          <w:rFonts w:asciiTheme="majorHAnsi" w:hAnsiTheme="majorHAnsi"/>
        </w:rPr>
        <w:t xml:space="preserve">, </w:t>
      </w:r>
      <w:r w:rsidRPr="000C68F9">
        <w:rPr>
          <w:rFonts w:asciiTheme="majorHAnsi" w:hAnsiTheme="majorHAnsi"/>
        </w:rPr>
        <w:t>Adrian STEPHENS (Intel); Dorothy STANLEY (Aruba); Mark RISON (Samsung), Edward AU (Marvell)</w:t>
      </w:r>
      <w:r w:rsidR="00BB2038">
        <w:rPr>
          <w:rFonts w:asciiTheme="majorHAnsi" w:hAnsiTheme="majorHAnsi"/>
        </w:rPr>
        <w:t>, Scott MARIN (Nokia Networks)</w:t>
      </w:r>
    </w:p>
    <w:p w:rsidR="00EF3764" w:rsidRPr="000C68F9" w:rsidRDefault="00EF3764" w:rsidP="00EF3764">
      <w:pPr>
        <w:pStyle w:val="ListParagraph"/>
        <w:numPr>
          <w:ilvl w:val="1"/>
          <w:numId w:val="9"/>
        </w:numPr>
        <w:rPr>
          <w:rFonts w:asciiTheme="majorHAnsi" w:hAnsiTheme="majorHAnsi"/>
          <w:b/>
        </w:rPr>
      </w:pPr>
      <w:r w:rsidRPr="000C68F9">
        <w:rPr>
          <w:rFonts w:asciiTheme="majorHAnsi" w:hAnsiTheme="majorHAnsi"/>
          <w:b/>
        </w:rPr>
        <w:t>Editor Report:</w:t>
      </w:r>
      <w:r w:rsidR="005F5C78">
        <w:rPr>
          <w:rFonts w:asciiTheme="majorHAnsi" w:hAnsiTheme="majorHAnsi"/>
          <w:b/>
        </w:rPr>
        <w:t xml:space="preserve"> </w:t>
      </w:r>
      <w:r w:rsidR="00F3758F">
        <w:rPr>
          <w:rFonts w:asciiTheme="majorHAnsi" w:hAnsiTheme="majorHAnsi"/>
        </w:rPr>
        <w:t>Adrian STEPHENS</w:t>
      </w:r>
      <w:r w:rsidR="005F5C78" w:rsidRPr="00F3758F">
        <w:rPr>
          <w:rFonts w:asciiTheme="majorHAnsi" w:hAnsiTheme="majorHAnsi"/>
        </w:rPr>
        <w:t xml:space="preserve"> (Intel)</w:t>
      </w:r>
    </w:p>
    <w:p w:rsidR="00EF3764" w:rsidRDefault="00EF3764" w:rsidP="00EF3764">
      <w:pPr>
        <w:pStyle w:val="ListParagraph"/>
        <w:numPr>
          <w:ilvl w:val="2"/>
          <w:numId w:val="9"/>
        </w:numPr>
        <w:rPr>
          <w:rFonts w:asciiTheme="majorHAnsi" w:hAnsiTheme="majorHAnsi"/>
        </w:rPr>
      </w:pPr>
      <w:r>
        <w:rPr>
          <w:rFonts w:asciiTheme="majorHAnsi" w:hAnsiTheme="majorHAnsi"/>
        </w:rPr>
        <w:t xml:space="preserve">Application of agreed MDR edits completed. </w:t>
      </w:r>
      <w:r w:rsidR="00BB2038">
        <w:rPr>
          <w:rFonts w:asciiTheme="majorHAnsi" w:hAnsiTheme="majorHAnsi"/>
        </w:rPr>
        <w:t xml:space="preserve"> Draft 3.1 incorporating the MDR edits to be posted shortly.</w:t>
      </w:r>
    </w:p>
    <w:p w:rsidR="00EF3764" w:rsidRPr="00E851E3" w:rsidRDefault="00BB2038" w:rsidP="00EF3764">
      <w:pPr>
        <w:pStyle w:val="ListParagraph"/>
        <w:numPr>
          <w:ilvl w:val="2"/>
          <w:numId w:val="9"/>
        </w:numPr>
        <w:rPr>
          <w:rFonts w:asciiTheme="majorHAnsi" w:hAnsiTheme="majorHAnsi"/>
        </w:rPr>
      </w:pPr>
      <w:r>
        <w:rPr>
          <w:rFonts w:asciiTheme="majorHAnsi" w:hAnsiTheme="majorHAnsi"/>
        </w:rPr>
        <w:t>Editorial comment resolution development underway; partitioned among Adrian, Edward and Emily. Anticipate a D3.2 incorporating the proposed editorial resolutions. Holding off on incorporating resolutions to approved technical comments until MDR and editorials completed.</w:t>
      </w:r>
    </w:p>
    <w:p w:rsidR="00EF3764" w:rsidRPr="000C68F9" w:rsidRDefault="00EF3764" w:rsidP="00EF3764">
      <w:pPr>
        <w:pStyle w:val="ListParagraph"/>
        <w:numPr>
          <w:ilvl w:val="1"/>
          <w:numId w:val="9"/>
        </w:numPr>
        <w:rPr>
          <w:rFonts w:asciiTheme="majorHAnsi" w:hAnsiTheme="majorHAnsi"/>
          <w:b/>
        </w:rPr>
      </w:pPr>
      <w:r w:rsidRPr="000C68F9">
        <w:rPr>
          <w:rFonts w:asciiTheme="majorHAnsi" w:hAnsiTheme="majorHAnsi"/>
          <w:b/>
        </w:rPr>
        <w:t>Review 11-14</w:t>
      </w:r>
      <w:r w:rsidR="00BB2038">
        <w:rPr>
          <w:rFonts w:asciiTheme="majorHAnsi" w:hAnsiTheme="majorHAnsi"/>
          <w:b/>
        </w:rPr>
        <w:t xml:space="preserve">/1042r0 </w:t>
      </w:r>
      <w:r w:rsidRPr="000C68F9">
        <w:rPr>
          <w:rFonts w:asciiTheme="majorHAnsi" w:hAnsiTheme="majorHAnsi"/>
          <w:b/>
        </w:rPr>
        <w:t xml:space="preserve">– </w:t>
      </w:r>
      <w:r w:rsidR="00BB2038" w:rsidRPr="00F3758F">
        <w:rPr>
          <w:rFonts w:asciiTheme="majorHAnsi" w:hAnsiTheme="majorHAnsi"/>
        </w:rPr>
        <w:t xml:space="preserve">Mark </w:t>
      </w:r>
      <w:r w:rsidR="00F3758F">
        <w:rPr>
          <w:rFonts w:asciiTheme="majorHAnsi" w:hAnsiTheme="majorHAnsi"/>
        </w:rPr>
        <w:t>HAMILTON</w:t>
      </w:r>
      <w:r w:rsidR="00BB2038" w:rsidRPr="00F3758F">
        <w:rPr>
          <w:rFonts w:asciiTheme="majorHAnsi" w:hAnsiTheme="majorHAnsi"/>
        </w:rPr>
        <w:t xml:space="preserve"> (</w:t>
      </w:r>
      <w:proofErr w:type="spellStart"/>
      <w:r w:rsidR="00BB2038" w:rsidRPr="00F3758F">
        <w:rPr>
          <w:rFonts w:asciiTheme="majorHAnsi" w:hAnsiTheme="majorHAnsi"/>
        </w:rPr>
        <w:t>Spectralink</w:t>
      </w:r>
      <w:proofErr w:type="spellEnd"/>
      <w:r w:rsidR="00BB2038" w:rsidRPr="00F3758F">
        <w:rPr>
          <w:rFonts w:asciiTheme="majorHAnsi" w:hAnsiTheme="majorHAnsi"/>
        </w:rPr>
        <w:t>)</w:t>
      </w:r>
    </w:p>
    <w:p w:rsidR="00EF3764" w:rsidRPr="004369AF" w:rsidRDefault="00EF3764" w:rsidP="00EF3764">
      <w:pPr>
        <w:pStyle w:val="ListParagraph"/>
        <w:numPr>
          <w:ilvl w:val="2"/>
          <w:numId w:val="9"/>
        </w:numPr>
        <w:rPr>
          <w:rFonts w:asciiTheme="majorHAnsi" w:hAnsiTheme="majorHAnsi"/>
        </w:rPr>
      </w:pPr>
      <w:r>
        <w:rPr>
          <w:rFonts w:asciiTheme="majorHAnsi" w:hAnsiTheme="majorHAnsi"/>
        </w:rPr>
        <w:t>CID 3128 (MAC)</w:t>
      </w:r>
    </w:p>
    <w:p w:rsidR="00EF3764" w:rsidRDefault="000956B5" w:rsidP="00EF3764">
      <w:pPr>
        <w:pStyle w:val="ListParagraph"/>
        <w:numPr>
          <w:ilvl w:val="3"/>
          <w:numId w:val="9"/>
        </w:numPr>
        <w:rPr>
          <w:rFonts w:asciiTheme="majorHAnsi" w:hAnsiTheme="majorHAnsi"/>
        </w:rPr>
      </w:pPr>
      <w:r>
        <w:rPr>
          <w:rFonts w:asciiTheme="majorHAnsi" w:hAnsiTheme="majorHAnsi"/>
        </w:rPr>
        <w:t xml:space="preserve">Discuss to determine direction of resolution. </w:t>
      </w:r>
      <w:r w:rsidR="00EF3764">
        <w:rPr>
          <w:rFonts w:asciiTheme="majorHAnsi" w:hAnsiTheme="majorHAnsi"/>
        </w:rPr>
        <w:t>Reviewed comment</w:t>
      </w:r>
      <w:r w:rsidR="008D64E5">
        <w:rPr>
          <w:rFonts w:asciiTheme="majorHAnsi" w:hAnsiTheme="majorHAnsi"/>
        </w:rPr>
        <w:t>.</w:t>
      </w:r>
    </w:p>
    <w:p w:rsidR="00EF3764" w:rsidRDefault="00EF3764" w:rsidP="00EF3764">
      <w:pPr>
        <w:pStyle w:val="ListParagraph"/>
        <w:numPr>
          <w:ilvl w:val="3"/>
          <w:numId w:val="9"/>
        </w:numPr>
        <w:rPr>
          <w:rFonts w:asciiTheme="majorHAnsi" w:hAnsiTheme="majorHAnsi"/>
        </w:rPr>
      </w:pPr>
      <w:r>
        <w:rPr>
          <w:rFonts w:asciiTheme="majorHAnsi" w:hAnsiTheme="majorHAnsi"/>
        </w:rPr>
        <w:t>Issue with proposed resolution: not all named fields present in both PCP/user priority. Change to two sentences, one for received .1Q frame and one for .1D frame.</w:t>
      </w:r>
    </w:p>
    <w:p w:rsidR="001714EB" w:rsidRPr="004369AF" w:rsidRDefault="001714EB" w:rsidP="001714EB">
      <w:pPr>
        <w:pStyle w:val="ListParagraph"/>
        <w:numPr>
          <w:ilvl w:val="3"/>
          <w:numId w:val="9"/>
        </w:numPr>
        <w:rPr>
          <w:rFonts w:asciiTheme="majorHAnsi" w:hAnsiTheme="majorHAnsi"/>
        </w:rPr>
      </w:pPr>
      <w:r>
        <w:rPr>
          <w:rFonts w:asciiTheme="majorHAnsi" w:hAnsiTheme="majorHAnsi"/>
        </w:rPr>
        <w:t>Mark to prepare proposed resolution.</w:t>
      </w:r>
    </w:p>
    <w:p w:rsidR="000956B5" w:rsidRDefault="000956B5" w:rsidP="000956B5">
      <w:pPr>
        <w:pStyle w:val="ListParagraph"/>
        <w:numPr>
          <w:ilvl w:val="2"/>
          <w:numId w:val="9"/>
        </w:numPr>
        <w:rPr>
          <w:rFonts w:asciiTheme="majorHAnsi" w:hAnsiTheme="majorHAnsi"/>
        </w:rPr>
      </w:pPr>
      <w:r>
        <w:rPr>
          <w:rFonts w:asciiTheme="majorHAnsi" w:hAnsiTheme="majorHAnsi"/>
        </w:rPr>
        <w:t xml:space="preserve"> CID 3144 (MAC)</w:t>
      </w:r>
    </w:p>
    <w:p w:rsidR="000956B5" w:rsidRDefault="000956B5" w:rsidP="000956B5">
      <w:pPr>
        <w:pStyle w:val="ListParagraph"/>
        <w:numPr>
          <w:ilvl w:val="3"/>
          <w:numId w:val="9"/>
        </w:numPr>
        <w:rPr>
          <w:rFonts w:asciiTheme="majorHAnsi" w:hAnsiTheme="majorHAnsi"/>
        </w:rPr>
      </w:pPr>
      <w:r>
        <w:rPr>
          <w:rFonts w:asciiTheme="majorHAnsi" w:hAnsiTheme="majorHAnsi"/>
        </w:rPr>
        <w:t>Discuss to determine direction of resolution. Reviewed comment</w:t>
      </w:r>
      <w:r w:rsidR="008D64E5">
        <w:rPr>
          <w:rFonts w:asciiTheme="majorHAnsi" w:hAnsiTheme="majorHAnsi"/>
        </w:rPr>
        <w:t>.</w:t>
      </w:r>
    </w:p>
    <w:p w:rsidR="00EF3764" w:rsidRDefault="000956B5" w:rsidP="00EF3764">
      <w:pPr>
        <w:pStyle w:val="ListParagraph"/>
        <w:numPr>
          <w:ilvl w:val="3"/>
          <w:numId w:val="9"/>
        </w:numPr>
        <w:rPr>
          <w:rFonts w:asciiTheme="majorHAnsi" w:hAnsiTheme="majorHAnsi"/>
        </w:rPr>
      </w:pPr>
      <w:r>
        <w:rPr>
          <w:rFonts w:asciiTheme="majorHAnsi" w:hAnsiTheme="majorHAnsi"/>
        </w:rPr>
        <w:t>Agree that parameters should be added.  Text for 60GHz and 80/160 not specified.</w:t>
      </w:r>
    </w:p>
    <w:p w:rsidR="000956B5" w:rsidRDefault="000956B5" w:rsidP="00EF3764">
      <w:pPr>
        <w:pStyle w:val="ListParagraph"/>
        <w:numPr>
          <w:ilvl w:val="3"/>
          <w:numId w:val="9"/>
        </w:numPr>
        <w:rPr>
          <w:rFonts w:asciiTheme="majorHAnsi" w:hAnsiTheme="majorHAnsi"/>
        </w:rPr>
      </w:pPr>
      <w:r>
        <w:rPr>
          <w:rFonts w:asciiTheme="majorHAnsi" w:hAnsiTheme="majorHAnsi"/>
        </w:rPr>
        <w:t>Could say</w:t>
      </w:r>
      <w:r w:rsidR="00BB2038">
        <w:rPr>
          <w:rFonts w:asciiTheme="majorHAnsi" w:hAnsiTheme="majorHAnsi"/>
        </w:rPr>
        <w:t>: optionally present if dot11VHTOptionI</w:t>
      </w:r>
      <w:r>
        <w:rPr>
          <w:rFonts w:asciiTheme="majorHAnsi" w:hAnsiTheme="majorHAnsi"/>
        </w:rPr>
        <w:t>mplemented</w:t>
      </w:r>
    </w:p>
    <w:p w:rsidR="001714EB" w:rsidRPr="001714EB" w:rsidRDefault="001714EB" w:rsidP="001714EB">
      <w:pPr>
        <w:pStyle w:val="ListParagraph"/>
        <w:numPr>
          <w:ilvl w:val="3"/>
          <w:numId w:val="9"/>
        </w:numPr>
        <w:rPr>
          <w:rFonts w:asciiTheme="majorHAnsi" w:hAnsiTheme="majorHAnsi"/>
        </w:rPr>
      </w:pPr>
      <w:r>
        <w:rPr>
          <w:rFonts w:asciiTheme="majorHAnsi" w:hAnsiTheme="majorHAnsi"/>
        </w:rPr>
        <w:t>Mark to prepare proposed resolution.</w:t>
      </w:r>
    </w:p>
    <w:p w:rsidR="000956B5" w:rsidRDefault="000956B5" w:rsidP="000956B5">
      <w:pPr>
        <w:pStyle w:val="ListParagraph"/>
        <w:numPr>
          <w:ilvl w:val="2"/>
          <w:numId w:val="9"/>
        </w:numPr>
        <w:rPr>
          <w:rFonts w:asciiTheme="majorHAnsi" w:hAnsiTheme="majorHAnsi"/>
        </w:rPr>
      </w:pPr>
      <w:r>
        <w:rPr>
          <w:rFonts w:asciiTheme="majorHAnsi" w:hAnsiTheme="majorHAnsi"/>
        </w:rPr>
        <w:t>CID 3285 (MAC)</w:t>
      </w:r>
    </w:p>
    <w:p w:rsidR="000956B5" w:rsidRDefault="000956B5" w:rsidP="000956B5">
      <w:pPr>
        <w:pStyle w:val="ListParagraph"/>
        <w:numPr>
          <w:ilvl w:val="3"/>
          <w:numId w:val="9"/>
        </w:numPr>
        <w:rPr>
          <w:rFonts w:asciiTheme="majorHAnsi" w:hAnsiTheme="majorHAnsi"/>
        </w:rPr>
      </w:pPr>
      <w:r>
        <w:rPr>
          <w:rFonts w:asciiTheme="majorHAnsi" w:hAnsiTheme="majorHAnsi"/>
        </w:rPr>
        <w:t>Discuss to determine direction of resolution. Reviewed comment</w:t>
      </w:r>
    </w:p>
    <w:p w:rsidR="000956B5" w:rsidRDefault="000956B5" w:rsidP="000956B5">
      <w:pPr>
        <w:pStyle w:val="ListParagraph"/>
        <w:numPr>
          <w:ilvl w:val="3"/>
          <w:numId w:val="9"/>
        </w:numPr>
        <w:rPr>
          <w:rFonts w:asciiTheme="majorHAnsi" w:hAnsiTheme="majorHAnsi"/>
        </w:rPr>
      </w:pPr>
      <w:r>
        <w:rPr>
          <w:rFonts w:asciiTheme="majorHAnsi" w:hAnsiTheme="majorHAnsi"/>
        </w:rPr>
        <w:t>Comment is on 9.2.1 figure – too complex.</w:t>
      </w:r>
    </w:p>
    <w:p w:rsidR="000956B5" w:rsidRDefault="000956B5" w:rsidP="000956B5">
      <w:pPr>
        <w:pStyle w:val="ListParagraph"/>
        <w:numPr>
          <w:ilvl w:val="3"/>
          <w:numId w:val="9"/>
        </w:numPr>
        <w:rPr>
          <w:rFonts w:asciiTheme="majorHAnsi" w:hAnsiTheme="majorHAnsi"/>
        </w:rPr>
      </w:pPr>
      <w:r>
        <w:rPr>
          <w:rFonts w:asciiTheme="majorHAnsi" w:hAnsiTheme="majorHAnsi"/>
        </w:rPr>
        <w:t>Agree t</w:t>
      </w:r>
      <w:r w:rsidR="00BB2038">
        <w:rPr>
          <w:rFonts w:asciiTheme="majorHAnsi" w:hAnsiTheme="majorHAnsi"/>
        </w:rPr>
        <w:t>o</w:t>
      </w:r>
      <w:r>
        <w:rPr>
          <w:rFonts w:asciiTheme="majorHAnsi" w:hAnsiTheme="majorHAnsi"/>
        </w:rPr>
        <w:t xml:space="preserve"> direction of splitting the figure as described.</w:t>
      </w:r>
    </w:p>
    <w:p w:rsidR="001714EB" w:rsidRPr="001714EB" w:rsidRDefault="001714EB" w:rsidP="001714EB">
      <w:pPr>
        <w:pStyle w:val="ListParagraph"/>
        <w:numPr>
          <w:ilvl w:val="3"/>
          <w:numId w:val="9"/>
        </w:numPr>
        <w:rPr>
          <w:rFonts w:asciiTheme="majorHAnsi" w:hAnsiTheme="majorHAnsi"/>
        </w:rPr>
      </w:pPr>
      <w:r>
        <w:rPr>
          <w:rFonts w:asciiTheme="majorHAnsi" w:hAnsiTheme="majorHAnsi"/>
        </w:rPr>
        <w:t>Mark to prepare proposed resolution.</w:t>
      </w:r>
    </w:p>
    <w:p w:rsidR="000956B5" w:rsidRDefault="000956B5" w:rsidP="000956B5">
      <w:pPr>
        <w:pStyle w:val="ListParagraph"/>
        <w:numPr>
          <w:ilvl w:val="2"/>
          <w:numId w:val="9"/>
        </w:numPr>
        <w:rPr>
          <w:rFonts w:asciiTheme="majorHAnsi" w:hAnsiTheme="majorHAnsi"/>
        </w:rPr>
      </w:pPr>
      <w:r>
        <w:rPr>
          <w:rFonts w:asciiTheme="majorHAnsi" w:hAnsiTheme="majorHAnsi"/>
        </w:rPr>
        <w:t xml:space="preserve">CID </w:t>
      </w:r>
      <w:r w:rsidR="003C086C">
        <w:rPr>
          <w:rFonts w:asciiTheme="majorHAnsi" w:hAnsiTheme="majorHAnsi"/>
        </w:rPr>
        <w:t>3506</w:t>
      </w:r>
      <w:r w:rsidR="008908E7">
        <w:rPr>
          <w:rFonts w:asciiTheme="majorHAnsi" w:hAnsiTheme="majorHAnsi"/>
        </w:rPr>
        <w:t xml:space="preserve"> (MAC)</w:t>
      </w:r>
    </w:p>
    <w:p w:rsidR="003C086C" w:rsidRDefault="003C086C" w:rsidP="003C086C">
      <w:pPr>
        <w:pStyle w:val="ListParagraph"/>
        <w:numPr>
          <w:ilvl w:val="3"/>
          <w:numId w:val="9"/>
        </w:numPr>
        <w:rPr>
          <w:rFonts w:asciiTheme="majorHAnsi" w:hAnsiTheme="majorHAnsi"/>
        </w:rPr>
      </w:pPr>
      <w:r>
        <w:rPr>
          <w:rFonts w:asciiTheme="majorHAnsi" w:hAnsiTheme="majorHAnsi"/>
        </w:rPr>
        <w:t>Discuss to determine direction of resolution. Reviewed comment</w:t>
      </w:r>
      <w:r w:rsidR="008D64E5">
        <w:rPr>
          <w:rFonts w:asciiTheme="majorHAnsi" w:hAnsiTheme="majorHAnsi"/>
        </w:rPr>
        <w:t>.</w:t>
      </w:r>
    </w:p>
    <w:p w:rsidR="003C086C" w:rsidRDefault="003C086C" w:rsidP="003C086C">
      <w:pPr>
        <w:pStyle w:val="ListParagraph"/>
        <w:numPr>
          <w:ilvl w:val="3"/>
          <w:numId w:val="9"/>
        </w:numPr>
        <w:rPr>
          <w:rFonts w:asciiTheme="majorHAnsi" w:hAnsiTheme="majorHAnsi"/>
        </w:rPr>
      </w:pPr>
      <w:r>
        <w:rPr>
          <w:rFonts w:asciiTheme="majorHAnsi" w:hAnsiTheme="majorHAnsi"/>
        </w:rPr>
        <w:t>Agree in concept.</w:t>
      </w:r>
      <w:r w:rsidR="008908E7">
        <w:rPr>
          <w:rFonts w:asciiTheme="majorHAnsi" w:hAnsiTheme="majorHAnsi"/>
        </w:rPr>
        <w:t xml:space="preserve"> Annex R is informative.</w:t>
      </w:r>
    </w:p>
    <w:p w:rsidR="008908E7" w:rsidRDefault="008908E7" w:rsidP="003C086C">
      <w:pPr>
        <w:pStyle w:val="ListParagraph"/>
        <w:numPr>
          <w:ilvl w:val="3"/>
          <w:numId w:val="9"/>
        </w:numPr>
        <w:rPr>
          <w:rFonts w:asciiTheme="majorHAnsi" w:hAnsiTheme="majorHAnsi"/>
        </w:rPr>
      </w:pPr>
      <w:r>
        <w:rPr>
          <w:rFonts w:asciiTheme="majorHAnsi" w:hAnsiTheme="majorHAnsi"/>
        </w:rPr>
        <w:t>Concept is useful.  Should the concept become normative in the text?</w:t>
      </w:r>
    </w:p>
    <w:p w:rsidR="008908E7" w:rsidRDefault="008908E7" w:rsidP="003C086C">
      <w:pPr>
        <w:pStyle w:val="ListParagraph"/>
        <w:numPr>
          <w:ilvl w:val="3"/>
          <w:numId w:val="9"/>
        </w:numPr>
        <w:rPr>
          <w:rFonts w:asciiTheme="majorHAnsi" w:hAnsiTheme="majorHAnsi"/>
        </w:rPr>
      </w:pPr>
      <w:r>
        <w:rPr>
          <w:rFonts w:asciiTheme="majorHAnsi" w:hAnsiTheme="majorHAnsi"/>
        </w:rPr>
        <w:lastRenderedPageBreak/>
        <w:t>Define in clause 4, normatively. Probably in 4.5.2.1, 98.25.</w:t>
      </w:r>
    </w:p>
    <w:p w:rsidR="001714EB" w:rsidRPr="001714EB" w:rsidRDefault="001714EB" w:rsidP="001714EB">
      <w:pPr>
        <w:pStyle w:val="ListParagraph"/>
        <w:numPr>
          <w:ilvl w:val="3"/>
          <w:numId w:val="9"/>
        </w:numPr>
        <w:rPr>
          <w:rFonts w:asciiTheme="majorHAnsi" w:hAnsiTheme="majorHAnsi"/>
        </w:rPr>
      </w:pPr>
      <w:r>
        <w:rPr>
          <w:rFonts w:asciiTheme="majorHAnsi" w:hAnsiTheme="majorHAnsi"/>
        </w:rPr>
        <w:t>Mark to prepare proposed resolution.</w:t>
      </w:r>
    </w:p>
    <w:p w:rsidR="008908E7" w:rsidRDefault="008908E7" w:rsidP="008908E7">
      <w:pPr>
        <w:pStyle w:val="ListParagraph"/>
        <w:numPr>
          <w:ilvl w:val="2"/>
          <w:numId w:val="9"/>
        </w:numPr>
        <w:rPr>
          <w:rFonts w:asciiTheme="majorHAnsi" w:hAnsiTheme="majorHAnsi"/>
        </w:rPr>
      </w:pPr>
      <w:r>
        <w:rPr>
          <w:rFonts w:asciiTheme="majorHAnsi" w:hAnsiTheme="majorHAnsi"/>
        </w:rPr>
        <w:t>CID 3507 (MAC)</w:t>
      </w:r>
    </w:p>
    <w:p w:rsidR="008908E7" w:rsidRDefault="008908E7" w:rsidP="008908E7">
      <w:pPr>
        <w:pStyle w:val="ListParagraph"/>
        <w:numPr>
          <w:ilvl w:val="3"/>
          <w:numId w:val="9"/>
        </w:numPr>
        <w:rPr>
          <w:rFonts w:asciiTheme="majorHAnsi" w:hAnsiTheme="majorHAnsi"/>
        </w:rPr>
      </w:pPr>
      <w:r>
        <w:rPr>
          <w:rFonts w:asciiTheme="majorHAnsi" w:hAnsiTheme="majorHAnsi"/>
        </w:rPr>
        <w:t>Discuss to determine direction of resolution. Reviewed comment</w:t>
      </w:r>
    </w:p>
    <w:p w:rsidR="008908E7" w:rsidRDefault="008908E7" w:rsidP="008908E7">
      <w:pPr>
        <w:pStyle w:val="ListParagraph"/>
        <w:numPr>
          <w:ilvl w:val="3"/>
          <w:numId w:val="9"/>
        </w:numPr>
        <w:rPr>
          <w:rFonts w:asciiTheme="majorHAnsi" w:hAnsiTheme="majorHAnsi"/>
        </w:rPr>
      </w:pPr>
      <w:r>
        <w:rPr>
          <w:rFonts w:asciiTheme="majorHAnsi" w:hAnsiTheme="majorHAnsi"/>
        </w:rPr>
        <w:t xml:space="preserve">Similar to 3506, but extending to architectural level of the MAC, in 5.1.1.1 for example. </w:t>
      </w:r>
    </w:p>
    <w:p w:rsidR="008908E7" w:rsidRDefault="008908E7" w:rsidP="008908E7">
      <w:pPr>
        <w:pStyle w:val="ListParagraph"/>
        <w:numPr>
          <w:ilvl w:val="3"/>
          <w:numId w:val="9"/>
        </w:numPr>
        <w:rPr>
          <w:rFonts w:asciiTheme="majorHAnsi" w:hAnsiTheme="majorHAnsi"/>
        </w:rPr>
      </w:pPr>
      <w:r>
        <w:rPr>
          <w:rFonts w:asciiTheme="majorHAnsi" w:hAnsiTheme="majorHAnsi"/>
        </w:rPr>
        <w:t xml:space="preserve">Disagree. DS is passing “data” around: SDU. Contents not analyzed.  However in the MAC, </w:t>
      </w:r>
      <w:r w:rsidR="00BB2038">
        <w:rPr>
          <w:rFonts w:asciiTheme="majorHAnsi" w:hAnsiTheme="majorHAnsi"/>
        </w:rPr>
        <w:t>tuple devolves</w:t>
      </w:r>
      <w:r>
        <w:rPr>
          <w:rFonts w:asciiTheme="majorHAnsi" w:hAnsiTheme="majorHAnsi"/>
        </w:rPr>
        <w:t xml:space="preserve"> after being submitted to the MAC. </w:t>
      </w:r>
    </w:p>
    <w:p w:rsidR="008908E7" w:rsidRDefault="008908E7" w:rsidP="008908E7">
      <w:pPr>
        <w:pStyle w:val="ListParagraph"/>
        <w:numPr>
          <w:ilvl w:val="3"/>
          <w:numId w:val="9"/>
        </w:numPr>
        <w:rPr>
          <w:rFonts w:asciiTheme="majorHAnsi" w:hAnsiTheme="majorHAnsi"/>
        </w:rPr>
      </w:pPr>
      <w:r>
        <w:rPr>
          <w:rFonts w:asciiTheme="majorHAnsi" w:hAnsiTheme="majorHAnsi"/>
        </w:rPr>
        <w:t xml:space="preserve">Maybe we need a new term that does not include “SDU”. </w:t>
      </w:r>
    </w:p>
    <w:p w:rsidR="008908E7" w:rsidRDefault="008908E7" w:rsidP="008908E7">
      <w:pPr>
        <w:pStyle w:val="ListParagraph"/>
        <w:numPr>
          <w:ilvl w:val="3"/>
          <w:numId w:val="9"/>
        </w:numPr>
        <w:rPr>
          <w:rFonts w:asciiTheme="majorHAnsi" w:hAnsiTheme="majorHAnsi"/>
        </w:rPr>
      </w:pPr>
      <w:r>
        <w:rPr>
          <w:rFonts w:asciiTheme="majorHAnsi" w:hAnsiTheme="majorHAnsi"/>
        </w:rPr>
        <w:t>See 129.44 “The reordering of MSDUs”.</w:t>
      </w:r>
    </w:p>
    <w:p w:rsidR="008908E7" w:rsidRDefault="008908E7" w:rsidP="008908E7">
      <w:pPr>
        <w:pStyle w:val="ListParagraph"/>
        <w:numPr>
          <w:ilvl w:val="3"/>
          <w:numId w:val="9"/>
        </w:numPr>
        <w:rPr>
          <w:rFonts w:asciiTheme="majorHAnsi" w:hAnsiTheme="majorHAnsi"/>
        </w:rPr>
      </w:pPr>
      <w:r>
        <w:rPr>
          <w:rFonts w:asciiTheme="majorHAnsi" w:hAnsiTheme="majorHAnsi"/>
        </w:rPr>
        <w:t xml:space="preserve">DS needs to understand addressing. </w:t>
      </w:r>
    </w:p>
    <w:p w:rsidR="008908E7" w:rsidRDefault="005D6ADB" w:rsidP="008908E7">
      <w:pPr>
        <w:pStyle w:val="ListParagraph"/>
        <w:numPr>
          <w:ilvl w:val="3"/>
          <w:numId w:val="9"/>
        </w:numPr>
        <w:rPr>
          <w:rFonts w:asciiTheme="majorHAnsi" w:hAnsiTheme="majorHAnsi"/>
        </w:rPr>
      </w:pPr>
      <w:r>
        <w:rPr>
          <w:rFonts w:asciiTheme="majorHAnsi" w:hAnsiTheme="majorHAnsi"/>
        </w:rPr>
        <w:t>“MAC Service tuple”?</w:t>
      </w:r>
    </w:p>
    <w:p w:rsidR="00BB2038" w:rsidRDefault="00BB2038" w:rsidP="008908E7">
      <w:pPr>
        <w:pStyle w:val="ListParagraph"/>
        <w:numPr>
          <w:ilvl w:val="3"/>
          <w:numId w:val="9"/>
        </w:numPr>
        <w:rPr>
          <w:rFonts w:asciiTheme="majorHAnsi" w:hAnsiTheme="majorHAnsi"/>
        </w:rPr>
      </w:pPr>
      <w:r>
        <w:rPr>
          <w:rFonts w:asciiTheme="majorHAnsi" w:hAnsiTheme="majorHAnsi"/>
        </w:rPr>
        <w:t>Mark to consider further and propose a resolution.</w:t>
      </w:r>
    </w:p>
    <w:p w:rsidR="005D6ADB" w:rsidRDefault="005D6ADB" w:rsidP="005D6ADB">
      <w:pPr>
        <w:pStyle w:val="ListParagraph"/>
        <w:numPr>
          <w:ilvl w:val="2"/>
          <w:numId w:val="9"/>
        </w:numPr>
        <w:rPr>
          <w:rFonts w:asciiTheme="majorHAnsi" w:hAnsiTheme="majorHAnsi"/>
        </w:rPr>
      </w:pPr>
      <w:r>
        <w:rPr>
          <w:rFonts w:asciiTheme="majorHAnsi" w:hAnsiTheme="majorHAnsi"/>
        </w:rPr>
        <w:t>CID 3519 (MAC)</w:t>
      </w:r>
    </w:p>
    <w:p w:rsidR="005D6ADB" w:rsidRDefault="005D6ADB" w:rsidP="005D6ADB">
      <w:pPr>
        <w:pStyle w:val="ListParagraph"/>
        <w:numPr>
          <w:ilvl w:val="3"/>
          <w:numId w:val="9"/>
        </w:numPr>
        <w:rPr>
          <w:rFonts w:asciiTheme="majorHAnsi" w:hAnsiTheme="majorHAnsi"/>
        </w:rPr>
      </w:pPr>
      <w:r>
        <w:rPr>
          <w:rFonts w:asciiTheme="majorHAnsi" w:hAnsiTheme="majorHAnsi"/>
        </w:rPr>
        <w:t>Discuss to determine direction of resolution. Reviewed comment</w:t>
      </w:r>
      <w:r w:rsidR="008D64E5">
        <w:rPr>
          <w:rFonts w:asciiTheme="majorHAnsi" w:hAnsiTheme="majorHAnsi"/>
        </w:rPr>
        <w:t>.</w:t>
      </w:r>
    </w:p>
    <w:p w:rsidR="005D6ADB" w:rsidRDefault="00D9011B" w:rsidP="005D6ADB">
      <w:pPr>
        <w:pStyle w:val="ListParagraph"/>
        <w:numPr>
          <w:ilvl w:val="3"/>
          <w:numId w:val="9"/>
        </w:numPr>
        <w:rPr>
          <w:rFonts w:asciiTheme="majorHAnsi" w:hAnsiTheme="majorHAnsi"/>
        </w:rPr>
      </w:pPr>
      <w:r>
        <w:rPr>
          <w:rFonts w:asciiTheme="majorHAnsi" w:hAnsiTheme="majorHAnsi"/>
        </w:rPr>
        <w:t>In reverse direction (uplink data, implicit Block ACK request...), have a single frame exchange sequence.</w:t>
      </w:r>
    </w:p>
    <w:p w:rsidR="00D9011B" w:rsidRDefault="00AA7828" w:rsidP="005D6ADB">
      <w:pPr>
        <w:pStyle w:val="ListParagraph"/>
        <w:numPr>
          <w:ilvl w:val="3"/>
          <w:numId w:val="9"/>
        </w:numPr>
        <w:rPr>
          <w:rFonts w:asciiTheme="majorHAnsi" w:hAnsiTheme="majorHAnsi"/>
        </w:rPr>
      </w:pPr>
      <w:r>
        <w:rPr>
          <w:rFonts w:asciiTheme="majorHAnsi" w:hAnsiTheme="majorHAnsi"/>
        </w:rPr>
        <w:t>Believe component/key part of frame exchange: separate with SIFS.</w:t>
      </w:r>
    </w:p>
    <w:p w:rsidR="00AA7828" w:rsidRDefault="00AA7828" w:rsidP="005D6ADB">
      <w:pPr>
        <w:pStyle w:val="ListParagraph"/>
        <w:numPr>
          <w:ilvl w:val="3"/>
          <w:numId w:val="9"/>
        </w:numPr>
        <w:rPr>
          <w:rFonts w:asciiTheme="majorHAnsi" w:hAnsiTheme="majorHAnsi"/>
        </w:rPr>
      </w:pPr>
      <w:r>
        <w:rPr>
          <w:rFonts w:asciiTheme="majorHAnsi" w:hAnsiTheme="majorHAnsi"/>
        </w:rPr>
        <w:t>In frame exchange, require some attributes to be the same.</w:t>
      </w:r>
    </w:p>
    <w:p w:rsidR="00AA7828" w:rsidRDefault="00BB2038" w:rsidP="005D6ADB">
      <w:pPr>
        <w:pStyle w:val="ListParagraph"/>
        <w:numPr>
          <w:ilvl w:val="3"/>
          <w:numId w:val="9"/>
        </w:numPr>
        <w:rPr>
          <w:rFonts w:asciiTheme="majorHAnsi" w:hAnsiTheme="majorHAnsi"/>
        </w:rPr>
      </w:pPr>
      <w:r>
        <w:rPr>
          <w:rFonts w:asciiTheme="majorHAnsi" w:hAnsiTheme="majorHAnsi"/>
        </w:rPr>
        <w:t>Observation: we all h</w:t>
      </w:r>
      <w:r w:rsidR="00AA7828">
        <w:rPr>
          <w:rFonts w:asciiTheme="majorHAnsi" w:hAnsiTheme="majorHAnsi"/>
        </w:rPr>
        <w:t>ave different assumptions about what constitutes a frame exchange sequence. Might be underspecified.</w:t>
      </w:r>
    </w:p>
    <w:p w:rsidR="00AA7828" w:rsidRDefault="00AA7828" w:rsidP="005D6ADB">
      <w:pPr>
        <w:pStyle w:val="ListParagraph"/>
        <w:numPr>
          <w:ilvl w:val="3"/>
          <w:numId w:val="9"/>
        </w:numPr>
        <w:rPr>
          <w:rFonts w:asciiTheme="majorHAnsi" w:hAnsiTheme="majorHAnsi"/>
        </w:rPr>
      </w:pPr>
      <w:r>
        <w:rPr>
          <w:rFonts w:asciiTheme="majorHAnsi" w:hAnsiTheme="majorHAnsi"/>
        </w:rPr>
        <w:t xml:space="preserve">Does anything break? Don’t know. Would need to look or heavily sample current definitions of frame sequence. </w:t>
      </w:r>
    </w:p>
    <w:p w:rsidR="00AA7828" w:rsidRDefault="00FB502D" w:rsidP="005D6ADB">
      <w:pPr>
        <w:pStyle w:val="ListParagraph"/>
        <w:numPr>
          <w:ilvl w:val="3"/>
          <w:numId w:val="9"/>
        </w:numPr>
        <w:rPr>
          <w:rFonts w:asciiTheme="majorHAnsi" w:hAnsiTheme="majorHAnsi"/>
        </w:rPr>
      </w:pPr>
      <w:r>
        <w:rPr>
          <w:rFonts w:asciiTheme="majorHAnsi" w:hAnsiTheme="majorHAnsi"/>
        </w:rPr>
        <w:t>This comment was generated based on work with TXOP. Is frame exchange sequence aligned with TXOP?</w:t>
      </w:r>
    </w:p>
    <w:p w:rsidR="00BB2038" w:rsidRPr="00BB2038" w:rsidRDefault="00BB2038" w:rsidP="00BB2038">
      <w:pPr>
        <w:pStyle w:val="ListParagraph"/>
        <w:numPr>
          <w:ilvl w:val="3"/>
          <w:numId w:val="9"/>
        </w:numPr>
        <w:rPr>
          <w:rFonts w:asciiTheme="majorHAnsi" w:hAnsiTheme="majorHAnsi"/>
        </w:rPr>
      </w:pPr>
      <w:r>
        <w:rPr>
          <w:rFonts w:asciiTheme="majorHAnsi" w:hAnsiTheme="majorHAnsi"/>
        </w:rPr>
        <w:t>Mark to consider further and propose a resolution.</w:t>
      </w:r>
    </w:p>
    <w:p w:rsidR="00FB502D" w:rsidRDefault="00FB502D" w:rsidP="00FB502D">
      <w:pPr>
        <w:pStyle w:val="ListParagraph"/>
        <w:numPr>
          <w:ilvl w:val="2"/>
          <w:numId w:val="9"/>
        </w:numPr>
        <w:rPr>
          <w:rFonts w:asciiTheme="majorHAnsi" w:hAnsiTheme="majorHAnsi"/>
        </w:rPr>
      </w:pPr>
      <w:r>
        <w:rPr>
          <w:rFonts w:asciiTheme="majorHAnsi" w:hAnsiTheme="majorHAnsi"/>
        </w:rPr>
        <w:t>CID 3129</w:t>
      </w:r>
      <w:r w:rsidR="008104BF">
        <w:rPr>
          <w:rFonts w:asciiTheme="majorHAnsi" w:hAnsiTheme="majorHAnsi"/>
        </w:rPr>
        <w:t>, 3131, 3132</w:t>
      </w:r>
      <w:r>
        <w:rPr>
          <w:rFonts w:asciiTheme="majorHAnsi" w:hAnsiTheme="majorHAnsi"/>
        </w:rPr>
        <w:t xml:space="preserve"> (MAC)</w:t>
      </w:r>
    </w:p>
    <w:p w:rsidR="008104BF" w:rsidRDefault="008104BF" w:rsidP="008104BF">
      <w:pPr>
        <w:pStyle w:val="ListParagraph"/>
        <w:numPr>
          <w:ilvl w:val="3"/>
          <w:numId w:val="9"/>
        </w:numPr>
        <w:rPr>
          <w:rFonts w:asciiTheme="majorHAnsi" w:hAnsiTheme="majorHAnsi"/>
        </w:rPr>
      </w:pPr>
      <w:r>
        <w:rPr>
          <w:rFonts w:asciiTheme="majorHAnsi" w:hAnsiTheme="majorHAnsi"/>
        </w:rPr>
        <w:t>Are related to resolution of CID 3128.</w:t>
      </w:r>
    </w:p>
    <w:p w:rsidR="008104BF" w:rsidRDefault="008104BF" w:rsidP="008104BF">
      <w:pPr>
        <w:pStyle w:val="ListParagraph"/>
        <w:numPr>
          <w:ilvl w:val="3"/>
          <w:numId w:val="9"/>
        </w:numPr>
        <w:rPr>
          <w:rFonts w:asciiTheme="majorHAnsi" w:hAnsiTheme="majorHAnsi"/>
        </w:rPr>
      </w:pPr>
      <w:r>
        <w:rPr>
          <w:rFonts w:asciiTheme="majorHAnsi" w:hAnsiTheme="majorHAnsi"/>
        </w:rPr>
        <w:t>References to 802.1 documents refer to 2003 versions, need to be updated. Need to look at all references to 802.1 documents, and make sure nothing breaks by updating the reference.</w:t>
      </w:r>
    </w:p>
    <w:p w:rsidR="008104BF" w:rsidRDefault="008104BF" w:rsidP="008104BF">
      <w:pPr>
        <w:pStyle w:val="ListParagraph"/>
        <w:numPr>
          <w:ilvl w:val="3"/>
          <w:numId w:val="9"/>
        </w:numPr>
        <w:rPr>
          <w:rFonts w:asciiTheme="majorHAnsi" w:hAnsiTheme="majorHAnsi"/>
        </w:rPr>
      </w:pPr>
      <w:r>
        <w:rPr>
          <w:rFonts w:asciiTheme="majorHAnsi" w:hAnsiTheme="majorHAnsi"/>
        </w:rPr>
        <w:t xml:space="preserve">CFI may have been there for token ring; frame came from token ring. </w:t>
      </w:r>
    </w:p>
    <w:p w:rsidR="008104BF" w:rsidRDefault="008104BF" w:rsidP="008104BF">
      <w:pPr>
        <w:pStyle w:val="ListParagraph"/>
        <w:numPr>
          <w:ilvl w:val="3"/>
          <w:numId w:val="9"/>
        </w:numPr>
        <w:rPr>
          <w:rFonts w:asciiTheme="majorHAnsi" w:hAnsiTheme="majorHAnsi"/>
        </w:rPr>
      </w:pPr>
      <w:r>
        <w:rPr>
          <w:rFonts w:asciiTheme="majorHAnsi" w:hAnsiTheme="majorHAnsi"/>
        </w:rPr>
        <w:t>Wouldn’t an old bridge be confused by the DEI bit value?</w:t>
      </w:r>
    </w:p>
    <w:p w:rsidR="008104BF" w:rsidRDefault="008D64E5" w:rsidP="008104BF">
      <w:pPr>
        <w:pStyle w:val="ListParagraph"/>
        <w:numPr>
          <w:ilvl w:val="3"/>
          <w:numId w:val="9"/>
        </w:numPr>
        <w:rPr>
          <w:rFonts w:asciiTheme="majorHAnsi" w:hAnsiTheme="majorHAnsi"/>
        </w:rPr>
      </w:pPr>
      <w:r>
        <w:rPr>
          <w:rFonts w:asciiTheme="majorHAnsi" w:hAnsiTheme="majorHAnsi"/>
        </w:rPr>
        <w:t>Mark will bring back proposed resolution.</w:t>
      </w:r>
      <w:r w:rsidR="008104BF">
        <w:rPr>
          <w:rFonts w:asciiTheme="majorHAnsi" w:hAnsiTheme="majorHAnsi"/>
        </w:rPr>
        <w:t xml:space="preserve"> </w:t>
      </w:r>
    </w:p>
    <w:p w:rsidR="00FB502D" w:rsidRDefault="008104BF" w:rsidP="00FB502D">
      <w:pPr>
        <w:pStyle w:val="ListParagraph"/>
        <w:numPr>
          <w:ilvl w:val="2"/>
          <w:numId w:val="9"/>
        </w:numPr>
        <w:rPr>
          <w:rFonts w:asciiTheme="majorHAnsi" w:hAnsiTheme="majorHAnsi"/>
        </w:rPr>
      </w:pPr>
      <w:r>
        <w:rPr>
          <w:rFonts w:asciiTheme="majorHAnsi" w:hAnsiTheme="majorHAnsi"/>
        </w:rPr>
        <w:t xml:space="preserve">CID </w:t>
      </w:r>
      <w:r w:rsidR="008D64E5">
        <w:rPr>
          <w:rFonts w:asciiTheme="majorHAnsi" w:hAnsiTheme="majorHAnsi"/>
        </w:rPr>
        <w:t>3150 (MAC)</w:t>
      </w:r>
    </w:p>
    <w:p w:rsidR="008D64E5" w:rsidRDefault="008D64E5" w:rsidP="008D64E5">
      <w:pPr>
        <w:pStyle w:val="ListParagraph"/>
        <w:numPr>
          <w:ilvl w:val="3"/>
          <w:numId w:val="9"/>
        </w:numPr>
        <w:rPr>
          <w:rFonts w:asciiTheme="majorHAnsi" w:hAnsiTheme="majorHAnsi"/>
        </w:rPr>
      </w:pPr>
      <w:r>
        <w:rPr>
          <w:rFonts w:asciiTheme="majorHAnsi" w:hAnsiTheme="majorHAnsi"/>
        </w:rPr>
        <w:t>Reviewed comment and proposed resolution.</w:t>
      </w:r>
    </w:p>
    <w:p w:rsidR="008D64E5" w:rsidRDefault="008D64E5" w:rsidP="008D64E5">
      <w:pPr>
        <w:pStyle w:val="ListParagraph"/>
        <w:numPr>
          <w:ilvl w:val="3"/>
          <w:numId w:val="9"/>
        </w:numPr>
        <w:rPr>
          <w:rFonts w:asciiTheme="majorHAnsi" w:hAnsiTheme="majorHAnsi"/>
        </w:rPr>
      </w:pPr>
      <w:r>
        <w:rPr>
          <w:rFonts w:asciiTheme="majorHAnsi" w:hAnsiTheme="majorHAnsi"/>
        </w:rPr>
        <w:t>Figure B.6 is the figure submitted to 802.1.</w:t>
      </w:r>
    </w:p>
    <w:p w:rsidR="008D64E5" w:rsidRDefault="008D64E5" w:rsidP="008D64E5">
      <w:pPr>
        <w:pStyle w:val="ListParagraph"/>
        <w:numPr>
          <w:ilvl w:val="3"/>
          <w:numId w:val="9"/>
        </w:numPr>
        <w:rPr>
          <w:rFonts w:asciiTheme="majorHAnsi" w:hAnsiTheme="majorHAnsi"/>
        </w:rPr>
      </w:pPr>
      <w:r>
        <w:rPr>
          <w:rFonts w:asciiTheme="majorHAnsi" w:hAnsiTheme="majorHAnsi"/>
        </w:rPr>
        <w:t>Mesh is not included in either B.6 or 14-4 (current reference)</w:t>
      </w:r>
    </w:p>
    <w:p w:rsidR="008D64E5" w:rsidRDefault="008D64E5" w:rsidP="008D64E5">
      <w:pPr>
        <w:pStyle w:val="ListParagraph"/>
        <w:numPr>
          <w:ilvl w:val="3"/>
          <w:numId w:val="9"/>
        </w:numPr>
        <w:rPr>
          <w:rFonts w:asciiTheme="majorHAnsi" w:hAnsiTheme="majorHAnsi"/>
        </w:rPr>
      </w:pPr>
      <w:r>
        <w:rPr>
          <w:rFonts w:asciiTheme="majorHAnsi" w:hAnsiTheme="majorHAnsi"/>
        </w:rPr>
        <w:t xml:space="preserve">Mark will bring back proposed resolution. </w:t>
      </w:r>
    </w:p>
    <w:p w:rsidR="008D64E5" w:rsidRDefault="008D64E5" w:rsidP="008D64E5">
      <w:pPr>
        <w:pStyle w:val="ListParagraph"/>
        <w:numPr>
          <w:ilvl w:val="2"/>
          <w:numId w:val="9"/>
        </w:numPr>
        <w:rPr>
          <w:rFonts w:asciiTheme="majorHAnsi" w:hAnsiTheme="majorHAnsi"/>
        </w:rPr>
      </w:pPr>
      <w:r>
        <w:rPr>
          <w:rFonts w:asciiTheme="majorHAnsi" w:hAnsiTheme="majorHAnsi"/>
        </w:rPr>
        <w:t>CID 3277 (MAC)</w:t>
      </w:r>
    </w:p>
    <w:p w:rsidR="008D64E5" w:rsidRDefault="008D64E5" w:rsidP="008D64E5">
      <w:pPr>
        <w:pStyle w:val="ListParagraph"/>
        <w:numPr>
          <w:ilvl w:val="3"/>
          <w:numId w:val="9"/>
        </w:numPr>
        <w:rPr>
          <w:rFonts w:asciiTheme="majorHAnsi" w:hAnsiTheme="majorHAnsi"/>
        </w:rPr>
      </w:pPr>
      <w:r>
        <w:rPr>
          <w:rFonts w:asciiTheme="majorHAnsi" w:hAnsiTheme="majorHAnsi"/>
        </w:rPr>
        <w:t>Reviewed comment and proposed resolution</w:t>
      </w:r>
    </w:p>
    <w:p w:rsidR="00075E37" w:rsidRPr="00164751" w:rsidRDefault="008D64E5" w:rsidP="00AB05D9">
      <w:pPr>
        <w:pStyle w:val="ListParagraph"/>
        <w:numPr>
          <w:ilvl w:val="3"/>
          <w:numId w:val="9"/>
        </w:numPr>
        <w:rPr>
          <w:rFonts w:asciiTheme="majorHAnsi" w:hAnsiTheme="majorHAnsi"/>
          <w:b/>
          <w:color w:val="0070C0"/>
          <w:u w:val="single"/>
        </w:rPr>
      </w:pPr>
      <w:r>
        <w:rPr>
          <w:rFonts w:asciiTheme="majorHAnsi" w:hAnsiTheme="majorHAnsi"/>
        </w:rPr>
        <w:t>Proposed resolution: Revised, In the</w:t>
      </w:r>
      <w:r w:rsidRPr="008D64E5">
        <w:rPr>
          <w:rFonts w:asciiTheme="majorHAnsi" w:hAnsiTheme="majorHAnsi"/>
        </w:rPr>
        <w:t xml:space="preserve"> Description, </w:t>
      </w:r>
      <w:r>
        <w:rPr>
          <w:rFonts w:asciiTheme="majorHAnsi" w:hAnsiTheme="majorHAnsi"/>
        </w:rPr>
        <w:t>change to “</w:t>
      </w:r>
      <w:proofErr w:type="gramStart"/>
      <w:r w:rsidRPr="008D64E5">
        <w:rPr>
          <w:rFonts w:asciiTheme="majorHAnsi" w:hAnsiTheme="majorHAnsi"/>
        </w:rPr>
        <w:t>Indicates</w:t>
      </w:r>
      <w:proofErr w:type="gramEnd"/>
      <w:r w:rsidRPr="008D64E5">
        <w:rPr>
          <w:rFonts w:asciiTheme="majorHAnsi" w:hAnsiTheme="majorHAnsi"/>
        </w:rPr>
        <w:t xml:space="preserve"> the RCPI value contained in the received Association Response frame. This value represents the RCPI that the AP or PCP measured at the time it received the corresponding Association Request frame. The element is optionally present if dot11RMRCPIMeasurementActivated is true; otherwise not present."</w:t>
      </w:r>
      <w:r>
        <w:rPr>
          <w:rFonts w:asciiTheme="majorHAnsi" w:hAnsiTheme="majorHAnsi"/>
        </w:rPr>
        <w:t xml:space="preserve"> </w:t>
      </w:r>
      <w:r w:rsidR="008B5B7E">
        <w:rPr>
          <w:rFonts w:asciiTheme="majorHAnsi" w:hAnsiTheme="majorHAnsi"/>
        </w:rPr>
        <w:t xml:space="preserve">At </w:t>
      </w:r>
      <w:r w:rsidR="00075E37">
        <w:rPr>
          <w:rFonts w:asciiTheme="majorHAnsi" w:hAnsiTheme="majorHAnsi"/>
        </w:rPr>
        <w:t xml:space="preserve">170.20 </w:t>
      </w:r>
      <w:r w:rsidR="00075E37">
        <w:rPr>
          <w:rFonts w:asciiTheme="majorHAnsi" w:hAnsiTheme="majorHAnsi"/>
        </w:rPr>
        <w:lastRenderedPageBreak/>
        <w:t xml:space="preserve">and </w:t>
      </w:r>
      <w:r w:rsidR="008B5B7E">
        <w:rPr>
          <w:rFonts w:asciiTheme="majorHAnsi" w:hAnsiTheme="majorHAnsi"/>
        </w:rPr>
        <w:t>171.38, change from “</w:t>
      </w:r>
      <w:proofErr w:type="spellStart"/>
      <w:r w:rsidR="008B5B7E">
        <w:rPr>
          <w:rFonts w:asciiTheme="majorHAnsi" w:hAnsiTheme="majorHAnsi"/>
        </w:rPr>
        <w:t>RCPI.request</w:t>
      </w:r>
      <w:proofErr w:type="spellEnd"/>
      <w:r w:rsidR="008B5B7E">
        <w:rPr>
          <w:rFonts w:asciiTheme="majorHAnsi" w:hAnsiTheme="majorHAnsi"/>
        </w:rPr>
        <w:t>” to “RCPI of Request”</w:t>
      </w:r>
      <w:r w:rsidR="00075E37">
        <w:rPr>
          <w:rFonts w:asciiTheme="majorHAnsi" w:hAnsiTheme="majorHAnsi"/>
        </w:rPr>
        <w:t xml:space="preserve">. </w:t>
      </w:r>
      <w:r w:rsidR="00075E37" w:rsidRPr="00075E37">
        <w:rPr>
          <w:rFonts w:asciiTheme="majorHAnsi" w:hAnsiTheme="majorHAnsi"/>
        </w:rPr>
        <w:t>At 170.22 and 171.53 change “</w:t>
      </w:r>
      <w:proofErr w:type="spellStart"/>
      <w:r w:rsidR="00075E37" w:rsidRPr="00075E37">
        <w:rPr>
          <w:rFonts w:asciiTheme="majorHAnsi" w:hAnsiTheme="majorHAnsi"/>
        </w:rPr>
        <w:t>RCPI.response</w:t>
      </w:r>
      <w:proofErr w:type="spellEnd"/>
      <w:r w:rsidR="00075E37" w:rsidRPr="00075E37">
        <w:rPr>
          <w:rFonts w:asciiTheme="majorHAnsi" w:hAnsiTheme="majorHAnsi"/>
        </w:rPr>
        <w:t>” to “RCPI of Response”</w:t>
      </w:r>
      <w:r w:rsidR="00075E37">
        <w:rPr>
          <w:rFonts w:asciiTheme="majorHAnsi" w:hAnsiTheme="majorHAnsi"/>
        </w:rPr>
        <w:t xml:space="preserve">. </w:t>
      </w:r>
      <w:r w:rsidR="00B502D3">
        <w:rPr>
          <w:rFonts w:asciiTheme="majorHAnsi" w:hAnsiTheme="majorHAnsi"/>
        </w:rPr>
        <w:t xml:space="preserve"> </w:t>
      </w:r>
      <w:r w:rsidR="009855CB" w:rsidRPr="00164751">
        <w:rPr>
          <w:rFonts w:asciiTheme="majorHAnsi" w:hAnsiTheme="majorHAnsi"/>
          <w:b/>
          <w:color w:val="0070C0"/>
          <w:u w:val="single"/>
        </w:rPr>
        <w:t>Make similar changes in 6.3.34.3.2.</w:t>
      </w:r>
    </w:p>
    <w:p w:rsidR="00075E37" w:rsidRDefault="00075E37" w:rsidP="00075E37">
      <w:pPr>
        <w:pStyle w:val="ListParagraph"/>
        <w:numPr>
          <w:ilvl w:val="2"/>
          <w:numId w:val="9"/>
        </w:numPr>
        <w:rPr>
          <w:rFonts w:asciiTheme="majorHAnsi" w:hAnsiTheme="majorHAnsi"/>
        </w:rPr>
      </w:pPr>
      <w:r>
        <w:rPr>
          <w:rFonts w:asciiTheme="majorHAnsi" w:hAnsiTheme="majorHAnsi"/>
        </w:rPr>
        <w:t>CID 3278 (MAC)</w:t>
      </w:r>
    </w:p>
    <w:p w:rsidR="00075E37" w:rsidRDefault="00075E37" w:rsidP="00075E37">
      <w:pPr>
        <w:pStyle w:val="ListParagraph"/>
        <w:numPr>
          <w:ilvl w:val="3"/>
          <w:numId w:val="9"/>
        </w:numPr>
        <w:rPr>
          <w:rFonts w:asciiTheme="majorHAnsi" w:hAnsiTheme="majorHAnsi"/>
        </w:rPr>
      </w:pPr>
      <w:r>
        <w:rPr>
          <w:rFonts w:asciiTheme="majorHAnsi" w:hAnsiTheme="majorHAnsi"/>
        </w:rPr>
        <w:t>Reviewed comment and proposed resolution</w:t>
      </w:r>
    </w:p>
    <w:p w:rsidR="00075E37" w:rsidRPr="00164751" w:rsidRDefault="00075E37" w:rsidP="00AB05D9">
      <w:pPr>
        <w:pStyle w:val="ListParagraph"/>
        <w:numPr>
          <w:ilvl w:val="3"/>
          <w:numId w:val="9"/>
        </w:numPr>
        <w:rPr>
          <w:rFonts w:asciiTheme="majorHAnsi" w:hAnsiTheme="majorHAnsi"/>
          <w:b/>
          <w:color w:val="0070C0"/>
          <w:u w:val="single"/>
        </w:rPr>
      </w:pPr>
      <w:r>
        <w:rPr>
          <w:rFonts w:asciiTheme="majorHAnsi" w:hAnsiTheme="majorHAnsi"/>
        </w:rPr>
        <w:t>Proposed resolution: Revised, In the</w:t>
      </w:r>
      <w:r w:rsidRPr="008D64E5">
        <w:rPr>
          <w:rFonts w:asciiTheme="majorHAnsi" w:hAnsiTheme="majorHAnsi"/>
        </w:rPr>
        <w:t xml:space="preserve"> Description, </w:t>
      </w:r>
      <w:r>
        <w:rPr>
          <w:rFonts w:asciiTheme="majorHAnsi" w:hAnsiTheme="majorHAnsi"/>
        </w:rPr>
        <w:t>change to “</w:t>
      </w:r>
      <w:proofErr w:type="gramStart"/>
      <w:r>
        <w:rPr>
          <w:rFonts w:asciiTheme="majorHAnsi" w:hAnsiTheme="majorHAnsi"/>
        </w:rPr>
        <w:t>Indicates</w:t>
      </w:r>
      <w:proofErr w:type="gramEnd"/>
      <w:r>
        <w:rPr>
          <w:rFonts w:asciiTheme="majorHAnsi" w:hAnsiTheme="majorHAnsi"/>
        </w:rPr>
        <w:t xml:space="preserve"> the RSN</w:t>
      </w:r>
      <w:r w:rsidRPr="008D64E5">
        <w:rPr>
          <w:rFonts w:asciiTheme="majorHAnsi" w:hAnsiTheme="majorHAnsi"/>
        </w:rPr>
        <w:t>I value contained in the received Association Response fram</w:t>
      </w:r>
      <w:r>
        <w:rPr>
          <w:rFonts w:asciiTheme="majorHAnsi" w:hAnsiTheme="majorHAnsi"/>
        </w:rPr>
        <w:t>e. This value represents the RSN</w:t>
      </w:r>
      <w:r w:rsidRPr="008D64E5">
        <w:rPr>
          <w:rFonts w:asciiTheme="majorHAnsi" w:hAnsiTheme="majorHAnsi"/>
        </w:rPr>
        <w:t xml:space="preserve">I that the AP or PCP measured at the time it received the corresponding Association Request frame. The element is optionally present if </w:t>
      </w:r>
      <w:r>
        <w:rPr>
          <w:rFonts w:asciiTheme="majorHAnsi" w:hAnsiTheme="majorHAnsi"/>
        </w:rPr>
        <w:t>dot11RMRSN</w:t>
      </w:r>
      <w:r w:rsidRPr="008D64E5">
        <w:rPr>
          <w:rFonts w:asciiTheme="majorHAnsi" w:hAnsiTheme="majorHAnsi"/>
        </w:rPr>
        <w:t>IMeasurementActivated is true; otherwise not present."</w:t>
      </w:r>
      <w:r>
        <w:rPr>
          <w:rFonts w:asciiTheme="majorHAnsi" w:hAnsiTheme="majorHAnsi"/>
        </w:rPr>
        <w:t xml:space="preserve"> At 170.21 and </w:t>
      </w:r>
      <w:r w:rsidR="0037109C">
        <w:rPr>
          <w:rFonts w:asciiTheme="majorHAnsi" w:hAnsiTheme="majorHAnsi"/>
        </w:rPr>
        <w:t>171.45</w:t>
      </w:r>
      <w:r>
        <w:rPr>
          <w:rFonts w:asciiTheme="majorHAnsi" w:hAnsiTheme="majorHAnsi"/>
        </w:rPr>
        <w:t>, change from “</w:t>
      </w:r>
      <w:proofErr w:type="spellStart"/>
      <w:r>
        <w:rPr>
          <w:rFonts w:asciiTheme="majorHAnsi" w:hAnsiTheme="majorHAnsi"/>
        </w:rPr>
        <w:t>RSNI.request</w:t>
      </w:r>
      <w:proofErr w:type="spellEnd"/>
      <w:r>
        <w:rPr>
          <w:rFonts w:asciiTheme="majorHAnsi" w:hAnsiTheme="majorHAnsi"/>
        </w:rPr>
        <w:t xml:space="preserve">” to “RSNI of Request”. </w:t>
      </w:r>
      <w:r w:rsidR="0037109C">
        <w:rPr>
          <w:rFonts w:asciiTheme="majorHAnsi" w:hAnsiTheme="majorHAnsi"/>
        </w:rPr>
        <w:t>At 170.23 and 172</w:t>
      </w:r>
      <w:r w:rsidRPr="00075E37">
        <w:rPr>
          <w:rFonts w:asciiTheme="majorHAnsi" w:hAnsiTheme="majorHAnsi"/>
        </w:rPr>
        <w:t>.3 change “</w:t>
      </w:r>
      <w:proofErr w:type="spellStart"/>
      <w:r>
        <w:rPr>
          <w:rFonts w:asciiTheme="majorHAnsi" w:hAnsiTheme="majorHAnsi"/>
        </w:rPr>
        <w:t>RSN</w:t>
      </w:r>
      <w:r w:rsidRPr="00075E37">
        <w:rPr>
          <w:rFonts w:asciiTheme="majorHAnsi" w:hAnsiTheme="majorHAnsi"/>
        </w:rPr>
        <w:t>I.response</w:t>
      </w:r>
      <w:proofErr w:type="spellEnd"/>
      <w:r w:rsidRPr="00075E37">
        <w:rPr>
          <w:rFonts w:asciiTheme="majorHAnsi" w:hAnsiTheme="majorHAnsi"/>
        </w:rPr>
        <w:t>” to “RCPI of Response”</w:t>
      </w:r>
      <w:r>
        <w:rPr>
          <w:rFonts w:asciiTheme="majorHAnsi" w:hAnsiTheme="majorHAnsi"/>
        </w:rPr>
        <w:t xml:space="preserve">. </w:t>
      </w:r>
      <w:r w:rsidR="00B502D3">
        <w:rPr>
          <w:rFonts w:asciiTheme="majorHAnsi" w:hAnsiTheme="majorHAnsi"/>
        </w:rPr>
        <w:t xml:space="preserve"> </w:t>
      </w:r>
      <w:r w:rsidR="009855CB" w:rsidRPr="00164751">
        <w:rPr>
          <w:rFonts w:asciiTheme="majorHAnsi" w:hAnsiTheme="majorHAnsi"/>
          <w:b/>
          <w:color w:val="0070C0"/>
          <w:u w:val="single"/>
        </w:rPr>
        <w:t>Make similar changes in 6.3.34.3.2.</w:t>
      </w:r>
    </w:p>
    <w:p w:rsidR="00075E37" w:rsidRDefault="00530962" w:rsidP="00075E37">
      <w:pPr>
        <w:pStyle w:val="ListParagraph"/>
        <w:numPr>
          <w:ilvl w:val="2"/>
          <w:numId w:val="9"/>
        </w:numPr>
        <w:rPr>
          <w:rFonts w:asciiTheme="majorHAnsi" w:hAnsiTheme="majorHAnsi"/>
        </w:rPr>
      </w:pPr>
      <w:r>
        <w:rPr>
          <w:rFonts w:asciiTheme="majorHAnsi" w:hAnsiTheme="majorHAnsi"/>
        </w:rPr>
        <w:t>CID 3279</w:t>
      </w:r>
      <w:r w:rsidR="005F5C78">
        <w:rPr>
          <w:rFonts w:asciiTheme="majorHAnsi" w:hAnsiTheme="majorHAnsi"/>
        </w:rPr>
        <w:t xml:space="preserve"> (MAC)</w:t>
      </w:r>
    </w:p>
    <w:p w:rsidR="00530962" w:rsidRDefault="00530962" w:rsidP="00530962">
      <w:pPr>
        <w:pStyle w:val="ListParagraph"/>
        <w:numPr>
          <w:ilvl w:val="3"/>
          <w:numId w:val="9"/>
        </w:numPr>
        <w:rPr>
          <w:rFonts w:asciiTheme="majorHAnsi" w:hAnsiTheme="majorHAnsi"/>
        </w:rPr>
      </w:pPr>
      <w:r>
        <w:rPr>
          <w:rFonts w:asciiTheme="majorHAnsi" w:hAnsiTheme="majorHAnsi"/>
        </w:rPr>
        <w:t>Reviewed comment and proposed resolution</w:t>
      </w:r>
    </w:p>
    <w:p w:rsidR="00530962" w:rsidRPr="00164751" w:rsidRDefault="00530962" w:rsidP="00AB05D9">
      <w:pPr>
        <w:pStyle w:val="ListParagraph"/>
        <w:numPr>
          <w:ilvl w:val="3"/>
          <w:numId w:val="9"/>
        </w:numPr>
        <w:rPr>
          <w:rFonts w:asciiTheme="majorHAnsi" w:hAnsiTheme="majorHAnsi"/>
          <w:b/>
          <w:color w:val="0070C0"/>
          <w:u w:val="single"/>
        </w:rPr>
      </w:pPr>
      <w:r>
        <w:rPr>
          <w:rFonts w:asciiTheme="majorHAnsi" w:hAnsiTheme="majorHAnsi"/>
        </w:rPr>
        <w:t xml:space="preserve">Proposed resolution: </w:t>
      </w:r>
      <w:r w:rsidRPr="00530962">
        <w:rPr>
          <w:rFonts w:asciiTheme="majorHAnsi" w:hAnsiTheme="majorHAnsi"/>
        </w:rPr>
        <w:t xml:space="preserve">Revised.  Change the Description to "Indicates the RCPI value contained in the received </w:t>
      </w:r>
      <w:proofErr w:type="spellStart"/>
      <w:r w:rsidRPr="00530962">
        <w:rPr>
          <w:rFonts w:asciiTheme="majorHAnsi" w:hAnsiTheme="majorHAnsi"/>
        </w:rPr>
        <w:t>Reassociation</w:t>
      </w:r>
      <w:proofErr w:type="spellEnd"/>
      <w:r w:rsidRPr="00530962">
        <w:rPr>
          <w:rFonts w:asciiTheme="majorHAnsi" w:hAnsiTheme="majorHAnsi"/>
        </w:rPr>
        <w:t xml:space="preserve"> Response frame. This value represents the RCPI that the AP or PCP measured at the time it received the corresponding </w:t>
      </w:r>
      <w:proofErr w:type="spellStart"/>
      <w:r w:rsidRPr="00530962">
        <w:rPr>
          <w:rFonts w:asciiTheme="majorHAnsi" w:hAnsiTheme="majorHAnsi"/>
        </w:rPr>
        <w:t>Reassociation</w:t>
      </w:r>
      <w:proofErr w:type="spellEnd"/>
      <w:r w:rsidRPr="00530962">
        <w:rPr>
          <w:rFonts w:asciiTheme="majorHAnsi" w:hAnsiTheme="majorHAnsi"/>
        </w:rPr>
        <w:t xml:space="preserve"> Request frame. The element is optionally present if dot11RMRCPIMeasurementActivated is true; otherwise not present."</w:t>
      </w:r>
      <w:r>
        <w:rPr>
          <w:rFonts w:asciiTheme="majorHAnsi" w:hAnsiTheme="majorHAnsi"/>
        </w:rPr>
        <w:t xml:space="preserve"> At 184.32 and 185.41, change from “</w:t>
      </w:r>
      <w:proofErr w:type="spellStart"/>
      <w:r>
        <w:rPr>
          <w:rFonts w:asciiTheme="majorHAnsi" w:hAnsiTheme="majorHAnsi"/>
        </w:rPr>
        <w:t>RSNI.request</w:t>
      </w:r>
      <w:proofErr w:type="spellEnd"/>
      <w:r>
        <w:rPr>
          <w:rFonts w:asciiTheme="majorHAnsi" w:hAnsiTheme="majorHAnsi"/>
        </w:rPr>
        <w:t>” to “RSNI of Request”. At 184.34 and 185</w:t>
      </w:r>
      <w:r w:rsidRPr="00075E37">
        <w:rPr>
          <w:rFonts w:asciiTheme="majorHAnsi" w:hAnsiTheme="majorHAnsi"/>
        </w:rPr>
        <w:t>.</w:t>
      </w:r>
      <w:r>
        <w:rPr>
          <w:rFonts w:asciiTheme="majorHAnsi" w:hAnsiTheme="majorHAnsi"/>
        </w:rPr>
        <w:t>5</w:t>
      </w:r>
      <w:r w:rsidRPr="00075E37">
        <w:rPr>
          <w:rFonts w:asciiTheme="majorHAnsi" w:hAnsiTheme="majorHAnsi"/>
        </w:rPr>
        <w:t>3 change “</w:t>
      </w:r>
      <w:proofErr w:type="spellStart"/>
      <w:r>
        <w:rPr>
          <w:rFonts w:asciiTheme="majorHAnsi" w:hAnsiTheme="majorHAnsi"/>
        </w:rPr>
        <w:t>RSN</w:t>
      </w:r>
      <w:r w:rsidRPr="00075E37">
        <w:rPr>
          <w:rFonts w:asciiTheme="majorHAnsi" w:hAnsiTheme="majorHAnsi"/>
        </w:rPr>
        <w:t>I.response</w:t>
      </w:r>
      <w:proofErr w:type="spellEnd"/>
      <w:r w:rsidRPr="00075E37">
        <w:rPr>
          <w:rFonts w:asciiTheme="majorHAnsi" w:hAnsiTheme="majorHAnsi"/>
        </w:rPr>
        <w:t>” to “RCPI of Response”</w:t>
      </w:r>
      <w:r>
        <w:rPr>
          <w:rFonts w:asciiTheme="majorHAnsi" w:hAnsiTheme="majorHAnsi"/>
        </w:rPr>
        <w:t xml:space="preserve">. </w:t>
      </w:r>
      <w:r w:rsidR="00B502D3">
        <w:rPr>
          <w:rFonts w:asciiTheme="majorHAnsi" w:hAnsiTheme="majorHAnsi"/>
        </w:rPr>
        <w:t xml:space="preserve"> </w:t>
      </w:r>
      <w:r w:rsidR="009855CB" w:rsidRPr="00164751">
        <w:rPr>
          <w:rFonts w:asciiTheme="majorHAnsi" w:hAnsiTheme="majorHAnsi"/>
          <w:b/>
          <w:color w:val="0070C0"/>
          <w:u w:val="single"/>
        </w:rPr>
        <w:t>Make similar changes in 6.3.34.3.2.</w:t>
      </w:r>
    </w:p>
    <w:p w:rsidR="00530962" w:rsidRDefault="00244EED" w:rsidP="00244EED">
      <w:pPr>
        <w:pStyle w:val="ListParagraph"/>
        <w:numPr>
          <w:ilvl w:val="2"/>
          <w:numId w:val="9"/>
        </w:numPr>
        <w:rPr>
          <w:rFonts w:asciiTheme="majorHAnsi" w:hAnsiTheme="majorHAnsi"/>
        </w:rPr>
      </w:pPr>
      <w:r>
        <w:rPr>
          <w:rFonts w:asciiTheme="majorHAnsi" w:hAnsiTheme="majorHAnsi"/>
        </w:rPr>
        <w:t xml:space="preserve"> CID 3280</w:t>
      </w:r>
      <w:r w:rsidR="005F5C78">
        <w:rPr>
          <w:rFonts w:asciiTheme="majorHAnsi" w:hAnsiTheme="majorHAnsi"/>
        </w:rPr>
        <w:t xml:space="preserve"> (MAC)</w:t>
      </w:r>
    </w:p>
    <w:p w:rsidR="009E766C" w:rsidRDefault="009E766C" w:rsidP="009E766C">
      <w:pPr>
        <w:pStyle w:val="ListParagraph"/>
        <w:numPr>
          <w:ilvl w:val="3"/>
          <w:numId w:val="9"/>
        </w:numPr>
        <w:rPr>
          <w:rFonts w:asciiTheme="majorHAnsi" w:hAnsiTheme="majorHAnsi"/>
        </w:rPr>
      </w:pPr>
      <w:r>
        <w:rPr>
          <w:rFonts w:asciiTheme="majorHAnsi" w:hAnsiTheme="majorHAnsi"/>
        </w:rPr>
        <w:t>Reviewed comment and proposed resolution</w:t>
      </w:r>
    </w:p>
    <w:p w:rsidR="00244EED" w:rsidRPr="00164751" w:rsidRDefault="00244EED" w:rsidP="00AB05D9">
      <w:pPr>
        <w:pStyle w:val="ListParagraph"/>
        <w:numPr>
          <w:ilvl w:val="3"/>
          <w:numId w:val="9"/>
        </w:numPr>
        <w:rPr>
          <w:rFonts w:asciiTheme="majorHAnsi" w:hAnsiTheme="majorHAnsi"/>
          <w:b/>
          <w:color w:val="4F81BD" w:themeColor="accent1"/>
          <w:u w:val="single"/>
        </w:rPr>
      </w:pPr>
      <w:r>
        <w:rPr>
          <w:rFonts w:asciiTheme="majorHAnsi" w:hAnsiTheme="majorHAnsi"/>
        </w:rPr>
        <w:t xml:space="preserve">Proposed resolution: </w:t>
      </w:r>
      <w:r w:rsidRPr="00530962">
        <w:rPr>
          <w:rFonts w:asciiTheme="majorHAnsi" w:hAnsiTheme="majorHAnsi"/>
        </w:rPr>
        <w:t>Revised.  Change the D</w:t>
      </w:r>
      <w:r>
        <w:rPr>
          <w:rFonts w:asciiTheme="majorHAnsi" w:hAnsiTheme="majorHAnsi"/>
        </w:rPr>
        <w:t>escription to "Indicates the RSN</w:t>
      </w:r>
      <w:r w:rsidRPr="00530962">
        <w:rPr>
          <w:rFonts w:asciiTheme="majorHAnsi" w:hAnsiTheme="majorHAnsi"/>
        </w:rPr>
        <w:t xml:space="preserve">I value contained in the received </w:t>
      </w:r>
      <w:proofErr w:type="spellStart"/>
      <w:r w:rsidRPr="00530962">
        <w:rPr>
          <w:rFonts w:asciiTheme="majorHAnsi" w:hAnsiTheme="majorHAnsi"/>
        </w:rPr>
        <w:t>Reassociation</w:t>
      </w:r>
      <w:proofErr w:type="spellEnd"/>
      <w:r w:rsidRPr="00530962">
        <w:rPr>
          <w:rFonts w:asciiTheme="majorHAnsi" w:hAnsiTheme="majorHAnsi"/>
        </w:rPr>
        <w:t xml:space="preserve"> Response frame. This value represents the RCPI that the AP or PCP measured at the time it received the corresponding </w:t>
      </w:r>
      <w:proofErr w:type="spellStart"/>
      <w:r w:rsidRPr="00530962">
        <w:rPr>
          <w:rFonts w:asciiTheme="majorHAnsi" w:hAnsiTheme="majorHAnsi"/>
        </w:rPr>
        <w:t>Reassociation</w:t>
      </w:r>
      <w:proofErr w:type="spellEnd"/>
      <w:r w:rsidRPr="00530962">
        <w:rPr>
          <w:rFonts w:asciiTheme="majorHAnsi" w:hAnsiTheme="majorHAnsi"/>
        </w:rPr>
        <w:t xml:space="preserve"> Request frame. The element i</w:t>
      </w:r>
      <w:r>
        <w:rPr>
          <w:rFonts w:asciiTheme="majorHAnsi" w:hAnsiTheme="majorHAnsi"/>
        </w:rPr>
        <w:t>s optionally present if dot11RSN</w:t>
      </w:r>
      <w:r w:rsidRPr="00530962">
        <w:rPr>
          <w:rFonts w:asciiTheme="majorHAnsi" w:hAnsiTheme="majorHAnsi"/>
        </w:rPr>
        <w:t>IMeasurementActivated is true; otherwise not present."</w:t>
      </w:r>
      <w:r>
        <w:rPr>
          <w:rFonts w:asciiTheme="majorHAnsi" w:hAnsiTheme="majorHAnsi"/>
        </w:rPr>
        <w:t xml:space="preserve"> At 184.33 and 185.48, change from “</w:t>
      </w:r>
      <w:proofErr w:type="spellStart"/>
      <w:r>
        <w:rPr>
          <w:rFonts w:asciiTheme="majorHAnsi" w:hAnsiTheme="majorHAnsi"/>
        </w:rPr>
        <w:t>RSNI.request</w:t>
      </w:r>
      <w:proofErr w:type="spellEnd"/>
      <w:r>
        <w:rPr>
          <w:rFonts w:asciiTheme="majorHAnsi" w:hAnsiTheme="majorHAnsi"/>
        </w:rPr>
        <w:t>” to “RSNI of Request”. At 184.35 and 186</w:t>
      </w:r>
      <w:r w:rsidRPr="00075E37">
        <w:rPr>
          <w:rFonts w:asciiTheme="majorHAnsi" w:hAnsiTheme="majorHAnsi"/>
        </w:rPr>
        <w:t>.3 change “</w:t>
      </w:r>
      <w:proofErr w:type="spellStart"/>
      <w:r>
        <w:rPr>
          <w:rFonts w:asciiTheme="majorHAnsi" w:hAnsiTheme="majorHAnsi"/>
        </w:rPr>
        <w:t>RSN</w:t>
      </w:r>
      <w:r w:rsidRPr="00075E37">
        <w:rPr>
          <w:rFonts w:asciiTheme="majorHAnsi" w:hAnsiTheme="majorHAnsi"/>
        </w:rPr>
        <w:t>I.response</w:t>
      </w:r>
      <w:proofErr w:type="spellEnd"/>
      <w:r w:rsidRPr="00075E37">
        <w:rPr>
          <w:rFonts w:asciiTheme="majorHAnsi" w:hAnsiTheme="majorHAnsi"/>
        </w:rPr>
        <w:t>” to “RCPI of Response”</w:t>
      </w:r>
      <w:r>
        <w:rPr>
          <w:rFonts w:asciiTheme="majorHAnsi" w:hAnsiTheme="majorHAnsi"/>
        </w:rPr>
        <w:t xml:space="preserve">. </w:t>
      </w:r>
      <w:r w:rsidR="00B502D3">
        <w:rPr>
          <w:rFonts w:asciiTheme="majorHAnsi" w:hAnsiTheme="majorHAnsi"/>
        </w:rPr>
        <w:t xml:space="preserve"> </w:t>
      </w:r>
      <w:r w:rsidR="009855CB" w:rsidRPr="00164751">
        <w:rPr>
          <w:rFonts w:asciiTheme="majorHAnsi" w:hAnsiTheme="majorHAnsi"/>
          <w:b/>
          <w:color w:val="4F81BD" w:themeColor="accent1"/>
          <w:u w:val="single"/>
        </w:rPr>
        <w:t>Make similar changes in 6.3.34.3.2.</w:t>
      </w:r>
    </w:p>
    <w:p w:rsidR="00244EED" w:rsidRDefault="009E6C03" w:rsidP="009E6C03">
      <w:pPr>
        <w:pStyle w:val="ListParagraph"/>
        <w:numPr>
          <w:ilvl w:val="2"/>
          <w:numId w:val="9"/>
        </w:numPr>
        <w:rPr>
          <w:rFonts w:asciiTheme="majorHAnsi" w:hAnsiTheme="majorHAnsi"/>
        </w:rPr>
      </w:pPr>
      <w:r>
        <w:rPr>
          <w:rFonts w:asciiTheme="majorHAnsi" w:hAnsiTheme="majorHAnsi"/>
        </w:rPr>
        <w:t xml:space="preserve">CID </w:t>
      </w:r>
      <w:r w:rsidR="009E766C">
        <w:rPr>
          <w:rFonts w:asciiTheme="majorHAnsi" w:hAnsiTheme="majorHAnsi"/>
        </w:rPr>
        <w:t>3287</w:t>
      </w:r>
      <w:r w:rsidR="005F5C78">
        <w:rPr>
          <w:rFonts w:asciiTheme="majorHAnsi" w:hAnsiTheme="majorHAnsi"/>
        </w:rPr>
        <w:t xml:space="preserve"> (MAC)</w:t>
      </w:r>
    </w:p>
    <w:p w:rsidR="009E766C" w:rsidRDefault="009E766C" w:rsidP="009E766C">
      <w:pPr>
        <w:pStyle w:val="ListParagraph"/>
        <w:numPr>
          <w:ilvl w:val="3"/>
          <w:numId w:val="9"/>
        </w:numPr>
        <w:rPr>
          <w:rFonts w:asciiTheme="majorHAnsi" w:hAnsiTheme="majorHAnsi"/>
        </w:rPr>
      </w:pPr>
      <w:r>
        <w:rPr>
          <w:rFonts w:asciiTheme="majorHAnsi" w:hAnsiTheme="majorHAnsi"/>
        </w:rPr>
        <w:t>Reviewed comment and proposed resolution</w:t>
      </w:r>
    </w:p>
    <w:p w:rsidR="009E766C" w:rsidRDefault="006A01DE" w:rsidP="006A01DE">
      <w:pPr>
        <w:pStyle w:val="ListParagraph"/>
        <w:numPr>
          <w:ilvl w:val="3"/>
          <w:numId w:val="9"/>
        </w:numPr>
        <w:rPr>
          <w:rFonts w:asciiTheme="majorHAnsi" w:hAnsiTheme="majorHAnsi"/>
        </w:rPr>
      </w:pPr>
      <w:r w:rsidRPr="006A01DE">
        <w:rPr>
          <w:rFonts w:asciiTheme="majorHAnsi" w:hAnsiTheme="majorHAnsi"/>
        </w:rPr>
        <w:t xml:space="preserve">Propose: Revised.  Accept the proposed change to Figure 4-16, also remove the arrows in Figure 4-17 (See CID 3289).  </w:t>
      </w:r>
      <w:r w:rsidR="00F45CFA">
        <w:rPr>
          <w:rFonts w:asciiTheme="majorHAnsi" w:hAnsiTheme="majorHAnsi"/>
        </w:rPr>
        <w:t xml:space="preserve">In Figure 4-16, shorten the lines from the SS to the edge of the STA boxes. In Figure 4-17, add “SS” and lines to the edges of the STA boxes, similar to Figure 4-16. </w:t>
      </w:r>
      <w:r w:rsidRPr="006A01DE">
        <w:rPr>
          <w:rFonts w:asciiTheme="majorHAnsi" w:hAnsiTheme="majorHAnsi"/>
        </w:rPr>
        <w:t xml:space="preserve">However, reject the deletion of "SS" because STAs in an IBSS still offer a subset of the SS services.  Per 4.4.2, "The SS is present in every IEEE </w:t>
      </w:r>
      <w:proofErr w:type="spellStart"/>
      <w:r w:rsidRPr="006A01DE">
        <w:rPr>
          <w:rFonts w:asciiTheme="majorHAnsi" w:hAnsiTheme="majorHAnsi"/>
        </w:rPr>
        <w:t>Std</w:t>
      </w:r>
      <w:proofErr w:type="spellEnd"/>
      <w:r w:rsidRPr="006A01DE">
        <w:rPr>
          <w:rFonts w:asciiTheme="majorHAnsi" w:hAnsiTheme="majorHAnsi"/>
        </w:rPr>
        <w:t xml:space="preserve"> 802.11 STA"</w:t>
      </w:r>
    </w:p>
    <w:p w:rsidR="006A01DE" w:rsidRDefault="006A01DE" w:rsidP="006A01DE">
      <w:pPr>
        <w:pStyle w:val="ListParagraph"/>
        <w:numPr>
          <w:ilvl w:val="2"/>
          <w:numId w:val="9"/>
        </w:numPr>
        <w:rPr>
          <w:rFonts w:asciiTheme="majorHAnsi" w:hAnsiTheme="majorHAnsi"/>
        </w:rPr>
      </w:pPr>
      <w:r>
        <w:rPr>
          <w:rFonts w:asciiTheme="majorHAnsi" w:hAnsiTheme="majorHAnsi"/>
        </w:rPr>
        <w:t xml:space="preserve">CID </w:t>
      </w:r>
      <w:r w:rsidR="00BE2077">
        <w:rPr>
          <w:rFonts w:asciiTheme="majorHAnsi" w:hAnsiTheme="majorHAnsi"/>
        </w:rPr>
        <w:t>3289</w:t>
      </w:r>
      <w:r w:rsidR="005F5C78">
        <w:rPr>
          <w:rFonts w:asciiTheme="majorHAnsi" w:hAnsiTheme="majorHAnsi"/>
        </w:rPr>
        <w:t xml:space="preserve"> (MAC)</w:t>
      </w:r>
    </w:p>
    <w:p w:rsidR="00BE2077" w:rsidRDefault="00BE2077" w:rsidP="00BE2077">
      <w:pPr>
        <w:pStyle w:val="ListParagraph"/>
        <w:numPr>
          <w:ilvl w:val="3"/>
          <w:numId w:val="9"/>
        </w:numPr>
        <w:rPr>
          <w:rFonts w:asciiTheme="majorHAnsi" w:hAnsiTheme="majorHAnsi"/>
        </w:rPr>
      </w:pPr>
      <w:r>
        <w:rPr>
          <w:rFonts w:asciiTheme="majorHAnsi" w:hAnsiTheme="majorHAnsi"/>
        </w:rPr>
        <w:t>Reviewed comment and proposed resolution</w:t>
      </w:r>
    </w:p>
    <w:p w:rsidR="00BE2077" w:rsidRDefault="00BE2077" w:rsidP="00BE2077">
      <w:pPr>
        <w:pStyle w:val="ListParagraph"/>
        <w:numPr>
          <w:ilvl w:val="3"/>
          <w:numId w:val="9"/>
        </w:numPr>
        <w:rPr>
          <w:rFonts w:asciiTheme="majorHAnsi" w:hAnsiTheme="majorHAnsi"/>
        </w:rPr>
      </w:pPr>
      <w:r>
        <w:rPr>
          <w:rFonts w:asciiTheme="majorHAnsi" w:hAnsiTheme="majorHAnsi"/>
        </w:rPr>
        <w:t>Proposed resolution: Accepted.</w:t>
      </w:r>
    </w:p>
    <w:p w:rsidR="00BE2077" w:rsidRDefault="00BE2077" w:rsidP="00BE2077">
      <w:pPr>
        <w:pStyle w:val="ListParagraph"/>
        <w:numPr>
          <w:ilvl w:val="2"/>
          <w:numId w:val="9"/>
        </w:numPr>
        <w:rPr>
          <w:rFonts w:asciiTheme="majorHAnsi" w:hAnsiTheme="majorHAnsi"/>
        </w:rPr>
      </w:pPr>
      <w:r>
        <w:rPr>
          <w:rFonts w:asciiTheme="majorHAnsi" w:hAnsiTheme="majorHAnsi"/>
        </w:rPr>
        <w:t>CID 3356</w:t>
      </w:r>
      <w:r w:rsidR="005F5C78">
        <w:rPr>
          <w:rFonts w:asciiTheme="majorHAnsi" w:hAnsiTheme="majorHAnsi"/>
        </w:rPr>
        <w:t xml:space="preserve"> (MAC)</w:t>
      </w:r>
    </w:p>
    <w:p w:rsidR="00BE2077" w:rsidRDefault="00BE2077" w:rsidP="00BE2077">
      <w:pPr>
        <w:pStyle w:val="ListParagraph"/>
        <w:numPr>
          <w:ilvl w:val="3"/>
          <w:numId w:val="9"/>
        </w:numPr>
        <w:rPr>
          <w:rFonts w:asciiTheme="majorHAnsi" w:hAnsiTheme="majorHAnsi"/>
        </w:rPr>
      </w:pPr>
      <w:r>
        <w:rPr>
          <w:rFonts w:asciiTheme="majorHAnsi" w:hAnsiTheme="majorHAnsi"/>
        </w:rPr>
        <w:t>Reviewed comment and proposed resolution</w:t>
      </w:r>
    </w:p>
    <w:p w:rsidR="00603DC5" w:rsidRDefault="00603DC5" w:rsidP="002F7B77">
      <w:pPr>
        <w:pStyle w:val="ListParagraph"/>
        <w:numPr>
          <w:ilvl w:val="3"/>
          <w:numId w:val="9"/>
        </w:numPr>
        <w:rPr>
          <w:rFonts w:asciiTheme="majorHAnsi" w:hAnsiTheme="majorHAnsi"/>
        </w:rPr>
      </w:pPr>
      <w:r>
        <w:rPr>
          <w:rFonts w:asciiTheme="majorHAnsi" w:hAnsiTheme="majorHAnsi"/>
        </w:rPr>
        <w:lastRenderedPageBreak/>
        <w:t>Discuss cited text; streams switched between STA MACs.</w:t>
      </w:r>
    </w:p>
    <w:p w:rsidR="00BE2077" w:rsidRDefault="002F7B77" w:rsidP="002F7B77">
      <w:pPr>
        <w:pStyle w:val="ListParagraph"/>
        <w:numPr>
          <w:ilvl w:val="3"/>
          <w:numId w:val="9"/>
        </w:numPr>
        <w:rPr>
          <w:rFonts w:asciiTheme="majorHAnsi" w:hAnsiTheme="majorHAnsi"/>
        </w:rPr>
      </w:pPr>
      <w:r w:rsidRPr="002F7B77">
        <w:rPr>
          <w:rFonts w:asciiTheme="majorHAnsi" w:hAnsiTheme="majorHAnsi"/>
        </w:rPr>
        <w:t>Proposed: R</w:t>
      </w:r>
      <w:r w:rsidR="005F5C78">
        <w:rPr>
          <w:rFonts w:asciiTheme="majorHAnsi" w:hAnsiTheme="majorHAnsi"/>
        </w:rPr>
        <w:t>ejected</w:t>
      </w:r>
      <w:r w:rsidRPr="002F7B77">
        <w:rPr>
          <w:rFonts w:asciiTheme="majorHAnsi" w:hAnsiTheme="majorHAnsi"/>
        </w:rPr>
        <w:t xml:space="preserve">: Multiple STAs may share a single PHY, as shown in Figure 4-21 (D3.0 numbering).  Other multiple STA situations in the multiband </w:t>
      </w:r>
      <w:proofErr w:type="spellStart"/>
      <w:r w:rsidRPr="002F7B77">
        <w:rPr>
          <w:rFonts w:asciiTheme="majorHAnsi" w:hAnsiTheme="majorHAnsi"/>
        </w:rPr>
        <w:t>subclause</w:t>
      </w:r>
      <w:proofErr w:type="spellEnd"/>
      <w:r w:rsidRPr="002F7B77">
        <w:rPr>
          <w:rFonts w:asciiTheme="majorHAnsi" w:hAnsiTheme="majorHAnsi"/>
        </w:rPr>
        <w:t xml:space="preserve"> clearly show exactly one PHY per STA.  Thus, there is no ambiguity - a given STA can have only one PHY.</w:t>
      </w:r>
    </w:p>
    <w:p w:rsidR="002F7B77" w:rsidRDefault="00603DC5" w:rsidP="002F7B77">
      <w:pPr>
        <w:pStyle w:val="ListParagraph"/>
        <w:numPr>
          <w:ilvl w:val="2"/>
          <w:numId w:val="9"/>
        </w:numPr>
        <w:rPr>
          <w:rFonts w:asciiTheme="majorHAnsi" w:hAnsiTheme="majorHAnsi"/>
        </w:rPr>
      </w:pPr>
      <w:r>
        <w:rPr>
          <w:rFonts w:asciiTheme="majorHAnsi" w:hAnsiTheme="majorHAnsi"/>
        </w:rPr>
        <w:t>CID 3363</w:t>
      </w:r>
      <w:r w:rsidR="005F5C78">
        <w:rPr>
          <w:rFonts w:asciiTheme="majorHAnsi" w:hAnsiTheme="majorHAnsi"/>
        </w:rPr>
        <w:t xml:space="preserve"> (MAC)</w:t>
      </w:r>
    </w:p>
    <w:p w:rsidR="00603DC5" w:rsidRDefault="00603DC5" w:rsidP="00603DC5">
      <w:pPr>
        <w:pStyle w:val="ListParagraph"/>
        <w:numPr>
          <w:ilvl w:val="3"/>
          <w:numId w:val="9"/>
        </w:numPr>
        <w:rPr>
          <w:rFonts w:asciiTheme="majorHAnsi" w:hAnsiTheme="majorHAnsi"/>
        </w:rPr>
      </w:pPr>
      <w:r>
        <w:rPr>
          <w:rFonts w:asciiTheme="majorHAnsi" w:hAnsiTheme="majorHAnsi"/>
        </w:rPr>
        <w:t>Reviewed comment and proposed resolution</w:t>
      </w:r>
    </w:p>
    <w:p w:rsidR="00603DC5" w:rsidRDefault="00603DC5" w:rsidP="00603DC5">
      <w:pPr>
        <w:pStyle w:val="ListParagraph"/>
        <w:numPr>
          <w:ilvl w:val="3"/>
          <w:numId w:val="9"/>
        </w:numPr>
        <w:rPr>
          <w:rFonts w:asciiTheme="majorHAnsi" w:hAnsiTheme="majorHAnsi"/>
        </w:rPr>
      </w:pPr>
      <w:r w:rsidRPr="00603DC5">
        <w:rPr>
          <w:rFonts w:asciiTheme="majorHAnsi" w:hAnsiTheme="majorHAnsi"/>
        </w:rPr>
        <w:t>Propose: R</w:t>
      </w:r>
      <w:r w:rsidR="005F5C78">
        <w:rPr>
          <w:rFonts w:asciiTheme="majorHAnsi" w:hAnsiTheme="majorHAnsi"/>
        </w:rPr>
        <w:t>ejected</w:t>
      </w:r>
      <w:r w:rsidRPr="00603DC5">
        <w:rPr>
          <w:rFonts w:asciiTheme="majorHAnsi" w:hAnsiTheme="majorHAnsi"/>
        </w:rPr>
        <w:t xml:space="preserve">: "may discard […] if […] desirable" seems to be in 10.2.3.5(k), which is for IBSS.  10.2.2.12 is for the "AP aging function" which is by definition not for IBSSs.  Further, 10.2.2.12 is trying to say that the aging function, specifically, shall not discard </w:t>
      </w:r>
      <w:proofErr w:type="gramStart"/>
      <w:r w:rsidRPr="00603DC5">
        <w:rPr>
          <w:rFonts w:asciiTheme="majorHAnsi" w:hAnsiTheme="majorHAnsi"/>
        </w:rPr>
        <w:t>frames</w:t>
      </w:r>
      <w:proofErr w:type="gramEnd"/>
      <w:r w:rsidRPr="00603DC5">
        <w:rPr>
          <w:rFonts w:asciiTheme="majorHAnsi" w:hAnsiTheme="majorHAnsi"/>
        </w:rPr>
        <w:t xml:space="preserve"> before the </w:t>
      </w:r>
      <w:proofErr w:type="spellStart"/>
      <w:r w:rsidRPr="00603DC5">
        <w:rPr>
          <w:rFonts w:asciiTheme="majorHAnsi" w:hAnsiTheme="majorHAnsi"/>
        </w:rPr>
        <w:t>ListenInterval</w:t>
      </w:r>
      <w:proofErr w:type="spellEnd"/>
      <w:r w:rsidRPr="00603DC5">
        <w:rPr>
          <w:rFonts w:asciiTheme="majorHAnsi" w:hAnsiTheme="majorHAnsi"/>
        </w:rPr>
        <w:t>, but that there are other reasons (outside the aging function) for an AP to discard frames.  This is specific</w:t>
      </w:r>
      <w:r w:rsidR="002004D5">
        <w:rPr>
          <w:rFonts w:asciiTheme="majorHAnsi" w:hAnsiTheme="majorHAnsi"/>
        </w:rPr>
        <w:t>ally discussed in the NOTE in 10</w:t>
      </w:r>
      <w:r w:rsidRPr="00603DC5">
        <w:rPr>
          <w:rFonts w:asciiTheme="majorHAnsi" w:hAnsiTheme="majorHAnsi"/>
        </w:rPr>
        <w:t>.2.2.12.</w:t>
      </w:r>
    </w:p>
    <w:p w:rsidR="002004D5" w:rsidRDefault="001E348B" w:rsidP="002004D5">
      <w:pPr>
        <w:pStyle w:val="ListParagraph"/>
        <w:numPr>
          <w:ilvl w:val="2"/>
          <w:numId w:val="9"/>
        </w:numPr>
        <w:rPr>
          <w:rFonts w:asciiTheme="majorHAnsi" w:hAnsiTheme="majorHAnsi"/>
        </w:rPr>
      </w:pPr>
      <w:r>
        <w:rPr>
          <w:rFonts w:asciiTheme="majorHAnsi" w:hAnsiTheme="majorHAnsi"/>
        </w:rPr>
        <w:t>CID 3389</w:t>
      </w:r>
      <w:r w:rsidR="005F5C78">
        <w:rPr>
          <w:rFonts w:asciiTheme="majorHAnsi" w:hAnsiTheme="majorHAnsi"/>
        </w:rPr>
        <w:t xml:space="preserve"> (MAC)</w:t>
      </w:r>
    </w:p>
    <w:p w:rsidR="001E348B" w:rsidRDefault="001E348B" w:rsidP="001E348B">
      <w:pPr>
        <w:pStyle w:val="ListParagraph"/>
        <w:numPr>
          <w:ilvl w:val="3"/>
          <w:numId w:val="9"/>
        </w:numPr>
        <w:rPr>
          <w:rFonts w:asciiTheme="majorHAnsi" w:hAnsiTheme="majorHAnsi"/>
        </w:rPr>
      </w:pPr>
      <w:r>
        <w:rPr>
          <w:rFonts w:asciiTheme="majorHAnsi" w:hAnsiTheme="majorHAnsi"/>
        </w:rPr>
        <w:t>Reviewed comment and proposed resolution</w:t>
      </w:r>
    </w:p>
    <w:p w:rsidR="00960C9F" w:rsidRDefault="00960C9F" w:rsidP="001E348B">
      <w:pPr>
        <w:pStyle w:val="ListParagraph"/>
        <w:numPr>
          <w:ilvl w:val="3"/>
          <w:numId w:val="9"/>
        </w:numPr>
        <w:rPr>
          <w:rFonts w:asciiTheme="majorHAnsi" w:hAnsiTheme="majorHAnsi"/>
        </w:rPr>
      </w:pPr>
      <w:r>
        <w:rPr>
          <w:rFonts w:asciiTheme="majorHAnsi" w:hAnsiTheme="majorHAnsi"/>
        </w:rPr>
        <w:t xml:space="preserve">Discussion on text at 1315.53. TXOP limit of 0 – </w:t>
      </w:r>
    </w:p>
    <w:p w:rsidR="00960C9F" w:rsidRDefault="00960C9F" w:rsidP="001E348B">
      <w:pPr>
        <w:pStyle w:val="ListParagraph"/>
        <w:numPr>
          <w:ilvl w:val="3"/>
          <w:numId w:val="9"/>
        </w:numPr>
        <w:rPr>
          <w:rFonts w:asciiTheme="majorHAnsi" w:hAnsiTheme="majorHAnsi"/>
        </w:rPr>
      </w:pPr>
      <w:r>
        <w:rPr>
          <w:rFonts w:asciiTheme="majorHAnsi" w:hAnsiTheme="majorHAnsi"/>
        </w:rPr>
        <w:t>Most systems operate with TXOP limit of 0. Traffic sent with BE.</w:t>
      </w:r>
    </w:p>
    <w:p w:rsidR="00960C9F" w:rsidRDefault="00960C9F" w:rsidP="001E348B">
      <w:pPr>
        <w:pStyle w:val="ListParagraph"/>
        <w:numPr>
          <w:ilvl w:val="3"/>
          <w:numId w:val="9"/>
        </w:numPr>
        <w:rPr>
          <w:rFonts w:asciiTheme="majorHAnsi" w:hAnsiTheme="majorHAnsi"/>
        </w:rPr>
      </w:pPr>
      <w:r>
        <w:rPr>
          <w:rFonts w:asciiTheme="majorHAnsi" w:hAnsiTheme="majorHAnsi"/>
        </w:rPr>
        <w:t>Don’t think we can change this.</w:t>
      </w:r>
    </w:p>
    <w:p w:rsidR="00960C9F" w:rsidRDefault="00960C9F" w:rsidP="001E348B">
      <w:pPr>
        <w:pStyle w:val="ListParagraph"/>
        <w:numPr>
          <w:ilvl w:val="3"/>
          <w:numId w:val="9"/>
        </w:numPr>
        <w:rPr>
          <w:rFonts w:asciiTheme="majorHAnsi" w:hAnsiTheme="majorHAnsi"/>
        </w:rPr>
      </w:pPr>
      <w:r>
        <w:rPr>
          <w:rFonts w:asciiTheme="majorHAnsi" w:hAnsiTheme="majorHAnsi"/>
        </w:rPr>
        <w:t>Did 11ac change this?</w:t>
      </w:r>
    </w:p>
    <w:p w:rsidR="00960C9F" w:rsidRDefault="005F5C78" w:rsidP="001E348B">
      <w:pPr>
        <w:pStyle w:val="ListParagraph"/>
        <w:numPr>
          <w:ilvl w:val="3"/>
          <w:numId w:val="9"/>
        </w:numPr>
        <w:rPr>
          <w:rFonts w:asciiTheme="majorHAnsi" w:hAnsiTheme="majorHAnsi"/>
        </w:rPr>
      </w:pPr>
      <w:r>
        <w:rPr>
          <w:rFonts w:asciiTheme="majorHAnsi" w:hAnsiTheme="majorHAnsi"/>
        </w:rPr>
        <w:t>Potential larger issue</w:t>
      </w:r>
      <w:r w:rsidR="00960C9F">
        <w:rPr>
          <w:rFonts w:asciiTheme="majorHAnsi" w:hAnsiTheme="majorHAnsi"/>
        </w:rPr>
        <w:t xml:space="preserve">: concern that implementations grab the medium and send many </w:t>
      </w:r>
      <w:proofErr w:type="spellStart"/>
      <w:r w:rsidR="00960C9F">
        <w:rPr>
          <w:rFonts w:asciiTheme="majorHAnsi" w:hAnsiTheme="majorHAnsi"/>
        </w:rPr>
        <w:t>ms</w:t>
      </w:r>
      <w:proofErr w:type="spellEnd"/>
      <w:r w:rsidR="00960C9F">
        <w:rPr>
          <w:rFonts w:asciiTheme="majorHAnsi" w:hAnsiTheme="majorHAnsi"/>
        </w:rPr>
        <w:t xml:space="preserve"> of traffic, preventing VO and VI traffic.</w:t>
      </w:r>
    </w:p>
    <w:p w:rsidR="00960C9F" w:rsidRDefault="00960C9F" w:rsidP="001E348B">
      <w:pPr>
        <w:pStyle w:val="ListParagraph"/>
        <w:numPr>
          <w:ilvl w:val="3"/>
          <w:numId w:val="9"/>
        </w:numPr>
        <w:rPr>
          <w:rFonts w:asciiTheme="majorHAnsi" w:hAnsiTheme="majorHAnsi"/>
        </w:rPr>
      </w:pPr>
      <w:r>
        <w:rPr>
          <w:rFonts w:asciiTheme="majorHAnsi" w:hAnsiTheme="majorHAnsi"/>
        </w:rPr>
        <w:t xml:space="preserve">TXOP limit of 0 – means send one more </w:t>
      </w:r>
      <w:r w:rsidR="009855CB">
        <w:rPr>
          <w:rFonts w:asciiTheme="majorHAnsi" w:hAnsiTheme="majorHAnsi"/>
        </w:rPr>
        <w:t>frame</w:t>
      </w:r>
      <w:r>
        <w:rPr>
          <w:rFonts w:asciiTheme="majorHAnsi" w:hAnsiTheme="majorHAnsi"/>
        </w:rPr>
        <w:t>.</w:t>
      </w:r>
    </w:p>
    <w:p w:rsidR="00960C9F" w:rsidRDefault="00960C9F" w:rsidP="001E348B">
      <w:pPr>
        <w:pStyle w:val="ListParagraph"/>
        <w:numPr>
          <w:ilvl w:val="3"/>
          <w:numId w:val="9"/>
        </w:numPr>
        <w:rPr>
          <w:rFonts w:asciiTheme="majorHAnsi" w:hAnsiTheme="majorHAnsi"/>
        </w:rPr>
      </w:pPr>
      <w:r>
        <w:rPr>
          <w:rFonts w:asciiTheme="majorHAnsi" w:hAnsiTheme="majorHAnsi"/>
        </w:rPr>
        <w:t xml:space="preserve">In practice, wouldn’t be an issue, but now have massive PHY structures than can carry 1Mb of traffic in a frame. </w:t>
      </w:r>
    </w:p>
    <w:p w:rsidR="00960C9F" w:rsidRDefault="00960C9F" w:rsidP="001E348B">
      <w:pPr>
        <w:pStyle w:val="ListParagraph"/>
        <w:numPr>
          <w:ilvl w:val="3"/>
          <w:numId w:val="9"/>
        </w:numPr>
        <w:rPr>
          <w:rFonts w:asciiTheme="majorHAnsi" w:hAnsiTheme="majorHAnsi"/>
        </w:rPr>
      </w:pPr>
      <w:r>
        <w:rPr>
          <w:rFonts w:asciiTheme="majorHAnsi" w:hAnsiTheme="majorHAnsi"/>
        </w:rPr>
        <w:t xml:space="preserve">802.11-2012 allowed a single </w:t>
      </w:r>
      <w:ins w:id="9" w:author="Dorothy Stanley" w:date="2014-08-22T09:31:00Z">
        <w:r w:rsidR="009855CB">
          <w:rPr>
            <w:rFonts w:asciiTheme="majorHAnsi" w:hAnsiTheme="majorHAnsi"/>
          </w:rPr>
          <w:t>MSDU or MMPDU</w:t>
        </w:r>
      </w:ins>
      <w:del w:id="10" w:author="Dorothy Stanley" w:date="2014-08-22T09:31:00Z">
        <w:r w:rsidR="009855CB" w:rsidDel="009855CB">
          <w:rPr>
            <w:rFonts w:asciiTheme="majorHAnsi" w:hAnsiTheme="majorHAnsi"/>
          </w:rPr>
          <w:delText>MPDU</w:delText>
        </w:r>
      </w:del>
      <w:r w:rsidR="009855CB">
        <w:rPr>
          <w:rFonts w:asciiTheme="majorHAnsi" w:hAnsiTheme="majorHAnsi"/>
        </w:rPr>
        <w:t xml:space="preserve"> </w:t>
      </w:r>
      <w:r>
        <w:rPr>
          <w:rFonts w:asciiTheme="majorHAnsi" w:hAnsiTheme="majorHAnsi"/>
        </w:rPr>
        <w:t>…</w:t>
      </w:r>
    </w:p>
    <w:p w:rsidR="00960C9F" w:rsidRDefault="00960C9F" w:rsidP="001E348B">
      <w:pPr>
        <w:pStyle w:val="ListParagraph"/>
        <w:numPr>
          <w:ilvl w:val="3"/>
          <w:numId w:val="9"/>
        </w:numPr>
        <w:rPr>
          <w:rFonts w:asciiTheme="majorHAnsi" w:hAnsiTheme="majorHAnsi"/>
        </w:rPr>
      </w:pPr>
      <w:r>
        <w:rPr>
          <w:rFonts w:asciiTheme="majorHAnsi" w:hAnsiTheme="majorHAnsi"/>
        </w:rPr>
        <w:t>Issue</w:t>
      </w:r>
      <w:r w:rsidR="005F5C78">
        <w:rPr>
          <w:rFonts w:asciiTheme="majorHAnsi" w:hAnsiTheme="majorHAnsi"/>
        </w:rPr>
        <w:t xml:space="preserve"> began with</w:t>
      </w:r>
      <w:r>
        <w:rPr>
          <w:rFonts w:asciiTheme="majorHAnsi" w:hAnsiTheme="majorHAnsi"/>
        </w:rPr>
        <w:t xml:space="preserve"> inclusion of AMPDU (11n).</w:t>
      </w:r>
    </w:p>
    <w:p w:rsidR="00960C9F" w:rsidRDefault="00960C9F" w:rsidP="001E348B">
      <w:pPr>
        <w:pStyle w:val="ListParagraph"/>
        <w:numPr>
          <w:ilvl w:val="3"/>
          <w:numId w:val="9"/>
        </w:numPr>
        <w:rPr>
          <w:rFonts w:asciiTheme="majorHAnsi" w:hAnsiTheme="majorHAnsi"/>
        </w:rPr>
      </w:pPr>
      <w:r>
        <w:rPr>
          <w:rFonts w:asciiTheme="majorHAnsi" w:hAnsiTheme="majorHAnsi"/>
        </w:rPr>
        <w:t>Concern that text is not clear.</w:t>
      </w:r>
    </w:p>
    <w:p w:rsidR="001E348B" w:rsidRDefault="001E348B" w:rsidP="001E348B">
      <w:pPr>
        <w:pStyle w:val="ListParagraph"/>
        <w:numPr>
          <w:ilvl w:val="3"/>
          <w:numId w:val="9"/>
        </w:numPr>
        <w:rPr>
          <w:rFonts w:asciiTheme="majorHAnsi" w:hAnsiTheme="majorHAnsi"/>
        </w:rPr>
      </w:pPr>
      <w:r>
        <w:rPr>
          <w:rFonts w:asciiTheme="majorHAnsi" w:hAnsiTheme="majorHAnsi"/>
        </w:rPr>
        <w:t xml:space="preserve">Proposed resolution: </w:t>
      </w:r>
      <w:r w:rsidR="00960C9F">
        <w:rPr>
          <w:rFonts w:asciiTheme="majorHAnsi" w:hAnsiTheme="majorHAnsi"/>
        </w:rPr>
        <w:t>Revised, at 1315.52 insert “One or more” at the beginning of line item 1.</w:t>
      </w:r>
    </w:p>
    <w:p w:rsidR="001714EB" w:rsidRPr="00075E37" w:rsidRDefault="001714EB" w:rsidP="005F5C78">
      <w:pPr>
        <w:pStyle w:val="ListParagraph"/>
        <w:numPr>
          <w:ilvl w:val="2"/>
          <w:numId w:val="9"/>
        </w:numPr>
        <w:rPr>
          <w:rFonts w:asciiTheme="majorHAnsi" w:hAnsiTheme="majorHAnsi"/>
        </w:rPr>
      </w:pPr>
      <w:r>
        <w:rPr>
          <w:rFonts w:asciiTheme="majorHAnsi" w:hAnsiTheme="majorHAnsi"/>
        </w:rPr>
        <w:t>Mark Hamilton has 3 CIDs remaining of this initial set: 3485, 3510 and 3514. Start with these on next week’s call.</w:t>
      </w:r>
    </w:p>
    <w:p w:rsidR="00AA7828" w:rsidRDefault="00AA7828" w:rsidP="00D9011B">
      <w:pPr>
        <w:pStyle w:val="ListParagraph"/>
        <w:numPr>
          <w:ilvl w:val="1"/>
          <w:numId w:val="9"/>
        </w:numPr>
        <w:rPr>
          <w:rFonts w:asciiTheme="majorHAnsi" w:hAnsiTheme="majorHAnsi"/>
          <w:b/>
        </w:rPr>
      </w:pPr>
      <w:r>
        <w:rPr>
          <w:rFonts w:asciiTheme="majorHAnsi" w:hAnsiTheme="majorHAnsi"/>
          <w:b/>
        </w:rPr>
        <w:t xml:space="preserve">MDR issues 11-14-0781 – </w:t>
      </w:r>
      <w:r w:rsidRPr="00F3758F">
        <w:rPr>
          <w:rFonts w:asciiTheme="majorHAnsi" w:hAnsiTheme="majorHAnsi"/>
        </w:rPr>
        <w:t>not discussed, out of time.</w:t>
      </w:r>
    </w:p>
    <w:p w:rsidR="00D9011B" w:rsidRPr="000C68F9" w:rsidRDefault="00D9011B" w:rsidP="00D9011B">
      <w:pPr>
        <w:pStyle w:val="ListParagraph"/>
        <w:numPr>
          <w:ilvl w:val="1"/>
          <w:numId w:val="9"/>
        </w:numPr>
        <w:rPr>
          <w:rFonts w:asciiTheme="majorHAnsi" w:hAnsiTheme="majorHAnsi"/>
          <w:b/>
        </w:rPr>
      </w:pPr>
      <w:r w:rsidRPr="000C68F9">
        <w:rPr>
          <w:rFonts w:asciiTheme="majorHAnsi" w:hAnsiTheme="majorHAnsi"/>
          <w:b/>
        </w:rPr>
        <w:t xml:space="preserve">AOB: </w:t>
      </w:r>
    </w:p>
    <w:p w:rsidR="007B6432" w:rsidRPr="005F5C78" w:rsidRDefault="00D9011B" w:rsidP="007B6432">
      <w:pPr>
        <w:pStyle w:val="ListParagraph"/>
        <w:numPr>
          <w:ilvl w:val="2"/>
          <w:numId w:val="9"/>
        </w:numPr>
        <w:rPr>
          <w:rFonts w:asciiTheme="majorHAnsi" w:hAnsiTheme="majorHAnsi"/>
        </w:rPr>
      </w:pPr>
      <w:r w:rsidRPr="005F5C78">
        <w:rPr>
          <w:rFonts w:asciiTheme="majorHAnsi" w:hAnsiTheme="majorHAnsi"/>
        </w:rPr>
        <w:t>Items for next week</w:t>
      </w:r>
      <w:r w:rsidR="001714EB" w:rsidRPr="005F5C78">
        <w:rPr>
          <w:rFonts w:asciiTheme="majorHAnsi" w:hAnsiTheme="majorHAnsi"/>
        </w:rPr>
        <w:t xml:space="preserve"> (subject to change, chair to confirm status with assignees)</w:t>
      </w:r>
      <w:r w:rsidRPr="005F5C78">
        <w:rPr>
          <w:rFonts w:asciiTheme="majorHAnsi" w:hAnsiTheme="majorHAnsi"/>
        </w:rPr>
        <w:t>:</w:t>
      </w:r>
    </w:p>
    <w:p w:rsidR="001714EB" w:rsidRPr="005F5C78" w:rsidRDefault="001714EB" w:rsidP="007B6432">
      <w:pPr>
        <w:pStyle w:val="ListParagraph"/>
        <w:numPr>
          <w:ilvl w:val="3"/>
          <w:numId w:val="9"/>
        </w:numPr>
        <w:rPr>
          <w:rFonts w:asciiTheme="majorHAnsi" w:hAnsiTheme="majorHAnsi"/>
        </w:rPr>
      </w:pPr>
      <w:r w:rsidRPr="005F5C78">
        <w:rPr>
          <w:rFonts w:asciiTheme="majorHAnsi" w:hAnsiTheme="majorHAnsi"/>
        </w:rPr>
        <w:t xml:space="preserve">Mark Hamilton: </w:t>
      </w:r>
      <w:r w:rsidR="005F5C78">
        <w:rPr>
          <w:rFonts w:asciiTheme="majorHAnsi" w:hAnsiTheme="majorHAnsi"/>
        </w:rPr>
        <w:t xml:space="preserve">CIDs </w:t>
      </w:r>
      <w:r w:rsidRPr="005F5C78">
        <w:rPr>
          <w:rFonts w:asciiTheme="majorHAnsi" w:hAnsiTheme="majorHAnsi"/>
        </w:rPr>
        <w:t>3485, 3510 and 3514</w:t>
      </w:r>
    </w:p>
    <w:p w:rsidR="007B6432" w:rsidRPr="005F5C78" w:rsidRDefault="007B6432" w:rsidP="007B6432">
      <w:pPr>
        <w:pStyle w:val="ListParagraph"/>
        <w:numPr>
          <w:ilvl w:val="3"/>
          <w:numId w:val="9"/>
        </w:numPr>
        <w:rPr>
          <w:rFonts w:asciiTheme="majorHAnsi" w:hAnsiTheme="majorHAnsi"/>
        </w:rPr>
      </w:pPr>
      <w:r w:rsidRPr="005F5C78">
        <w:rPr>
          <w:rFonts w:asciiTheme="majorHAnsi" w:hAnsiTheme="majorHAnsi"/>
        </w:rPr>
        <w:t xml:space="preserve">Location CIDs - 11-14-0952 - Gabor </w:t>
      </w:r>
      <w:proofErr w:type="spellStart"/>
      <w:r w:rsidRPr="005F5C78">
        <w:rPr>
          <w:rFonts w:asciiTheme="majorHAnsi" w:hAnsiTheme="majorHAnsi"/>
        </w:rPr>
        <w:t>Bajko</w:t>
      </w:r>
      <w:proofErr w:type="spellEnd"/>
    </w:p>
    <w:p w:rsidR="007B6432" w:rsidRPr="005F5C78" w:rsidRDefault="007B6432" w:rsidP="007B6432">
      <w:pPr>
        <w:pStyle w:val="ListParagraph"/>
        <w:numPr>
          <w:ilvl w:val="3"/>
          <w:numId w:val="9"/>
        </w:numPr>
        <w:rPr>
          <w:rFonts w:asciiTheme="majorHAnsi" w:hAnsiTheme="majorHAnsi"/>
        </w:rPr>
      </w:pPr>
      <w:r w:rsidRPr="005F5C78">
        <w:rPr>
          <w:rFonts w:asciiTheme="majorHAnsi" w:hAnsiTheme="majorHAnsi"/>
        </w:rPr>
        <w:t>Location CIDs - 11-14-0930 - Brian Hart</w:t>
      </w:r>
    </w:p>
    <w:p w:rsidR="007B6432" w:rsidRPr="005F5C78" w:rsidRDefault="007B6432" w:rsidP="007B6432">
      <w:pPr>
        <w:pStyle w:val="ListParagraph"/>
        <w:numPr>
          <w:ilvl w:val="3"/>
          <w:numId w:val="9"/>
        </w:numPr>
        <w:rPr>
          <w:rFonts w:asciiTheme="majorHAnsi" w:hAnsiTheme="majorHAnsi"/>
        </w:rPr>
      </w:pPr>
      <w:r w:rsidRPr="005F5C78">
        <w:rPr>
          <w:rFonts w:asciiTheme="majorHAnsi" w:hAnsiTheme="majorHAnsi"/>
        </w:rPr>
        <w:t xml:space="preserve">Regulatory CIDs - 11-14-0955 - Peter </w:t>
      </w:r>
      <w:proofErr w:type="spellStart"/>
      <w:r w:rsidRPr="005F5C78">
        <w:rPr>
          <w:rFonts w:asciiTheme="majorHAnsi" w:hAnsiTheme="majorHAnsi"/>
        </w:rPr>
        <w:t>Ecclesine</w:t>
      </w:r>
      <w:proofErr w:type="spellEnd"/>
    </w:p>
    <w:p w:rsidR="007B6432" w:rsidRPr="005F5C78" w:rsidRDefault="007B6432" w:rsidP="001714EB">
      <w:pPr>
        <w:pStyle w:val="ListParagraph"/>
        <w:numPr>
          <w:ilvl w:val="3"/>
          <w:numId w:val="9"/>
        </w:numPr>
        <w:rPr>
          <w:rFonts w:asciiTheme="majorHAnsi" w:hAnsiTheme="majorHAnsi"/>
        </w:rPr>
      </w:pPr>
      <w:r w:rsidRPr="005F5C78">
        <w:rPr>
          <w:rFonts w:asciiTheme="majorHAnsi" w:hAnsiTheme="majorHAnsi"/>
        </w:rPr>
        <w:t xml:space="preserve">Mike </w:t>
      </w:r>
      <w:proofErr w:type="spellStart"/>
      <w:r w:rsidRPr="005F5C78">
        <w:rPr>
          <w:rFonts w:asciiTheme="majorHAnsi" w:hAnsiTheme="majorHAnsi"/>
        </w:rPr>
        <w:t>Montemurro</w:t>
      </w:r>
      <w:proofErr w:type="spellEnd"/>
      <w:r w:rsidRPr="005F5C78">
        <w:rPr>
          <w:rFonts w:asciiTheme="majorHAnsi" w:hAnsiTheme="majorHAnsi"/>
        </w:rPr>
        <w:t>  - 11-14-0923 (continued from August 1)</w:t>
      </w:r>
    </w:p>
    <w:p w:rsidR="00D9011B" w:rsidRPr="000C68F9" w:rsidRDefault="00D9011B" w:rsidP="00D9011B">
      <w:pPr>
        <w:pStyle w:val="ListParagraph"/>
        <w:numPr>
          <w:ilvl w:val="1"/>
          <w:numId w:val="9"/>
        </w:numPr>
        <w:rPr>
          <w:rFonts w:asciiTheme="majorHAnsi" w:hAnsiTheme="majorHAnsi"/>
          <w:b/>
        </w:rPr>
      </w:pPr>
      <w:r w:rsidRPr="000C68F9">
        <w:rPr>
          <w:rFonts w:asciiTheme="majorHAnsi" w:hAnsiTheme="majorHAnsi"/>
          <w:b/>
        </w:rPr>
        <w:t>Adjourned 12:00pm</w:t>
      </w:r>
    </w:p>
    <w:p w:rsidR="001A0AF2" w:rsidRDefault="001A0AF2">
      <w:pPr>
        <w:rPr>
          <w:rFonts w:ascii="Calibri" w:eastAsia="Calibri" w:hAnsi="Calibri"/>
          <w:szCs w:val="22"/>
          <w:lang w:val="en-US"/>
        </w:rPr>
      </w:pPr>
      <w:r>
        <w:br w:type="page"/>
      </w:r>
    </w:p>
    <w:p w:rsidR="001A0AF2" w:rsidRPr="00591A0C" w:rsidRDefault="001A0AF2" w:rsidP="001A0AF2">
      <w:pPr>
        <w:numPr>
          <w:ilvl w:val="0"/>
          <w:numId w:val="9"/>
        </w:numPr>
        <w:rPr>
          <w:szCs w:val="22"/>
        </w:rPr>
      </w:pPr>
      <w:r w:rsidRPr="000A78F2">
        <w:rPr>
          <w:b/>
          <w:szCs w:val="22"/>
        </w:rPr>
        <w:lastRenderedPageBreak/>
        <w:t xml:space="preserve">Minutes for 802.11 TG </w:t>
      </w:r>
      <w:proofErr w:type="spellStart"/>
      <w:r w:rsidRPr="000A78F2">
        <w:rPr>
          <w:b/>
          <w:szCs w:val="22"/>
        </w:rPr>
        <w:t>REVmc</w:t>
      </w:r>
      <w:proofErr w:type="spellEnd"/>
      <w:r w:rsidRPr="000A78F2">
        <w:rPr>
          <w:b/>
          <w:szCs w:val="22"/>
        </w:rPr>
        <w:t xml:space="preserve"> </w:t>
      </w:r>
      <w:r w:rsidR="007A7472" w:rsidRPr="000A78F2">
        <w:rPr>
          <w:b/>
          <w:szCs w:val="22"/>
        </w:rPr>
        <w:t>on Friday Aug 22</w:t>
      </w:r>
      <w:r w:rsidRPr="000A78F2">
        <w:rPr>
          <w:b/>
          <w:szCs w:val="22"/>
        </w:rPr>
        <w:t>, 2014</w:t>
      </w:r>
      <w:r w:rsidRPr="00591A0C">
        <w:rPr>
          <w:szCs w:val="22"/>
        </w:rPr>
        <w:t xml:space="preserve"> – </w:t>
      </w:r>
    </w:p>
    <w:p w:rsidR="001A0AF2" w:rsidRPr="00591A0C" w:rsidRDefault="001A0AF2" w:rsidP="001A0AF2">
      <w:pPr>
        <w:numPr>
          <w:ilvl w:val="1"/>
          <w:numId w:val="9"/>
        </w:numPr>
        <w:rPr>
          <w:b/>
          <w:szCs w:val="22"/>
        </w:rPr>
      </w:pPr>
      <w:r w:rsidRPr="00591A0C">
        <w:rPr>
          <w:b/>
          <w:szCs w:val="22"/>
        </w:rPr>
        <w:t xml:space="preserve">Called To Order </w:t>
      </w:r>
      <w:r w:rsidRPr="00591A0C">
        <w:rPr>
          <w:szCs w:val="22"/>
        </w:rPr>
        <w:t>by  Dorothy S</w:t>
      </w:r>
      <w:r w:rsidR="007A7472" w:rsidRPr="00591A0C">
        <w:rPr>
          <w:szCs w:val="22"/>
        </w:rPr>
        <w:t>TANLEY (Aruba), Chair,  at 10:03</w:t>
      </w:r>
      <w:r w:rsidRPr="00591A0C">
        <w:rPr>
          <w:szCs w:val="22"/>
        </w:rPr>
        <w:t>ET</w:t>
      </w:r>
    </w:p>
    <w:p w:rsidR="001A0AF2" w:rsidRPr="00591A0C" w:rsidRDefault="001A0AF2" w:rsidP="001A0AF2">
      <w:pPr>
        <w:pStyle w:val="ListParagraph"/>
        <w:numPr>
          <w:ilvl w:val="1"/>
          <w:numId w:val="9"/>
        </w:numPr>
        <w:rPr>
          <w:rFonts w:ascii="Times New Roman" w:hAnsi="Times New Roman"/>
          <w:b/>
        </w:rPr>
      </w:pPr>
      <w:r w:rsidRPr="00591A0C">
        <w:rPr>
          <w:rFonts w:ascii="Times New Roman" w:hAnsi="Times New Roman"/>
          <w:b/>
        </w:rPr>
        <w:t>Review Patent Policy – no issues noted</w:t>
      </w:r>
    </w:p>
    <w:p w:rsidR="001A0AF2" w:rsidRPr="00591A0C" w:rsidRDefault="001A0AF2" w:rsidP="001A0AF2">
      <w:pPr>
        <w:pStyle w:val="ListParagraph"/>
        <w:numPr>
          <w:ilvl w:val="1"/>
          <w:numId w:val="9"/>
        </w:numPr>
        <w:rPr>
          <w:rFonts w:ascii="Times New Roman" w:eastAsia="Times New Roman" w:hAnsi="Times New Roman"/>
          <w:b/>
        </w:rPr>
      </w:pPr>
      <w:r w:rsidRPr="00591A0C">
        <w:rPr>
          <w:rFonts w:ascii="Times New Roman" w:hAnsi="Times New Roman"/>
          <w:b/>
        </w:rPr>
        <w:t>Review Agenda</w:t>
      </w:r>
    </w:p>
    <w:p w:rsidR="001A0AF2" w:rsidRPr="00591A0C" w:rsidRDefault="001A0AF2" w:rsidP="001A0AF2">
      <w:pPr>
        <w:pStyle w:val="ListParagraph"/>
        <w:numPr>
          <w:ilvl w:val="3"/>
          <w:numId w:val="9"/>
        </w:numPr>
        <w:rPr>
          <w:rFonts w:ascii="Times New Roman" w:eastAsia="Times New Roman" w:hAnsi="Times New Roman"/>
        </w:rPr>
      </w:pPr>
      <w:r w:rsidRPr="00591A0C">
        <w:rPr>
          <w:rFonts w:ascii="Times New Roman" w:eastAsia="Times New Roman" w:hAnsi="Times New Roman"/>
        </w:rPr>
        <w:t>The agenda as previously announced</w:t>
      </w:r>
      <w:proofErr w:type="gramStart"/>
      <w:r w:rsidRPr="00591A0C">
        <w:rPr>
          <w:rFonts w:ascii="Times New Roman" w:eastAsia="Times New Roman" w:hAnsi="Times New Roman"/>
        </w:rPr>
        <w:t>:</w:t>
      </w:r>
      <w:proofErr w:type="gramEnd"/>
      <w:r w:rsidRPr="00591A0C">
        <w:rPr>
          <w:rFonts w:ascii="Times New Roman" w:eastAsia="Times New Roman" w:hAnsi="Times New Roman"/>
        </w:rPr>
        <w:br/>
        <w:t>1. Call to order, patent policy, attendance</w:t>
      </w:r>
      <w:r w:rsidRPr="00591A0C">
        <w:rPr>
          <w:rFonts w:ascii="Times New Roman" w:eastAsia="Times New Roman" w:hAnsi="Times New Roman"/>
        </w:rPr>
        <w:br/>
        <w:t>2. Editor report</w:t>
      </w:r>
    </w:p>
    <w:p w:rsidR="00FB4104" w:rsidRDefault="001A0AF2" w:rsidP="00FB4104">
      <w:pPr>
        <w:pStyle w:val="ListParagraph"/>
        <w:spacing w:after="0" w:line="240" w:lineRule="auto"/>
        <w:ind w:left="1728"/>
        <w:rPr>
          <w:rFonts w:ascii="Times New Roman" w:eastAsia="Times New Roman" w:hAnsi="Times New Roman"/>
        </w:rPr>
      </w:pPr>
      <w:r w:rsidRPr="00591A0C">
        <w:rPr>
          <w:rFonts w:ascii="Times New Roman" w:eastAsia="Times New Roman" w:hAnsi="Times New Roman"/>
        </w:rPr>
        <w:t>3. Comment resolution:</w:t>
      </w:r>
    </w:p>
    <w:p w:rsidR="007A7472" w:rsidRPr="00591A0C" w:rsidRDefault="001A0AF2" w:rsidP="00FB4104">
      <w:pPr>
        <w:pStyle w:val="ListParagraph"/>
        <w:spacing w:after="0" w:line="240" w:lineRule="auto"/>
        <w:ind w:left="2160"/>
      </w:pPr>
      <w:r w:rsidRPr="00591A0C">
        <w:t xml:space="preserve">Mark Hamilton CIDs - </w:t>
      </w:r>
      <w:r w:rsidR="007A7472" w:rsidRPr="00591A0C">
        <w:t>3485, 3510, 3514</w:t>
      </w:r>
      <w:r w:rsidRPr="00591A0C">
        <w:br/>
      </w:r>
      <w:r w:rsidR="007A7472" w:rsidRPr="00591A0C">
        <w:t xml:space="preserve">Regulatory comments – 11-14-0955 – Peter </w:t>
      </w:r>
      <w:proofErr w:type="spellStart"/>
      <w:r w:rsidR="007A7472" w:rsidRPr="00591A0C">
        <w:t>Ecclesine</w:t>
      </w:r>
      <w:proofErr w:type="spellEnd"/>
      <w:r w:rsidR="007A7472" w:rsidRPr="00591A0C">
        <w:br/>
      </w:r>
      <w:r w:rsidR="00591A0C" w:rsidRPr="00591A0C">
        <w:t xml:space="preserve">Mike </w:t>
      </w:r>
      <w:proofErr w:type="spellStart"/>
      <w:r w:rsidR="00591A0C" w:rsidRPr="00591A0C">
        <w:t>Montemurro</w:t>
      </w:r>
      <w:proofErr w:type="spellEnd"/>
      <w:r w:rsidR="00591A0C" w:rsidRPr="00591A0C">
        <w:t> </w:t>
      </w:r>
      <w:r w:rsidR="007A7472" w:rsidRPr="00591A0C">
        <w:t>- 11-14-0923 (continued from August 1)</w:t>
      </w:r>
    </w:p>
    <w:p w:rsidR="001A0AF2" w:rsidRPr="00591A0C" w:rsidRDefault="001A0AF2" w:rsidP="00FB4104">
      <w:pPr>
        <w:pStyle w:val="ListParagraph"/>
        <w:spacing w:after="0" w:line="240" w:lineRule="auto"/>
        <w:ind w:left="1728"/>
        <w:rPr>
          <w:rFonts w:ascii="Times New Roman" w:eastAsia="Times New Roman" w:hAnsi="Times New Roman"/>
        </w:rPr>
      </w:pPr>
      <w:r w:rsidRPr="00591A0C">
        <w:rPr>
          <w:rFonts w:ascii="Times New Roman" w:eastAsia="Times New Roman" w:hAnsi="Times New Roman"/>
        </w:rPr>
        <w:t>4. AOB</w:t>
      </w:r>
    </w:p>
    <w:p w:rsidR="001A0AF2" w:rsidRPr="00591A0C" w:rsidRDefault="001A0AF2" w:rsidP="00FB4104">
      <w:pPr>
        <w:pStyle w:val="ListParagraph"/>
        <w:spacing w:after="0"/>
        <w:ind w:left="1728"/>
        <w:rPr>
          <w:rFonts w:ascii="Times New Roman" w:hAnsi="Times New Roman"/>
        </w:rPr>
      </w:pPr>
      <w:r w:rsidRPr="00591A0C">
        <w:rPr>
          <w:rFonts w:ascii="Times New Roman" w:eastAsia="Times New Roman" w:hAnsi="Times New Roman"/>
        </w:rPr>
        <w:t>5. Adjourn</w:t>
      </w:r>
    </w:p>
    <w:p w:rsidR="001A0AF2" w:rsidRPr="00591A0C" w:rsidRDefault="001A0AF2" w:rsidP="001A0AF2">
      <w:pPr>
        <w:pStyle w:val="ListParagraph"/>
        <w:numPr>
          <w:ilvl w:val="2"/>
          <w:numId w:val="9"/>
        </w:numPr>
        <w:rPr>
          <w:rFonts w:ascii="Times New Roman" w:hAnsi="Times New Roman"/>
        </w:rPr>
      </w:pPr>
      <w:r w:rsidRPr="00591A0C">
        <w:rPr>
          <w:rFonts w:ascii="Times New Roman" w:eastAsia="Times New Roman" w:hAnsi="Times New Roman"/>
        </w:rPr>
        <w:t>No objection or additions to the agenda</w:t>
      </w:r>
    </w:p>
    <w:p w:rsidR="001A0AF2" w:rsidRPr="00591A0C" w:rsidRDefault="001A0AF2" w:rsidP="001A0AF2">
      <w:pPr>
        <w:pStyle w:val="ListParagraph"/>
        <w:numPr>
          <w:ilvl w:val="1"/>
          <w:numId w:val="9"/>
        </w:numPr>
        <w:rPr>
          <w:rFonts w:ascii="Times New Roman" w:hAnsi="Times New Roman"/>
          <w:b/>
        </w:rPr>
      </w:pPr>
      <w:r w:rsidRPr="00591A0C">
        <w:rPr>
          <w:rFonts w:ascii="Times New Roman" w:hAnsi="Times New Roman"/>
          <w:b/>
        </w:rPr>
        <w:t xml:space="preserve">Attendance: </w:t>
      </w:r>
      <w:r w:rsidRPr="00591A0C">
        <w:rPr>
          <w:rFonts w:ascii="Times New Roman" w:hAnsi="Times New Roman"/>
        </w:rPr>
        <w:t>Mark HAMILTON (</w:t>
      </w:r>
      <w:proofErr w:type="spellStart"/>
      <w:r w:rsidRPr="00591A0C">
        <w:rPr>
          <w:rFonts w:ascii="Times New Roman" w:hAnsi="Times New Roman"/>
        </w:rPr>
        <w:t>Spectralink</w:t>
      </w:r>
      <w:proofErr w:type="spellEnd"/>
      <w:r w:rsidRPr="00591A0C">
        <w:rPr>
          <w:rFonts w:ascii="Times New Roman" w:hAnsi="Times New Roman"/>
        </w:rPr>
        <w:t>), Dorothy STANLEY (Aruba); Mark RISON (Samsung), Scott MARIN (Nokia Networks)</w:t>
      </w:r>
      <w:r w:rsidR="00591A0C" w:rsidRPr="00591A0C">
        <w:rPr>
          <w:rFonts w:ascii="Times New Roman" w:hAnsi="Times New Roman"/>
        </w:rPr>
        <w:t>, Jon ROSDAHL (CSR), Peter ECCLESINE (Cisco)</w:t>
      </w:r>
      <w:r w:rsidR="008370F8">
        <w:rPr>
          <w:rFonts w:ascii="Times New Roman" w:hAnsi="Times New Roman"/>
        </w:rPr>
        <w:t>.</w:t>
      </w:r>
    </w:p>
    <w:p w:rsidR="001A0AF2" w:rsidRPr="00591A0C" w:rsidRDefault="001A0AF2" w:rsidP="001A0AF2">
      <w:pPr>
        <w:pStyle w:val="ListParagraph"/>
        <w:numPr>
          <w:ilvl w:val="1"/>
          <w:numId w:val="9"/>
        </w:numPr>
        <w:rPr>
          <w:rFonts w:ascii="Times New Roman" w:hAnsi="Times New Roman"/>
          <w:b/>
        </w:rPr>
      </w:pPr>
      <w:r w:rsidRPr="00591A0C">
        <w:rPr>
          <w:rFonts w:ascii="Times New Roman" w:hAnsi="Times New Roman"/>
          <w:b/>
        </w:rPr>
        <w:t xml:space="preserve">Editor Report: </w:t>
      </w:r>
      <w:r w:rsidRPr="00591A0C">
        <w:rPr>
          <w:rFonts w:ascii="Times New Roman" w:hAnsi="Times New Roman"/>
        </w:rPr>
        <w:t>Adrian STEPHENS (Intel)</w:t>
      </w:r>
    </w:p>
    <w:p w:rsidR="001A0AF2" w:rsidRPr="00591A0C" w:rsidRDefault="00591A0C" w:rsidP="001A0AF2">
      <w:pPr>
        <w:pStyle w:val="ListParagraph"/>
        <w:numPr>
          <w:ilvl w:val="2"/>
          <w:numId w:val="9"/>
        </w:numPr>
        <w:rPr>
          <w:rFonts w:ascii="Times New Roman" w:hAnsi="Times New Roman"/>
        </w:rPr>
      </w:pPr>
      <w:r w:rsidRPr="00591A0C">
        <w:rPr>
          <w:rFonts w:ascii="Times New Roman" w:hAnsi="Times New Roman"/>
        </w:rPr>
        <w:t>No report, as Adrian is not on the call today.</w:t>
      </w:r>
    </w:p>
    <w:p w:rsidR="001A0AF2" w:rsidRPr="00591A0C" w:rsidRDefault="001A0AF2" w:rsidP="001A0AF2">
      <w:pPr>
        <w:pStyle w:val="ListParagraph"/>
        <w:numPr>
          <w:ilvl w:val="1"/>
          <w:numId w:val="9"/>
        </w:numPr>
        <w:rPr>
          <w:rFonts w:ascii="Times New Roman" w:hAnsi="Times New Roman"/>
          <w:b/>
        </w:rPr>
      </w:pPr>
      <w:r w:rsidRPr="00591A0C">
        <w:rPr>
          <w:rFonts w:ascii="Times New Roman" w:hAnsi="Times New Roman"/>
          <w:b/>
        </w:rPr>
        <w:t xml:space="preserve">Review 11-14/1042r0 – </w:t>
      </w:r>
      <w:r w:rsidRPr="00591A0C">
        <w:rPr>
          <w:rFonts w:ascii="Times New Roman" w:hAnsi="Times New Roman"/>
        </w:rPr>
        <w:t>Mark HAMILTON (</w:t>
      </w:r>
      <w:proofErr w:type="spellStart"/>
      <w:r w:rsidRPr="00591A0C">
        <w:rPr>
          <w:rFonts w:ascii="Times New Roman" w:hAnsi="Times New Roman"/>
        </w:rPr>
        <w:t>Spectralink</w:t>
      </w:r>
      <w:proofErr w:type="spellEnd"/>
      <w:r w:rsidRPr="00591A0C">
        <w:rPr>
          <w:rFonts w:ascii="Times New Roman" w:hAnsi="Times New Roman"/>
        </w:rPr>
        <w:t>)</w:t>
      </w:r>
    </w:p>
    <w:p w:rsidR="001A0AF2" w:rsidRPr="00591A0C" w:rsidRDefault="001A0AF2" w:rsidP="001A0AF2">
      <w:pPr>
        <w:pStyle w:val="ListParagraph"/>
        <w:numPr>
          <w:ilvl w:val="2"/>
          <w:numId w:val="9"/>
        </w:numPr>
        <w:rPr>
          <w:rFonts w:ascii="Times New Roman" w:hAnsi="Times New Roman"/>
        </w:rPr>
      </w:pPr>
      <w:r w:rsidRPr="00591A0C">
        <w:rPr>
          <w:rFonts w:ascii="Times New Roman" w:hAnsi="Times New Roman"/>
        </w:rPr>
        <w:t>CID 3485 (MAC)</w:t>
      </w:r>
    </w:p>
    <w:p w:rsidR="001A0AF2" w:rsidRPr="00591A0C" w:rsidRDefault="001A0AF2" w:rsidP="001A0AF2">
      <w:pPr>
        <w:pStyle w:val="ListParagraph"/>
        <w:numPr>
          <w:ilvl w:val="3"/>
          <w:numId w:val="9"/>
        </w:numPr>
        <w:rPr>
          <w:rFonts w:ascii="Times New Roman" w:hAnsi="Times New Roman"/>
        </w:rPr>
      </w:pPr>
      <w:r w:rsidRPr="00591A0C">
        <w:rPr>
          <w:rFonts w:ascii="Times New Roman" w:hAnsi="Times New Roman"/>
        </w:rPr>
        <w:t xml:space="preserve">Reviewed comment. </w:t>
      </w:r>
    </w:p>
    <w:p w:rsidR="001A0AF2" w:rsidRPr="00591A0C" w:rsidRDefault="001A0AF2" w:rsidP="001A0AF2">
      <w:pPr>
        <w:pStyle w:val="ListParagraph"/>
        <w:numPr>
          <w:ilvl w:val="3"/>
          <w:numId w:val="9"/>
        </w:numPr>
        <w:rPr>
          <w:rFonts w:ascii="Times New Roman" w:hAnsi="Times New Roman"/>
        </w:rPr>
      </w:pPr>
      <w:r w:rsidRPr="00591A0C">
        <w:rPr>
          <w:rFonts w:ascii="Times New Roman" w:hAnsi="Times New Roman"/>
        </w:rPr>
        <w:t>Concern with duplication of text. 11ah will introduce another type that inherits the properties of VHT.  Don’t need to call out the individual PHYs in clause 9.</w:t>
      </w:r>
      <w:r w:rsidR="001A2BBF" w:rsidRPr="00591A0C">
        <w:rPr>
          <w:rFonts w:ascii="Times New Roman" w:hAnsi="Times New Roman"/>
        </w:rPr>
        <w:t xml:space="preserve"> </w:t>
      </w:r>
    </w:p>
    <w:p w:rsidR="001A2BBF" w:rsidRPr="00591A0C" w:rsidRDefault="001A2BBF" w:rsidP="001A0AF2">
      <w:pPr>
        <w:pStyle w:val="ListParagraph"/>
        <w:numPr>
          <w:ilvl w:val="3"/>
          <w:numId w:val="9"/>
        </w:numPr>
        <w:rPr>
          <w:rFonts w:ascii="Times New Roman" w:hAnsi="Times New Roman"/>
        </w:rPr>
      </w:pPr>
      <w:r w:rsidRPr="00591A0C">
        <w:rPr>
          <w:rFonts w:ascii="Times New Roman" w:hAnsi="Times New Roman"/>
        </w:rPr>
        <w:t>Update: 11ah puts in new text for this section, introduces new terms.</w:t>
      </w:r>
    </w:p>
    <w:p w:rsidR="001A0AF2" w:rsidRPr="00591A0C" w:rsidRDefault="001A0AF2" w:rsidP="001A0AF2">
      <w:pPr>
        <w:pStyle w:val="ListParagraph"/>
        <w:numPr>
          <w:ilvl w:val="3"/>
          <w:numId w:val="9"/>
        </w:numPr>
        <w:rPr>
          <w:rFonts w:ascii="Times New Roman" w:hAnsi="Times New Roman"/>
        </w:rPr>
      </w:pPr>
      <w:r w:rsidRPr="00591A0C">
        <w:rPr>
          <w:rFonts w:ascii="Times New Roman" w:hAnsi="Times New Roman"/>
        </w:rPr>
        <w:t>Proposed resolution: Rejected. No change is needed. The listed actions are already appropriately exclusive in the single list.</w:t>
      </w:r>
    </w:p>
    <w:p w:rsidR="001A0AF2" w:rsidRPr="00591A0C" w:rsidRDefault="001A0AF2" w:rsidP="001A0AF2">
      <w:pPr>
        <w:pStyle w:val="ListParagraph"/>
        <w:numPr>
          <w:ilvl w:val="2"/>
          <w:numId w:val="9"/>
        </w:numPr>
        <w:rPr>
          <w:rFonts w:ascii="Times New Roman" w:hAnsi="Times New Roman"/>
        </w:rPr>
      </w:pPr>
      <w:r w:rsidRPr="00591A0C">
        <w:rPr>
          <w:rFonts w:ascii="Times New Roman" w:hAnsi="Times New Roman"/>
        </w:rPr>
        <w:t>CID 3510 (MAC)</w:t>
      </w:r>
    </w:p>
    <w:p w:rsidR="001A2BBF" w:rsidRPr="00591A0C" w:rsidRDefault="001A0AF2" w:rsidP="001A0AF2">
      <w:pPr>
        <w:pStyle w:val="ListParagraph"/>
        <w:numPr>
          <w:ilvl w:val="3"/>
          <w:numId w:val="9"/>
        </w:numPr>
        <w:rPr>
          <w:rFonts w:ascii="Times New Roman" w:hAnsi="Times New Roman"/>
        </w:rPr>
      </w:pPr>
      <w:r w:rsidRPr="00591A0C">
        <w:rPr>
          <w:rFonts w:ascii="Times New Roman" w:hAnsi="Times New Roman"/>
        </w:rPr>
        <w:t>Reviewed comment.</w:t>
      </w:r>
      <w:r w:rsidR="001A2BBF" w:rsidRPr="00591A0C">
        <w:rPr>
          <w:rFonts w:ascii="Times New Roman" w:hAnsi="Times New Roman"/>
        </w:rPr>
        <w:t xml:space="preserve"> </w:t>
      </w:r>
    </w:p>
    <w:p w:rsidR="001A2BBF" w:rsidRPr="00591A0C" w:rsidRDefault="001A2BBF" w:rsidP="001A0AF2">
      <w:pPr>
        <w:pStyle w:val="ListParagraph"/>
        <w:numPr>
          <w:ilvl w:val="3"/>
          <w:numId w:val="9"/>
        </w:numPr>
        <w:rPr>
          <w:rFonts w:ascii="Times New Roman" w:hAnsi="Times New Roman"/>
        </w:rPr>
      </w:pPr>
      <w:r w:rsidRPr="00591A0C">
        <w:rPr>
          <w:rFonts w:ascii="Times New Roman" w:hAnsi="Times New Roman"/>
        </w:rPr>
        <w:t xml:space="preserve">STATE or STATUS? 532.44 for example </w:t>
      </w:r>
      <w:proofErr w:type="gramStart"/>
      <w:r w:rsidR="00591A0C" w:rsidRPr="00591A0C">
        <w:rPr>
          <w:rFonts w:ascii="Times New Roman" w:hAnsi="Times New Roman"/>
        </w:rPr>
        <w:t>uses</w:t>
      </w:r>
      <w:proofErr w:type="gramEnd"/>
      <w:r w:rsidRPr="00591A0C">
        <w:rPr>
          <w:rFonts w:ascii="Times New Roman" w:hAnsi="Times New Roman"/>
        </w:rPr>
        <w:t xml:space="preserve"> </w:t>
      </w:r>
      <w:r w:rsidR="00591A0C" w:rsidRPr="00591A0C">
        <w:rPr>
          <w:rFonts w:ascii="Times New Roman" w:hAnsi="Times New Roman"/>
        </w:rPr>
        <w:t>“</w:t>
      </w:r>
      <w:r w:rsidRPr="00591A0C">
        <w:rPr>
          <w:rFonts w:ascii="Times New Roman" w:hAnsi="Times New Roman"/>
        </w:rPr>
        <w:t>STATUS</w:t>
      </w:r>
      <w:r w:rsidR="00591A0C" w:rsidRPr="00591A0C">
        <w:rPr>
          <w:rFonts w:ascii="Times New Roman" w:hAnsi="Times New Roman"/>
        </w:rPr>
        <w:t>”</w:t>
      </w:r>
      <w:r w:rsidRPr="00591A0C">
        <w:rPr>
          <w:rFonts w:ascii="Times New Roman" w:hAnsi="Times New Roman"/>
        </w:rPr>
        <w:t>. This needs to be changed, but not</w:t>
      </w:r>
      <w:r w:rsidR="008370F8">
        <w:rPr>
          <w:rFonts w:ascii="Times New Roman" w:hAnsi="Times New Roman"/>
        </w:rPr>
        <w:t xml:space="preserve"> as</w:t>
      </w:r>
      <w:r w:rsidRPr="00591A0C">
        <w:rPr>
          <w:rFonts w:ascii="Times New Roman" w:hAnsi="Times New Roman"/>
        </w:rPr>
        <w:t xml:space="preserve"> part of this comment.</w:t>
      </w:r>
    </w:p>
    <w:p w:rsidR="001A0AF2" w:rsidRPr="00591A0C" w:rsidRDefault="001A2BBF" w:rsidP="001A0AF2">
      <w:pPr>
        <w:pStyle w:val="ListParagraph"/>
        <w:numPr>
          <w:ilvl w:val="3"/>
          <w:numId w:val="9"/>
        </w:numPr>
        <w:rPr>
          <w:rFonts w:ascii="Times New Roman" w:hAnsi="Times New Roman"/>
        </w:rPr>
      </w:pPr>
      <w:r w:rsidRPr="00591A0C">
        <w:rPr>
          <w:rFonts w:ascii="Times New Roman" w:hAnsi="Times New Roman"/>
        </w:rPr>
        <w:t>Agree with direction, minor changes to primitive parameter reference.</w:t>
      </w:r>
    </w:p>
    <w:p w:rsidR="001A0AF2" w:rsidRPr="00591A0C" w:rsidRDefault="001A2BBF" w:rsidP="001A2BBF">
      <w:pPr>
        <w:pStyle w:val="ListParagraph"/>
        <w:numPr>
          <w:ilvl w:val="3"/>
          <w:numId w:val="9"/>
        </w:numPr>
        <w:rPr>
          <w:rFonts w:ascii="Times New Roman" w:hAnsi="Times New Roman"/>
        </w:rPr>
      </w:pPr>
      <w:r w:rsidRPr="00591A0C">
        <w:rPr>
          <w:rFonts w:ascii="Times New Roman" w:hAnsi="Times New Roman"/>
        </w:rPr>
        <w:t xml:space="preserve">Proposed resolution: Revised, “Change to ""Channel idle for an interval of PIFS" means the STATE parameter </w:t>
      </w:r>
      <w:r w:rsidR="00591A0C" w:rsidRPr="00591A0C">
        <w:rPr>
          <w:rFonts w:ascii="Times New Roman" w:hAnsi="Times New Roman"/>
        </w:rPr>
        <w:t xml:space="preserve">of the </w:t>
      </w:r>
      <w:r w:rsidRPr="00591A0C">
        <w:rPr>
          <w:rFonts w:ascii="Times New Roman" w:hAnsi="Times New Roman"/>
        </w:rPr>
        <w:t>most recent PHY-</w:t>
      </w:r>
      <w:proofErr w:type="spellStart"/>
      <w:r w:rsidRPr="00591A0C">
        <w:rPr>
          <w:rFonts w:ascii="Times New Roman" w:hAnsi="Times New Roman"/>
        </w:rPr>
        <w:t>CCA.indication</w:t>
      </w:r>
      <w:proofErr w:type="spellEnd"/>
      <w:r w:rsidRPr="00591A0C">
        <w:rPr>
          <w:rFonts w:ascii="Times New Roman" w:hAnsi="Times New Roman"/>
        </w:rPr>
        <w:t xml:space="preserve"> primitive was IDLE, and no PHY-</w:t>
      </w:r>
      <w:proofErr w:type="spellStart"/>
      <w:r w:rsidRPr="00591A0C">
        <w:rPr>
          <w:rFonts w:ascii="Times New Roman" w:hAnsi="Times New Roman"/>
        </w:rPr>
        <w:t>CCA.indication</w:t>
      </w:r>
      <w:proofErr w:type="spellEnd"/>
      <w:r w:rsidRPr="00591A0C">
        <w:rPr>
          <w:rFonts w:ascii="Times New Roman" w:hAnsi="Times New Roman"/>
        </w:rPr>
        <w:t>(BUSY) occurred during the period of PIFS that ends at the start of transmission ..."”</w:t>
      </w:r>
    </w:p>
    <w:p w:rsidR="001A0AF2" w:rsidRPr="00591A0C" w:rsidRDefault="001A2BBF" w:rsidP="001A0AF2">
      <w:pPr>
        <w:pStyle w:val="ListParagraph"/>
        <w:numPr>
          <w:ilvl w:val="2"/>
          <w:numId w:val="9"/>
        </w:numPr>
        <w:rPr>
          <w:rFonts w:ascii="Times New Roman" w:hAnsi="Times New Roman"/>
        </w:rPr>
      </w:pPr>
      <w:r w:rsidRPr="00591A0C">
        <w:rPr>
          <w:rFonts w:ascii="Times New Roman" w:hAnsi="Times New Roman"/>
        </w:rPr>
        <w:t>CID 3514</w:t>
      </w:r>
      <w:r w:rsidR="001A0AF2" w:rsidRPr="00591A0C">
        <w:rPr>
          <w:rFonts w:ascii="Times New Roman" w:hAnsi="Times New Roman"/>
        </w:rPr>
        <w:t xml:space="preserve"> (MAC)</w:t>
      </w:r>
    </w:p>
    <w:p w:rsidR="001A0AF2" w:rsidRPr="00591A0C" w:rsidRDefault="001A0AF2" w:rsidP="001A0AF2">
      <w:pPr>
        <w:pStyle w:val="ListParagraph"/>
        <w:numPr>
          <w:ilvl w:val="3"/>
          <w:numId w:val="9"/>
        </w:numPr>
        <w:rPr>
          <w:rFonts w:ascii="Times New Roman" w:hAnsi="Times New Roman"/>
        </w:rPr>
      </w:pPr>
      <w:r w:rsidRPr="00591A0C">
        <w:rPr>
          <w:rFonts w:ascii="Times New Roman" w:hAnsi="Times New Roman"/>
        </w:rPr>
        <w:t>Reviewed comment</w:t>
      </w:r>
      <w:r w:rsidR="001A2BBF" w:rsidRPr="00591A0C">
        <w:rPr>
          <w:rFonts w:ascii="Times New Roman" w:hAnsi="Times New Roman"/>
        </w:rPr>
        <w:t>.</w:t>
      </w:r>
    </w:p>
    <w:p w:rsidR="001A2BBF" w:rsidRPr="00591A0C" w:rsidRDefault="001A2BBF" w:rsidP="001A0AF2">
      <w:pPr>
        <w:pStyle w:val="ListParagraph"/>
        <w:numPr>
          <w:ilvl w:val="3"/>
          <w:numId w:val="9"/>
        </w:numPr>
        <w:rPr>
          <w:rFonts w:ascii="Times New Roman" w:hAnsi="Times New Roman"/>
        </w:rPr>
      </w:pPr>
      <w:r w:rsidRPr="00591A0C">
        <w:rPr>
          <w:rFonts w:ascii="Times New Roman" w:hAnsi="Times New Roman"/>
        </w:rPr>
        <w:t xml:space="preserve">Proposed Resolution: Accepted. </w:t>
      </w:r>
    </w:p>
    <w:p w:rsidR="001A0AF2" w:rsidRPr="00591A0C" w:rsidRDefault="001A0AF2" w:rsidP="001A0AF2">
      <w:pPr>
        <w:pStyle w:val="ListParagraph"/>
        <w:numPr>
          <w:ilvl w:val="2"/>
          <w:numId w:val="9"/>
        </w:numPr>
        <w:rPr>
          <w:rFonts w:ascii="Times New Roman" w:hAnsi="Times New Roman"/>
        </w:rPr>
      </w:pPr>
      <w:r w:rsidRPr="00591A0C">
        <w:rPr>
          <w:rFonts w:ascii="Times New Roman" w:hAnsi="Times New Roman"/>
        </w:rPr>
        <w:t xml:space="preserve">CID </w:t>
      </w:r>
      <w:r w:rsidR="00B502D3" w:rsidRPr="00591A0C">
        <w:rPr>
          <w:rFonts w:ascii="Times New Roman" w:hAnsi="Times New Roman"/>
        </w:rPr>
        <w:t>3277, 3278, 3279, 3289</w:t>
      </w:r>
      <w:r w:rsidRPr="00591A0C">
        <w:rPr>
          <w:rFonts w:ascii="Times New Roman" w:hAnsi="Times New Roman"/>
        </w:rPr>
        <w:t xml:space="preserve"> (MAC)</w:t>
      </w:r>
    </w:p>
    <w:p w:rsidR="00591A0C" w:rsidRPr="00591A0C" w:rsidRDefault="00591A0C" w:rsidP="001A0AF2">
      <w:pPr>
        <w:pStyle w:val="ListParagraph"/>
        <w:numPr>
          <w:ilvl w:val="3"/>
          <w:numId w:val="9"/>
        </w:numPr>
        <w:rPr>
          <w:rFonts w:ascii="Times New Roman" w:hAnsi="Times New Roman"/>
        </w:rPr>
      </w:pPr>
      <w:r w:rsidRPr="00591A0C">
        <w:rPr>
          <w:rFonts w:ascii="Times New Roman" w:hAnsi="Times New Roman"/>
        </w:rPr>
        <w:t>Discussed these comments last week. One missing occurrence.</w:t>
      </w:r>
    </w:p>
    <w:p w:rsidR="001A0AF2" w:rsidRPr="00591A0C" w:rsidRDefault="00B502D3" w:rsidP="001A0AF2">
      <w:pPr>
        <w:pStyle w:val="ListParagraph"/>
        <w:numPr>
          <w:ilvl w:val="3"/>
          <w:numId w:val="9"/>
        </w:numPr>
        <w:rPr>
          <w:rFonts w:ascii="Times New Roman" w:hAnsi="Times New Roman"/>
        </w:rPr>
      </w:pPr>
      <w:r w:rsidRPr="00591A0C">
        <w:rPr>
          <w:rFonts w:ascii="Times New Roman" w:hAnsi="Times New Roman"/>
        </w:rPr>
        <w:t>Add “Make similar changes in 6.3.34.3.2.” to the resolutions of CIDs 3277, 3278, 3279, 3280.</w:t>
      </w:r>
    </w:p>
    <w:p w:rsidR="00591A0C" w:rsidRPr="00591A0C" w:rsidRDefault="00591A0C" w:rsidP="001A0AF2">
      <w:pPr>
        <w:pStyle w:val="ListParagraph"/>
        <w:numPr>
          <w:ilvl w:val="3"/>
          <w:numId w:val="9"/>
        </w:numPr>
        <w:rPr>
          <w:rFonts w:ascii="Times New Roman" w:hAnsi="Times New Roman"/>
        </w:rPr>
      </w:pPr>
      <w:r w:rsidRPr="00591A0C">
        <w:rPr>
          <w:rFonts w:ascii="Times New Roman" w:hAnsi="Times New Roman"/>
        </w:rPr>
        <w:t xml:space="preserve">Added </w:t>
      </w:r>
      <w:r w:rsidR="00216474">
        <w:rPr>
          <w:rFonts w:ascii="Times New Roman" w:hAnsi="Times New Roman"/>
        </w:rPr>
        <w:t>sentence</w:t>
      </w:r>
      <w:r w:rsidRPr="00591A0C">
        <w:rPr>
          <w:rFonts w:ascii="Times New Roman" w:hAnsi="Times New Roman"/>
        </w:rPr>
        <w:t xml:space="preserve"> to the proposed resolutions in last week’s minutes.</w:t>
      </w:r>
    </w:p>
    <w:p w:rsidR="00B502D3" w:rsidRPr="00591A0C" w:rsidRDefault="00B624AD" w:rsidP="00B502D3">
      <w:pPr>
        <w:pStyle w:val="ListParagraph"/>
        <w:numPr>
          <w:ilvl w:val="1"/>
          <w:numId w:val="9"/>
        </w:numPr>
        <w:rPr>
          <w:rFonts w:ascii="Times New Roman" w:hAnsi="Times New Roman"/>
        </w:rPr>
      </w:pPr>
      <w:r w:rsidRPr="00B624AD">
        <w:rPr>
          <w:rFonts w:ascii="Times New Roman" w:hAnsi="Times New Roman"/>
          <w:b/>
        </w:rPr>
        <w:t>Review</w:t>
      </w:r>
      <w:r w:rsidR="00B502D3" w:rsidRPr="00B624AD">
        <w:rPr>
          <w:rFonts w:ascii="Times New Roman" w:hAnsi="Times New Roman"/>
          <w:b/>
        </w:rPr>
        <w:t xml:space="preserve"> </w:t>
      </w:r>
      <w:r w:rsidR="00591A0C" w:rsidRPr="00B624AD">
        <w:rPr>
          <w:rFonts w:ascii="Times New Roman" w:hAnsi="Times New Roman"/>
          <w:b/>
        </w:rPr>
        <w:t>11-14</w:t>
      </w:r>
      <w:r w:rsidR="00B1242C">
        <w:rPr>
          <w:rFonts w:ascii="Times New Roman" w:hAnsi="Times New Roman"/>
          <w:b/>
        </w:rPr>
        <w:t>/</w:t>
      </w:r>
      <w:r w:rsidR="00B502D3" w:rsidRPr="00B624AD">
        <w:rPr>
          <w:rFonts w:ascii="Times New Roman" w:hAnsi="Times New Roman"/>
          <w:b/>
        </w:rPr>
        <w:t>0955</w:t>
      </w:r>
      <w:r w:rsidR="00B502D3" w:rsidRPr="00591A0C">
        <w:rPr>
          <w:rFonts w:ascii="Times New Roman" w:hAnsi="Times New Roman"/>
        </w:rPr>
        <w:t xml:space="preserve"> – Peter </w:t>
      </w:r>
      <w:r>
        <w:rPr>
          <w:rFonts w:ascii="Times New Roman" w:hAnsi="Times New Roman"/>
        </w:rPr>
        <w:t>ECCLESINE</w:t>
      </w:r>
    </w:p>
    <w:p w:rsidR="001A0AF2" w:rsidRPr="00591A0C" w:rsidRDefault="001A0AF2" w:rsidP="00B502D3">
      <w:pPr>
        <w:pStyle w:val="ListParagraph"/>
        <w:numPr>
          <w:ilvl w:val="2"/>
          <w:numId w:val="9"/>
        </w:numPr>
        <w:rPr>
          <w:rFonts w:ascii="Times New Roman" w:hAnsi="Times New Roman"/>
        </w:rPr>
      </w:pPr>
      <w:r w:rsidRPr="00591A0C">
        <w:rPr>
          <w:rFonts w:ascii="Times New Roman" w:hAnsi="Times New Roman"/>
        </w:rPr>
        <w:t xml:space="preserve">CID </w:t>
      </w:r>
      <w:r w:rsidR="00B502D3" w:rsidRPr="00591A0C">
        <w:rPr>
          <w:rFonts w:ascii="Times New Roman" w:hAnsi="Times New Roman"/>
        </w:rPr>
        <w:t>3739</w:t>
      </w:r>
      <w:r w:rsidRPr="00591A0C">
        <w:rPr>
          <w:rFonts w:ascii="Times New Roman" w:hAnsi="Times New Roman"/>
        </w:rPr>
        <w:t xml:space="preserve"> (MAC)</w:t>
      </w:r>
    </w:p>
    <w:p w:rsidR="006D74DF" w:rsidRPr="00591A0C" w:rsidRDefault="00B502D3" w:rsidP="006D74DF">
      <w:pPr>
        <w:pStyle w:val="ListParagraph"/>
        <w:numPr>
          <w:ilvl w:val="3"/>
          <w:numId w:val="9"/>
        </w:numPr>
        <w:rPr>
          <w:rFonts w:ascii="Times New Roman" w:hAnsi="Times New Roman"/>
        </w:rPr>
      </w:pPr>
      <w:r w:rsidRPr="00591A0C">
        <w:rPr>
          <w:rFonts w:ascii="Times New Roman" w:hAnsi="Times New Roman"/>
        </w:rPr>
        <w:t>Reviewed comment.</w:t>
      </w:r>
    </w:p>
    <w:p w:rsidR="006D74DF" w:rsidRPr="00591A0C" w:rsidRDefault="006D74DF" w:rsidP="006D74DF">
      <w:pPr>
        <w:pStyle w:val="ListParagraph"/>
        <w:numPr>
          <w:ilvl w:val="3"/>
          <w:numId w:val="9"/>
        </w:numPr>
        <w:rPr>
          <w:rFonts w:ascii="Times New Roman" w:hAnsi="Times New Roman"/>
        </w:rPr>
      </w:pPr>
      <w:r w:rsidRPr="00591A0C">
        <w:rPr>
          <w:rFonts w:ascii="Times New Roman" w:hAnsi="Times New Roman"/>
        </w:rPr>
        <w:lastRenderedPageBreak/>
        <w:t xml:space="preserve">As defined in 8.4.2.161 </w:t>
      </w:r>
      <w:r w:rsidRPr="00591A0C">
        <w:rPr>
          <w:rFonts w:ascii="Times New Roman" w:hAnsi="Times New Roman"/>
          <w:bCs/>
        </w:rPr>
        <w:t>VHT Transmit Power Envelope element</w:t>
      </w:r>
      <w:r w:rsidRPr="00591A0C">
        <w:rPr>
          <w:rFonts w:ascii="Times New Roman" w:hAnsi="Times New Roman"/>
        </w:rPr>
        <w:t xml:space="preserve">, the allowed values are indicated in the VHT Transmit Power Envelope element, and Operating Classes with </w:t>
      </w:r>
      <w:proofErr w:type="spellStart"/>
      <w:r w:rsidRPr="00591A0C">
        <w:rPr>
          <w:rFonts w:ascii="Times New Roman" w:hAnsi="Times New Roman"/>
        </w:rPr>
        <w:t>UseEirpForVHTTxPowEnv</w:t>
      </w:r>
      <w:proofErr w:type="spellEnd"/>
      <w:r w:rsidRPr="00591A0C">
        <w:rPr>
          <w:rFonts w:ascii="Times New Roman" w:hAnsi="Times New Roman"/>
        </w:rPr>
        <w:t xml:space="preserve"> indicate that the VHT Transmit Power Envelope are used by VHT STAs.   This is redundant to the requirement in Annex D</w:t>
      </w:r>
      <w:r w:rsidR="00055F8F" w:rsidRPr="00591A0C">
        <w:rPr>
          <w:rFonts w:ascii="Times New Roman" w:hAnsi="Times New Roman"/>
        </w:rPr>
        <w:t xml:space="preserve"> defining </w:t>
      </w:r>
      <w:proofErr w:type="spellStart"/>
      <w:r w:rsidR="00055F8F" w:rsidRPr="00591A0C">
        <w:rPr>
          <w:rFonts w:ascii="Times New Roman" w:hAnsi="Times New Roman"/>
        </w:rPr>
        <w:t>UseEirpForVHTTxPowEnv</w:t>
      </w:r>
      <w:proofErr w:type="spellEnd"/>
      <w:r w:rsidR="00055F8F" w:rsidRPr="00591A0C">
        <w:rPr>
          <w:rFonts w:ascii="Times New Roman" w:hAnsi="Times New Roman"/>
        </w:rPr>
        <w:t xml:space="preserve"> and this paragraph can be deleted.</w:t>
      </w:r>
    </w:p>
    <w:p w:rsidR="00055F8F" w:rsidRPr="00591A0C" w:rsidRDefault="006D74DF" w:rsidP="00055F8F">
      <w:pPr>
        <w:pStyle w:val="ListParagraph"/>
        <w:numPr>
          <w:ilvl w:val="3"/>
          <w:numId w:val="9"/>
        </w:numPr>
        <w:rPr>
          <w:rFonts w:ascii="Times New Roman" w:hAnsi="Times New Roman"/>
        </w:rPr>
      </w:pPr>
      <w:r w:rsidRPr="00591A0C">
        <w:rPr>
          <w:rFonts w:ascii="Times New Roman" w:hAnsi="Times New Roman"/>
        </w:rPr>
        <w:t>Proposed resolution: Revised.</w:t>
      </w:r>
      <w:r w:rsidR="00055F8F" w:rsidRPr="00591A0C">
        <w:rPr>
          <w:rFonts w:ascii="Times New Roman" w:hAnsi="Times New Roman"/>
        </w:rPr>
        <w:t xml:space="preserve"> Delete the paragraph at 1620.16</w:t>
      </w:r>
      <w:r w:rsidR="00FC7FB6" w:rsidRPr="00591A0C">
        <w:rPr>
          <w:rFonts w:ascii="Times New Roman" w:hAnsi="Times New Roman"/>
        </w:rPr>
        <w:t xml:space="preserve"> starting </w:t>
      </w:r>
      <w:r w:rsidR="00591A0C" w:rsidRPr="00591A0C">
        <w:rPr>
          <w:rFonts w:ascii="Times New Roman" w:hAnsi="Times New Roman"/>
        </w:rPr>
        <w:t>“</w:t>
      </w:r>
      <w:r w:rsidR="00055F8F" w:rsidRPr="00591A0C">
        <w:rPr>
          <w:rFonts w:ascii="Times New Roman" w:hAnsi="Times New Roman"/>
        </w:rPr>
        <w:t>A STA that transmits”.</w:t>
      </w:r>
      <w:r w:rsidRPr="00591A0C">
        <w:rPr>
          <w:rFonts w:ascii="Times New Roman" w:hAnsi="Times New Roman"/>
        </w:rPr>
        <w:br/>
      </w:r>
      <w:r w:rsidR="00055F8F" w:rsidRPr="00591A0C">
        <w:rPr>
          <w:rFonts w:ascii="Times New Roman" w:hAnsi="Times New Roman"/>
        </w:rPr>
        <w:t xml:space="preserve">Note to commenter: As defined in 8.4.2.161 </w:t>
      </w:r>
      <w:r w:rsidR="00055F8F" w:rsidRPr="00591A0C">
        <w:rPr>
          <w:rFonts w:ascii="Times New Roman" w:hAnsi="Times New Roman"/>
          <w:bCs/>
        </w:rPr>
        <w:t>VHT Transmit Power Envelope element</w:t>
      </w:r>
      <w:r w:rsidR="00055F8F" w:rsidRPr="00591A0C">
        <w:rPr>
          <w:rFonts w:ascii="Times New Roman" w:hAnsi="Times New Roman"/>
        </w:rPr>
        <w:t xml:space="preserve">, the allowed values are indicated in the VHT Transmit Power Envelope element, and Operating Classes with </w:t>
      </w:r>
      <w:proofErr w:type="spellStart"/>
      <w:r w:rsidR="00055F8F" w:rsidRPr="00591A0C">
        <w:rPr>
          <w:rFonts w:ascii="Times New Roman" w:hAnsi="Times New Roman"/>
        </w:rPr>
        <w:t>UseEirpForVHTTxPowEnv</w:t>
      </w:r>
      <w:proofErr w:type="spellEnd"/>
      <w:r w:rsidR="00055F8F" w:rsidRPr="00591A0C">
        <w:rPr>
          <w:rFonts w:ascii="Times New Roman" w:hAnsi="Times New Roman"/>
        </w:rPr>
        <w:t xml:space="preserve"> indicate that the VHT Transmit Power Envelope are used by VHT STAs.   This is redundant to the requirement in Annex D defining </w:t>
      </w:r>
      <w:proofErr w:type="spellStart"/>
      <w:r w:rsidR="00055F8F" w:rsidRPr="00591A0C">
        <w:rPr>
          <w:rFonts w:ascii="Times New Roman" w:hAnsi="Times New Roman"/>
        </w:rPr>
        <w:t>UseEirpForVHTTxPowEnv</w:t>
      </w:r>
      <w:proofErr w:type="spellEnd"/>
      <w:r w:rsidR="00055F8F" w:rsidRPr="00591A0C">
        <w:rPr>
          <w:rFonts w:ascii="Times New Roman" w:hAnsi="Times New Roman"/>
        </w:rPr>
        <w:t xml:space="preserve"> and this paragraph can be deleted.</w:t>
      </w:r>
    </w:p>
    <w:p w:rsidR="006D74DF" w:rsidRPr="00591A0C" w:rsidRDefault="006D74DF" w:rsidP="00055F8F">
      <w:pPr>
        <w:pStyle w:val="ListParagraph"/>
        <w:numPr>
          <w:ilvl w:val="2"/>
          <w:numId w:val="9"/>
        </w:numPr>
        <w:rPr>
          <w:rFonts w:ascii="Times New Roman" w:hAnsi="Times New Roman"/>
        </w:rPr>
      </w:pPr>
      <w:r w:rsidRPr="00591A0C">
        <w:rPr>
          <w:rFonts w:ascii="Times New Roman" w:hAnsi="Times New Roman"/>
        </w:rPr>
        <w:t xml:space="preserve"> </w:t>
      </w:r>
      <w:r w:rsidR="00055F8F" w:rsidRPr="00591A0C">
        <w:rPr>
          <w:rFonts w:ascii="Times New Roman" w:hAnsi="Times New Roman"/>
        </w:rPr>
        <w:t>CID 3306</w:t>
      </w:r>
      <w:r w:rsidR="00B1242C">
        <w:rPr>
          <w:rFonts w:ascii="Times New Roman" w:hAnsi="Times New Roman"/>
        </w:rPr>
        <w:t xml:space="preserve"> (GEN</w:t>
      </w:r>
      <w:r w:rsidR="00FC7FB6" w:rsidRPr="00591A0C">
        <w:rPr>
          <w:rFonts w:ascii="Times New Roman" w:hAnsi="Times New Roman"/>
        </w:rPr>
        <w:t>)</w:t>
      </w:r>
    </w:p>
    <w:p w:rsidR="00FC7FB6" w:rsidRPr="00591A0C" w:rsidRDefault="00055F8F" w:rsidP="00FC7FB6">
      <w:pPr>
        <w:pStyle w:val="ListParagraph"/>
        <w:numPr>
          <w:ilvl w:val="3"/>
          <w:numId w:val="9"/>
        </w:numPr>
        <w:rPr>
          <w:rFonts w:ascii="Times New Roman" w:hAnsi="Times New Roman"/>
        </w:rPr>
      </w:pPr>
      <w:r w:rsidRPr="00591A0C">
        <w:rPr>
          <w:rFonts w:ascii="Times New Roman" w:hAnsi="Times New Roman"/>
        </w:rPr>
        <w:t>Reviewed comment</w:t>
      </w:r>
      <w:r w:rsidR="00FC7FB6" w:rsidRPr="00591A0C">
        <w:rPr>
          <w:rFonts w:ascii="Times New Roman" w:hAnsi="Times New Roman"/>
        </w:rPr>
        <w:t>.</w:t>
      </w:r>
    </w:p>
    <w:p w:rsidR="00FC7FB6" w:rsidRPr="00591A0C" w:rsidRDefault="00B624AD" w:rsidP="00FC7FB6">
      <w:pPr>
        <w:pStyle w:val="ListParagraph"/>
        <w:numPr>
          <w:ilvl w:val="3"/>
          <w:numId w:val="9"/>
        </w:numPr>
        <w:rPr>
          <w:rFonts w:ascii="Times New Roman" w:hAnsi="Times New Roman"/>
        </w:rPr>
      </w:pPr>
      <w:r>
        <w:rPr>
          <w:rFonts w:ascii="Times New Roman" w:hAnsi="Times New Roman"/>
        </w:rPr>
        <w:t>Observation</w:t>
      </w:r>
      <w:r w:rsidR="00FC7FB6" w:rsidRPr="00591A0C">
        <w:rPr>
          <w:rFonts w:ascii="Times New Roman" w:hAnsi="Times New Roman"/>
        </w:rPr>
        <w:t xml:space="preserve"> “How about swapping E-4 and E-5, so the global stuff is always last?  Or even putting the global stuff first, i.e. E-4 to E-1, E-1/2/3 to E-2/3/4?</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A submission would be required</w:t>
      </w:r>
      <w:r w:rsidR="00591A0C" w:rsidRPr="00591A0C">
        <w:rPr>
          <w:rFonts w:ascii="Times New Roman" w:hAnsi="Times New Roman"/>
        </w:rPr>
        <w:t xml:space="preserve"> to swap the table numbers</w:t>
      </w:r>
      <w:r w:rsidRPr="00591A0C">
        <w:rPr>
          <w:rFonts w:ascii="Times New Roman" w:hAnsi="Times New Roman"/>
        </w:rPr>
        <w:t xml:space="preserve">. </w:t>
      </w:r>
      <w:r w:rsidR="00591A0C" w:rsidRPr="00591A0C">
        <w:rPr>
          <w:rFonts w:ascii="Times New Roman" w:hAnsi="Times New Roman"/>
        </w:rPr>
        <w:t xml:space="preserve">Also </w:t>
      </w:r>
      <w:r w:rsidRPr="00591A0C">
        <w:rPr>
          <w:rFonts w:ascii="Times New Roman" w:hAnsi="Times New Roman"/>
        </w:rPr>
        <w:t>MIB changes required to change MIB descriptions.</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Concern with breaking backward compatibility with 2012 standard. Numbers “over the air” now are table numbers.</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Also, this change is independent from the submitted</w:t>
      </w:r>
      <w:r w:rsidR="00FE33ED" w:rsidRPr="00591A0C">
        <w:rPr>
          <w:rFonts w:ascii="Times New Roman" w:hAnsi="Times New Roman"/>
        </w:rPr>
        <w:t xml:space="preserve"> comment.</w:t>
      </w:r>
    </w:p>
    <w:p w:rsidR="00055F8F" w:rsidRPr="00591A0C" w:rsidRDefault="00FC7FB6" w:rsidP="00055F8F">
      <w:pPr>
        <w:pStyle w:val="ListParagraph"/>
        <w:numPr>
          <w:ilvl w:val="3"/>
          <w:numId w:val="9"/>
        </w:numPr>
        <w:rPr>
          <w:rFonts w:ascii="Times New Roman" w:hAnsi="Times New Roman"/>
        </w:rPr>
      </w:pPr>
      <w:r w:rsidRPr="00591A0C">
        <w:rPr>
          <w:rFonts w:ascii="Times New Roman" w:hAnsi="Times New Roman"/>
        </w:rPr>
        <w:t>Discussion:</w:t>
      </w:r>
      <w:r w:rsidR="00055F8F" w:rsidRPr="00591A0C">
        <w:rPr>
          <w:rFonts w:ascii="Times New Roman" w:hAnsi="Times New Roman"/>
        </w:rPr>
        <w:t xml:space="preserve"> As 802.11ac added Table E-5, it should be mentioned in E.1 text.</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Proposed resolution: Accepted.</w:t>
      </w:r>
    </w:p>
    <w:p w:rsidR="00055F8F" w:rsidRPr="00591A0C" w:rsidRDefault="008217C8" w:rsidP="00FC7FB6">
      <w:pPr>
        <w:pStyle w:val="ListParagraph"/>
        <w:numPr>
          <w:ilvl w:val="2"/>
          <w:numId w:val="9"/>
        </w:numPr>
        <w:rPr>
          <w:rFonts w:ascii="Times New Roman" w:hAnsi="Times New Roman"/>
        </w:rPr>
      </w:pPr>
      <w:r w:rsidRPr="00591A0C">
        <w:rPr>
          <w:rFonts w:ascii="Times New Roman" w:hAnsi="Times New Roman"/>
        </w:rPr>
        <w:t>CID 330</w:t>
      </w:r>
      <w:r w:rsidR="00B1242C">
        <w:rPr>
          <w:rFonts w:ascii="Times New Roman" w:hAnsi="Times New Roman"/>
        </w:rPr>
        <w:t>4 (GEN</w:t>
      </w:r>
      <w:r w:rsidR="00FC7FB6" w:rsidRPr="00591A0C">
        <w:rPr>
          <w:rFonts w:ascii="Times New Roman" w:hAnsi="Times New Roman"/>
        </w:rPr>
        <w:t>)</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Reviewed comment.</w:t>
      </w:r>
    </w:p>
    <w:p w:rsidR="00FC7FB6" w:rsidRPr="00591A0C" w:rsidRDefault="00FC7FB6" w:rsidP="00FC7FB6">
      <w:pPr>
        <w:pStyle w:val="ListParagraph"/>
        <w:numPr>
          <w:ilvl w:val="3"/>
          <w:numId w:val="9"/>
        </w:numPr>
        <w:rPr>
          <w:rFonts w:ascii="Times New Roman" w:hAnsi="Times New Roman"/>
        </w:rPr>
      </w:pPr>
      <w:r w:rsidRPr="00591A0C">
        <w:rPr>
          <w:rFonts w:ascii="Times New Roman" w:hAnsi="Times New Roman"/>
        </w:rPr>
        <w:t>Comment inserts “Default”</w:t>
      </w:r>
      <w:r w:rsidR="0032049A" w:rsidRPr="00591A0C">
        <w:rPr>
          <w:rFonts w:ascii="Times New Roman" w:hAnsi="Times New Roman"/>
        </w:rPr>
        <w:t xml:space="preserve"> at the beginning of</w:t>
      </w:r>
      <w:r w:rsidRPr="00591A0C">
        <w:rPr>
          <w:rFonts w:ascii="Times New Roman" w:hAnsi="Times New Roman"/>
        </w:rPr>
        <w:t xml:space="preserve"> the last sentence in D.2.5.</w:t>
      </w:r>
    </w:p>
    <w:p w:rsidR="00A073F1" w:rsidRPr="00591A0C" w:rsidRDefault="00A073F1" w:rsidP="00FC7FB6">
      <w:pPr>
        <w:pStyle w:val="ListParagraph"/>
        <w:numPr>
          <w:ilvl w:val="3"/>
          <w:numId w:val="9"/>
        </w:numPr>
        <w:rPr>
          <w:rFonts w:ascii="Times New Roman" w:hAnsi="Times New Roman"/>
        </w:rPr>
      </w:pPr>
      <w:r w:rsidRPr="00591A0C">
        <w:rPr>
          <w:rFonts w:ascii="Times New Roman" w:hAnsi="Times New Roman"/>
        </w:rPr>
        <w:t>Word “default is not clear – relative to what? Defined in the standard.</w:t>
      </w:r>
    </w:p>
    <w:p w:rsidR="00EF7645" w:rsidRPr="00591A0C" w:rsidRDefault="00EF7645" w:rsidP="00FC7FB6">
      <w:pPr>
        <w:pStyle w:val="ListParagraph"/>
        <w:numPr>
          <w:ilvl w:val="3"/>
          <w:numId w:val="9"/>
        </w:numPr>
        <w:rPr>
          <w:rFonts w:ascii="Times New Roman" w:hAnsi="Times New Roman"/>
        </w:rPr>
      </w:pPr>
      <w:r w:rsidRPr="00591A0C">
        <w:rPr>
          <w:rFonts w:ascii="Times New Roman" w:hAnsi="Times New Roman"/>
        </w:rPr>
        <w:t>For example 18.3.10.6 includes default value</w:t>
      </w:r>
      <w:r w:rsidR="00A073F1" w:rsidRPr="00591A0C">
        <w:rPr>
          <w:rFonts w:ascii="Times New Roman" w:hAnsi="Times New Roman"/>
        </w:rPr>
        <w:t>s</w:t>
      </w:r>
      <w:r w:rsidRPr="00591A0C">
        <w:rPr>
          <w:rFonts w:ascii="Times New Roman" w:hAnsi="Times New Roman"/>
        </w:rPr>
        <w:t xml:space="preserve"> in the standard</w:t>
      </w:r>
      <w:r w:rsidR="00A073F1" w:rsidRPr="00591A0C">
        <w:rPr>
          <w:rFonts w:ascii="Times New Roman" w:hAnsi="Times New Roman"/>
        </w:rPr>
        <w:t>.</w:t>
      </w:r>
      <w:r w:rsidRPr="00591A0C">
        <w:rPr>
          <w:rFonts w:ascii="Times New Roman" w:hAnsi="Times New Roman"/>
        </w:rPr>
        <w:t xml:space="preserve"> </w:t>
      </w:r>
    </w:p>
    <w:p w:rsidR="00A073F1" w:rsidRPr="00591A0C" w:rsidRDefault="00A073F1" w:rsidP="00FC7FB6">
      <w:pPr>
        <w:pStyle w:val="ListParagraph"/>
        <w:numPr>
          <w:ilvl w:val="3"/>
          <w:numId w:val="9"/>
        </w:numPr>
        <w:rPr>
          <w:rFonts w:ascii="Times New Roman" w:hAnsi="Times New Roman"/>
        </w:rPr>
      </w:pPr>
      <w:r w:rsidRPr="00591A0C">
        <w:rPr>
          <w:rFonts w:ascii="Times New Roman" w:hAnsi="Times New Roman"/>
        </w:rPr>
        <w:t>Point of second sentence is already included in first sentence. There is no distinction in PHY clauses between license-exempt bands and unlicensed bands,</w:t>
      </w:r>
    </w:p>
    <w:p w:rsidR="00A073F1" w:rsidRPr="00591A0C" w:rsidRDefault="00FC7FB6" w:rsidP="00A073F1">
      <w:pPr>
        <w:pStyle w:val="ListParagraph"/>
        <w:numPr>
          <w:ilvl w:val="3"/>
          <w:numId w:val="9"/>
        </w:numPr>
        <w:rPr>
          <w:rFonts w:ascii="Times New Roman" w:hAnsi="Times New Roman"/>
        </w:rPr>
      </w:pPr>
      <w:r w:rsidRPr="00591A0C">
        <w:rPr>
          <w:rFonts w:ascii="Times New Roman" w:hAnsi="Times New Roman"/>
        </w:rPr>
        <w:t xml:space="preserve">Proposed resolution: </w:t>
      </w:r>
      <w:r w:rsidR="008217C8" w:rsidRPr="00591A0C">
        <w:rPr>
          <w:rFonts w:ascii="Times New Roman" w:hAnsi="Times New Roman"/>
        </w:rPr>
        <w:t>Revised. At 3307.09</w:t>
      </w:r>
      <w:r w:rsidR="00EF7645" w:rsidRPr="00591A0C">
        <w:rPr>
          <w:rFonts w:ascii="Times New Roman" w:hAnsi="Times New Roman"/>
        </w:rPr>
        <w:t>,</w:t>
      </w:r>
      <w:r w:rsidR="008217C8" w:rsidRPr="00591A0C">
        <w:rPr>
          <w:rFonts w:ascii="Times New Roman" w:hAnsi="Times New Roman"/>
        </w:rPr>
        <w:t xml:space="preserve"> </w:t>
      </w:r>
      <w:r w:rsidR="00A073F1" w:rsidRPr="00591A0C">
        <w:rPr>
          <w:rFonts w:ascii="Times New Roman" w:hAnsi="Times New Roman"/>
        </w:rPr>
        <w:t xml:space="preserve">delete the second </w:t>
      </w:r>
      <w:proofErr w:type="spellStart"/>
      <w:r w:rsidR="00A073F1" w:rsidRPr="00591A0C">
        <w:rPr>
          <w:rFonts w:ascii="Times New Roman" w:hAnsi="Times New Roman"/>
        </w:rPr>
        <w:t>sentence:”</w:t>
      </w:r>
      <w:r w:rsidR="008217C8" w:rsidRPr="00591A0C">
        <w:rPr>
          <w:rFonts w:ascii="Times New Roman" w:hAnsi="Times New Roman"/>
          <w:sz w:val="20"/>
        </w:rPr>
        <w:t>CCA-ED</w:t>
      </w:r>
      <w:proofErr w:type="spellEnd"/>
      <w:r w:rsidR="008217C8" w:rsidRPr="00591A0C">
        <w:rPr>
          <w:rFonts w:ascii="Times New Roman" w:hAnsi="Times New Roman"/>
          <w:sz w:val="20"/>
        </w:rPr>
        <w:t xml:space="preserve"> thresholds for operation in license-exempt bands are stated in PHY clauses.</w:t>
      </w:r>
      <w:r w:rsidR="00A073F1" w:rsidRPr="00591A0C">
        <w:rPr>
          <w:rFonts w:ascii="Times New Roman" w:hAnsi="Times New Roman"/>
          <w:sz w:val="20"/>
        </w:rPr>
        <w:t>”</w:t>
      </w:r>
    </w:p>
    <w:p w:rsidR="00A073F1" w:rsidRPr="00591A0C" w:rsidRDefault="008217C8" w:rsidP="00A073F1">
      <w:pPr>
        <w:pStyle w:val="ListParagraph"/>
        <w:numPr>
          <w:ilvl w:val="2"/>
          <w:numId w:val="9"/>
        </w:numPr>
        <w:rPr>
          <w:rFonts w:ascii="Times New Roman" w:hAnsi="Times New Roman"/>
        </w:rPr>
      </w:pPr>
      <w:r w:rsidRPr="00591A0C">
        <w:rPr>
          <w:rFonts w:ascii="Times New Roman" w:hAnsi="Times New Roman"/>
        </w:rPr>
        <w:t xml:space="preserve">CID </w:t>
      </w:r>
      <w:r w:rsidR="00B1242C">
        <w:rPr>
          <w:rFonts w:ascii="Times New Roman" w:hAnsi="Times New Roman"/>
        </w:rPr>
        <w:t>3302 (GEN</w:t>
      </w:r>
      <w:r w:rsidR="00A073F1" w:rsidRPr="00591A0C">
        <w:rPr>
          <w:rFonts w:ascii="Times New Roman" w:hAnsi="Times New Roman"/>
        </w:rPr>
        <w:t>)</w:t>
      </w:r>
    </w:p>
    <w:p w:rsidR="00A073F1" w:rsidRPr="00591A0C" w:rsidRDefault="00A073F1" w:rsidP="00A073F1">
      <w:pPr>
        <w:pStyle w:val="ListParagraph"/>
        <w:numPr>
          <w:ilvl w:val="3"/>
          <w:numId w:val="9"/>
        </w:numPr>
        <w:rPr>
          <w:rFonts w:ascii="Times New Roman" w:hAnsi="Times New Roman"/>
        </w:rPr>
      </w:pPr>
      <w:r w:rsidRPr="00591A0C">
        <w:rPr>
          <w:rFonts w:ascii="Times New Roman" w:hAnsi="Times New Roman"/>
        </w:rPr>
        <w:t>Reviewed comment.</w:t>
      </w:r>
    </w:p>
    <w:p w:rsidR="00A073F1" w:rsidRPr="00591A0C" w:rsidRDefault="00A073F1" w:rsidP="00A073F1">
      <w:pPr>
        <w:pStyle w:val="ListParagraph"/>
        <w:numPr>
          <w:ilvl w:val="3"/>
          <w:numId w:val="9"/>
        </w:numPr>
        <w:rPr>
          <w:rFonts w:ascii="Times New Roman" w:hAnsi="Times New Roman"/>
        </w:rPr>
      </w:pPr>
      <w:r w:rsidRPr="00591A0C">
        <w:rPr>
          <w:rFonts w:ascii="Times New Roman" w:hAnsi="Times New Roman"/>
        </w:rPr>
        <w:t>P3300 includes the name.</w:t>
      </w:r>
    </w:p>
    <w:p w:rsidR="00A073F1" w:rsidRPr="00591A0C" w:rsidRDefault="00B624AD" w:rsidP="00A073F1">
      <w:pPr>
        <w:pStyle w:val="ListParagraph"/>
        <w:numPr>
          <w:ilvl w:val="3"/>
          <w:numId w:val="9"/>
        </w:numPr>
        <w:rPr>
          <w:rFonts w:ascii="Times New Roman" w:hAnsi="Times New Roman"/>
        </w:rPr>
      </w:pPr>
      <w:r>
        <w:rPr>
          <w:rFonts w:ascii="Times New Roman" w:hAnsi="Times New Roman"/>
        </w:rPr>
        <w:t>Observatio</w:t>
      </w:r>
      <w:r w:rsidR="00A073F1" w:rsidRPr="00591A0C">
        <w:rPr>
          <w:rFonts w:ascii="Times New Roman" w:hAnsi="Times New Roman"/>
        </w:rPr>
        <w:t xml:space="preserve">n: Why not give the </w:t>
      </w:r>
      <w:proofErr w:type="spellStart"/>
      <w:r w:rsidR="00A073F1" w:rsidRPr="00591A0C">
        <w:rPr>
          <w:rFonts w:ascii="Times New Roman" w:hAnsi="Times New Roman"/>
        </w:rPr>
        <w:t>hanzi</w:t>
      </w:r>
      <w:proofErr w:type="spellEnd"/>
      <w:r w:rsidR="00A073F1" w:rsidRPr="00591A0C">
        <w:rPr>
          <w:rFonts w:ascii="Times New Roman" w:hAnsi="Times New Roman"/>
        </w:rPr>
        <w:t xml:space="preserve"> (and maybe the English translation, not transliteration, in </w:t>
      </w:r>
      <w:proofErr w:type="spellStart"/>
      <w:r w:rsidR="00A073F1" w:rsidRPr="00591A0C">
        <w:rPr>
          <w:rFonts w:ascii="Times New Roman" w:hAnsi="Times New Roman"/>
        </w:rPr>
        <w:t>parens</w:t>
      </w:r>
      <w:proofErr w:type="spellEnd"/>
      <w:r w:rsidR="00A073F1" w:rsidRPr="00591A0C">
        <w:rPr>
          <w:rFonts w:ascii="Times New Roman" w:hAnsi="Times New Roman"/>
        </w:rPr>
        <w:t>)?  It’s not as if Unicode is anything</w:t>
      </w:r>
      <w:r w:rsidR="00AA62D5" w:rsidRPr="00591A0C">
        <w:rPr>
          <w:rFonts w:ascii="Times New Roman" w:hAnsi="Times New Roman"/>
        </w:rPr>
        <w:t xml:space="preserve"> new now.</w:t>
      </w:r>
    </w:p>
    <w:p w:rsidR="00AA62D5" w:rsidRPr="00591A0C" w:rsidRDefault="00AA62D5" w:rsidP="00A073F1">
      <w:pPr>
        <w:pStyle w:val="ListParagraph"/>
        <w:numPr>
          <w:ilvl w:val="3"/>
          <w:numId w:val="9"/>
        </w:numPr>
        <w:rPr>
          <w:rFonts w:ascii="Times New Roman" w:hAnsi="Times New Roman"/>
        </w:rPr>
      </w:pPr>
      <w:r w:rsidRPr="00591A0C">
        <w:rPr>
          <w:rFonts w:ascii="Times New Roman" w:hAnsi="Times New Roman"/>
        </w:rPr>
        <w:t>Current naming is consistent with the 2002 entries. All would need to be changed to be consistent.</w:t>
      </w:r>
    </w:p>
    <w:p w:rsidR="00A073F1" w:rsidRPr="00591A0C" w:rsidRDefault="00A073F1" w:rsidP="00A073F1">
      <w:pPr>
        <w:pStyle w:val="ListParagraph"/>
        <w:numPr>
          <w:ilvl w:val="3"/>
          <w:numId w:val="9"/>
        </w:numPr>
        <w:rPr>
          <w:rFonts w:ascii="Times New Roman" w:hAnsi="Times New Roman"/>
        </w:rPr>
      </w:pPr>
      <w:r w:rsidRPr="00591A0C">
        <w:rPr>
          <w:rFonts w:ascii="Times New Roman" w:hAnsi="Times New Roman"/>
        </w:rPr>
        <w:t>Proposed resolution: Rejected.</w:t>
      </w:r>
      <w:r w:rsidR="00AA62D5" w:rsidRPr="00591A0C">
        <w:rPr>
          <w:rFonts w:ascii="Times New Roman" w:hAnsi="Times New Roman"/>
        </w:rPr>
        <w:t xml:space="preserve"> The name of the appropriate 5GHZ directive for 5150 to </w:t>
      </w:r>
      <w:r w:rsidR="002A641B" w:rsidRPr="00591A0C">
        <w:rPr>
          <w:rFonts w:ascii="Times New Roman" w:hAnsi="Times New Roman"/>
        </w:rPr>
        <w:t>5330 “</w:t>
      </w:r>
      <w:r w:rsidR="00AA62D5" w:rsidRPr="00591A0C">
        <w:rPr>
          <w:rFonts w:ascii="Times New Roman" w:hAnsi="Times New Roman"/>
        </w:rPr>
        <w:t>Gong Xin Bu Wu Han</w:t>
      </w:r>
      <w:r w:rsidR="00527183">
        <w:rPr>
          <w:rFonts w:ascii="Times New Roman" w:hAnsi="Times New Roman"/>
        </w:rPr>
        <w:t>”</w:t>
      </w:r>
      <w:r w:rsidR="00AA62D5" w:rsidRPr="00591A0C">
        <w:rPr>
          <w:rFonts w:ascii="Times New Roman" w:hAnsi="Times New Roman"/>
        </w:rPr>
        <w:t xml:space="preserve"> [20012] #620 is already present, 3300.52.</w:t>
      </w:r>
    </w:p>
    <w:p w:rsidR="00AA62D5" w:rsidRPr="00591A0C" w:rsidRDefault="00527183" w:rsidP="00AA62D5">
      <w:pPr>
        <w:pStyle w:val="ListParagraph"/>
        <w:numPr>
          <w:ilvl w:val="2"/>
          <w:numId w:val="9"/>
        </w:numPr>
        <w:rPr>
          <w:rFonts w:ascii="Times New Roman" w:hAnsi="Times New Roman"/>
        </w:rPr>
      </w:pPr>
      <w:r>
        <w:rPr>
          <w:rFonts w:ascii="Times New Roman" w:hAnsi="Times New Roman"/>
        </w:rPr>
        <w:t>CID 3098 (GEN</w:t>
      </w:r>
      <w:r w:rsidR="00AA62D5" w:rsidRPr="00591A0C">
        <w:rPr>
          <w:rFonts w:ascii="Times New Roman" w:hAnsi="Times New Roman"/>
        </w:rPr>
        <w:t>)</w:t>
      </w:r>
    </w:p>
    <w:p w:rsidR="00AA62D5" w:rsidRPr="00591A0C" w:rsidRDefault="00AA62D5" w:rsidP="009D71D6">
      <w:pPr>
        <w:pStyle w:val="ListParagraph"/>
        <w:numPr>
          <w:ilvl w:val="3"/>
          <w:numId w:val="9"/>
        </w:numPr>
        <w:rPr>
          <w:rFonts w:ascii="Times New Roman" w:hAnsi="Times New Roman"/>
        </w:rPr>
      </w:pPr>
      <w:r w:rsidRPr="00591A0C">
        <w:rPr>
          <w:rFonts w:ascii="Times New Roman" w:hAnsi="Times New Roman"/>
        </w:rPr>
        <w:t>Reviewed comment.</w:t>
      </w:r>
    </w:p>
    <w:p w:rsidR="00AA62D5" w:rsidRPr="00591A0C" w:rsidRDefault="00AA62D5" w:rsidP="009D71D6">
      <w:pPr>
        <w:pStyle w:val="ListParagraph"/>
        <w:numPr>
          <w:ilvl w:val="3"/>
          <w:numId w:val="9"/>
        </w:numPr>
        <w:rPr>
          <w:rFonts w:ascii="Times New Roman" w:hAnsi="Times New Roman"/>
        </w:rPr>
      </w:pPr>
      <w:r w:rsidRPr="00591A0C">
        <w:rPr>
          <w:rFonts w:ascii="Times New Roman" w:hAnsi="Times New Roman"/>
        </w:rPr>
        <w:t>Occurrences are at 1626.57, 1629.12</w:t>
      </w:r>
      <w:r w:rsidR="009D71D6" w:rsidRPr="00591A0C">
        <w:rPr>
          <w:rFonts w:ascii="Times New Roman" w:hAnsi="Times New Roman"/>
        </w:rPr>
        <w:t>. Propose to delete the last part of the sentence.</w:t>
      </w:r>
    </w:p>
    <w:p w:rsidR="009D71D6" w:rsidRPr="00591A0C" w:rsidRDefault="00B624AD" w:rsidP="009D71D6">
      <w:pPr>
        <w:pStyle w:val="ListParagraph"/>
        <w:numPr>
          <w:ilvl w:val="3"/>
          <w:numId w:val="9"/>
        </w:numPr>
        <w:rPr>
          <w:rFonts w:ascii="Times New Roman" w:hAnsi="Times New Roman"/>
        </w:rPr>
      </w:pPr>
      <w:r>
        <w:rPr>
          <w:rFonts w:ascii="Times New Roman" w:hAnsi="Times New Roman"/>
        </w:rPr>
        <w:t xml:space="preserve">Observation: </w:t>
      </w:r>
      <w:r w:rsidR="00AA62D5" w:rsidRPr="00591A0C">
        <w:rPr>
          <w:rFonts w:ascii="Times New Roman" w:hAnsi="Times New Roman"/>
        </w:rPr>
        <w:t xml:space="preserve">The commented phrase appears </w:t>
      </w:r>
      <w:r w:rsidR="00591A0C" w:rsidRPr="00591A0C">
        <w:rPr>
          <w:rFonts w:ascii="Times New Roman" w:hAnsi="Times New Roman"/>
        </w:rPr>
        <w:t>at 10.9.8.2, 10.9.8.4.1, and</w:t>
      </w:r>
      <w:r w:rsidR="00AA62D5" w:rsidRPr="00591A0C">
        <w:rPr>
          <w:rFonts w:ascii="Times New Roman" w:hAnsi="Times New Roman"/>
        </w:rPr>
        <w:t xml:space="preserve"> “applicable regulatory” text is in the body of the draft.</w:t>
      </w:r>
    </w:p>
    <w:p w:rsidR="00AA62D5" w:rsidRPr="00591A0C" w:rsidRDefault="009D71D6" w:rsidP="009D71D6">
      <w:pPr>
        <w:pStyle w:val="ListParagraph"/>
        <w:numPr>
          <w:ilvl w:val="3"/>
          <w:numId w:val="9"/>
        </w:numPr>
        <w:rPr>
          <w:rFonts w:ascii="Times New Roman" w:hAnsi="Times New Roman"/>
        </w:rPr>
      </w:pPr>
      <w:r w:rsidRPr="00591A0C">
        <w:rPr>
          <w:rFonts w:ascii="Times New Roman" w:hAnsi="Times New Roman"/>
        </w:rPr>
        <w:lastRenderedPageBreak/>
        <w:t xml:space="preserve">Proposed resolution: Revised. </w:t>
      </w:r>
      <w:r w:rsidR="00AA62D5" w:rsidRPr="00591A0C">
        <w:rPr>
          <w:rFonts w:ascii="Times New Roman" w:hAnsi="Times New Roman"/>
        </w:rPr>
        <w:t xml:space="preserve">At 1626.57 and 1629.12 </w:t>
      </w:r>
      <w:r w:rsidRPr="00591A0C">
        <w:rPr>
          <w:rFonts w:ascii="Times New Roman" w:hAnsi="Times New Roman"/>
        </w:rPr>
        <w:t>change the sentence containing “</w:t>
      </w:r>
      <w:r w:rsidR="00AA62D5" w:rsidRPr="00591A0C">
        <w:rPr>
          <w:rFonts w:ascii="Times New Roman" w:hAnsi="Times New Roman"/>
          <w:sz w:val="20"/>
        </w:rPr>
        <w:t>a new channel is beyond the scope of this standard</w:t>
      </w:r>
      <w:r w:rsidRPr="00591A0C">
        <w:rPr>
          <w:rFonts w:ascii="Times New Roman" w:hAnsi="Times New Roman"/>
          <w:sz w:val="20"/>
        </w:rPr>
        <w:t xml:space="preserve"> but shall satisfy applicable</w:t>
      </w:r>
      <w:r w:rsidR="00527183">
        <w:rPr>
          <w:rFonts w:ascii="Times New Roman" w:hAnsi="Times New Roman"/>
          <w:sz w:val="20"/>
        </w:rPr>
        <w:t>”</w:t>
      </w:r>
      <w:r w:rsidRPr="00591A0C">
        <w:rPr>
          <w:rFonts w:ascii="Times New Roman" w:hAnsi="Times New Roman"/>
          <w:sz w:val="20"/>
        </w:rPr>
        <w:t xml:space="preserve"> </w:t>
      </w:r>
      <w:proofErr w:type="gramStart"/>
      <w:r w:rsidRPr="00591A0C">
        <w:rPr>
          <w:rFonts w:ascii="Times New Roman" w:hAnsi="Times New Roman"/>
          <w:sz w:val="20"/>
        </w:rPr>
        <w:t>to ”</w:t>
      </w:r>
      <w:proofErr w:type="gramEnd"/>
      <w:r w:rsidRPr="00591A0C">
        <w:rPr>
          <w:rFonts w:ascii="Times New Roman" w:hAnsi="Times New Roman"/>
          <w:sz w:val="20"/>
        </w:rPr>
        <w:t xml:space="preserve"> a new channel is beyond the scope of this standard.” At 2167.50 and 2196.1, delete the sentence “See the applicable regulations for the countries in which the implementation operates.”</w:t>
      </w:r>
    </w:p>
    <w:p w:rsidR="009D71D6" w:rsidRPr="00591A0C" w:rsidRDefault="00527183" w:rsidP="009D71D6">
      <w:pPr>
        <w:pStyle w:val="ListParagraph"/>
        <w:numPr>
          <w:ilvl w:val="2"/>
          <w:numId w:val="9"/>
        </w:numPr>
        <w:rPr>
          <w:rFonts w:ascii="Times New Roman" w:hAnsi="Times New Roman"/>
        </w:rPr>
      </w:pPr>
      <w:r>
        <w:rPr>
          <w:rFonts w:ascii="Times New Roman" w:hAnsi="Times New Roman"/>
        </w:rPr>
        <w:t xml:space="preserve"> CID 3079 (GEN</w:t>
      </w:r>
      <w:r w:rsidR="009D71D6" w:rsidRPr="00591A0C">
        <w:rPr>
          <w:rFonts w:ascii="Times New Roman" w:hAnsi="Times New Roman"/>
        </w:rPr>
        <w:t>)</w:t>
      </w:r>
    </w:p>
    <w:p w:rsidR="009D71D6" w:rsidRPr="00591A0C" w:rsidRDefault="009D71D6" w:rsidP="009D71D6">
      <w:pPr>
        <w:pStyle w:val="ListParagraph"/>
        <w:numPr>
          <w:ilvl w:val="3"/>
          <w:numId w:val="9"/>
        </w:numPr>
        <w:rPr>
          <w:rFonts w:ascii="Times New Roman" w:hAnsi="Times New Roman"/>
        </w:rPr>
      </w:pPr>
      <w:r w:rsidRPr="00591A0C">
        <w:rPr>
          <w:rFonts w:ascii="Times New Roman" w:hAnsi="Times New Roman"/>
        </w:rPr>
        <w:t>Reviewed comment.</w:t>
      </w:r>
    </w:p>
    <w:p w:rsidR="006E6B6D" w:rsidRPr="00591A0C" w:rsidRDefault="009D71D6" w:rsidP="006E6B6D">
      <w:pPr>
        <w:pStyle w:val="ListParagraph"/>
        <w:numPr>
          <w:ilvl w:val="3"/>
          <w:numId w:val="9"/>
        </w:numPr>
        <w:rPr>
          <w:rFonts w:ascii="Times New Roman" w:hAnsi="Times New Roman"/>
        </w:rPr>
      </w:pPr>
      <w:r w:rsidRPr="00591A0C">
        <w:rPr>
          <w:rFonts w:ascii="Times New Roman" w:hAnsi="Times New Roman"/>
        </w:rPr>
        <w:t xml:space="preserve">We choose to remove the references so as to restrict use to only the Global </w:t>
      </w:r>
      <w:r w:rsidR="006E6B6D" w:rsidRPr="00591A0C">
        <w:rPr>
          <w:rFonts w:ascii="Times New Roman" w:hAnsi="Times New Roman"/>
        </w:rPr>
        <w:t>Operating Classes in TVWS bands</w:t>
      </w:r>
      <w:r w:rsidR="00591A0C" w:rsidRPr="00591A0C">
        <w:rPr>
          <w:rFonts w:ascii="Times New Roman" w:hAnsi="Times New Roman"/>
        </w:rPr>
        <w:t>.</w:t>
      </w:r>
    </w:p>
    <w:p w:rsidR="006E6B6D" w:rsidRPr="00591A0C" w:rsidRDefault="00B624AD" w:rsidP="006E6B6D">
      <w:pPr>
        <w:pStyle w:val="ListParagraph"/>
        <w:numPr>
          <w:ilvl w:val="3"/>
          <w:numId w:val="9"/>
        </w:numPr>
        <w:rPr>
          <w:rFonts w:ascii="Times New Roman" w:hAnsi="Times New Roman"/>
        </w:rPr>
      </w:pPr>
      <w:r>
        <w:rPr>
          <w:rFonts w:ascii="Times New Roman" w:hAnsi="Times New Roman"/>
        </w:rPr>
        <w:t>Observation</w:t>
      </w:r>
      <w:r w:rsidR="006E6B6D" w:rsidRPr="00591A0C">
        <w:rPr>
          <w:rFonts w:ascii="Times New Roman" w:hAnsi="Times New Roman"/>
        </w:rPr>
        <w:t xml:space="preserve">: </w:t>
      </w:r>
      <w:r w:rsidR="00591A0C" w:rsidRPr="00591A0C">
        <w:rPr>
          <w:rFonts w:ascii="Times New Roman" w:hAnsi="Times New Roman"/>
        </w:rPr>
        <w:t>“</w:t>
      </w:r>
      <w:r w:rsidR="006E6B6D" w:rsidRPr="00591A0C">
        <w:rPr>
          <w:rFonts w:ascii="Times New Roman" w:hAnsi="Times New Roman"/>
        </w:rPr>
        <w:t>Would be clearer a</w:t>
      </w:r>
      <w:r w:rsidR="009D0481">
        <w:rPr>
          <w:rFonts w:ascii="Times New Roman" w:hAnsi="Times New Roman"/>
        </w:rPr>
        <w:t xml:space="preserve">s “None”.  Also could add an </w:t>
      </w:r>
      <w:proofErr w:type="spellStart"/>
      <w:r w:rsidR="009D0481">
        <w:rPr>
          <w:rFonts w:ascii="Times New Roman" w:hAnsi="Times New Roman"/>
        </w:rPr>
        <w:t>em</w:t>
      </w:r>
      <w:proofErr w:type="spellEnd"/>
      <w:r w:rsidR="009D0481">
        <w:rPr>
          <w:rFonts w:ascii="Times New Roman" w:hAnsi="Times New Roman"/>
        </w:rPr>
        <w:t xml:space="preserve"> </w:t>
      </w:r>
      <w:r w:rsidR="006E6B6D" w:rsidRPr="00591A0C">
        <w:rPr>
          <w:rFonts w:ascii="Times New Roman" w:hAnsi="Times New Roman"/>
        </w:rPr>
        <w:t xml:space="preserve">dash for 1-80, 88-93, </w:t>
      </w:r>
      <w:proofErr w:type="gramStart"/>
      <w:r w:rsidR="006E6B6D" w:rsidRPr="00591A0C">
        <w:rPr>
          <w:rFonts w:ascii="Times New Roman" w:hAnsi="Times New Roman"/>
        </w:rPr>
        <w:t>97</w:t>
      </w:r>
      <w:proofErr w:type="gramEnd"/>
      <w:r w:rsidR="006E6B6D" w:rsidRPr="00591A0C">
        <w:rPr>
          <w:rFonts w:ascii="Times New Roman" w:hAnsi="Times New Roman"/>
        </w:rPr>
        <w:t>-100 a</w:t>
      </w:r>
      <w:r w:rsidR="00717EC2" w:rsidRPr="00591A0C">
        <w:rPr>
          <w:rFonts w:ascii="Times New Roman" w:hAnsi="Times New Roman"/>
        </w:rPr>
        <w:t>nd change the hyphens to “None”</w:t>
      </w:r>
      <w:r w:rsidR="006E6B6D" w:rsidRPr="00591A0C">
        <w:rPr>
          <w:rFonts w:ascii="Times New Roman" w:hAnsi="Times New Roman"/>
        </w:rPr>
        <w:t xml:space="preserve"> for 106 to 108.  Oh and also some “None”</w:t>
      </w:r>
      <w:proofErr w:type="spellStart"/>
      <w:r w:rsidR="006E6B6D" w:rsidRPr="00591A0C">
        <w:rPr>
          <w:rFonts w:ascii="Times New Roman" w:hAnsi="Times New Roman"/>
        </w:rPr>
        <w:t>s in</w:t>
      </w:r>
      <w:proofErr w:type="spellEnd"/>
      <w:r w:rsidR="006E6B6D" w:rsidRPr="00591A0C">
        <w:rPr>
          <w:rFonts w:ascii="Times New Roman" w:hAnsi="Times New Roman"/>
        </w:rPr>
        <w:t xml:space="preserve"> Tables E-1 and E-2.</w:t>
      </w:r>
      <w:r w:rsidR="00591A0C" w:rsidRPr="00591A0C">
        <w:rPr>
          <w:rFonts w:ascii="Times New Roman" w:hAnsi="Times New Roman"/>
        </w:rPr>
        <w:t>”</w:t>
      </w:r>
    </w:p>
    <w:p w:rsidR="006E6B6D" w:rsidRPr="00591A0C" w:rsidRDefault="006E6B6D" w:rsidP="009D71D6">
      <w:pPr>
        <w:pStyle w:val="ListParagraph"/>
        <w:numPr>
          <w:ilvl w:val="3"/>
          <w:numId w:val="9"/>
        </w:numPr>
        <w:rPr>
          <w:rFonts w:ascii="Times New Roman" w:hAnsi="Times New Roman"/>
        </w:rPr>
      </w:pPr>
      <w:r w:rsidRPr="00591A0C">
        <w:rPr>
          <w:rFonts w:ascii="Times New Roman" w:hAnsi="Times New Roman"/>
        </w:rPr>
        <w:t xml:space="preserve">In this column, </w:t>
      </w:r>
      <w:r w:rsidR="00717EC2" w:rsidRPr="00591A0C">
        <w:rPr>
          <w:rFonts w:ascii="Times New Roman" w:hAnsi="Times New Roman"/>
        </w:rPr>
        <w:t>most of the</w:t>
      </w:r>
      <w:r w:rsidRPr="00591A0C">
        <w:rPr>
          <w:rFonts w:ascii="Times New Roman" w:hAnsi="Times New Roman"/>
        </w:rPr>
        <w:t xml:space="preserve"> reserved entries are empty. Some entries are m-dash, some hyphens.</w:t>
      </w:r>
    </w:p>
    <w:p w:rsidR="009D71D6" w:rsidRPr="00591A0C" w:rsidRDefault="009D71D6" w:rsidP="009D71D6">
      <w:pPr>
        <w:pStyle w:val="ListParagraph"/>
        <w:numPr>
          <w:ilvl w:val="3"/>
          <w:numId w:val="9"/>
        </w:numPr>
        <w:rPr>
          <w:rFonts w:ascii="Times New Roman" w:hAnsi="Times New Roman"/>
        </w:rPr>
      </w:pPr>
      <w:r w:rsidRPr="00591A0C">
        <w:rPr>
          <w:rFonts w:ascii="Times New Roman" w:hAnsi="Times New Roman"/>
        </w:rPr>
        <w:t xml:space="preserve">Propose resolution: Revised. At 3316.61, 63 and 65 </w:t>
      </w:r>
      <w:r w:rsidR="00717EC2" w:rsidRPr="00591A0C">
        <w:rPr>
          <w:rFonts w:ascii="Times New Roman" w:hAnsi="Times New Roman"/>
        </w:rPr>
        <w:t>change</w:t>
      </w:r>
      <w:r w:rsidRPr="00591A0C">
        <w:rPr>
          <w:rFonts w:ascii="Times New Roman" w:hAnsi="Times New Roman"/>
        </w:rPr>
        <w:t xml:space="preserve"> the non-global operating class value</w:t>
      </w:r>
      <w:r w:rsidR="00717EC2" w:rsidRPr="00591A0C">
        <w:rPr>
          <w:rFonts w:ascii="Times New Roman" w:hAnsi="Times New Roman"/>
        </w:rPr>
        <w:t xml:space="preserve"> to an </w:t>
      </w:r>
      <w:proofErr w:type="spellStart"/>
      <w:r w:rsidR="00717EC2" w:rsidRPr="00591A0C">
        <w:rPr>
          <w:rFonts w:ascii="Times New Roman" w:hAnsi="Times New Roman"/>
        </w:rPr>
        <w:t>em</w:t>
      </w:r>
      <w:proofErr w:type="spellEnd"/>
      <w:r w:rsidR="00717EC2" w:rsidRPr="00591A0C">
        <w:rPr>
          <w:rFonts w:ascii="Times New Roman" w:hAnsi="Times New Roman"/>
        </w:rPr>
        <w:t xml:space="preserve">-dash. Throughout tables E-1 through E-3 and E-5, change blank global operating class values to an </w:t>
      </w:r>
      <w:proofErr w:type="spellStart"/>
      <w:r w:rsidR="00717EC2" w:rsidRPr="00591A0C">
        <w:rPr>
          <w:rFonts w:ascii="Times New Roman" w:hAnsi="Times New Roman"/>
        </w:rPr>
        <w:t>em</w:t>
      </w:r>
      <w:proofErr w:type="spellEnd"/>
      <w:r w:rsidR="00717EC2" w:rsidRPr="00591A0C">
        <w:rPr>
          <w:rFonts w:ascii="Times New Roman" w:hAnsi="Times New Roman"/>
        </w:rPr>
        <w:t xml:space="preserve">-dash and in table E-4 change “-“ and blank non-global operating class values to an </w:t>
      </w:r>
      <w:proofErr w:type="spellStart"/>
      <w:r w:rsidR="00717EC2" w:rsidRPr="00591A0C">
        <w:rPr>
          <w:rFonts w:ascii="Times New Roman" w:hAnsi="Times New Roman"/>
        </w:rPr>
        <w:t>em</w:t>
      </w:r>
      <w:proofErr w:type="spellEnd"/>
      <w:r w:rsidR="00717EC2" w:rsidRPr="00591A0C">
        <w:rPr>
          <w:rFonts w:ascii="Times New Roman" w:hAnsi="Times New Roman"/>
        </w:rPr>
        <w:t>-dash.</w:t>
      </w:r>
    </w:p>
    <w:p w:rsidR="009D71D6" w:rsidRPr="00591A0C" w:rsidRDefault="009D71D6" w:rsidP="009D71D6">
      <w:pPr>
        <w:pStyle w:val="ListParagraph"/>
        <w:numPr>
          <w:ilvl w:val="2"/>
          <w:numId w:val="9"/>
        </w:numPr>
        <w:rPr>
          <w:rFonts w:ascii="Times New Roman" w:hAnsi="Times New Roman"/>
        </w:rPr>
      </w:pPr>
      <w:r w:rsidRPr="00591A0C">
        <w:rPr>
          <w:rFonts w:ascii="Times New Roman" w:hAnsi="Times New Roman"/>
        </w:rPr>
        <w:t xml:space="preserve"> CID</w:t>
      </w:r>
      <w:r w:rsidR="007A7472" w:rsidRPr="00591A0C">
        <w:rPr>
          <w:rFonts w:ascii="Times New Roman" w:hAnsi="Times New Roman"/>
        </w:rPr>
        <w:t>s</w:t>
      </w:r>
      <w:r w:rsidR="009D43D4" w:rsidRPr="00591A0C">
        <w:rPr>
          <w:rFonts w:ascii="Times New Roman" w:hAnsi="Times New Roman"/>
        </w:rPr>
        <w:t xml:space="preserve"> 3078</w:t>
      </w:r>
      <w:r w:rsidR="007A7472" w:rsidRPr="00591A0C">
        <w:rPr>
          <w:rFonts w:ascii="Times New Roman" w:hAnsi="Times New Roman"/>
        </w:rPr>
        <w:t xml:space="preserve">, 3077, 3054, 3053 (MAC) – ran out of time, consider on next week’s call. </w:t>
      </w:r>
    </w:p>
    <w:p w:rsidR="00591A0C" w:rsidRPr="00591A0C" w:rsidRDefault="00591A0C" w:rsidP="00591A0C">
      <w:pPr>
        <w:pStyle w:val="ListParagraph"/>
        <w:numPr>
          <w:ilvl w:val="1"/>
          <w:numId w:val="9"/>
        </w:numPr>
        <w:rPr>
          <w:rFonts w:ascii="Times New Roman" w:hAnsi="Times New Roman"/>
          <w:b/>
        </w:rPr>
      </w:pPr>
      <w:r w:rsidRPr="00591A0C">
        <w:rPr>
          <w:rFonts w:ascii="Times New Roman" w:hAnsi="Times New Roman"/>
          <w:b/>
        </w:rPr>
        <w:t xml:space="preserve">AOB: </w:t>
      </w:r>
    </w:p>
    <w:p w:rsidR="00591A0C" w:rsidRPr="00591A0C" w:rsidRDefault="00591A0C" w:rsidP="00591A0C">
      <w:pPr>
        <w:pStyle w:val="ListParagraph"/>
        <w:numPr>
          <w:ilvl w:val="2"/>
          <w:numId w:val="9"/>
        </w:numPr>
        <w:rPr>
          <w:rFonts w:ascii="Times New Roman" w:hAnsi="Times New Roman"/>
        </w:rPr>
      </w:pPr>
      <w:r w:rsidRPr="00591A0C">
        <w:rPr>
          <w:rFonts w:ascii="Times New Roman" w:hAnsi="Times New Roman"/>
        </w:rPr>
        <w:t>Items for next week (subject to change, chair to confirm status with assignees):</w:t>
      </w:r>
    </w:p>
    <w:p w:rsidR="00591A0C" w:rsidRPr="00591A0C" w:rsidRDefault="00591A0C" w:rsidP="00591A0C">
      <w:pPr>
        <w:pStyle w:val="ListParagraph"/>
        <w:numPr>
          <w:ilvl w:val="3"/>
          <w:numId w:val="9"/>
        </w:numPr>
        <w:rPr>
          <w:rFonts w:ascii="Times New Roman" w:hAnsi="Times New Roman"/>
        </w:rPr>
      </w:pPr>
      <w:r w:rsidRPr="00591A0C">
        <w:rPr>
          <w:rFonts w:ascii="Times New Roman" w:hAnsi="Times New Roman"/>
        </w:rPr>
        <w:t xml:space="preserve">Regulatory CIDs - 11-14-0955r1 - Peter </w:t>
      </w:r>
      <w:proofErr w:type="spellStart"/>
      <w:r w:rsidRPr="00591A0C">
        <w:rPr>
          <w:rFonts w:ascii="Times New Roman" w:hAnsi="Times New Roman"/>
        </w:rPr>
        <w:t>Ecclesine</w:t>
      </w:r>
      <w:proofErr w:type="spellEnd"/>
      <w:r w:rsidR="00216474">
        <w:rPr>
          <w:rFonts w:ascii="Times New Roman" w:hAnsi="Times New Roman"/>
        </w:rPr>
        <w:t xml:space="preserve"> 3078, 3077, 3054, 3053</w:t>
      </w:r>
    </w:p>
    <w:p w:rsidR="00591A0C" w:rsidRPr="00591A0C" w:rsidRDefault="00591A0C" w:rsidP="00591A0C">
      <w:pPr>
        <w:pStyle w:val="ListParagraph"/>
        <w:numPr>
          <w:ilvl w:val="3"/>
          <w:numId w:val="9"/>
        </w:numPr>
        <w:rPr>
          <w:rFonts w:ascii="Times New Roman" w:hAnsi="Times New Roman"/>
        </w:rPr>
      </w:pPr>
      <w:r w:rsidRPr="00591A0C">
        <w:rPr>
          <w:rFonts w:ascii="Times New Roman" w:hAnsi="Times New Roman"/>
        </w:rPr>
        <w:t xml:space="preserve">Mike </w:t>
      </w:r>
      <w:proofErr w:type="spellStart"/>
      <w:r w:rsidRPr="00591A0C">
        <w:rPr>
          <w:rFonts w:ascii="Times New Roman" w:hAnsi="Times New Roman"/>
        </w:rPr>
        <w:t>Montemurro</w:t>
      </w:r>
      <w:proofErr w:type="spellEnd"/>
      <w:r w:rsidRPr="00591A0C">
        <w:rPr>
          <w:rFonts w:ascii="Times New Roman" w:hAnsi="Times New Roman"/>
        </w:rPr>
        <w:t>  - 11-14-0923 (continued from August 1)</w:t>
      </w:r>
    </w:p>
    <w:p w:rsidR="00591A0C" w:rsidRPr="00591A0C" w:rsidRDefault="00591A0C" w:rsidP="00591A0C">
      <w:pPr>
        <w:pStyle w:val="ListParagraph"/>
        <w:numPr>
          <w:ilvl w:val="3"/>
          <w:numId w:val="9"/>
        </w:numPr>
        <w:rPr>
          <w:rFonts w:ascii="Times New Roman" w:hAnsi="Times New Roman"/>
        </w:rPr>
      </w:pPr>
      <w:r w:rsidRPr="00591A0C">
        <w:rPr>
          <w:rFonts w:ascii="Times New Roman" w:hAnsi="Times New Roman"/>
        </w:rPr>
        <w:t xml:space="preserve">Further MDR input required from </w:t>
      </w:r>
      <w:proofErr w:type="spellStart"/>
      <w:r w:rsidRPr="00591A0C">
        <w:rPr>
          <w:rFonts w:ascii="Times New Roman" w:hAnsi="Times New Roman"/>
        </w:rPr>
        <w:t>TGmc</w:t>
      </w:r>
      <w:proofErr w:type="spellEnd"/>
    </w:p>
    <w:p w:rsidR="00591A0C" w:rsidRPr="00591A0C" w:rsidRDefault="00591A0C" w:rsidP="00591A0C">
      <w:pPr>
        <w:pStyle w:val="ListParagraph"/>
        <w:numPr>
          <w:ilvl w:val="3"/>
          <w:numId w:val="9"/>
        </w:numPr>
        <w:rPr>
          <w:rFonts w:ascii="Times New Roman" w:hAnsi="Times New Roman"/>
        </w:rPr>
      </w:pPr>
      <w:r w:rsidRPr="00591A0C">
        <w:rPr>
          <w:rFonts w:ascii="Times New Roman" w:hAnsi="Times New Roman"/>
        </w:rPr>
        <w:t>Assigned CIDs</w:t>
      </w:r>
      <w:r w:rsidR="00B624AD">
        <w:rPr>
          <w:rFonts w:ascii="Times New Roman" w:hAnsi="Times New Roman"/>
        </w:rPr>
        <w:t xml:space="preserve"> – 11-14-1041</w:t>
      </w:r>
      <w:r w:rsidRPr="00591A0C">
        <w:rPr>
          <w:rFonts w:ascii="Times New Roman" w:hAnsi="Times New Roman"/>
        </w:rPr>
        <w:t xml:space="preserve"> - Dorothy Stanley</w:t>
      </w:r>
    </w:p>
    <w:p w:rsidR="00591A0C" w:rsidRDefault="00591A0C" w:rsidP="00591A0C">
      <w:pPr>
        <w:pStyle w:val="ListParagraph"/>
        <w:numPr>
          <w:ilvl w:val="1"/>
          <w:numId w:val="9"/>
        </w:numPr>
        <w:rPr>
          <w:rFonts w:ascii="Times New Roman" w:hAnsi="Times New Roman"/>
          <w:b/>
        </w:rPr>
      </w:pPr>
      <w:r w:rsidRPr="00591A0C">
        <w:rPr>
          <w:rFonts w:ascii="Times New Roman" w:hAnsi="Times New Roman"/>
          <w:b/>
        </w:rPr>
        <w:t>Adjourned 12:00pm</w:t>
      </w:r>
    </w:p>
    <w:p w:rsidR="00FB4104" w:rsidRDefault="00FB4104">
      <w:pPr>
        <w:rPr>
          <w:rFonts w:eastAsia="Calibri"/>
          <w:b/>
          <w:szCs w:val="22"/>
          <w:lang w:val="en-US"/>
        </w:rPr>
      </w:pPr>
      <w:r>
        <w:rPr>
          <w:b/>
        </w:rPr>
        <w:br w:type="page"/>
      </w:r>
    </w:p>
    <w:p w:rsidR="00FB4104" w:rsidRDefault="00FB4104" w:rsidP="00FB4104">
      <w:pPr>
        <w:numPr>
          <w:ilvl w:val="0"/>
          <w:numId w:val="9"/>
        </w:numPr>
        <w:rPr>
          <w:rFonts w:asciiTheme="majorHAnsi" w:hAnsiTheme="majorHAnsi"/>
          <w:szCs w:val="22"/>
        </w:rPr>
      </w:pPr>
      <w:r w:rsidRPr="000A78F2">
        <w:rPr>
          <w:rFonts w:asciiTheme="majorHAnsi" w:hAnsiTheme="majorHAnsi"/>
          <w:b/>
          <w:szCs w:val="22"/>
        </w:rPr>
        <w:lastRenderedPageBreak/>
        <w:t xml:space="preserve">Minutes for 802.11 TG </w:t>
      </w:r>
      <w:proofErr w:type="spellStart"/>
      <w:r w:rsidRPr="000A78F2">
        <w:rPr>
          <w:rFonts w:asciiTheme="majorHAnsi" w:hAnsiTheme="majorHAnsi"/>
          <w:b/>
          <w:szCs w:val="22"/>
        </w:rPr>
        <w:t>REVmc</w:t>
      </w:r>
      <w:proofErr w:type="spellEnd"/>
      <w:r w:rsidRPr="000A78F2">
        <w:rPr>
          <w:rFonts w:asciiTheme="majorHAnsi" w:hAnsiTheme="majorHAnsi"/>
          <w:b/>
          <w:szCs w:val="22"/>
        </w:rPr>
        <w:t xml:space="preserve"> on Friday Aug 29, 2014</w:t>
      </w:r>
      <w:r w:rsidRPr="004369AF">
        <w:rPr>
          <w:rFonts w:asciiTheme="majorHAnsi" w:hAnsiTheme="majorHAnsi"/>
          <w:szCs w:val="22"/>
        </w:rPr>
        <w:t xml:space="preserve"> – </w:t>
      </w:r>
    </w:p>
    <w:p w:rsidR="00FB4104" w:rsidRPr="000C68F9" w:rsidRDefault="00FB4104" w:rsidP="00FB4104">
      <w:pPr>
        <w:numPr>
          <w:ilvl w:val="1"/>
          <w:numId w:val="9"/>
        </w:numPr>
        <w:rPr>
          <w:rFonts w:asciiTheme="majorHAnsi" w:hAnsiTheme="majorHAnsi"/>
          <w:b/>
          <w:szCs w:val="22"/>
        </w:rPr>
      </w:pPr>
      <w:r w:rsidRPr="000C68F9">
        <w:rPr>
          <w:rFonts w:asciiTheme="majorHAnsi" w:hAnsiTheme="majorHAnsi"/>
          <w:b/>
          <w:szCs w:val="22"/>
        </w:rPr>
        <w:t xml:space="preserve">Called To Order </w:t>
      </w:r>
      <w:r w:rsidRPr="00A714BC">
        <w:rPr>
          <w:rFonts w:asciiTheme="majorHAnsi" w:hAnsiTheme="majorHAnsi"/>
          <w:szCs w:val="22"/>
        </w:rPr>
        <w:t xml:space="preserve">by  </w:t>
      </w:r>
      <w:r w:rsidR="0068665F">
        <w:rPr>
          <w:rFonts w:asciiTheme="majorHAnsi" w:hAnsiTheme="majorHAnsi"/>
          <w:szCs w:val="22"/>
        </w:rPr>
        <w:t>Jon Rosdahl Vice-</w:t>
      </w:r>
      <w:r>
        <w:rPr>
          <w:rFonts w:asciiTheme="majorHAnsi" w:hAnsiTheme="majorHAnsi"/>
          <w:szCs w:val="22"/>
        </w:rPr>
        <w:t>Chair,  at 10:</w:t>
      </w:r>
      <w:r w:rsidR="0068665F">
        <w:rPr>
          <w:rFonts w:asciiTheme="majorHAnsi" w:hAnsiTheme="majorHAnsi"/>
          <w:szCs w:val="22"/>
        </w:rPr>
        <w:t>13</w:t>
      </w:r>
      <w:r w:rsidR="00CE10AF">
        <w:rPr>
          <w:rFonts w:asciiTheme="majorHAnsi" w:hAnsiTheme="majorHAnsi"/>
          <w:szCs w:val="22"/>
        </w:rPr>
        <w:t xml:space="preserve">am </w:t>
      </w:r>
      <w:r w:rsidRPr="00A714BC">
        <w:rPr>
          <w:rFonts w:asciiTheme="majorHAnsi" w:hAnsiTheme="majorHAnsi"/>
          <w:szCs w:val="22"/>
        </w:rPr>
        <w:t>ET</w:t>
      </w:r>
    </w:p>
    <w:p w:rsidR="00FB4104" w:rsidRPr="000C68F9" w:rsidRDefault="00FB4104" w:rsidP="00FB4104">
      <w:pPr>
        <w:pStyle w:val="ListParagraph"/>
        <w:numPr>
          <w:ilvl w:val="1"/>
          <w:numId w:val="9"/>
        </w:numPr>
        <w:rPr>
          <w:rFonts w:asciiTheme="majorHAnsi" w:hAnsiTheme="majorHAnsi"/>
          <w:b/>
        </w:rPr>
      </w:pPr>
      <w:r w:rsidRPr="000C68F9">
        <w:rPr>
          <w:rFonts w:asciiTheme="majorHAnsi" w:hAnsiTheme="majorHAnsi"/>
          <w:b/>
        </w:rPr>
        <w:t>Review Patent Policy – no issues noted</w:t>
      </w:r>
    </w:p>
    <w:p w:rsidR="00FB4104" w:rsidRPr="00FB4104" w:rsidRDefault="00FB4104" w:rsidP="00FB4104">
      <w:pPr>
        <w:pStyle w:val="ListParagraph"/>
        <w:numPr>
          <w:ilvl w:val="1"/>
          <w:numId w:val="9"/>
        </w:numPr>
      </w:pPr>
      <w:r w:rsidRPr="00FB4104">
        <w:rPr>
          <w:rFonts w:asciiTheme="majorHAnsi" w:hAnsiTheme="majorHAnsi"/>
          <w:b/>
        </w:rPr>
        <w:t>Review Agenda</w:t>
      </w:r>
    </w:p>
    <w:p w:rsidR="00FB4104" w:rsidRPr="00591A0C" w:rsidRDefault="00FB4104" w:rsidP="00FB4104">
      <w:pPr>
        <w:pStyle w:val="ListParagraph"/>
        <w:numPr>
          <w:ilvl w:val="3"/>
          <w:numId w:val="9"/>
        </w:numPr>
        <w:rPr>
          <w:rFonts w:ascii="Times New Roman" w:eastAsia="Times New Roman" w:hAnsi="Times New Roman"/>
        </w:rPr>
      </w:pPr>
      <w:r w:rsidRPr="00591A0C">
        <w:rPr>
          <w:rFonts w:ascii="Times New Roman" w:eastAsia="Times New Roman" w:hAnsi="Times New Roman"/>
        </w:rPr>
        <w:t>The agenda as previously announced</w:t>
      </w:r>
      <w:proofErr w:type="gramStart"/>
      <w:r w:rsidRPr="00591A0C">
        <w:rPr>
          <w:rFonts w:ascii="Times New Roman" w:eastAsia="Times New Roman" w:hAnsi="Times New Roman"/>
        </w:rPr>
        <w:t>:</w:t>
      </w:r>
      <w:proofErr w:type="gramEnd"/>
      <w:r w:rsidRPr="00591A0C">
        <w:rPr>
          <w:rFonts w:ascii="Times New Roman" w:eastAsia="Times New Roman" w:hAnsi="Times New Roman"/>
        </w:rPr>
        <w:br/>
        <w:t>1. Call to order, patent policy, attendance</w:t>
      </w:r>
      <w:r w:rsidRPr="00591A0C">
        <w:rPr>
          <w:rFonts w:ascii="Times New Roman" w:eastAsia="Times New Roman" w:hAnsi="Times New Roman"/>
        </w:rPr>
        <w:br/>
        <w:t>2. Editor report</w:t>
      </w:r>
    </w:p>
    <w:p w:rsidR="00FB4104" w:rsidRDefault="00FB4104" w:rsidP="00FB4104">
      <w:pPr>
        <w:pStyle w:val="ListParagraph"/>
        <w:spacing w:after="0" w:line="240" w:lineRule="auto"/>
        <w:ind w:left="1728"/>
        <w:rPr>
          <w:rFonts w:ascii="Times New Roman" w:eastAsia="Times New Roman" w:hAnsi="Times New Roman"/>
        </w:rPr>
      </w:pPr>
      <w:r w:rsidRPr="00591A0C">
        <w:rPr>
          <w:rFonts w:ascii="Times New Roman" w:eastAsia="Times New Roman" w:hAnsi="Times New Roman"/>
        </w:rPr>
        <w:t>3. Comment resolution:</w:t>
      </w:r>
    </w:p>
    <w:p w:rsidR="00FB4104" w:rsidRDefault="00FB4104" w:rsidP="00FB4104">
      <w:pPr>
        <w:pStyle w:val="ListParagraph"/>
        <w:numPr>
          <w:ilvl w:val="0"/>
          <w:numId w:val="21"/>
        </w:numPr>
      </w:pPr>
      <w:r w:rsidRPr="00FB4104">
        <w:t>Regulatory CIDs - 11-14-0955 - Peter ECCLESINE: 3078, 3077, 3054, 3053</w:t>
      </w:r>
    </w:p>
    <w:p w:rsidR="00FB4104" w:rsidRDefault="00FB4104" w:rsidP="00FB4104">
      <w:pPr>
        <w:pStyle w:val="ListParagraph"/>
        <w:numPr>
          <w:ilvl w:val="0"/>
          <w:numId w:val="21"/>
        </w:numPr>
      </w:pPr>
      <w:r w:rsidRPr="00216474">
        <w:t xml:space="preserve">11-14-0923 </w:t>
      </w:r>
      <w:r>
        <w:t>-</w:t>
      </w:r>
      <w:r w:rsidRPr="00216474">
        <w:t>Mike MONTEMURRO  - (continued from August 1)</w:t>
      </w:r>
    </w:p>
    <w:p w:rsidR="00FB4104" w:rsidRDefault="00FB4104" w:rsidP="00FB4104">
      <w:pPr>
        <w:pStyle w:val="ListParagraph"/>
        <w:numPr>
          <w:ilvl w:val="0"/>
          <w:numId w:val="21"/>
        </w:numPr>
      </w:pPr>
      <w:r w:rsidRPr="00FB4104">
        <w:t xml:space="preserve">Further MDR input required from </w:t>
      </w:r>
      <w:proofErr w:type="spellStart"/>
      <w:r w:rsidRPr="00FB4104">
        <w:t>TGmc</w:t>
      </w:r>
      <w:proofErr w:type="spellEnd"/>
    </w:p>
    <w:p w:rsidR="00FB4104" w:rsidRPr="00FB4104" w:rsidRDefault="00FB4104" w:rsidP="00FB4104">
      <w:pPr>
        <w:pStyle w:val="ListParagraph"/>
        <w:numPr>
          <w:ilvl w:val="0"/>
          <w:numId w:val="21"/>
        </w:numPr>
      </w:pPr>
      <w:r w:rsidRPr="00FB4104">
        <w:t>Assigned CIDs - 11-14-1041</w:t>
      </w:r>
      <w:r>
        <w:t xml:space="preserve"> - </w:t>
      </w:r>
      <w:r w:rsidRPr="00FB4104">
        <w:t xml:space="preserve">Dorothy STANLEY </w:t>
      </w:r>
    </w:p>
    <w:p w:rsidR="00FB4104" w:rsidRPr="00591A0C" w:rsidRDefault="00FB4104" w:rsidP="00FB4104">
      <w:pPr>
        <w:pStyle w:val="ListParagraph"/>
        <w:spacing w:after="0" w:line="240" w:lineRule="auto"/>
        <w:ind w:left="1728"/>
        <w:rPr>
          <w:rFonts w:ascii="Times New Roman" w:eastAsia="Times New Roman" w:hAnsi="Times New Roman"/>
        </w:rPr>
      </w:pPr>
      <w:r w:rsidRPr="00591A0C">
        <w:rPr>
          <w:rFonts w:ascii="Times New Roman" w:eastAsia="Times New Roman" w:hAnsi="Times New Roman"/>
        </w:rPr>
        <w:t>4. AOB</w:t>
      </w:r>
    </w:p>
    <w:p w:rsidR="00FB4104" w:rsidRPr="00591A0C" w:rsidRDefault="00FB4104" w:rsidP="00FB4104">
      <w:pPr>
        <w:pStyle w:val="ListParagraph"/>
        <w:spacing w:after="0"/>
        <w:ind w:left="1728"/>
        <w:rPr>
          <w:rFonts w:ascii="Times New Roman" w:hAnsi="Times New Roman"/>
        </w:rPr>
      </w:pPr>
      <w:r w:rsidRPr="00591A0C">
        <w:rPr>
          <w:rFonts w:ascii="Times New Roman" w:eastAsia="Times New Roman" w:hAnsi="Times New Roman"/>
        </w:rPr>
        <w:t>5. Adjourn</w:t>
      </w:r>
    </w:p>
    <w:p w:rsidR="00FB4104" w:rsidRPr="00591A0C" w:rsidRDefault="00FB4104" w:rsidP="00FB4104">
      <w:pPr>
        <w:pStyle w:val="ListParagraph"/>
        <w:numPr>
          <w:ilvl w:val="2"/>
          <w:numId w:val="9"/>
        </w:numPr>
        <w:rPr>
          <w:rFonts w:ascii="Times New Roman" w:hAnsi="Times New Roman"/>
        </w:rPr>
      </w:pPr>
      <w:r w:rsidRPr="00591A0C">
        <w:rPr>
          <w:rFonts w:ascii="Times New Roman" w:eastAsia="Times New Roman" w:hAnsi="Times New Roman"/>
        </w:rPr>
        <w:t>No objection or additions to the agenda</w:t>
      </w:r>
    </w:p>
    <w:p w:rsidR="00FB4104" w:rsidRPr="00591A0C" w:rsidRDefault="00FB4104" w:rsidP="00FB4104">
      <w:pPr>
        <w:pStyle w:val="ListParagraph"/>
        <w:numPr>
          <w:ilvl w:val="1"/>
          <w:numId w:val="9"/>
        </w:numPr>
        <w:rPr>
          <w:rFonts w:ascii="Times New Roman" w:hAnsi="Times New Roman"/>
          <w:b/>
        </w:rPr>
      </w:pPr>
      <w:r w:rsidRPr="00591A0C">
        <w:rPr>
          <w:rFonts w:ascii="Times New Roman" w:hAnsi="Times New Roman"/>
          <w:b/>
        </w:rPr>
        <w:t xml:space="preserve">Attendance: </w:t>
      </w:r>
      <w:r w:rsidR="00CE10AF">
        <w:rPr>
          <w:rFonts w:ascii="Times New Roman" w:hAnsi="Times New Roman"/>
        </w:rPr>
        <w:t>Jon ROSDAHL (CSR);</w:t>
      </w:r>
      <w:r w:rsidRPr="00591A0C">
        <w:rPr>
          <w:rFonts w:ascii="Times New Roman" w:hAnsi="Times New Roman"/>
        </w:rPr>
        <w:t xml:space="preserve"> Peter ECCLESINE (Cisco)</w:t>
      </w:r>
      <w:r w:rsidR="00CE10AF">
        <w:rPr>
          <w:rFonts w:ascii="Times New Roman" w:hAnsi="Times New Roman"/>
        </w:rPr>
        <w:t>;</w:t>
      </w:r>
      <w:r w:rsidR="0068665F">
        <w:rPr>
          <w:rFonts w:ascii="Times New Roman" w:hAnsi="Times New Roman"/>
        </w:rPr>
        <w:t xml:space="preserve"> Adrian STEPHENS (Intel); Mark RISON (Samsung)</w:t>
      </w:r>
      <w:r w:rsidR="00F647B6">
        <w:rPr>
          <w:rFonts w:ascii="Times New Roman" w:hAnsi="Times New Roman"/>
        </w:rPr>
        <w:t>; Mike MONTEMURRO (Blackberr</w:t>
      </w:r>
      <w:r w:rsidR="00CE10AF">
        <w:rPr>
          <w:rFonts w:ascii="Times New Roman" w:hAnsi="Times New Roman"/>
        </w:rPr>
        <w:t>y);</w:t>
      </w:r>
      <w:r w:rsidR="00F647B6">
        <w:rPr>
          <w:rFonts w:ascii="Times New Roman" w:hAnsi="Times New Roman"/>
        </w:rPr>
        <w:t xml:space="preserve"> Dorothy STANLEY (Aruba)</w:t>
      </w:r>
      <w:r w:rsidR="00CE10AF">
        <w:rPr>
          <w:rFonts w:ascii="Times New Roman" w:hAnsi="Times New Roman"/>
        </w:rPr>
        <w:t>;</w:t>
      </w:r>
      <w:r w:rsidR="002C1EDD">
        <w:rPr>
          <w:rFonts w:ascii="Times New Roman" w:hAnsi="Times New Roman"/>
        </w:rPr>
        <w:t xml:space="preserve"> </w:t>
      </w:r>
      <w:r w:rsidR="00CE10AF" w:rsidRPr="000C68F9">
        <w:rPr>
          <w:rFonts w:asciiTheme="majorHAnsi" w:hAnsiTheme="majorHAnsi"/>
        </w:rPr>
        <w:t>Edward AU (Marvell)</w:t>
      </w:r>
      <w:r w:rsidR="00CE10AF">
        <w:rPr>
          <w:rFonts w:asciiTheme="majorHAnsi" w:hAnsiTheme="majorHAnsi"/>
        </w:rPr>
        <w:t xml:space="preserve">; </w:t>
      </w:r>
      <w:r w:rsidR="002C1EDD">
        <w:rPr>
          <w:rFonts w:ascii="Times New Roman" w:hAnsi="Times New Roman"/>
        </w:rPr>
        <w:t>Sean COFFEY (</w:t>
      </w:r>
      <w:proofErr w:type="spellStart"/>
      <w:r w:rsidR="002C1EDD">
        <w:rPr>
          <w:rFonts w:ascii="Times New Roman" w:hAnsi="Times New Roman"/>
        </w:rPr>
        <w:t>Realteak</w:t>
      </w:r>
      <w:proofErr w:type="spellEnd"/>
      <w:r w:rsidR="002C1EDD">
        <w:rPr>
          <w:rFonts w:ascii="Times New Roman" w:hAnsi="Times New Roman"/>
        </w:rPr>
        <w:t>)</w:t>
      </w:r>
      <w:r w:rsidR="00CE10AF">
        <w:rPr>
          <w:rFonts w:ascii="Times New Roman" w:hAnsi="Times New Roman"/>
        </w:rPr>
        <w:t>;</w:t>
      </w:r>
    </w:p>
    <w:p w:rsidR="00FB4104" w:rsidRPr="00591A0C" w:rsidRDefault="00FB4104" w:rsidP="00FB4104">
      <w:pPr>
        <w:pStyle w:val="ListParagraph"/>
        <w:numPr>
          <w:ilvl w:val="1"/>
          <w:numId w:val="9"/>
        </w:numPr>
        <w:rPr>
          <w:rFonts w:ascii="Times New Roman" w:hAnsi="Times New Roman"/>
          <w:b/>
        </w:rPr>
      </w:pPr>
      <w:r w:rsidRPr="00591A0C">
        <w:rPr>
          <w:rFonts w:ascii="Times New Roman" w:hAnsi="Times New Roman"/>
          <w:b/>
        </w:rPr>
        <w:t xml:space="preserve">Editor Report: </w:t>
      </w:r>
      <w:r w:rsidRPr="00591A0C">
        <w:rPr>
          <w:rFonts w:ascii="Times New Roman" w:hAnsi="Times New Roman"/>
        </w:rPr>
        <w:t>Adrian STEPHENS (Intel)</w:t>
      </w:r>
    </w:p>
    <w:p w:rsidR="00FB4104" w:rsidRDefault="0068665F" w:rsidP="00FB4104">
      <w:pPr>
        <w:pStyle w:val="ListParagraph"/>
        <w:numPr>
          <w:ilvl w:val="2"/>
          <w:numId w:val="9"/>
        </w:numPr>
        <w:rPr>
          <w:rFonts w:ascii="Times New Roman" w:hAnsi="Times New Roman"/>
        </w:rPr>
      </w:pPr>
      <w:r>
        <w:rPr>
          <w:rFonts w:ascii="Times New Roman" w:hAnsi="Times New Roman"/>
        </w:rPr>
        <w:t>Not a lot since last week</w:t>
      </w:r>
      <w:r w:rsidR="00FB4104" w:rsidRPr="00591A0C">
        <w:rPr>
          <w:rFonts w:ascii="Times New Roman" w:hAnsi="Times New Roman"/>
        </w:rPr>
        <w:t>.</w:t>
      </w:r>
    </w:p>
    <w:p w:rsidR="0068665F" w:rsidRDefault="0068665F" w:rsidP="00FB4104">
      <w:pPr>
        <w:pStyle w:val="ListParagraph"/>
        <w:numPr>
          <w:ilvl w:val="2"/>
          <w:numId w:val="9"/>
        </w:numPr>
        <w:rPr>
          <w:rFonts w:ascii="Times New Roman" w:hAnsi="Times New Roman"/>
        </w:rPr>
      </w:pPr>
      <w:r>
        <w:rPr>
          <w:rFonts w:ascii="Times New Roman" w:hAnsi="Times New Roman"/>
        </w:rPr>
        <w:t xml:space="preserve">Tentative </w:t>
      </w:r>
      <w:r w:rsidR="00715E7F">
        <w:rPr>
          <w:rFonts w:ascii="Times New Roman" w:hAnsi="Times New Roman"/>
        </w:rPr>
        <w:t>draft v</w:t>
      </w:r>
      <w:r>
        <w:rPr>
          <w:rFonts w:ascii="Times New Roman" w:hAnsi="Times New Roman"/>
        </w:rPr>
        <w:t>3.01 with the MDR tentatively put in</w:t>
      </w:r>
    </w:p>
    <w:p w:rsidR="0068665F" w:rsidRDefault="0068665F" w:rsidP="00FB4104">
      <w:pPr>
        <w:pStyle w:val="ListParagraph"/>
        <w:numPr>
          <w:ilvl w:val="2"/>
          <w:numId w:val="9"/>
        </w:numPr>
        <w:rPr>
          <w:rFonts w:ascii="Times New Roman" w:hAnsi="Times New Roman"/>
        </w:rPr>
      </w:pPr>
      <w:r>
        <w:rPr>
          <w:rFonts w:ascii="Times New Roman" w:hAnsi="Times New Roman"/>
        </w:rPr>
        <w:t>If we don’t complete the MDR today, then we can still start with that version</w:t>
      </w:r>
    </w:p>
    <w:p w:rsidR="0068665F" w:rsidRPr="00591A0C" w:rsidRDefault="0068665F" w:rsidP="00FB4104">
      <w:pPr>
        <w:pStyle w:val="ListParagraph"/>
        <w:numPr>
          <w:ilvl w:val="2"/>
          <w:numId w:val="9"/>
        </w:numPr>
        <w:rPr>
          <w:rFonts w:ascii="Times New Roman" w:hAnsi="Times New Roman"/>
        </w:rPr>
      </w:pPr>
      <w:r>
        <w:rPr>
          <w:rFonts w:ascii="Times New Roman" w:hAnsi="Times New Roman"/>
        </w:rPr>
        <w:t>If we complete the MDR today, then we will add a version with all the MDR changes included.</w:t>
      </w:r>
    </w:p>
    <w:p w:rsidR="00FB4104" w:rsidRDefault="00FB4104" w:rsidP="00FB4104">
      <w:pPr>
        <w:pStyle w:val="ListParagraph"/>
        <w:numPr>
          <w:ilvl w:val="1"/>
          <w:numId w:val="9"/>
        </w:numPr>
      </w:pPr>
      <w:r w:rsidRPr="00591A0C">
        <w:rPr>
          <w:rFonts w:ascii="Times New Roman" w:hAnsi="Times New Roman"/>
          <w:b/>
        </w:rPr>
        <w:t>Review</w:t>
      </w:r>
      <w:r>
        <w:rPr>
          <w:rFonts w:ascii="Times New Roman" w:hAnsi="Times New Roman"/>
          <w:b/>
        </w:rPr>
        <w:t>11-14-0955</w:t>
      </w:r>
      <w:r w:rsidRPr="00FB4104">
        <w:t>- Peter ECCLESINE: 3078, 3077, 3054, 3053</w:t>
      </w:r>
    </w:p>
    <w:p w:rsidR="0068665F" w:rsidRPr="0068665F" w:rsidRDefault="0068665F" w:rsidP="0068665F">
      <w:pPr>
        <w:pStyle w:val="ListParagraph"/>
        <w:numPr>
          <w:ilvl w:val="2"/>
          <w:numId w:val="9"/>
        </w:numPr>
      </w:pPr>
      <w:r w:rsidRPr="0068665F">
        <w:rPr>
          <w:rFonts w:ascii="Times New Roman" w:hAnsi="Times New Roman"/>
        </w:rPr>
        <w:t>Need to complete the review of the last four comments</w:t>
      </w:r>
    </w:p>
    <w:p w:rsidR="0068665F" w:rsidRPr="0068665F" w:rsidRDefault="0068665F" w:rsidP="0068665F">
      <w:pPr>
        <w:pStyle w:val="ListParagraph"/>
        <w:numPr>
          <w:ilvl w:val="2"/>
          <w:numId w:val="9"/>
        </w:numPr>
      </w:pPr>
      <w:r>
        <w:rPr>
          <w:rFonts w:ascii="Times New Roman" w:hAnsi="Times New Roman"/>
        </w:rPr>
        <w:t>CID 3053</w:t>
      </w:r>
      <w:r w:rsidR="00CE10AF">
        <w:rPr>
          <w:rFonts w:ascii="Times New Roman" w:hAnsi="Times New Roman"/>
        </w:rPr>
        <w:t xml:space="preserve"> GEN</w:t>
      </w:r>
    </w:p>
    <w:p w:rsidR="0068665F" w:rsidRDefault="0068665F" w:rsidP="0068665F">
      <w:pPr>
        <w:pStyle w:val="ListParagraph"/>
        <w:numPr>
          <w:ilvl w:val="3"/>
          <w:numId w:val="9"/>
        </w:numPr>
      </w:pPr>
      <w:r>
        <w:t>Review Comment</w:t>
      </w:r>
    </w:p>
    <w:p w:rsidR="0068665F" w:rsidRPr="0068665F" w:rsidRDefault="0068665F" w:rsidP="00A54C08">
      <w:pPr>
        <w:pStyle w:val="ListParagraph"/>
        <w:numPr>
          <w:ilvl w:val="3"/>
          <w:numId w:val="9"/>
        </w:numPr>
        <w:autoSpaceDE w:val="0"/>
        <w:autoSpaceDN w:val="0"/>
        <w:adjustRightInd w:val="0"/>
        <w:rPr>
          <w:rFonts w:ascii="TimesNewRomanPSMT" w:hAnsi="TimesNewRomanPSMT" w:cs="TimesNewRomanPSMT"/>
        </w:rPr>
      </w:pPr>
      <w:r>
        <w:t xml:space="preserve">Proposed Resolution: Revised.  </w:t>
      </w:r>
      <w:r w:rsidRPr="0068665F">
        <w:rPr>
          <w:rFonts w:ascii="TimesNewRomanPSMT" w:hAnsi="TimesNewRomanPSMT" w:cs="TimesNewRomanPSMT"/>
        </w:rPr>
        <w:t>At 3308.36 Change as shown: “</w:t>
      </w:r>
      <w:r w:rsidRPr="0068665F">
        <w:rPr>
          <w:rFonts w:ascii="TimesNewRomanPSMT" w:hAnsi="TimesNewRomanPSMT" w:cs="TimesNewRomanPSMT"/>
          <w:sz w:val="20"/>
        </w:rPr>
        <w:t xml:space="preserve">The channel starting frequency variable is a frequency, used together with </w:t>
      </w:r>
      <w:r w:rsidRPr="0068665F">
        <w:rPr>
          <w:rFonts w:ascii="TimesNewRomanPSMT" w:hAnsi="TimesNewRomanPSMT" w:cs="TimesNewRomanPSMT"/>
          <w:sz w:val="20"/>
          <w:u w:val="single"/>
        </w:rPr>
        <w:t xml:space="preserve">an operating class number and </w:t>
      </w:r>
      <w:r w:rsidRPr="0068665F">
        <w:rPr>
          <w:rFonts w:ascii="TimesNewRomanPSMT" w:hAnsi="TimesNewRomanPSMT" w:cs="TimesNewRomanPSMT"/>
          <w:sz w:val="20"/>
        </w:rPr>
        <w:t>a channel number</w:t>
      </w:r>
      <w:r w:rsidRPr="0068665F">
        <w:rPr>
          <w:rFonts w:ascii="TimesNewRomanPSMT" w:hAnsi="TimesNewRomanPSMT" w:cs="TimesNewRomanPSMT"/>
          <w:strike/>
          <w:sz w:val="20"/>
        </w:rPr>
        <w:t>,</w:t>
      </w:r>
      <w:r w:rsidRPr="0068665F">
        <w:rPr>
          <w:rFonts w:ascii="TimesNewRomanPSMT" w:hAnsi="TimesNewRomanPSMT" w:cs="TimesNewRomanPSMT"/>
          <w:sz w:val="20"/>
        </w:rPr>
        <w:t xml:space="preserve"> to calculate a channel center frequency.</w:t>
      </w:r>
      <w:r w:rsidRPr="0068665F">
        <w:rPr>
          <w:rFonts w:ascii="TimesNewRomanPSMT" w:hAnsi="TimesNewRomanPSMT" w:cs="TimesNewRomanPSMT"/>
          <w:sz w:val="20"/>
          <w:u w:val="single"/>
        </w:rPr>
        <w:t xml:space="preserve"> A ‘</w:t>
      </w:r>
      <w:r w:rsidRPr="0068665F">
        <w:rPr>
          <w:rFonts w:ascii="TimesNewRomanPSMT" w:hAnsi="TimesNewRomanPSMT" w:cs="TimesNewRomanPSMT"/>
          <w:sz w:val="16"/>
          <w:szCs w:val="16"/>
          <w:u w:val="single"/>
        </w:rPr>
        <w:t xml:space="preserve">—‘ </w:t>
      </w:r>
      <w:r w:rsidRPr="0068665F">
        <w:rPr>
          <w:rFonts w:ascii="TimesNewRomanPSMT" w:hAnsi="TimesNewRomanPSMT" w:cs="TimesNewRomanPSMT"/>
          <w:sz w:val="20"/>
          <w:u w:val="single"/>
        </w:rPr>
        <w:t>in the channel starting frequency field indicates the channel starting frequency is outside the scope of this standard and is derived from regulation.</w:t>
      </w:r>
      <w:r w:rsidRPr="0068665F">
        <w:rPr>
          <w:rFonts w:ascii="TimesNewRomanPSMT" w:hAnsi="TimesNewRomanPSMT" w:cs="TimesNewRomanPSMT"/>
          <w:sz w:val="20"/>
        </w:rPr>
        <w:t>”</w:t>
      </w:r>
      <w:r>
        <w:rPr>
          <w:rFonts w:ascii="TimesNewRomanPSMT" w:hAnsi="TimesNewRomanPSMT" w:cs="TimesNewRomanPSMT"/>
          <w:sz w:val="20"/>
        </w:rPr>
        <w:t xml:space="preserve"> </w:t>
      </w:r>
    </w:p>
    <w:p w:rsidR="0068665F" w:rsidRDefault="0068665F" w:rsidP="00A54C08">
      <w:pPr>
        <w:pStyle w:val="ListParagraph"/>
        <w:autoSpaceDE w:val="0"/>
        <w:autoSpaceDN w:val="0"/>
        <w:adjustRightInd w:val="0"/>
        <w:ind w:left="1728"/>
        <w:rPr>
          <w:rFonts w:ascii="TimesNewRomanPSMT" w:hAnsi="TimesNewRomanPSMT" w:cs="TimesNewRomanPSMT"/>
        </w:rPr>
      </w:pPr>
      <w:r w:rsidRPr="0068665F">
        <w:rPr>
          <w:rFonts w:ascii="TimesNewRomanPSMT" w:hAnsi="TimesNewRomanPSMT" w:cs="TimesNewRomanPSMT"/>
        </w:rPr>
        <w:t>At 3308.40 change as shown: “</w:t>
      </w:r>
      <w:r w:rsidRPr="0068665F">
        <w:rPr>
          <w:rFonts w:ascii="TimesNewRomanPSMT" w:hAnsi="TimesNewRomanPSMT" w:cs="TimesNewRomanPSMT"/>
          <w:sz w:val="20"/>
        </w:rPr>
        <w:t xml:space="preserve">Channel spacing is the frequency difference between </w:t>
      </w:r>
      <w:proofErr w:type="spellStart"/>
      <w:r w:rsidRPr="0068665F">
        <w:rPr>
          <w:rFonts w:ascii="TimesNewRomanPSMT" w:hAnsi="TimesNewRomanPSMT" w:cs="TimesNewRomanPSMT"/>
          <w:sz w:val="20"/>
        </w:rPr>
        <w:t>nonoverlapping</w:t>
      </w:r>
      <w:proofErr w:type="spellEnd"/>
      <w:r w:rsidRPr="0068665F">
        <w:rPr>
          <w:rFonts w:ascii="TimesNewRomanPSMT" w:hAnsi="TimesNewRomanPSMT" w:cs="TimesNewRomanPSMT"/>
          <w:sz w:val="20"/>
        </w:rPr>
        <w:t xml:space="preserve"> adjacent channel center frequencies when using the maximum </w:t>
      </w:r>
      <w:r w:rsidRPr="0068665F">
        <w:rPr>
          <w:rFonts w:ascii="TimesNewRomanPSMT" w:hAnsi="TimesNewRomanPSMT" w:cs="TimesNewRomanPSMT"/>
          <w:sz w:val="20"/>
          <w:u w:val="single"/>
        </w:rPr>
        <w:t xml:space="preserve">radio </w:t>
      </w:r>
      <w:r w:rsidRPr="0068665F">
        <w:rPr>
          <w:rFonts w:ascii="TimesNewRomanPSMT" w:hAnsi="TimesNewRomanPSMT" w:cs="TimesNewRomanPSMT"/>
          <w:sz w:val="20"/>
        </w:rPr>
        <w:t>bandwidth</w:t>
      </w:r>
      <w:r w:rsidRPr="0068665F">
        <w:rPr>
          <w:rFonts w:ascii="TimesNewRomanPSMT" w:hAnsi="TimesNewRomanPSMT" w:cs="TimesNewRomanPSMT"/>
          <w:sz w:val="20"/>
          <w:u w:val="single"/>
        </w:rPr>
        <w:t xml:space="preserve"> of one frequency segment</w:t>
      </w:r>
      <w:r w:rsidRPr="0068665F">
        <w:rPr>
          <w:rFonts w:ascii="TimesNewRomanPSMT" w:hAnsi="TimesNewRomanPSMT" w:cs="TimesNewRomanPSMT"/>
          <w:sz w:val="20"/>
        </w:rPr>
        <w:t xml:space="preserve"> allowed for this operating class.</w:t>
      </w:r>
      <w:r w:rsidRPr="0068665F">
        <w:rPr>
          <w:rFonts w:ascii="TimesNewRomanPSMT" w:hAnsi="TimesNewRomanPSMT" w:cs="TimesNewRomanPSMT"/>
        </w:rPr>
        <w:t>”</w:t>
      </w:r>
    </w:p>
    <w:p w:rsidR="0053353B" w:rsidRDefault="0053353B" w:rsidP="00A54C08">
      <w:pPr>
        <w:pStyle w:val="ListParagraph"/>
        <w:numPr>
          <w:ilvl w:val="3"/>
          <w:numId w:val="9"/>
        </w:numPr>
      </w:pPr>
      <w:r>
        <w:t>Discussion on what Table E1 is supposed to provide.</w:t>
      </w:r>
    </w:p>
    <w:p w:rsidR="0053353B" w:rsidRDefault="00A54C08" w:rsidP="00A54C08">
      <w:pPr>
        <w:pStyle w:val="ListParagraph"/>
        <w:numPr>
          <w:ilvl w:val="3"/>
          <w:numId w:val="9"/>
        </w:numPr>
      </w:pPr>
      <w:r>
        <w:t xml:space="preserve">Look at Table D-2 Behavior Limits Sets – </w:t>
      </w:r>
    </w:p>
    <w:p w:rsidR="00A54C08" w:rsidRDefault="00A54C08" w:rsidP="00A54C08">
      <w:pPr>
        <w:pStyle w:val="ListParagraph"/>
        <w:numPr>
          <w:ilvl w:val="3"/>
          <w:numId w:val="9"/>
        </w:numPr>
      </w:pPr>
      <w:r>
        <w:t>Discussion on the validity of the discussion</w:t>
      </w:r>
    </w:p>
    <w:p w:rsidR="00A54C08" w:rsidRDefault="00B0044C" w:rsidP="0053353B">
      <w:pPr>
        <w:pStyle w:val="ListParagraph"/>
        <w:numPr>
          <w:ilvl w:val="3"/>
          <w:numId w:val="9"/>
        </w:numPr>
      </w:pPr>
      <w:r>
        <w:t>When is the “—</w:t>
      </w:r>
      <w:proofErr w:type="gramStart"/>
      <w:r>
        <w:t>“ giving</w:t>
      </w:r>
      <w:proofErr w:type="gramEnd"/>
      <w:r>
        <w:t xml:space="preserve"> meaningful information.</w:t>
      </w:r>
    </w:p>
    <w:p w:rsidR="00B0044C" w:rsidRPr="0068665F" w:rsidRDefault="00B0044C" w:rsidP="00B0044C">
      <w:pPr>
        <w:pStyle w:val="ListParagraph"/>
        <w:numPr>
          <w:ilvl w:val="3"/>
          <w:numId w:val="9"/>
        </w:numPr>
        <w:autoSpaceDE w:val="0"/>
        <w:autoSpaceDN w:val="0"/>
        <w:adjustRightInd w:val="0"/>
        <w:rPr>
          <w:rFonts w:ascii="TimesNewRomanPSMT" w:hAnsi="TimesNewRomanPSMT" w:cs="TimesNewRomanPSMT"/>
        </w:rPr>
      </w:pPr>
      <w:r>
        <w:t>Change “</w:t>
      </w:r>
      <w:r w:rsidRPr="0068665F">
        <w:rPr>
          <w:rFonts w:ascii="TimesNewRomanPSMT" w:hAnsi="TimesNewRomanPSMT" w:cs="TimesNewRomanPSMT"/>
          <w:sz w:val="20"/>
          <w:u w:val="single"/>
        </w:rPr>
        <w:t>A ‘</w:t>
      </w:r>
      <w:r w:rsidRPr="0068665F">
        <w:rPr>
          <w:rFonts w:ascii="TimesNewRomanPSMT" w:hAnsi="TimesNewRomanPSMT" w:cs="TimesNewRomanPSMT"/>
          <w:sz w:val="16"/>
          <w:szCs w:val="16"/>
          <w:u w:val="single"/>
        </w:rPr>
        <w:t xml:space="preserve">—‘ </w:t>
      </w:r>
      <w:r w:rsidRPr="0068665F">
        <w:rPr>
          <w:rFonts w:ascii="TimesNewRomanPSMT" w:hAnsi="TimesNewRomanPSMT" w:cs="TimesNewRomanPSMT"/>
          <w:sz w:val="20"/>
          <w:u w:val="single"/>
        </w:rPr>
        <w:t>in the channel starting frequency field indicates the channel starting frequency i</w:t>
      </w:r>
      <w:r>
        <w:rPr>
          <w:rFonts w:ascii="TimesNewRomanPSMT" w:hAnsi="TimesNewRomanPSMT" w:cs="TimesNewRomanPSMT"/>
          <w:sz w:val="20"/>
          <w:u w:val="single"/>
        </w:rPr>
        <w:t>s not defined by the operating class</w:t>
      </w:r>
      <w:r w:rsidRPr="0068665F">
        <w:rPr>
          <w:rFonts w:ascii="TimesNewRomanPSMT" w:hAnsi="TimesNewRomanPSMT" w:cs="TimesNewRomanPSMT"/>
          <w:sz w:val="20"/>
          <w:u w:val="single"/>
        </w:rPr>
        <w:t xml:space="preserve"> and is derived from regulation.</w:t>
      </w:r>
      <w:r w:rsidRPr="0068665F">
        <w:rPr>
          <w:rFonts w:ascii="TimesNewRomanPSMT" w:hAnsi="TimesNewRomanPSMT" w:cs="TimesNewRomanPSMT"/>
          <w:sz w:val="20"/>
        </w:rPr>
        <w:t>”</w:t>
      </w:r>
      <w:r>
        <w:rPr>
          <w:rFonts w:ascii="TimesNewRomanPSMT" w:hAnsi="TimesNewRomanPSMT" w:cs="TimesNewRomanPSMT"/>
          <w:sz w:val="20"/>
        </w:rPr>
        <w:t xml:space="preserve"> </w:t>
      </w:r>
    </w:p>
    <w:p w:rsidR="00B0044C" w:rsidRDefault="00B0044C" w:rsidP="0053353B">
      <w:pPr>
        <w:pStyle w:val="ListParagraph"/>
        <w:numPr>
          <w:ilvl w:val="3"/>
          <w:numId w:val="9"/>
        </w:numPr>
      </w:pPr>
      <w:r>
        <w:t>“Maximum Bandwidth” vs “Maximum Radio Bandwidth” discussion</w:t>
      </w:r>
    </w:p>
    <w:p w:rsidR="00B0044C" w:rsidRDefault="00B0044C" w:rsidP="00B0044C">
      <w:pPr>
        <w:pStyle w:val="ListParagraph"/>
        <w:numPr>
          <w:ilvl w:val="4"/>
          <w:numId w:val="9"/>
        </w:numPr>
      </w:pPr>
      <w:r>
        <w:t>Change to Maximum Bandwidth</w:t>
      </w:r>
    </w:p>
    <w:p w:rsidR="00B0044C" w:rsidRPr="0068665F" w:rsidRDefault="00B0044C" w:rsidP="00B0044C">
      <w:pPr>
        <w:pStyle w:val="ListParagraph"/>
        <w:numPr>
          <w:ilvl w:val="3"/>
          <w:numId w:val="9"/>
        </w:numPr>
        <w:autoSpaceDE w:val="0"/>
        <w:autoSpaceDN w:val="0"/>
        <w:adjustRightInd w:val="0"/>
        <w:rPr>
          <w:rFonts w:ascii="TimesNewRomanPSMT" w:hAnsi="TimesNewRomanPSMT" w:cs="TimesNewRomanPSMT"/>
        </w:rPr>
      </w:pPr>
      <w:r>
        <w:t xml:space="preserve">Updated Resolution: Revised.  </w:t>
      </w:r>
      <w:r w:rsidRPr="0068665F">
        <w:rPr>
          <w:rFonts w:ascii="TimesNewRomanPSMT" w:hAnsi="TimesNewRomanPSMT" w:cs="TimesNewRomanPSMT"/>
        </w:rPr>
        <w:t>At 3308.36 Change as shown: “</w:t>
      </w:r>
      <w:r w:rsidRPr="0068665F">
        <w:rPr>
          <w:rFonts w:ascii="TimesNewRomanPSMT" w:hAnsi="TimesNewRomanPSMT" w:cs="TimesNewRomanPSMT"/>
          <w:sz w:val="20"/>
        </w:rPr>
        <w:t xml:space="preserve">The channel starting frequency variable is a frequency, used together with </w:t>
      </w:r>
      <w:r w:rsidRPr="0068665F">
        <w:rPr>
          <w:rFonts w:ascii="TimesNewRomanPSMT" w:hAnsi="TimesNewRomanPSMT" w:cs="TimesNewRomanPSMT"/>
          <w:sz w:val="20"/>
          <w:u w:val="single"/>
        </w:rPr>
        <w:t xml:space="preserve">an operating class number and </w:t>
      </w:r>
      <w:r w:rsidRPr="0068665F">
        <w:rPr>
          <w:rFonts w:ascii="TimesNewRomanPSMT" w:hAnsi="TimesNewRomanPSMT" w:cs="TimesNewRomanPSMT"/>
          <w:sz w:val="20"/>
        </w:rPr>
        <w:t>a channel number</w:t>
      </w:r>
      <w:r w:rsidRPr="0068665F">
        <w:rPr>
          <w:rFonts w:ascii="TimesNewRomanPSMT" w:hAnsi="TimesNewRomanPSMT" w:cs="TimesNewRomanPSMT"/>
          <w:strike/>
          <w:sz w:val="20"/>
        </w:rPr>
        <w:t>,</w:t>
      </w:r>
      <w:r w:rsidRPr="0068665F">
        <w:rPr>
          <w:rFonts w:ascii="TimesNewRomanPSMT" w:hAnsi="TimesNewRomanPSMT" w:cs="TimesNewRomanPSMT"/>
          <w:sz w:val="20"/>
        </w:rPr>
        <w:t xml:space="preserve"> to calculate a channel center frequency</w:t>
      </w:r>
      <w:r w:rsidRPr="0068665F">
        <w:rPr>
          <w:rFonts w:ascii="TimesNewRomanPSMT" w:hAnsi="TimesNewRomanPSMT" w:cs="TimesNewRomanPSMT"/>
          <w:sz w:val="20"/>
          <w:u w:val="single"/>
        </w:rPr>
        <w:t>.</w:t>
      </w:r>
      <w:r w:rsidRPr="00B0044C">
        <w:rPr>
          <w:rFonts w:ascii="TimesNewRomanPSMT" w:hAnsi="TimesNewRomanPSMT" w:cs="TimesNewRomanPSMT"/>
          <w:sz w:val="20"/>
          <w:u w:val="single"/>
        </w:rPr>
        <w:t xml:space="preserve"> </w:t>
      </w:r>
      <w:r w:rsidRPr="0068665F">
        <w:rPr>
          <w:rFonts w:ascii="TimesNewRomanPSMT" w:hAnsi="TimesNewRomanPSMT" w:cs="TimesNewRomanPSMT"/>
          <w:sz w:val="20"/>
          <w:u w:val="single"/>
        </w:rPr>
        <w:t>A ‘</w:t>
      </w:r>
      <w:r w:rsidRPr="0068665F">
        <w:rPr>
          <w:rFonts w:ascii="TimesNewRomanPSMT" w:hAnsi="TimesNewRomanPSMT" w:cs="TimesNewRomanPSMT"/>
          <w:sz w:val="16"/>
          <w:szCs w:val="16"/>
          <w:u w:val="single"/>
        </w:rPr>
        <w:t xml:space="preserve">—‘ </w:t>
      </w:r>
      <w:r w:rsidRPr="0068665F">
        <w:rPr>
          <w:rFonts w:ascii="TimesNewRomanPSMT" w:hAnsi="TimesNewRomanPSMT" w:cs="TimesNewRomanPSMT"/>
          <w:sz w:val="20"/>
          <w:u w:val="single"/>
        </w:rPr>
        <w:t xml:space="preserve">in the channel starting frequency field </w:t>
      </w:r>
      <w:r w:rsidRPr="0068665F">
        <w:rPr>
          <w:rFonts w:ascii="TimesNewRomanPSMT" w:hAnsi="TimesNewRomanPSMT" w:cs="TimesNewRomanPSMT"/>
          <w:sz w:val="20"/>
          <w:u w:val="single"/>
        </w:rPr>
        <w:lastRenderedPageBreak/>
        <w:t>indicates the channel starting frequency i</w:t>
      </w:r>
      <w:r>
        <w:rPr>
          <w:rFonts w:ascii="TimesNewRomanPSMT" w:hAnsi="TimesNewRomanPSMT" w:cs="TimesNewRomanPSMT"/>
          <w:sz w:val="20"/>
          <w:u w:val="single"/>
        </w:rPr>
        <w:t>s not defined by the operating class</w:t>
      </w:r>
      <w:r w:rsidRPr="0068665F">
        <w:rPr>
          <w:rFonts w:ascii="TimesNewRomanPSMT" w:hAnsi="TimesNewRomanPSMT" w:cs="TimesNewRomanPSMT"/>
          <w:sz w:val="20"/>
          <w:u w:val="single"/>
        </w:rPr>
        <w:t xml:space="preserve"> and is derived from regulation</w:t>
      </w:r>
      <w:r w:rsidRPr="0068665F">
        <w:rPr>
          <w:rFonts w:ascii="TimesNewRomanPSMT" w:hAnsi="TimesNewRomanPSMT" w:cs="TimesNewRomanPSMT"/>
          <w:sz w:val="20"/>
        </w:rPr>
        <w:t>”</w:t>
      </w:r>
      <w:r>
        <w:rPr>
          <w:rFonts w:ascii="TimesNewRomanPSMT" w:hAnsi="TimesNewRomanPSMT" w:cs="TimesNewRomanPSMT"/>
          <w:sz w:val="20"/>
        </w:rPr>
        <w:t xml:space="preserve"> </w:t>
      </w:r>
    </w:p>
    <w:p w:rsidR="00B0044C" w:rsidRPr="002C1EDD" w:rsidRDefault="00B0044C" w:rsidP="002C1EDD">
      <w:pPr>
        <w:pStyle w:val="ListParagraph"/>
        <w:autoSpaceDE w:val="0"/>
        <w:autoSpaceDN w:val="0"/>
        <w:adjustRightInd w:val="0"/>
        <w:ind w:left="1728"/>
        <w:rPr>
          <w:rFonts w:ascii="TimesNewRomanPSMT" w:hAnsi="TimesNewRomanPSMT" w:cs="TimesNewRomanPSMT"/>
        </w:rPr>
      </w:pPr>
      <w:r w:rsidRPr="0068665F">
        <w:rPr>
          <w:rFonts w:ascii="TimesNewRomanPSMT" w:hAnsi="TimesNewRomanPSMT" w:cs="TimesNewRomanPSMT"/>
        </w:rPr>
        <w:t>At 3308.40 change as shown: “</w:t>
      </w:r>
      <w:r w:rsidRPr="0068665F">
        <w:rPr>
          <w:rFonts w:ascii="TimesNewRomanPSMT" w:hAnsi="TimesNewRomanPSMT" w:cs="TimesNewRomanPSMT"/>
          <w:sz w:val="20"/>
        </w:rPr>
        <w:t xml:space="preserve">Channel spacing is the frequency difference between </w:t>
      </w:r>
      <w:proofErr w:type="spellStart"/>
      <w:r w:rsidRPr="0068665F">
        <w:rPr>
          <w:rFonts w:ascii="TimesNewRomanPSMT" w:hAnsi="TimesNewRomanPSMT" w:cs="TimesNewRomanPSMT"/>
          <w:sz w:val="20"/>
        </w:rPr>
        <w:t>nonoverlapping</w:t>
      </w:r>
      <w:proofErr w:type="spellEnd"/>
      <w:r w:rsidRPr="0068665F">
        <w:rPr>
          <w:rFonts w:ascii="TimesNewRomanPSMT" w:hAnsi="TimesNewRomanPSMT" w:cs="TimesNewRomanPSMT"/>
          <w:sz w:val="20"/>
        </w:rPr>
        <w:t xml:space="preserve"> adjacent channel center frequencies when using the maximum</w:t>
      </w:r>
      <w:r w:rsidRPr="0068665F">
        <w:rPr>
          <w:rFonts w:ascii="TimesNewRomanPSMT" w:hAnsi="TimesNewRomanPSMT" w:cs="TimesNewRomanPSMT"/>
          <w:sz w:val="20"/>
          <w:u w:val="single"/>
        </w:rPr>
        <w:t xml:space="preserve"> </w:t>
      </w:r>
      <w:r w:rsidRPr="0068665F">
        <w:rPr>
          <w:rFonts w:ascii="TimesNewRomanPSMT" w:hAnsi="TimesNewRomanPSMT" w:cs="TimesNewRomanPSMT"/>
          <w:sz w:val="20"/>
        </w:rPr>
        <w:t>bandwidth</w:t>
      </w:r>
      <w:r w:rsidRPr="0068665F">
        <w:rPr>
          <w:rFonts w:ascii="TimesNewRomanPSMT" w:hAnsi="TimesNewRomanPSMT" w:cs="TimesNewRomanPSMT"/>
          <w:sz w:val="20"/>
          <w:u w:val="single"/>
        </w:rPr>
        <w:t xml:space="preserve"> of one frequency segment</w:t>
      </w:r>
      <w:r w:rsidRPr="0068665F">
        <w:rPr>
          <w:rFonts w:ascii="TimesNewRomanPSMT" w:hAnsi="TimesNewRomanPSMT" w:cs="TimesNewRomanPSMT"/>
          <w:sz w:val="20"/>
        </w:rPr>
        <w:t xml:space="preserve"> allowed for this operating class.</w:t>
      </w:r>
      <w:r w:rsidRPr="0068665F">
        <w:rPr>
          <w:rFonts w:ascii="TimesNewRomanPSMT" w:hAnsi="TimesNewRomanPSMT" w:cs="TimesNewRomanPSMT"/>
        </w:rPr>
        <w:t>”</w:t>
      </w:r>
    </w:p>
    <w:p w:rsidR="0068665F" w:rsidRDefault="0053353B" w:rsidP="0053353B">
      <w:pPr>
        <w:pStyle w:val="ListParagraph"/>
        <w:numPr>
          <w:ilvl w:val="2"/>
          <w:numId w:val="9"/>
        </w:numPr>
      </w:pPr>
      <w:r>
        <w:t>CID 3054</w:t>
      </w:r>
      <w:r w:rsidR="00CE10AF">
        <w:t xml:space="preserve"> GEN</w:t>
      </w:r>
    </w:p>
    <w:p w:rsidR="0053353B" w:rsidRDefault="0053353B" w:rsidP="0053353B">
      <w:pPr>
        <w:pStyle w:val="ListParagraph"/>
        <w:numPr>
          <w:ilvl w:val="3"/>
          <w:numId w:val="9"/>
        </w:numPr>
      </w:pPr>
      <w:r>
        <w:t>Review Comment</w:t>
      </w:r>
    </w:p>
    <w:p w:rsidR="00B0044C" w:rsidRPr="00B0044C" w:rsidRDefault="00B0044C" w:rsidP="00B0044C">
      <w:pPr>
        <w:pStyle w:val="ListParagraph"/>
        <w:numPr>
          <w:ilvl w:val="3"/>
          <w:numId w:val="9"/>
        </w:numPr>
        <w:rPr>
          <w:rFonts w:ascii="TimesNewRomanPSMT" w:hAnsi="TimesNewRomanPSMT" w:cs="TimesNewRomanPSMT"/>
        </w:rPr>
      </w:pPr>
      <w:r>
        <w:t xml:space="preserve">Proposed Resolution: Revised. </w:t>
      </w:r>
      <w:r w:rsidRPr="00B0044C">
        <w:rPr>
          <w:rFonts w:ascii="TimesNewRomanPSMT" w:hAnsi="TimesNewRomanPSMT" w:cs="TimesNewRomanPSMT"/>
        </w:rPr>
        <w:t xml:space="preserve">At 3308.44 insert </w:t>
      </w:r>
      <w:proofErr w:type="gramStart"/>
      <w:r w:rsidRPr="00B0044C">
        <w:rPr>
          <w:rFonts w:ascii="TimesNewRomanPSMT" w:hAnsi="TimesNewRomanPSMT" w:cs="TimesNewRomanPSMT"/>
        </w:rPr>
        <w:t>“ A</w:t>
      </w:r>
      <w:proofErr w:type="gramEnd"/>
      <w:r w:rsidRPr="00B0044C">
        <w:rPr>
          <w:rFonts w:ascii="TimesNewRomanPSMT" w:hAnsi="TimesNewRomanPSMT" w:cs="TimesNewRomanPSMT"/>
        </w:rPr>
        <w:t xml:space="preserve"> ‘</w:t>
      </w:r>
      <w:r w:rsidRPr="00B0044C">
        <w:rPr>
          <w:rFonts w:ascii="TimesNewRomanPSMT" w:hAnsi="TimesNewRomanPSMT" w:cs="TimesNewRomanPSMT"/>
          <w:sz w:val="16"/>
          <w:szCs w:val="16"/>
        </w:rPr>
        <w:t>—‘</w:t>
      </w:r>
      <w:r w:rsidRPr="00B0044C">
        <w:rPr>
          <w:rFonts w:ascii="TimesNewRomanPSMT" w:hAnsi="TimesNewRomanPSMT" w:cs="TimesNewRomanPSMT"/>
        </w:rPr>
        <w:t xml:space="preserve"> in the channel set field indicates either that the values in the channel center frequency index field apply for calculating channel center frequencies of this operating class, or where both </w:t>
      </w:r>
      <w:r w:rsidR="00F647B6">
        <w:rPr>
          <w:rFonts w:ascii="TimesNewRomanPSMT" w:hAnsi="TimesNewRomanPSMT" w:cs="TimesNewRomanPSMT"/>
        </w:rPr>
        <w:t xml:space="preserve">the channel set field and the channel center frequency index </w:t>
      </w:r>
      <w:r w:rsidRPr="00B0044C">
        <w:rPr>
          <w:rFonts w:ascii="TimesNewRomanPSMT" w:hAnsi="TimesNewRomanPSMT" w:cs="TimesNewRomanPSMT"/>
        </w:rPr>
        <w:t>field are ‘</w:t>
      </w:r>
      <w:r w:rsidRPr="00B0044C">
        <w:rPr>
          <w:rFonts w:ascii="TimesNewRomanPSMT" w:hAnsi="TimesNewRomanPSMT" w:cs="TimesNewRomanPSMT"/>
          <w:sz w:val="16"/>
          <w:szCs w:val="16"/>
        </w:rPr>
        <w:t>—‘</w:t>
      </w:r>
      <w:r w:rsidRPr="00B0044C">
        <w:rPr>
          <w:rFonts w:ascii="TimesNewRomanPSMT" w:hAnsi="TimesNewRomanPSMT" w:cs="TimesNewRomanPSMT"/>
        </w:rPr>
        <w:t xml:space="preserve"> indicates that the channel set is not defined by the operating class and is derived from regulation.”</w:t>
      </w:r>
    </w:p>
    <w:p w:rsidR="00B0044C" w:rsidRDefault="00B0044C" w:rsidP="0053353B">
      <w:pPr>
        <w:pStyle w:val="ListParagraph"/>
        <w:numPr>
          <w:ilvl w:val="3"/>
          <w:numId w:val="9"/>
        </w:numPr>
      </w:pPr>
      <w:r>
        <w:t>Discussion on the difference of blanks or “</w:t>
      </w:r>
      <w:proofErr w:type="spellStart"/>
      <w:r>
        <w:t>em</w:t>
      </w:r>
      <w:proofErr w:type="spellEnd"/>
      <w:r>
        <w:t>-dash”</w:t>
      </w:r>
    </w:p>
    <w:p w:rsidR="00F647B6" w:rsidRDefault="00F647B6" w:rsidP="0053353B">
      <w:pPr>
        <w:pStyle w:val="ListParagraph"/>
        <w:numPr>
          <w:ilvl w:val="3"/>
          <w:numId w:val="9"/>
        </w:numPr>
      </w:pPr>
      <w:r>
        <w:t>The difference in blanks and dash seems to be lost.</w:t>
      </w:r>
    </w:p>
    <w:p w:rsidR="00B0044C" w:rsidRDefault="00F647B6" w:rsidP="0053353B">
      <w:pPr>
        <w:pStyle w:val="ListParagraph"/>
        <w:numPr>
          <w:ilvl w:val="3"/>
          <w:numId w:val="9"/>
        </w:numPr>
      </w:pPr>
      <w:r>
        <w:t>Need to change the Channel Center frequency and Channel Set to “</w:t>
      </w:r>
      <w:proofErr w:type="spellStart"/>
      <w:r>
        <w:t>em</w:t>
      </w:r>
      <w:proofErr w:type="spellEnd"/>
      <w:r>
        <w:t>-dash</w:t>
      </w:r>
      <w:r>
        <w:br/>
        <w:t xml:space="preserve"> if they are blank.</w:t>
      </w:r>
    </w:p>
    <w:p w:rsidR="00F647B6" w:rsidRPr="00B0044C" w:rsidRDefault="00F647B6" w:rsidP="00F647B6">
      <w:pPr>
        <w:pStyle w:val="ListParagraph"/>
        <w:numPr>
          <w:ilvl w:val="3"/>
          <w:numId w:val="9"/>
        </w:numPr>
        <w:rPr>
          <w:rFonts w:ascii="TimesNewRomanPSMT" w:hAnsi="TimesNewRomanPSMT" w:cs="TimesNewRomanPSMT"/>
        </w:rPr>
      </w:pPr>
      <w:r>
        <w:t xml:space="preserve">Updated Resolution: Revised. </w:t>
      </w:r>
      <w:r w:rsidRPr="00B0044C">
        <w:rPr>
          <w:rFonts w:ascii="TimesNewRomanPSMT" w:hAnsi="TimesNewRomanPSMT" w:cs="TimesNewRomanPSMT"/>
        </w:rPr>
        <w:t xml:space="preserve">At 3308.44 insert </w:t>
      </w:r>
      <w:proofErr w:type="gramStart"/>
      <w:r w:rsidRPr="00B0044C">
        <w:rPr>
          <w:rFonts w:ascii="TimesNewRomanPSMT" w:hAnsi="TimesNewRomanPSMT" w:cs="TimesNewRomanPSMT"/>
        </w:rPr>
        <w:t>“ A</w:t>
      </w:r>
      <w:proofErr w:type="gramEnd"/>
      <w:r w:rsidRPr="00B0044C">
        <w:rPr>
          <w:rFonts w:ascii="TimesNewRomanPSMT" w:hAnsi="TimesNewRomanPSMT" w:cs="TimesNewRomanPSMT"/>
        </w:rPr>
        <w:t xml:space="preserve"> ‘</w:t>
      </w:r>
      <w:r w:rsidRPr="00B0044C">
        <w:rPr>
          <w:rFonts w:ascii="TimesNewRomanPSMT" w:hAnsi="TimesNewRomanPSMT" w:cs="TimesNewRomanPSMT"/>
          <w:sz w:val="16"/>
          <w:szCs w:val="16"/>
        </w:rPr>
        <w:t>—‘</w:t>
      </w:r>
      <w:r w:rsidRPr="00B0044C">
        <w:rPr>
          <w:rFonts w:ascii="TimesNewRomanPSMT" w:hAnsi="TimesNewRomanPSMT" w:cs="TimesNewRomanPSMT"/>
        </w:rPr>
        <w:t xml:space="preserve"> in the channel set field indicates either that the values in the channel center frequency index field apply for calculating channel center frequencies of this operating class, or where both </w:t>
      </w:r>
      <w:r>
        <w:rPr>
          <w:rFonts w:ascii="TimesNewRomanPSMT" w:hAnsi="TimesNewRomanPSMT" w:cs="TimesNewRomanPSMT"/>
        </w:rPr>
        <w:t xml:space="preserve">the channel set field and the channel center frequency index </w:t>
      </w:r>
      <w:r w:rsidRPr="00B0044C">
        <w:rPr>
          <w:rFonts w:ascii="TimesNewRomanPSMT" w:hAnsi="TimesNewRomanPSMT" w:cs="TimesNewRomanPSMT"/>
        </w:rPr>
        <w:t>field are ‘</w:t>
      </w:r>
      <w:r w:rsidRPr="00B0044C">
        <w:rPr>
          <w:rFonts w:ascii="TimesNewRomanPSMT" w:hAnsi="TimesNewRomanPSMT" w:cs="TimesNewRomanPSMT"/>
          <w:sz w:val="16"/>
          <w:szCs w:val="16"/>
        </w:rPr>
        <w:t>—‘</w:t>
      </w:r>
      <w:r w:rsidRPr="00B0044C">
        <w:rPr>
          <w:rFonts w:ascii="TimesNewRomanPSMT" w:hAnsi="TimesNewRomanPSMT" w:cs="TimesNewRomanPSMT"/>
        </w:rPr>
        <w:t xml:space="preserve"> indicates that the channel set is not defined by the operating class and is derived from regulation.”</w:t>
      </w:r>
      <w:r>
        <w:rPr>
          <w:rFonts w:ascii="TimesNewRomanPSMT" w:hAnsi="TimesNewRomanPSMT" w:cs="TimesNewRomanPSMT"/>
        </w:rPr>
        <w:t xml:space="preserve"> Throughout Tables E-1 through E-5, change blank channel set values to an </w:t>
      </w:r>
      <w:proofErr w:type="spellStart"/>
      <w:r>
        <w:rPr>
          <w:rFonts w:ascii="TimesNewRomanPSMT" w:hAnsi="TimesNewRomanPSMT" w:cs="TimesNewRomanPSMT"/>
        </w:rPr>
        <w:t>em</w:t>
      </w:r>
      <w:proofErr w:type="spellEnd"/>
      <w:r>
        <w:rPr>
          <w:rFonts w:ascii="TimesNewRomanPSMT" w:hAnsi="TimesNewRomanPSMT" w:cs="TimesNewRomanPSMT"/>
        </w:rPr>
        <w:t>-dash.</w:t>
      </w:r>
    </w:p>
    <w:p w:rsidR="00F647B6" w:rsidRDefault="00F647B6" w:rsidP="00F647B6">
      <w:pPr>
        <w:pStyle w:val="ListParagraph"/>
        <w:numPr>
          <w:ilvl w:val="2"/>
          <w:numId w:val="9"/>
        </w:numPr>
      </w:pPr>
      <w:r>
        <w:t>CID 3077</w:t>
      </w:r>
      <w:r w:rsidR="002A641B">
        <w:t xml:space="preserve"> GEN</w:t>
      </w:r>
    </w:p>
    <w:p w:rsidR="00F647B6" w:rsidRDefault="00F647B6" w:rsidP="00F647B6">
      <w:pPr>
        <w:pStyle w:val="ListParagraph"/>
        <w:numPr>
          <w:ilvl w:val="3"/>
          <w:numId w:val="9"/>
        </w:numPr>
      </w:pPr>
      <w:r>
        <w:t>Review comment</w:t>
      </w:r>
    </w:p>
    <w:p w:rsidR="00F647B6" w:rsidRDefault="00F647B6" w:rsidP="00F647B6">
      <w:pPr>
        <w:pStyle w:val="ListParagraph"/>
        <w:numPr>
          <w:ilvl w:val="3"/>
          <w:numId w:val="9"/>
        </w:numPr>
      </w:pPr>
      <w:r>
        <w:t>Apply same adjustment to the resolution.</w:t>
      </w:r>
    </w:p>
    <w:p w:rsidR="00F647B6" w:rsidRDefault="00F647B6" w:rsidP="00F647B6">
      <w:pPr>
        <w:pStyle w:val="ListParagraph"/>
        <w:numPr>
          <w:ilvl w:val="3"/>
          <w:numId w:val="9"/>
        </w:numPr>
      </w:pPr>
      <w:r>
        <w:t>Proposed Resolution: Revised at 3308.476 insert “A ‘--</w:t>
      </w:r>
      <w:proofErr w:type="gramStart"/>
      <w:r>
        <w:t>‘ in</w:t>
      </w:r>
      <w:proofErr w:type="gramEnd"/>
      <w:r>
        <w:t xml:space="preserve"> the channel center frequency index field indicates either that the values in the channel set field apply for calculating channel center frequencies of this operating class, or </w:t>
      </w:r>
      <w:proofErr w:type="spellStart"/>
      <w:r>
        <w:t>whee</w:t>
      </w:r>
      <w:proofErr w:type="spellEnd"/>
      <w:r>
        <w:t xml:space="preserve"> both the channel set field and the channel center frequency index field are “__’ </w:t>
      </w:r>
      <w:r w:rsidR="00F35B81">
        <w:t>indicates</w:t>
      </w:r>
      <w:r>
        <w:t xml:space="preserve"> that the channel center frequency index is not defined by the operating class and is derived from  regulation. “ Throughout tables E-1 through E-5, change blank channel center frequency to index values to an </w:t>
      </w:r>
      <w:proofErr w:type="spellStart"/>
      <w:r>
        <w:t>em</w:t>
      </w:r>
      <w:proofErr w:type="spellEnd"/>
      <w:r>
        <w:t>-dash.</w:t>
      </w:r>
    </w:p>
    <w:p w:rsidR="00F647B6" w:rsidRPr="000A78F2" w:rsidRDefault="00F647B6" w:rsidP="00F647B6">
      <w:pPr>
        <w:pStyle w:val="ListParagraph"/>
        <w:numPr>
          <w:ilvl w:val="1"/>
          <w:numId w:val="9"/>
        </w:numPr>
        <w:rPr>
          <w:b/>
          <w:color w:val="1F497D" w:themeColor="text2"/>
        </w:rPr>
      </w:pPr>
      <w:r w:rsidRPr="000A78F2">
        <w:rPr>
          <w:b/>
          <w:color w:val="1F497D" w:themeColor="text2"/>
        </w:rPr>
        <w:t>Dorothy arrived and took charge of the meeting at this point 11:04 AM ET</w:t>
      </w:r>
    </w:p>
    <w:p w:rsidR="00F647B6" w:rsidRDefault="00F35B81" w:rsidP="00F647B6">
      <w:pPr>
        <w:pStyle w:val="ListParagraph"/>
        <w:numPr>
          <w:ilvl w:val="2"/>
          <w:numId w:val="9"/>
        </w:numPr>
      </w:pPr>
      <w:r>
        <w:t>Continue with 11-0955</w:t>
      </w:r>
    </w:p>
    <w:p w:rsidR="00F35B81" w:rsidRDefault="00F35B81" w:rsidP="00F35B81">
      <w:pPr>
        <w:pStyle w:val="ListParagraph"/>
        <w:numPr>
          <w:ilvl w:val="3"/>
          <w:numId w:val="9"/>
        </w:numPr>
      </w:pPr>
      <w:r>
        <w:t>CID 3077</w:t>
      </w:r>
      <w:r w:rsidR="00715E7F">
        <w:t xml:space="preserve"> GEN</w:t>
      </w:r>
    </w:p>
    <w:p w:rsidR="0053353B" w:rsidRDefault="00F35B81" w:rsidP="00F35B81">
      <w:pPr>
        <w:pStyle w:val="ListParagraph"/>
        <w:numPr>
          <w:ilvl w:val="4"/>
          <w:numId w:val="9"/>
        </w:numPr>
      </w:pPr>
      <w:r>
        <w:t>Review comment</w:t>
      </w:r>
    </w:p>
    <w:p w:rsidR="00F35B81" w:rsidRDefault="00F35B81" w:rsidP="00F35B81">
      <w:pPr>
        <w:pStyle w:val="ListParagraph"/>
        <w:numPr>
          <w:ilvl w:val="4"/>
          <w:numId w:val="9"/>
        </w:numPr>
      </w:pPr>
      <w:r>
        <w:t xml:space="preserve">Proposed Resolution: Revised  </w:t>
      </w:r>
      <w:r w:rsidRPr="00F35B81">
        <w:rPr>
          <w:rFonts w:ascii="TimesNewRomanPSMT" w:hAnsi="TimesNewRomanPSMT" w:cs="TimesNewRomanPSMT"/>
        </w:rPr>
        <w:t>At 3308.47 insert  A ‘</w:t>
      </w:r>
      <w:r w:rsidRPr="00F35B81">
        <w:rPr>
          <w:rFonts w:ascii="TimesNewRomanPSMT" w:hAnsi="TimesNewRomanPSMT" w:cs="TimesNewRomanPSMT"/>
          <w:sz w:val="16"/>
          <w:szCs w:val="16"/>
        </w:rPr>
        <w:t>—‘</w:t>
      </w:r>
      <w:r w:rsidRPr="00F35B81">
        <w:rPr>
          <w:rFonts w:ascii="TimesNewRomanPSMT" w:hAnsi="TimesNewRomanPSMT" w:cs="TimesNewRomanPSMT"/>
        </w:rPr>
        <w:t xml:space="preserve"> in the channel center frequency index field indicates either that the values in the channel set field apply for calculating channel center frequencies of this operating class, or where both fields are ‘</w:t>
      </w:r>
      <w:r w:rsidRPr="00F35B81">
        <w:rPr>
          <w:rFonts w:ascii="TimesNewRomanPSMT" w:hAnsi="TimesNewRomanPSMT" w:cs="TimesNewRomanPSMT"/>
          <w:sz w:val="16"/>
          <w:szCs w:val="16"/>
        </w:rPr>
        <w:t>—‘</w:t>
      </w:r>
      <w:r w:rsidRPr="00F35B81">
        <w:rPr>
          <w:rFonts w:ascii="TimesNewRomanPSMT" w:hAnsi="TimesNewRomanPSMT" w:cs="TimesNewRomanPSMT"/>
        </w:rPr>
        <w:t xml:space="preserve"> indicates that the channel center frequency index</w:t>
      </w:r>
      <w:r w:rsidRPr="00F35B81">
        <w:t xml:space="preserve"> </w:t>
      </w:r>
      <w:r>
        <w:t>is not defined by the operating class and is derived from  regulation. “Throughout tables E-1 through E-5, change</w:t>
      </w:r>
      <w:r w:rsidR="002A641B">
        <w:t xml:space="preserve"> blank channel center frequency</w:t>
      </w:r>
      <w:r>
        <w:t xml:space="preserve"> to index values to an </w:t>
      </w:r>
      <w:proofErr w:type="spellStart"/>
      <w:r>
        <w:t>em</w:t>
      </w:r>
      <w:proofErr w:type="spellEnd"/>
      <w:r>
        <w:t>-dash.</w:t>
      </w:r>
    </w:p>
    <w:p w:rsidR="00F35B81" w:rsidRPr="00F35B81" w:rsidRDefault="00F35B81" w:rsidP="00F35B81">
      <w:pPr>
        <w:pStyle w:val="ListParagraph"/>
        <w:numPr>
          <w:ilvl w:val="3"/>
          <w:numId w:val="9"/>
        </w:numPr>
        <w:autoSpaceDE w:val="0"/>
        <w:autoSpaceDN w:val="0"/>
        <w:adjustRightInd w:val="0"/>
      </w:pPr>
      <w:r>
        <w:rPr>
          <w:rFonts w:ascii="TimesNewRomanPSMT" w:hAnsi="TimesNewRomanPSMT" w:cs="TimesNewRomanPSMT"/>
        </w:rPr>
        <w:t>CID 3078</w:t>
      </w:r>
      <w:r w:rsidR="00715E7F">
        <w:rPr>
          <w:rFonts w:ascii="TimesNewRomanPSMT" w:hAnsi="TimesNewRomanPSMT" w:cs="TimesNewRomanPSMT"/>
        </w:rPr>
        <w:t xml:space="preserve"> GEN</w:t>
      </w:r>
    </w:p>
    <w:p w:rsidR="00F35B81" w:rsidRPr="00F35B81" w:rsidRDefault="00F35B81" w:rsidP="00F35B81">
      <w:pPr>
        <w:pStyle w:val="ListParagraph"/>
        <w:numPr>
          <w:ilvl w:val="4"/>
          <w:numId w:val="9"/>
        </w:numPr>
        <w:autoSpaceDE w:val="0"/>
        <w:autoSpaceDN w:val="0"/>
        <w:adjustRightInd w:val="0"/>
      </w:pPr>
      <w:r>
        <w:rPr>
          <w:rFonts w:ascii="TimesNewRomanPSMT" w:hAnsi="TimesNewRomanPSMT" w:cs="TimesNewRomanPSMT"/>
        </w:rPr>
        <w:t>Review comment</w:t>
      </w:r>
    </w:p>
    <w:p w:rsidR="00F35B81" w:rsidRPr="00F35B81" w:rsidRDefault="00F35B81" w:rsidP="00F35B81">
      <w:pPr>
        <w:pStyle w:val="ListParagraph"/>
        <w:numPr>
          <w:ilvl w:val="4"/>
          <w:numId w:val="9"/>
        </w:numPr>
        <w:autoSpaceDE w:val="0"/>
        <w:autoSpaceDN w:val="0"/>
        <w:adjustRightInd w:val="0"/>
      </w:pPr>
      <w:r>
        <w:rPr>
          <w:rFonts w:ascii="TimesNewRomanPSMT" w:hAnsi="TimesNewRomanPSMT" w:cs="TimesNewRomanPSMT"/>
        </w:rPr>
        <w:lastRenderedPageBreak/>
        <w:t>Concern on the possible missing text in Note 1</w:t>
      </w:r>
    </w:p>
    <w:p w:rsidR="00F35B81" w:rsidRDefault="00F35B81" w:rsidP="00F35B81">
      <w:pPr>
        <w:pStyle w:val="ListParagraph"/>
        <w:numPr>
          <w:ilvl w:val="4"/>
          <w:numId w:val="9"/>
        </w:numPr>
        <w:autoSpaceDE w:val="0"/>
        <w:autoSpaceDN w:val="0"/>
        <w:adjustRightInd w:val="0"/>
      </w:pPr>
      <w:r w:rsidRPr="00F35B81">
        <w:rPr>
          <w:rFonts w:ascii="TimesNewRomanPSMT" w:hAnsi="TimesNewRomanPSMT" w:cs="TimesNewRomanPSMT"/>
        </w:rPr>
        <w:t xml:space="preserve">Proposed Resolution: </w:t>
      </w:r>
      <w:r w:rsidRPr="00F35B81">
        <w:t>Revised. At 3310.38, 3312.35, 3316.16, 3319.38 and 3320.58 Note 1 change “is for the supported channel width rather than the operating channel width.” to “</w:t>
      </w:r>
      <w:proofErr w:type="gramStart"/>
      <w:r w:rsidRPr="00F35B81">
        <w:t>specifies</w:t>
      </w:r>
      <w:proofErr w:type="gramEnd"/>
      <w:r w:rsidRPr="00F35B81">
        <w:t xml:space="preserve"> the maximum radio bandwidth of one frequency segment.”</w:t>
      </w:r>
    </w:p>
    <w:p w:rsidR="00F35B81" w:rsidRDefault="00F35B81" w:rsidP="00F35B81">
      <w:pPr>
        <w:pStyle w:val="ListParagraph"/>
        <w:autoSpaceDE w:val="0"/>
        <w:autoSpaceDN w:val="0"/>
        <w:adjustRightInd w:val="0"/>
        <w:ind w:left="2232"/>
      </w:pPr>
      <w:r>
        <w:t xml:space="preserve">At 3316.6, </w:t>
      </w:r>
      <w:proofErr w:type="gramStart"/>
      <w:r>
        <w:t>Replace</w:t>
      </w:r>
      <w:proofErr w:type="gramEnd"/>
      <w:r>
        <w:t xml:space="preserve"> second sentence with “In these operating classes, the AP operating in a 20/40 MHz BSS, and the operating channel width for a non-AP STA is either 20 MHz or 40 MHz”.</w:t>
      </w:r>
    </w:p>
    <w:p w:rsidR="00F35B81" w:rsidRPr="00F35B81" w:rsidRDefault="00F35B81" w:rsidP="00F35B81">
      <w:pPr>
        <w:pStyle w:val="ListParagraph"/>
        <w:autoSpaceDE w:val="0"/>
        <w:autoSpaceDN w:val="0"/>
        <w:adjustRightInd w:val="0"/>
        <w:ind w:left="2232"/>
      </w:pPr>
      <w:r w:rsidRPr="00F35B81">
        <w:t xml:space="preserve">At 3310.42, 3312.39, 3316.19, 3319.42 and </w:t>
      </w:r>
      <w:proofErr w:type="gramStart"/>
      <w:r w:rsidRPr="00F35B81">
        <w:t>3320.62  replace</w:t>
      </w:r>
      <w:proofErr w:type="gramEnd"/>
      <w:r w:rsidRPr="00F35B81">
        <w:t xml:space="preserve"> Note 2 with “</w:t>
      </w:r>
      <w:r w:rsidRPr="00F35B81">
        <w:rPr>
          <w:rFonts w:ascii="TimesNewRomanPSMT" w:hAnsi="TimesNewRomanPSMT" w:cs="TimesNewRomanPSMT"/>
        </w:rPr>
        <w:t>NOTE 2—The channel spacing for operating classes 128, 129, and 130 specifies the maximum radio bandwidth of one frequency segment.”</w:t>
      </w:r>
    </w:p>
    <w:p w:rsidR="00F35B81" w:rsidRDefault="00F35B81" w:rsidP="002C1EDD">
      <w:pPr>
        <w:pStyle w:val="ListParagraph"/>
        <w:numPr>
          <w:ilvl w:val="2"/>
          <w:numId w:val="9"/>
        </w:numPr>
        <w:autoSpaceDE w:val="0"/>
        <w:autoSpaceDN w:val="0"/>
        <w:adjustRightInd w:val="0"/>
      </w:pPr>
      <w:r>
        <w:t>All the changes noted in the proposed resolution will be uploaded in an R2 of 11-14/0955.</w:t>
      </w:r>
    </w:p>
    <w:p w:rsidR="00CE10AF" w:rsidRPr="00715E7F" w:rsidRDefault="00CE10AF" w:rsidP="00715E7F">
      <w:pPr>
        <w:pStyle w:val="ListParagraph"/>
        <w:numPr>
          <w:ilvl w:val="2"/>
          <w:numId w:val="9"/>
        </w:numPr>
        <w:rPr>
          <w:rFonts w:ascii="Times New Roman" w:hAnsi="Times New Roman"/>
        </w:rPr>
      </w:pPr>
      <w:r>
        <w:rPr>
          <w:rFonts w:ascii="Times New Roman" w:hAnsi="Times New Roman"/>
        </w:rPr>
        <w:t>No objection to the revised resolutions -- mark ready for motion.</w:t>
      </w:r>
    </w:p>
    <w:p w:rsidR="00FB4104" w:rsidRDefault="00FB4104" w:rsidP="00FB4104">
      <w:pPr>
        <w:pStyle w:val="ListParagraph"/>
        <w:numPr>
          <w:ilvl w:val="1"/>
          <w:numId w:val="9"/>
        </w:numPr>
        <w:rPr>
          <w:rFonts w:ascii="Times New Roman" w:hAnsi="Times New Roman"/>
          <w:b/>
        </w:rPr>
      </w:pPr>
      <w:r>
        <w:rPr>
          <w:rFonts w:ascii="Times New Roman" w:hAnsi="Times New Roman"/>
          <w:b/>
        </w:rPr>
        <w:t>Review 11-14-0923</w:t>
      </w:r>
      <w:r w:rsidR="002C1EDD">
        <w:rPr>
          <w:rFonts w:ascii="Times New Roman" w:hAnsi="Times New Roman"/>
          <w:b/>
        </w:rPr>
        <w:t>r2</w:t>
      </w:r>
      <w:r>
        <w:rPr>
          <w:rFonts w:ascii="Times New Roman" w:hAnsi="Times New Roman"/>
          <w:b/>
        </w:rPr>
        <w:t xml:space="preserve"> Mike </w:t>
      </w:r>
      <w:r w:rsidR="0053353B">
        <w:rPr>
          <w:rFonts w:ascii="Times New Roman" w:hAnsi="Times New Roman"/>
          <w:b/>
        </w:rPr>
        <w:t>MONTEMURRO</w:t>
      </w:r>
    </w:p>
    <w:p w:rsidR="002C1EDD" w:rsidRDefault="002C1EDD" w:rsidP="002C1EDD">
      <w:pPr>
        <w:pStyle w:val="ListParagraph"/>
        <w:numPr>
          <w:ilvl w:val="2"/>
          <w:numId w:val="9"/>
        </w:numPr>
        <w:rPr>
          <w:rFonts w:ascii="Times New Roman" w:hAnsi="Times New Roman"/>
        </w:rPr>
      </w:pPr>
      <w:r w:rsidRPr="002C1EDD">
        <w:rPr>
          <w:rFonts w:ascii="Times New Roman" w:hAnsi="Times New Roman"/>
        </w:rPr>
        <w:t>CID 3147</w:t>
      </w:r>
      <w:r>
        <w:rPr>
          <w:rFonts w:ascii="Times New Roman" w:hAnsi="Times New Roman"/>
        </w:rPr>
        <w:t xml:space="preserve"> and 3148</w:t>
      </w:r>
      <w:r w:rsidRPr="002C1EDD">
        <w:rPr>
          <w:rFonts w:ascii="Times New Roman" w:hAnsi="Times New Roman"/>
        </w:rPr>
        <w:t xml:space="preserve"> MAC</w:t>
      </w:r>
    </w:p>
    <w:p w:rsidR="002C1EDD" w:rsidRDefault="002C1EDD" w:rsidP="002C1EDD">
      <w:pPr>
        <w:pStyle w:val="ListParagraph"/>
        <w:numPr>
          <w:ilvl w:val="3"/>
          <w:numId w:val="9"/>
        </w:numPr>
        <w:rPr>
          <w:rFonts w:ascii="Times New Roman" w:hAnsi="Times New Roman"/>
        </w:rPr>
      </w:pPr>
      <w:r>
        <w:rPr>
          <w:rFonts w:ascii="Times New Roman" w:hAnsi="Times New Roman"/>
        </w:rPr>
        <w:t>Review comments</w:t>
      </w:r>
    </w:p>
    <w:p w:rsidR="00D462A9" w:rsidRDefault="002C1EDD" w:rsidP="00D462A9">
      <w:pPr>
        <w:pStyle w:val="ListParagraph"/>
        <w:numPr>
          <w:ilvl w:val="3"/>
          <w:numId w:val="9"/>
        </w:numPr>
        <w:rPr>
          <w:rFonts w:ascii="Times New Roman" w:hAnsi="Times New Roman"/>
        </w:rPr>
      </w:pPr>
      <w:r>
        <w:rPr>
          <w:rFonts w:ascii="Times New Roman" w:hAnsi="Times New Roman"/>
        </w:rPr>
        <w:t>Similar resolution for both comments</w:t>
      </w:r>
    </w:p>
    <w:p w:rsidR="00D462A9" w:rsidRDefault="00D462A9" w:rsidP="00D462A9">
      <w:pPr>
        <w:pStyle w:val="ListParagraph"/>
        <w:widowControl w:val="0"/>
        <w:numPr>
          <w:ilvl w:val="3"/>
          <w:numId w:val="9"/>
        </w:numPr>
        <w:autoSpaceDE w:val="0"/>
        <w:autoSpaceDN w:val="0"/>
        <w:adjustRightInd w:val="0"/>
        <w:rPr>
          <w:sz w:val="20"/>
        </w:rPr>
      </w:pPr>
      <w:r w:rsidRPr="00D462A9">
        <w:rPr>
          <w:rFonts w:ascii="Times New Roman" w:hAnsi="Times New Roman"/>
        </w:rPr>
        <w:t xml:space="preserve">Proposed Resolution: </w:t>
      </w:r>
      <w:r w:rsidRPr="00D462A9">
        <w:rPr>
          <w:sz w:val="24"/>
        </w:rPr>
        <w:t>Revised. At 1645.14,  Change  “</w:t>
      </w:r>
      <w:r w:rsidRPr="00D462A9">
        <w:rPr>
          <w:sz w:val="20"/>
        </w:rPr>
        <w:t xml:space="preserve">If the MAC Address field was included in the frame request, a Frame Report Entry where Transmitter Address (TA) matches the MAC address in the frame request shall be included in the Frame report if at least one data or Management frame was received with this Transmitter Address during the measurement duration. If the MAC address field was not included in the frame request in response to which this Frame report is being generated, the measuring station shall report all frames received during the measurement duration in one or more Frame Report elements.” </w:t>
      </w:r>
      <w:r w:rsidRPr="00D462A9">
        <w:rPr>
          <w:sz w:val="24"/>
        </w:rPr>
        <w:t xml:space="preserve">To </w:t>
      </w:r>
      <w:r>
        <w:rPr>
          <w:sz w:val="24"/>
        </w:rPr>
        <w:t xml:space="preserve"> </w:t>
      </w:r>
      <w:r w:rsidRPr="00D462A9">
        <w:rPr>
          <w:sz w:val="20"/>
        </w:rPr>
        <w:t>“If the MAC Address field included in the frame request was not set to the broadcast address, a Frame Report Entry where Transmitter Address (TA) matching the MAC address field value shall be included in the Frame report if at least one data or Management frame was received with this Transmitter Address during the measurement duration. If the MAC address field included in the frame request was set to the broadcast address, the measuring station shall report all data or management frames received during the measurement duration in one or more Frame Report elements.”</w:t>
      </w:r>
    </w:p>
    <w:p w:rsidR="00D462A9" w:rsidRPr="00D462A9" w:rsidRDefault="00D462A9" w:rsidP="00D462A9">
      <w:pPr>
        <w:pStyle w:val="ListParagraph"/>
        <w:widowControl w:val="0"/>
        <w:autoSpaceDE w:val="0"/>
        <w:autoSpaceDN w:val="0"/>
        <w:adjustRightInd w:val="0"/>
        <w:ind w:left="1728"/>
        <w:rPr>
          <w:sz w:val="20"/>
        </w:rPr>
      </w:pPr>
      <w:r w:rsidRPr="00D462A9">
        <w:rPr>
          <w:sz w:val="24"/>
        </w:rPr>
        <w:t>At 737.18, Change</w:t>
      </w:r>
      <w:r>
        <w:rPr>
          <w:sz w:val="24"/>
        </w:rPr>
        <w:t xml:space="preserve"> </w:t>
      </w:r>
      <w:r w:rsidRPr="00D462A9">
        <w:rPr>
          <w:sz w:val="24"/>
        </w:rPr>
        <w:t>“</w:t>
      </w:r>
      <w:r w:rsidRPr="00D462A9">
        <w:rPr>
          <w:sz w:val="20"/>
        </w:rPr>
        <w:t>If the MAC Address field is the broadcast address, then all frames are counted toward the Frame report</w:t>
      </w:r>
      <w:r>
        <w:rPr>
          <w:sz w:val="20"/>
        </w:rPr>
        <w:t xml:space="preserve"> </w:t>
      </w:r>
      <w:r w:rsidRPr="00D462A9">
        <w:rPr>
          <w:sz w:val="20"/>
        </w:rPr>
        <w:t>generated in response to this frame request.”</w:t>
      </w:r>
      <w:r>
        <w:rPr>
          <w:sz w:val="20"/>
        </w:rPr>
        <w:t xml:space="preserve"> </w:t>
      </w:r>
      <w:r w:rsidRPr="00D462A9">
        <w:rPr>
          <w:sz w:val="20"/>
        </w:rPr>
        <w:t xml:space="preserve">To </w:t>
      </w:r>
      <w:r>
        <w:rPr>
          <w:sz w:val="20"/>
        </w:rPr>
        <w:t xml:space="preserve"> </w:t>
      </w:r>
      <w:r w:rsidRPr="00D462A9">
        <w:rPr>
          <w:sz w:val="20"/>
        </w:rPr>
        <w:t>“If the MAC Address field is the broadcast address, then all Data or Management frames are counted toward the Frame report generated in response to this frame request.”</w:t>
      </w:r>
    </w:p>
    <w:p w:rsidR="00D462A9" w:rsidRDefault="00D462A9" w:rsidP="00D462A9">
      <w:pPr>
        <w:pStyle w:val="ListParagraph"/>
        <w:numPr>
          <w:ilvl w:val="3"/>
          <w:numId w:val="9"/>
        </w:numPr>
        <w:rPr>
          <w:rFonts w:ascii="Times New Roman" w:hAnsi="Times New Roman"/>
        </w:rPr>
      </w:pPr>
      <w:r>
        <w:rPr>
          <w:rFonts w:ascii="Times New Roman" w:hAnsi="Times New Roman"/>
        </w:rPr>
        <w:t>No objection – mark ready for motion</w:t>
      </w:r>
    </w:p>
    <w:p w:rsidR="002C1EDD" w:rsidRDefault="00D462A9" w:rsidP="00D462A9">
      <w:pPr>
        <w:pStyle w:val="ListParagraph"/>
        <w:numPr>
          <w:ilvl w:val="2"/>
          <w:numId w:val="9"/>
        </w:numPr>
        <w:rPr>
          <w:rFonts w:ascii="Times New Roman" w:hAnsi="Times New Roman"/>
        </w:rPr>
      </w:pPr>
      <w:r>
        <w:rPr>
          <w:rFonts w:ascii="Times New Roman" w:hAnsi="Times New Roman"/>
        </w:rPr>
        <w:t>CID 3218</w:t>
      </w:r>
      <w:r w:rsidR="00CE10AF">
        <w:rPr>
          <w:rFonts w:ascii="Times New Roman" w:hAnsi="Times New Roman"/>
        </w:rPr>
        <w:t xml:space="preserve"> MAC</w:t>
      </w:r>
    </w:p>
    <w:p w:rsidR="00D462A9" w:rsidRDefault="00D462A9" w:rsidP="00D462A9">
      <w:pPr>
        <w:pStyle w:val="ListParagraph"/>
        <w:numPr>
          <w:ilvl w:val="3"/>
          <w:numId w:val="9"/>
        </w:numPr>
        <w:rPr>
          <w:rFonts w:ascii="Times New Roman" w:hAnsi="Times New Roman"/>
        </w:rPr>
      </w:pPr>
      <w:r>
        <w:rPr>
          <w:rFonts w:ascii="Times New Roman" w:hAnsi="Times New Roman"/>
        </w:rPr>
        <w:t>Review comment</w:t>
      </w:r>
    </w:p>
    <w:p w:rsidR="00D462A9" w:rsidRDefault="00D462A9" w:rsidP="00D462A9">
      <w:pPr>
        <w:pStyle w:val="ListParagraph"/>
        <w:numPr>
          <w:ilvl w:val="3"/>
          <w:numId w:val="9"/>
        </w:numPr>
        <w:rPr>
          <w:rFonts w:ascii="Times New Roman" w:hAnsi="Times New Roman"/>
        </w:rPr>
      </w:pPr>
      <w:r>
        <w:rPr>
          <w:rFonts w:ascii="Times New Roman" w:hAnsi="Times New Roman"/>
        </w:rPr>
        <w:t>&lt;&lt;See Proposed resolution in r2 of the document in the table</w:t>
      </w:r>
      <w:proofErr w:type="gramStart"/>
      <w:r>
        <w:rPr>
          <w:rFonts w:ascii="Times New Roman" w:hAnsi="Times New Roman"/>
        </w:rPr>
        <w:t>.&gt;</w:t>
      </w:r>
      <w:proofErr w:type="gramEnd"/>
      <w:r>
        <w:rPr>
          <w:rFonts w:ascii="Times New Roman" w:hAnsi="Times New Roman"/>
        </w:rPr>
        <w:t>&gt;</w:t>
      </w:r>
    </w:p>
    <w:p w:rsidR="00D462A9" w:rsidRDefault="00D462A9" w:rsidP="00D462A9">
      <w:pPr>
        <w:pStyle w:val="ListParagraph"/>
        <w:numPr>
          <w:ilvl w:val="3"/>
          <w:numId w:val="9"/>
        </w:numPr>
        <w:rPr>
          <w:rFonts w:ascii="Times New Roman" w:hAnsi="Times New Roman"/>
        </w:rPr>
      </w:pPr>
      <w:r>
        <w:rPr>
          <w:rFonts w:ascii="Times New Roman" w:hAnsi="Times New Roman"/>
        </w:rPr>
        <w:t>Need to include a definition of “n”.</w:t>
      </w:r>
    </w:p>
    <w:p w:rsidR="00D462A9" w:rsidRDefault="00D462A9" w:rsidP="00D462A9">
      <w:pPr>
        <w:pStyle w:val="ListParagraph"/>
        <w:numPr>
          <w:ilvl w:val="3"/>
          <w:numId w:val="9"/>
        </w:numPr>
        <w:rPr>
          <w:rFonts w:ascii="Times New Roman" w:hAnsi="Times New Roman"/>
        </w:rPr>
      </w:pPr>
      <w:r>
        <w:rPr>
          <w:rFonts w:ascii="Times New Roman" w:hAnsi="Times New Roman"/>
        </w:rPr>
        <w:t xml:space="preserve">Mike will bring back with a formal resolution proposal at the </w:t>
      </w:r>
      <w:proofErr w:type="spellStart"/>
      <w:r>
        <w:rPr>
          <w:rFonts w:ascii="Times New Roman" w:hAnsi="Times New Roman"/>
        </w:rPr>
        <w:t>Athen’s</w:t>
      </w:r>
      <w:proofErr w:type="spellEnd"/>
      <w:r>
        <w:rPr>
          <w:rFonts w:ascii="Times New Roman" w:hAnsi="Times New Roman"/>
        </w:rPr>
        <w:t xml:space="preserve"> meeting.</w:t>
      </w:r>
    </w:p>
    <w:p w:rsidR="00D462A9" w:rsidRDefault="00D462A9" w:rsidP="00D462A9">
      <w:pPr>
        <w:pStyle w:val="ListParagraph"/>
        <w:numPr>
          <w:ilvl w:val="2"/>
          <w:numId w:val="9"/>
        </w:numPr>
        <w:rPr>
          <w:rFonts w:ascii="Times New Roman" w:hAnsi="Times New Roman"/>
        </w:rPr>
      </w:pPr>
      <w:r>
        <w:rPr>
          <w:rFonts w:ascii="Times New Roman" w:hAnsi="Times New Roman"/>
        </w:rPr>
        <w:t>CID  3222</w:t>
      </w:r>
      <w:r w:rsidR="00CE10AF">
        <w:rPr>
          <w:rFonts w:ascii="Times New Roman" w:hAnsi="Times New Roman"/>
        </w:rPr>
        <w:t xml:space="preserve"> MAC</w:t>
      </w:r>
    </w:p>
    <w:p w:rsidR="00D462A9" w:rsidRDefault="00D462A9" w:rsidP="00D462A9">
      <w:pPr>
        <w:pStyle w:val="ListParagraph"/>
        <w:numPr>
          <w:ilvl w:val="3"/>
          <w:numId w:val="9"/>
        </w:numPr>
        <w:rPr>
          <w:rFonts w:ascii="Times New Roman" w:hAnsi="Times New Roman"/>
        </w:rPr>
      </w:pPr>
      <w:r>
        <w:rPr>
          <w:rFonts w:ascii="Times New Roman" w:hAnsi="Times New Roman"/>
        </w:rPr>
        <w:t>Review Comment</w:t>
      </w:r>
    </w:p>
    <w:p w:rsidR="00D462A9" w:rsidRDefault="00D462A9" w:rsidP="00D462A9">
      <w:pPr>
        <w:pStyle w:val="ListParagraph"/>
        <w:numPr>
          <w:ilvl w:val="3"/>
          <w:numId w:val="9"/>
        </w:numPr>
        <w:rPr>
          <w:rFonts w:ascii="Times New Roman" w:hAnsi="Times New Roman"/>
        </w:rPr>
      </w:pPr>
      <w:r>
        <w:rPr>
          <w:rFonts w:ascii="Times New Roman" w:hAnsi="Times New Roman"/>
        </w:rPr>
        <w:t>Proposed Resolution: “…it becomes the responder and responds…” with “…it becomes the responder and shall respond</w:t>
      </w:r>
      <w:r w:rsidR="00B15B22">
        <w:rPr>
          <w:rFonts w:ascii="Times New Roman" w:hAnsi="Times New Roman"/>
        </w:rPr>
        <w:t xml:space="preserve"> with </w:t>
      </w:r>
      <w:proofErr w:type="gramStart"/>
      <w:r w:rsidR="00B15B22">
        <w:rPr>
          <w:rFonts w:ascii="Times New Roman" w:hAnsi="Times New Roman"/>
        </w:rPr>
        <w:t>an</w:t>
      </w:r>
      <w:proofErr w:type="gramEnd"/>
      <w:r>
        <w:rPr>
          <w:rFonts w:ascii="Times New Roman" w:hAnsi="Times New Roman"/>
        </w:rPr>
        <w:t>…”</w:t>
      </w:r>
    </w:p>
    <w:p w:rsidR="00B15B22" w:rsidRDefault="00B15B22" w:rsidP="00D462A9">
      <w:pPr>
        <w:pStyle w:val="ListParagraph"/>
        <w:numPr>
          <w:ilvl w:val="3"/>
          <w:numId w:val="9"/>
        </w:numPr>
        <w:rPr>
          <w:rFonts w:ascii="Times New Roman" w:hAnsi="Times New Roman"/>
        </w:rPr>
      </w:pPr>
      <w:r>
        <w:rPr>
          <w:rFonts w:ascii="Times New Roman" w:hAnsi="Times New Roman"/>
        </w:rPr>
        <w:t>Question how to make the changes proposed.</w:t>
      </w:r>
    </w:p>
    <w:p w:rsidR="00B15B22" w:rsidRDefault="00B15B22" w:rsidP="00D462A9">
      <w:pPr>
        <w:pStyle w:val="ListParagraph"/>
        <w:numPr>
          <w:ilvl w:val="3"/>
          <w:numId w:val="9"/>
        </w:numPr>
        <w:rPr>
          <w:rFonts w:ascii="Times New Roman" w:hAnsi="Times New Roman"/>
        </w:rPr>
      </w:pPr>
      <w:r>
        <w:rPr>
          <w:rFonts w:ascii="Times New Roman" w:hAnsi="Times New Roman"/>
        </w:rPr>
        <w:lastRenderedPageBreak/>
        <w:t xml:space="preserve">Question on what the specific response </w:t>
      </w:r>
      <w:proofErr w:type="spellStart"/>
      <w:r>
        <w:rPr>
          <w:rFonts w:ascii="Times New Roman" w:hAnsi="Times New Roman"/>
        </w:rPr>
        <w:t>text</w:t>
      </w:r>
      <w:proofErr w:type="gramStart"/>
      <w:r>
        <w:rPr>
          <w:rFonts w:ascii="Times New Roman" w:hAnsi="Times New Roman"/>
        </w:rPr>
        <w:t>..it</w:t>
      </w:r>
      <w:proofErr w:type="spellEnd"/>
      <w:proofErr w:type="gramEnd"/>
      <w:r>
        <w:rPr>
          <w:rFonts w:ascii="Times New Roman" w:hAnsi="Times New Roman"/>
        </w:rPr>
        <w:t xml:space="preserve"> was fixed above.</w:t>
      </w:r>
    </w:p>
    <w:p w:rsidR="00D462A9" w:rsidRDefault="00D462A9" w:rsidP="00D462A9">
      <w:pPr>
        <w:pStyle w:val="ListParagraph"/>
        <w:numPr>
          <w:ilvl w:val="3"/>
          <w:numId w:val="9"/>
        </w:numPr>
        <w:rPr>
          <w:rFonts w:ascii="Times New Roman" w:hAnsi="Times New Roman"/>
        </w:rPr>
      </w:pPr>
      <w:r>
        <w:rPr>
          <w:rFonts w:ascii="Times New Roman" w:hAnsi="Times New Roman"/>
        </w:rPr>
        <w:t>No objection</w:t>
      </w:r>
      <w:r w:rsidR="00B15B22">
        <w:rPr>
          <w:rFonts w:ascii="Times New Roman" w:hAnsi="Times New Roman"/>
        </w:rPr>
        <w:t xml:space="preserve"> to the revised resolution</w:t>
      </w:r>
      <w:r>
        <w:rPr>
          <w:rFonts w:ascii="Times New Roman" w:hAnsi="Times New Roman"/>
        </w:rPr>
        <w:t xml:space="preserve"> </w:t>
      </w:r>
      <w:r w:rsidR="00B15B22">
        <w:rPr>
          <w:rFonts w:ascii="Times New Roman" w:hAnsi="Times New Roman"/>
        </w:rPr>
        <w:t xml:space="preserve">-- </w:t>
      </w:r>
      <w:r>
        <w:rPr>
          <w:rFonts w:ascii="Times New Roman" w:hAnsi="Times New Roman"/>
        </w:rPr>
        <w:t>mark ready for motion.</w:t>
      </w:r>
    </w:p>
    <w:p w:rsidR="00D462A9" w:rsidRDefault="00B15B22" w:rsidP="00B15B22">
      <w:pPr>
        <w:pStyle w:val="ListParagraph"/>
        <w:numPr>
          <w:ilvl w:val="2"/>
          <w:numId w:val="9"/>
        </w:numPr>
        <w:rPr>
          <w:rFonts w:ascii="Times New Roman" w:hAnsi="Times New Roman"/>
        </w:rPr>
      </w:pPr>
      <w:r>
        <w:rPr>
          <w:rFonts w:ascii="Times New Roman" w:hAnsi="Times New Roman"/>
        </w:rPr>
        <w:t>CID 3224 MAC</w:t>
      </w:r>
    </w:p>
    <w:p w:rsidR="00B15B22" w:rsidRDefault="00B15B22" w:rsidP="00B15B22">
      <w:pPr>
        <w:pStyle w:val="ListParagraph"/>
        <w:numPr>
          <w:ilvl w:val="3"/>
          <w:numId w:val="9"/>
        </w:numPr>
        <w:rPr>
          <w:rFonts w:ascii="Times New Roman" w:hAnsi="Times New Roman"/>
        </w:rPr>
      </w:pPr>
      <w:r>
        <w:rPr>
          <w:rFonts w:ascii="Times New Roman" w:hAnsi="Times New Roman"/>
        </w:rPr>
        <w:t>Review Comment</w:t>
      </w:r>
    </w:p>
    <w:p w:rsidR="00B15B22" w:rsidRDefault="00B15B22" w:rsidP="00B15B22">
      <w:pPr>
        <w:pStyle w:val="ListParagraph"/>
        <w:numPr>
          <w:ilvl w:val="3"/>
          <w:numId w:val="9"/>
        </w:numPr>
        <w:rPr>
          <w:rFonts w:ascii="Times New Roman" w:hAnsi="Times New Roman"/>
        </w:rPr>
      </w:pPr>
      <w:r>
        <w:rPr>
          <w:rFonts w:ascii="Times New Roman" w:hAnsi="Times New Roman"/>
        </w:rPr>
        <w:t>Took proposed changes and applied them to the text and show it in the proposed resolution column.</w:t>
      </w:r>
    </w:p>
    <w:p w:rsidR="00B15B22" w:rsidRDefault="00B15B22" w:rsidP="00B15B22">
      <w:pPr>
        <w:pStyle w:val="ListParagraph"/>
        <w:numPr>
          <w:ilvl w:val="3"/>
          <w:numId w:val="9"/>
        </w:numPr>
        <w:rPr>
          <w:rFonts w:ascii="Times New Roman" w:hAnsi="Times New Roman"/>
        </w:rPr>
      </w:pPr>
      <w:r>
        <w:rPr>
          <w:rFonts w:ascii="Times New Roman" w:hAnsi="Times New Roman"/>
        </w:rPr>
        <w:t>Corrected some minor editorial issues “an” “is”</w:t>
      </w:r>
    </w:p>
    <w:p w:rsidR="00B15B22" w:rsidRDefault="00B15B22" w:rsidP="00B15B22">
      <w:pPr>
        <w:pStyle w:val="ListParagraph"/>
        <w:numPr>
          <w:ilvl w:val="3"/>
          <w:numId w:val="9"/>
        </w:numPr>
        <w:rPr>
          <w:rFonts w:ascii="Times New Roman" w:hAnsi="Times New Roman"/>
        </w:rPr>
      </w:pPr>
      <w:r>
        <w:rPr>
          <w:rFonts w:ascii="Times New Roman" w:hAnsi="Times New Roman"/>
        </w:rPr>
        <w:t>See R2 for final text.</w:t>
      </w:r>
    </w:p>
    <w:p w:rsidR="00B15B22" w:rsidRDefault="00B15B22" w:rsidP="00530B8C">
      <w:pPr>
        <w:pStyle w:val="ListParagraph"/>
        <w:numPr>
          <w:ilvl w:val="3"/>
          <w:numId w:val="9"/>
        </w:numPr>
        <w:rPr>
          <w:rFonts w:ascii="Times New Roman" w:hAnsi="Times New Roman"/>
        </w:rPr>
      </w:pPr>
      <w:r>
        <w:rPr>
          <w:rFonts w:ascii="Times New Roman" w:hAnsi="Times New Roman"/>
        </w:rPr>
        <w:t xml:space="preserve">Proposed Resolution: Revised </w:t>
      </w:r>
      <w:r w:rsidR="00530B8C">
        <w:rPr>
          <w:rFonts w:ascii="Times New Roman" w:hAnsi="Times New Roman"/>
        </w:rPr>
        <w:t>–</w:t>
      </w:r>
      <w:r>
        <w:rPr>
          <w:rFonts w:ascii="Times New Roman" w:hAnsi="Times New Roman"/>
        </w:rPr>
        <w:t xml:space="preserve"> </w:t>
      </w:r>
      <w:r w:rsidR="00530B8C">
        <w:rPr>
          <w:rFonts w:ascii="Times New Roman" w:hAnsi="Times New Roman"/>
        </w:rPr>
        <w:t xml:space="preserve">Revised: </w:t>
      </w:r>
      <w:r w:rsidR="00530B8C" w:rsidRPr="00530B8C">
        <w:rPr>
          <w:rFonts w:ascii="Times New Roman" w:hAnsi="Times New Roman"/>
        </w:rPr>
        <w:t>Make changes as shown in 11-14-0923r2 for CID 3224.</w:t>
      </w:r>
    </w:p>
    <w:p w:rsidR="00B15B22" w:rsidRDefault="00B15B22" w:rsidP="00B15B22">
      <w:pPr>
        <w:pStyle w:val="ListParagraph"/>
        <w:numPr>
          <w:ilvl w:val="3"/>
          <w:numId w:val="9"/>
        </w:numPr>
        <w:rPr>
          <w:rFonts w:ascii="Times New Roman" w:hAnsi="Times New Roman"/>
        </w:rPr>
      </w:pPr>
      <w:r>
        <w:rPr>
          <w:rFonts w:ascii="Times New Roman" w:hAnsi="Times New Roman"/>
        </w:rPr>
        <w:t>Mark ready for motion with text from R2</w:t>
      </w:r>
    </w:p>
    <w:p w:rsidR="00B15B22" w:rsidRDefault="00B15B22" w:rsidP="00B15B22">
      <w:pPr>
        <w:pStyle w:val="ListParagraph"/>
        <w:numPr>
          <w:ilvl w:val="2"/>
          <w:numId w:val="9"/>
        </w:numPr>
        <w:rPr>
          <w:rFonts w:ascii="Times New Roman" w:hAnsi="Times New Roman"/>
        </w:rPr>
      </w:pPr>
      <w:r>
        <w:rPr>
          <w:rFonts w:ascii="Times New Roman" w:hAnsi="Times New Roman"/>
        </w:rPr>
        <w:t>CID 3225</w:t>
      </w:r>
      <w:r w:rsidR="007F452C">
        <w:rPr>
          <w:rFonts w:ascii="Times New Roman" w:hAnsi="Times New Roman"/>
        </w:rPr>
        <w:t xml:space="preserve"> MAC</w:t>
      </w:r>
    </w:p>
    <w:p w:rsidR="00B15B22" w:rsidRDefault="00B15B22" w:rsidP="00B15B22">
      <w:pPr>
        <w:pStyle w:val="ListParagraph"/>
        <w:numPr>
          <w:ilvl w:val="3"/>
          <w:numId w:val="9"/>
        </w:numPr>
        <w:rPr>
          <w:rFonts w:ascii="Times New Roman" w:hAnsi="Times New Roman"/>
        </w:rPr>
      </w:pPr>
      <w:r>
        <w:rPr>
          <w:rFonts w:ascii="Times New Roman" w:hAnsi="Times New Roman"/>
        </w:rPr>
        <w:t>Review Comment</w:t>
      </w:r>
    </w:p>
    <w:p w:rsidR="00B15B22" w:rsidRDefault="00B15B22" w:rsidP="00B15B22">
      <w:pPr>
        <w:pStyle w:val="ListParagraph"/>
        <w:numPr>
          <w:ilvl w:val="3"/>
          <w:numId w:val="9"/>
        </w:numPr>
        <w:rPr>
          <w:rFonts w:ascii="Times New Roman" w:hAnsi="Times New Roman"/>
        </w:rPr>
      </w:pPr>
      <w:r>
        <w:rPr>
          <w:rFonts w:ascii="Times New Roman" w:hAnsi="Times New Roman"/>
        </w:rPr>
        <w:t xml:space="preserve"> Adjust the resolution for some grammar issues.</w:t>
      </w:r>
    </w:p>
    <w:p w:rsidR="00B15B22" w:rsidRDefault="00B15B22" w:rsidP="00B15B22">
      <w:pPr>
        <w:pStyle w:val="ListParagraph"/>
        <w:numPr>
          <w:ilvl w:val="3"/>
          <w:numId w:val="9"/>
        </w:numPr>
        <w:rPr>
          <w:rFonts w:ascii="Times New Roman" w:hAnsi="Times New Roman"/>
        </w:rPr>
      </w:pPr>
      <w:r>
        <w:rPr>
          <w:rFonts w:ascii="Times New Roman" w:hAnsi="Times New Roman"/>
        </w:rPr>
        <w:t>Add note for Editor to adjust grammar.</w:t>
      </w:r>
    </w:p>
    <w:p w:rsidR="00B15B22" w:rsidRDefault="00B15B22" w:rsidP="00B15B22">
      <w:pPr>
        <w:pStyle w:val="ListParagraph"/>
        <w:numPr>
          <w:ilvl w:val="3"/>
          <w:numId w:val="9"/>
        </w:numPr>
        <w:rPr>
          <w:rFonts w:ascii="Times New Roman" w:hAnsi="Times New Roman"/>
        </w:rPr>
      </w:pPr>
      <w:r>
        <w:rPr>
          <w:rFonts w:ascii="Times New Roman" w:hAnsi="Times New Roman"/>
        </w:rPr>
        <w:t>Proposed Resolution: Revised – make changes as noted in 11-14/923r2.</w:t>
      </w:r>
    </w:p>
    <w:p w:rsidR="00B15B22" w:rsidRDefault="00B15B22" w:rsidP="00B15B22">
      <w:pPr>
        <w:pStyle w:val="ListParagraph"/>
        <w:numPr>
          <w:ilvl w:val="3"/>
          <w:numId w:val="9"/>
        </w:numPr>
        <w:rPr>
          <w:rFonts w:ascii="Times New Roman" w:hAnsi="Times New Roman"/>
        </w:rPr>
      </w:pPr>
      <w:r>
        <w:rPr>
          <w:rFonts w:ascii="Times New Roman" w:hAnsi="Times New Roman"/>
        </w:rPr>
        <w:t>No objection – mark ready for motion</w:t>
      </w:r>
    </w:p>
    <w:p w:rsidR="00B15B22" w:rsidRDefault="00B15B22" w:rsidP="00B15B22">
      <w:pPr>
        <w:pStyle w:val="ListParagraph"/>
        <w:numPr>
          <w:ilvl w:val="2"/>
          <w:numId w:val="9"/>
        </w:numPr>
        <w:rPr>
          <w:rFonts w:ascii="Times New Roman" w:hAnsi="Times New Roman"/>
        </w:rPr>
      </w:pPr>
      <w:r>
        <w:rPr>
          <w:rFonts w:ascii="Times New Roman" w:hAnsi="Times New Roman"/>
        </w:rPr>
        <w:t>CID 3283</w:t>
      </w:r>
      <w:r w:rsidR="007F452C">
        <w:rPr>
          <w:rFonts w:ascii="Times New Roman" w:hAnsi="Times New Roman"/>
        </w:rPr>
        <w:t xml:space="preserve"> MAC</w:t>
      </w:r>
    </w:p>
    <w:p w:rsidR="00B15B22" w:rsidRDefault="00B15B22" w:rsidP="00B15B22">
      <w:pPr>
        <w:pStyle w:val="ListParagraph"/>
        <w:numPr>
          <w:ilvl w:val="3"/>
          <w:numId w:val="9"/>
        </w:numPr>
        <w:rPr>
          <w:rFonts w:ascii="Times New Roman" w:hAnsi="Times New Roman"/>
        </w:rPr>
      </w:pPr>
      <w:r>
        <w:rPr>
          <w:rFonts w:ascii="Times New Roman" w:hAnsi="Times New Roman"/>
        </w:rPr>
        <w:t>Review comment</w:t>
      </w:r>
    </w:p>
    <w:p w:rsidR="00B15B22" w:rsidRDefault="00B15B22" w:rsidP="00B15B22">
      <w:pPr>
        <w:pStyle w:val="ListParagraph"/>
        <w:numPr>
          <w:ilvl w:val="3"/>
          <w:numId w:val="9"/>
        </w:numPr>
        <w:rPr>
          <w:rFonts w:ascii="Times New Roman" w:hAnsi="Times New Roman"/>
        </w:rPr>
      </w:pPr>
      <w:r>
        <w:rPr>
          <w:rFonts w:ascii="Times New Roman" w:hAnsi="Times New Roman"/>
        </w:rPr>
        <w:t>Proposed resolution: Revised. Add “(see Table 15-9 RCPI values)).” At the end of the sentence at the cited location.</w:t>
      </w:r>
    </w:p>
    <w:p w:rsidR="00B15B22" w:rsidRDefault="00B15B22" w:rsidP="00B15B22">
      <w:pPr>
        <w:pStyle w:val="ListParagraph"/>
        <w:numPr>
          <w:ilvl w:val="3"/>
          <w:numId w:val="9"/>
        </w:numPr>
        <w:rPr>
          <w:rFonts w:ascii="Times New Roman" w:hAnsi="Times New Roman"/>
        </w:rPr>
      </w:pPr>
      <w:r>
        <w:rPr>
          <w:rFonts w:ascii="Times New Roman" w:hAnsi="Times New Roman"/>
        </w:rPr>
        <w:t>No objection – mark ready for motion.</w:t>
      </w:r>
    </w:p>
    <w:p w:rsidR="00B15B22" w:rsidRDefault="00B15B22" w:rsidP="00B15B22">
      <w:pPr>
        <w:pStyle w:val="ListParagraph"/>
        <w:numPr>
          <w:ilvl w:val="2"/>
          <w:numId w:val="9"/>
        </w:numPr>
        <w:rPr>
          <w:rFonts w:ascii="Times New Roman" w:hAnsi="Times New Roman"/>
        </w:rPr>
      </w:pPr>
      <w:r>
        <w:rPr>
          <w:rFonts w:ascii="Times New Roman" w:hAnsi="Times New Roman"/>
        </w:rPr>
        <w:t>CID 3308</w:t>
      </w:r>
      <w:r w:rsidR="007F452C">
        <w:rPr>
          <w:rFonts w:ascii="Times New Roman" w:hAnsi="Times New Roman"/>
        </w:rPr>
        <w:t xml:space="preserve"> MAC</w:t>
      </w:r>
    </w:p>
    <w:p w:rsidR="00B15B22" w:rsidRDefault="007F452C" w:rsidP="00B15B22">
      <w:pPr>
        <w:pStyle w:val="ListParagraph"/>
        <w:numPr>
          <w:ilvl w:val="3"/>
          <w:numId w:val="9"/>
        </w:numPr>
        <w:rPr>
          <w:rFonts w:ascii="Times New Roman" w:hAnsi="Times New Roman"/>
        </w:rPr>
      </w:pPr>
      <w:r>
        <w:rPr>
          <w:rFonts w:ascii="Times New Roman" w:hAnsi="Times New Roman"/>
        </w:rPr>
        <w:t>Review Comment</w:t>
      </w:r>
    </w:p>
    <w:p w:rsidR="007F452C" w:rsidRDefault="007F452C" w:rsidP="00B15B22">
      <w:pPr>
        <w:pStyle w:val="ListParagraph"/>
        <w:numPr>
          <w:ilvl w:val="3"/>
          <w:numId w:val="9"/>
        </w:numPr>
        <w:rPr>
          <w:rFonts w:ascii="Times New Roman" w:hAnsi="Times New Roman"/>
        </w:rPr>
      </w:pPr>
      <w:r>
        <w:rPr>
          <w:rFonts w:ascii="Times New Roman" w:hAnsi="Times New Roman"/>
        </w:rPr>
        <w:t>Previous Discussion reviewed</w:t>
      </w:r>
    </w:p>
    <w:p w:rsidR="007F452C" w:rsidRDefault="007F452C" w:rsidP="00B15B22">
      <w:pPr>
        <w:pStyle w:val="ListParagraph"/>
        <w:numPr>
          <w:ilvl w:val="3"/>
          <w:numId w:val="9"/>
        </w:numPr>
        <w:rPr>
          <w:rFonts w:ascii="Times New Roman" w:hAnsi="Times New Roman"/>
        </w:rPr>
      </w:pPr>
      <w:r>
        <w:rPr>
          <w:rFonts w:ascii="Times New Roman" w:hAnsi="Times New Roman"/>
        </w:rPr>
        <w:t>Proposed resolution Revised: make changes as noted in 11-14/923r2.</w:t>
      </w:r>
    </w:p>
    <w:p w:rsidR="007F452C" w:rsidRDefault="007F452C" w:rsidP="00B15B22">
      <w:pPr>
        <w:pStyle w:val="ListParagraph"/>
        <w:numPr>
          <w:ilvl w:val="3"/>
          <w:numId w:val="9"/>
        </w:numPr>
        <w:rPr>
          <w:rFonts w:ascii="Times New Roman" w:hAnsi="Times New Roman"/>
        </w:rPr>
      </w:pPr>
      <w:r>
        <w:rPr>
          <w:rFonts w:ascii="Times New Roman" w:hAnsi="Times New Roman"/>
        </w:rPr>
        <w:t>No objection – mark ready for motion.</w:t>
      </w:r>
    </w:p>
    <w:p w:rsidR="00B15B22" w:rsidRDefault="007F452C" w:rsidP="007F452C">
      <w:pPr>
        <w:pStyle w:val="ListParagraph"/>
        <w:numPr>
          <w:ilvl w:val="2"/>
          <w:numId w:val="9"/>
        </w:numPr>
        <w:rPr>
          <w:rFonts w:ascii="Times New Roman" w:hAnsi="Times New Roman"/>
        </w:rPr>
      </w:pPr>
      <w:r>
        <w:rPr>
          <w:rFonts w:ascii="Times New Roman" w:hAnsi="Times New Roman"/>
        </w:rPr>
        <w:t>CID 3504</w:t>
      </w:r>
      <w:r w:rsidR="00CE10AF">
        <w:rPr>
          <w:rFonts w:ascii="Times New Roman" w:hAnsi="Times New Roman"/>
        </w:rPr>
        <w:t xml:space="preserve"> MAC</w:t>
      </w:r>
    </w:p>
    <w:p w:rsidR="007F452C" w:rsidRDefault="007F452C" w:rsidP="007F452C">
      <w:pPr>
        <w:pStyle w:val="ListParagraph"/>
        <w:numPr>
          <w:ilvl w:val="3"/>
          <w:numId w:val="9"/>
        </w:numPr>
        <w:rPr>
          <w:rFonts w:ascii="Times New Roman" w:hAnsi="Times New Roman"/>
        </w:rPr>
      </w:pPr>
      <w:r>
        <w:rPr>
          <w:rFonts w:ascii="Times New Roman" w:hAnsi="Times New Roman"/>
        </w:rPr>
        <w:t>Review comment</w:t>
      </w:r>
    </w:p>
    <w:p w:rsidR="007F452C" w:rsidRDefault="007F452C" w:rsidP="007F452C">
      <w:pPr>
        <w:pStyle w:val="ListParagraph"/>
        <w:numPr>
          <w:ilvl w:val="3"/>
          <w:numId w:val="9"/>
        </w:numPr>
        <w:rPr>
          <w:rFonts w:ascii="Times New Roman" w:hAnsi="Times New Roman"/>
        </w:rPr>
      </w:pPr>
      <w:r>
        <w:rPr>
          <w:rFonts w:ascii="Times New Roman" w:hAnsi="Times New Roman"/>
        </w:rPr>
        <w:t>Removal of “TIMEOUT” when it was a local matter, and we have removed them.  Does the SME wait forever? No the implementation of the TIMEOUT is not part of the protocol.</w:t>
      </w:r>
    </w:p>
    <w:p w:rsidR="007F452C" w:rsidRDefault="007F452C" w:rsidP="007F452C">
      <w:pPr>
        <w:pStyle w:val="ListParagraph"/>
        <w:numPr>
          <w:ilvl w:val="3"/>
          <w:numId w:val="9"/>
        </w:numPr>
        <w:rPr>
          <w:rFonts w:ascii="Times New Roman" w:hAnsi="Times New Roman"/>
        </w:rPr>
      </w:pPr>
      <w:r>
        <w:rPr>
          <w:rFonts w:ascii="Times New Roman" w:hAnsi="Times New Roman"/>
        </w:rPr>
        <w:t>Concern that 281.26 is wrong – prefix the second sentence with something like “</w:t>
      </w:r>
    </w:p>
    <w:p w:rsidR="007F452C" w:rsidRDefault="007F452C" w:rsidP="007F452C">
      <w:pPr>
        <w:pStyle w:val="ListParagraph"/>
        <w:numPr>
          <w:ilvl w:val="3"/>
          <w:numId w:val="9"/>
        </w:numPr>
        <w:rPr>
          <w:rFonts w:ascii="Times New Roman" w:hAnsi="Times New Roman"/>
        </w:rPr>
      </w:pPr>
      <w:r>
        <w:rPr>
          <w:rFonts w:ascii="Times New Roman" w:hAnsi="Times New Roman"/>
        </w:rPr>
        <w:t>Proposed resolution: Revised; Remove “d)” at cited location. At 281.26, insert at start of second sentence: “In the case that a response is received from the responder STA”….</w:t>
      </w:r>
    </w:p>
    <w:p w:rsidR="007F452C" w:rsidRDefault="007F452C" w:rsidP="007F452C">
      <w:pPr>
        <w:pStyle w:val="ListParagraph"/>
        <w:numPr>
          <w:ilvl w:val="3"/>
          <w:numId w:val="9"/>
        </w:numPr>
        <w:rPr>
          <w:rFonts w:ascii="Times New Roman" w:hAnsi="Times New Roman"/>
        </w:rPr>
      </w:pPr>
      <w:r>
        <w:rPr>
          <w:rFonts w:ascii="Times New Roman" w:hAnsi="Times New Roman"/>
        </w:rPr>
        <w:t>Mike will go back and revise and bring back an updated resolution.</w:t>
      </w:r>
    </w:p>
    <w:p w:rsidR="00AF5124" w:rsidRPr="00CE10AF" w:rsidRDefault="00AF5124" w:rsidP="00CE10AF">
      <w:pPr>
        <w:pStyle w:val="ListParagraph"/>
        <w:numPr>
          <w:ilvl w:val="2"/>
          <w:numId w:val="9"/>
        </w:numPr>
        <w:rPr>
          <w:rFonts w:ascii="Times New Roman" w:hAnsi="Times New Roman"/>
        </w:rPr>
      </w:pPr>
      <w:r>
        <w:rPr>
          <w:rFonts w:ascii="Times New Roman" w:hAnsi="Times New Roman"/>
        </w:rPr>
        <w:t>Out of time – need to have agenda time in Athens and updated resolutions will be brought.</w:t>
      </w:r>
    </w:p>
    <w:p w:rsidR="00AF5124" w:rsidRPr="00AF5124" w:rsidRDefault="00AF5124" w:rsidP="00FB4104">
      <w:pPr>
        <w:pStyle w:val="ListParagraph"/>
        <w:numPr>
          <w:ilvl w:val="1"/>
          <w:numId w:val="9"/>
        </w:numPr>
        <w:rPr>
          <w:rFonts w:ascii="Times New Roman" w:hAnsi="Times New Roman"/>
          <w:b/>
        </w:rPr>
      </w:pPr>
      <w:r>
        <w:rPr>
          <w:rFonts w:asciiTheme="majorHAnsi" w:hAnsiTheme="majorHAnsi"/>
          <w:b/>
        </w:rPr>
        <w:t>Out of Time – Upcoming plans:</w:t>
      </w:r>
    </w:p>
    <w:p w:rsidR="00AF5124" w:rsidRPr="00AF5124" w:rsidRDefault="00AF5124" w:rsidP="00AF5124">
      <w:pPr>
        <w:pStyle w:val="ListParagraph"/>
        <w:numPr>
          <w:ilvl w:val="2"/>
          <w:numId w:val="9"/>
        </w:numPr>
        <w:rPr>
          <w:rFonts w:ascii="Times New Roman" w:hAnsi="Times New Roman"/>
        </w:rPr>
      </w:pPr>
      <w:r w:rsidRPr="00AF5124">
        <w:rPr>
          <w:rFonts w:asciiTheme="majorHAnsi" w:hAnsiTheme="majorHAnsi"/>
        </w:rPr>
        <w:t xml:space="preserve">Next week:  </w:t>
      </w:r>
    </w:p>
    <w:p w:rsidR="00FB4104" w:rsidRPr="00AF5124" w:rsidRDefault="00AF5124" w:rsidP="00AF5124">
      <w:pPr>
        <w:pStyle w:val="ListParagraph"/>
        <w:numPr>
          <w:ilvl w:val="3"/>
          <w:numId w:val="9"/>
        </w:numPr>
        <w:rPr>
          <w:rFonts w:ascii="Times New Roman" w:hAnsi="Times New Roman"/>
        </w:rPr>
      </w:pPr>
      <w:r w:rsidRPr="00AF5124">
        <w:rPr>
          <w:rFonts w:asciiTheme="majorHAnsi" w:hAnsiTheme="majorHAnsi"/>
        </w:rPr>
        <w:t>MDR comments</w:t>
      </w:r>
    </w:p>
    <w:p w:rsidR="00AF5124" w:rsidRPr="00AF5124" w:rsidRDefault="00AF5124" w:rsidP="00AF5124">
      <w:pPr>
        <w:pStyle w:val="ListParagraph"/>
        <w:numPr>
          <w:ilvl w:val="3"/>
          <w:numId w:val="9"/>
        </w:numPr>
        <w:rPr>
          <w:rFonts w:ascii="Times New Roman" w:hAnsi="Times New Roman"/>
        </w:rPr>
      </w:pPr>
      <w:r w:rsidRPr="00AF5124">
        <w:rPr>
          <w:rFonts w:asciiTheme="majorHAnsi" w:hAnsiTheme="majorHAnsi"/>
        </w:rPr>
        <w:t>Edward to check if we can move the VHT comments to Athens</w:t>
      </w:r>
    </w:p>
    <w:p w:rsidR="00AF5124" w:rsidRPr="00AF5124" w:rsidRDefault="00AF5124" w:rsidP="00AF5124">
      <w:pPr>
        <w:pStyle w:val="ListParagraph"/>
        <w:numPr>
          <w:ilvl w:val="4"/>
          <w:numId w:val="9"/>
        </w:numPr>
        <w:rPr>
          <w:rFonts w:ascii="Times New Roman" w:hAnsi="Times New Roman"/>
        </w:rPr>
      </w:pPr>
      <w:r w:rsidRPr="00AF5124">
        <w:rPr>
          <w:rFonts w:ascii="Times New Roman" w:hAnsi="Times New Roman"/>
        </w:rPr>
        <w:t xml:space="preserve">No submission seen on server (assigned from </w:t>
      </w:r>
      <w:proofErr w:type="spellStart"/>
      <w:r w:rsidRPr="00AF5124">
        <w:rPr>
          <w:rFonts w:ascii="Times New Roman" w:hAnsi="Times New Roman"/>
        </w:rPr>
        <w:t>Vinko’s</w:t>
      </w:r>
      <w:proofErr w:type="spellEnd"/>
      <w:r w:rsidRPr="00AF5124">
        <w:rPr>
          <w:rFonts w:ascii="Times New Roman" w:hAnsi="Times New Roman"/>
        </w:rPr>
        <w:t xml:space="preserve"> comments).</w:t>
      </w:r>
    </w:p>
    <w:p w:rsidR="00FB4104" w:rsidRPr="00AF5124" w:rsidRDefault="00FB4104" w:rsidP="00AF5124">
      <w:pPr>
        <w:pStyle w:val="ListParagraph"/>
        <w:numPr>
          <w:ilvl w:val="4"/>
          <w:numId w:val="9"/>
        </w:numPr>
        <w:rPr>
          <w:rFonts w:ascii="Times New Roman" w:hAnsi="Times New Roman"/>
        </w:rPr>
      </w:pPr>
      <w:r w:rsidRPr="00AF5124">
        <w:rPr>
          <w:rFonts w:asciiTheme="majorHAnsi" w:hAnsiTheme="majorHAnsi"/>
        </w:rPr>
        <w:t>Review 11-14-1041</w:t>
      </w:r>
      <w:r w:rsidRPr="00AF5124">
        <w:t xml:space="preserve"> Dorothy STANLEY</w:t>
      </w:r>
    </w:p>
    <w:p w:rsidR="00AF5124" w:rsidRPr="00AF5124" w:rsidRDefault="00AF5124" w:rsidP="00AF5124">
      <w:pPr>
        <w:pStyle w:val="ListParagraph"/>
        <w:numPr>
          <w:ilvl w:val="2"/>
          <w:numId w:val="9"/>
        </w:numPr>
        <w:rPr>
          <w:rFonts w:ascii="Times New Roman" w:hAnsi="Times New Roman"/>
        </w:rPr>
      </w:pPr>
      <w:r w:rsidRPr="00AF5124">
        <w:rPr>
          <w:rFonts w:ascii="Times New Roman" w:hAnsi="Times New Roman"/>
        </w:rPr>
        <w:t>Busy Week in Athens for sure.</w:t>
      </w:r>
    </w:p>
    <w:p w:rsidR="00164751" w:rsidRPr="00164751" w:rsidRDefault="00AF5124" w:rsidP="00164751">
      <w:pPr>
        <w:pStyle w:val="ListParagraph"/>
        <w:numPr>
          <w:ilvl w:val="1"/>
          <w:numId w:val="9"/>
        </w:numPr>
        <w:rPr>
          <w:rFonts w:ascii="Times New Roman" w:hAnsi="Times New Roman"/>
          <w:b/>
        </w:rPr>
      </w:pPr>
      <w:r>
        <w:rPr>
          <w:rFonts w:ascii="Times New Roman" w:hAnsi="Times New Roman"/>
          <w:b/>
        </w:rPr>
        <w:t>Adjourned  - 12:00pm ET</w:t>
      </w:r>
      <w:r w:rsidR="00164751" w:rsidRPr="00164751">
        <w:rPr>
          <w:rFonts w:ascii="Times New Roman" w:hAnsi="Times New Roman"/>
          <w:b/>
        </w:rPr>
        <w:br w:type="page"/>
      </w:r>
    </w:p>
    <w:p w:rsidR="00164751" w:rsidRPr="00591A0C" w:rsidRDefault="00164751" w:rsidP="00530B8C">
      <w:pPr>
        <w:numPr>
          <w:ilvl w:val="0"/>
          <w:numId w:val="9"/>
        </w:numPr>
        <w:rPr>
          <w:szCs w:val="22"/>
        </w:rPr>
      </w:pPr>
      <w:r w:rsidRPr="000A78F2">
        <w:rPr>
          <w:b/>
          <w:szCs w:val="22"/>
        </w:rPr>
        <w:lastRenderedPageBreak/>
        <w:t xml:space="preserve">Minutes for 802.11 TG </w:t>
      </w:r>
      <w:proofErr w:type="spellStart"/>
      <w:r w:rsidRPr="000A78F2">
        <w:rPr>
          <w:b/>
          <w:szCs w:val="22"/>
        </w:rPr>
        <w:t>REVmc</w:t>
      </w:r>
      <w:proofErr w:type="spellEnd"/>
      <w:r w:rsidRPr="000A78F2">
        <w:rPr>
          <w:b/>
          <w:szCs w:val="22"/>
        </w:rPr>
        <w:t xml:space="preserve"> on Friday 5 September 2014</w:t>
      </w:r>
      <w:r w:rsidRPr="00591A0C">
        <w:rPr>
          <w:szCs w:val="22"/>
        </w:rPr>
        <w:t xml:space="preserve"> – </w:t>
      </w:r>
    </w:p>
    <w:p w:rsidR="00164751" w:rsidRPr="00591A0C" w:rsidRDefault="00164751" w:rsidP="00164751">
      <w:pPr>
        <w:numPr>
          <w:ilvl w:val="1"/>
          <w:numId w:val="9"/>
        </w:numPr>
        <w:rPr>
          <w:b/>
          <w:szCs w:val="22"/>
        </w:rPr>
      </w:pPr>
      <w:r w:rsidRPr="00591A0C">
        <w:rPr>
          <w:b/>
          <w:szCs w:val="22"/>
        </w:rPr>
        <w:t xml:space="preserve">Called To Order </w:t>
      </w:r>
      <w:r w:rsidRPr="00591A0C">
        <w:rPr>
          <w:szCs w:val="22"/>
        </w:rPr>
        <w:t>by  Dorothy S</w:t>
      </w:r>
      <w:r w:rsidR="00923BE0">
        <w:rPr>
          <w:szCs w:val="22"/>
        </w:rPr>
        <w:t>TANLEY (Aruba), Chair,  at 10:00</w:t>
      </w:r>
      <w:r w:rsidRPr="00591A0C">
        <w:rPr>
          <w:szCs w:val="22"/>
        </w:rPr>
        <w:t>ET</w:t>
      </w:r>
    </w:p>
    <w:p w:rsidR="00164751" w:rsidRPr="00591A0C" w:rsidRDefault="00164751" w:rsidP="00164751">
      <w:pPr>
        <w:pStyle w:val="ListParagraph"/>
        <w:numPr>
          <w:ilvl w:val="1"/>
          <w:numId w:val="9"/>
        </w:numPr>
        <w:rPr>
          <w:rFonts w:ascii="Times New Roman" w:hAnsi="Times New Roman"/>
          <w:b/>
        </w:rPr>
      </w:pPr>
      <w:r w:rsidRPr="00591A0C">
        <w:rPr>
          <w:rFonts w:ascii="Times New Roman" w:hAnsi="Times New Roman"/>
          <w:b/>
        </w:rPr>
        <w:t>Review Patent Policy – no issues noted</w:t>
      </w:r>
    </w:p>
    <w:p w:rsidR="00164751" w:rsidRPr="00591A0C" w:rsidRDefault="00164751" w:rsidP="00164751">
      <w:pPr>
        <w:pStyle w:val="ListParagraph"/>
        <w:numPr>
          <w:ilvl w:val="1"/>
          <w:numId w:val="9"/>
        </w:numPr>
        <w:rPr>
          <w:rFonts w:ascii="Times New Roman" w:eastAsia="Times New Roman" w:hAnsi="Times New Roman"/>
          <w:b/>
        </w:rPr>
      </w:pPr>
      <w:r w:rsidRPr="00591A0C">
        <w:rPr>
          <w:rFonts w:ascii="Times New Roman" w:hAnsi="Times New Roman"/>
          <w:b/>
        </w:rPr>
        <w:t>Review Agenda</w:t>
      </w:r>
    </w:p>
    <w:p w:rsidR="00164751" w:rsidRPr="00591A0C" w:rsidRDefault="00164751" w:rsidP="00530B8C">
      <w:pPr>
        <w:pStyle w:val="ListParagraph"/>
        <w:numPr>
          <w:ilvl w:val="2"/>
          <w:numId w:val="9"/>
        </w:numPr>
        <w:rPr>
          <w:rFonts w:ascii="Times New Roman" w:eastAsia="Times New Roman" w:hAnsi="Times New Roman"/>
        </w:rPr>
      </w:pPr>
      <w:r w:rsidRPr="00591A0C">
        <w:rPr>
          <w:rFonts w:ascii="Times New Roman" w:eastAsia="Times New Roman" w:hAnsi="Times New Roman"/>
        </w:rPr>
        <w:t>The agenda as previously announced</w:t>
      </w:r>
      <w:proofErr w:type="gramStart"/>
      <w:r w:rsidRPr="00591A0C">
        <w:rPr>
          <w:rFonts w:ascii="Times New Roman" w:eastAsia="Times New Roman" w:hAnsi="Times New Roman"/>
        </w:rPr>
        <w:t>:</w:t>
      </w:r>
      <w:proofErr w:type="gramEnd"/>
      <w:r w:rsidRPr="00591A0C">
        <w:rPr>
          <w:rFonts w:ascii="Times New Roman" w:eastAsia="Times New Roman" w:hAnsi="Times New Roman"/>
        </w:rPr>
        <w:br/>
        <w:t>1. Call to order, patent policy, attendance</w:t>
      </w:r>
      <w:r w:rsidRPr="00591A0C">
        <w:rPr>
          <w:rFonts w:ascii="Times New Roman" w:eastAsia="Times New Roman" w:hAnsi="Times New Roman"/>
        </w:rPr>
        <w:br/>
        <w:t>2. Editor report</w:t>
      </w:r>
    </w:p>
    <w:p w:rsidR="00164751" w:rsidRDefault="00164751" w:rsidP="00530B8C">
      <w:pPr>
        <w:pStyle w:val="ListParagraph"/>
        <w:spacing w:after="0" w:line="240" w:lineRule="auto"/>
        <w:ind w:left="1224"/>
        <w:rPr>
          <w:rFonts w:ascii="Times New Roman" w:eastAsia="Times New Roman" w:hAnsi="Times New Roman"/>
        </w:rPr>
      </w:pPr>
      <w:r w:rsidRPr="00591A0C">
        <w:rPr>
          <w:rFonts w:ascii="Times New Roman" w:eastAsia="Times New Roman" w:hAnsi="Times New Roman"/>
        </w:rPr>
        <w:t>3. Comment resolution:</w:t>
      </w:r>
    </w:p>
    <w:p w:rsidR="00530B8C" w:rsidRPr="00164751" w:rsidRDefault="00530B8C" w:rsidP="00530B8C">
      <w:pPr>
        <w:numPr>
          <w:ilvl w:val="0"/>
          <w:numId w:val="22"/>
        </w:numPr>
        <w:rPr>
          <w:szCs w:val="24"/>
          <w:lang w:val="en-US"/>
        </w:rPr>
      </w:pPr>
      <w:r w:rsidRPr="00164751">
        <w:rPr>
          <w:szCs w:val="24"/>
          <w:lang w:val="en-US"/>
        </w:rPr>
        <w:t xml:space="preserve">Further MDR input required from </w:t>
      </w:r>
      <w:proofErr w:type="spellStart"/>
      <w:r w:rsidRPr="00164751">
        <w:rPr>
          <w:szCs w:val="24"/>
          <w:lang w:val="en-US"/>
        </w:rPr>
        <w:t>TGmc</w:t>
      </w:r>
      <w:proofErr w:type="spellEnd"/>
      <w:r w:rsidRPr="00164751">
        <w:rPr>
          <w:szCs w:val="24"/>
          <w:lang w:val="en-US"/>
        </w:rPr>
        <w:t>, 11-14-781</w:t>
      </w:r>
    </w:p>
    <w:p w:rsidR="00530B8C" w:rsidRPr="00164751" w:rsidRDefault="00530B8C" w:rsidP="00530B8C">
      <w:pPr>
        <w:numPr>
          <w:ilvl w:val="0"/>
          <w:numId w:val="22"/>
        </w:numPr>
        <w:rPr>
          <w:szCs w:val="24"/>
          <w:lang w:val="en-US"/>
        </w:rPr>
      </w:pPr>
      <w:r w:rsidRPr="00164751">
        <w:rPr>
          <w:szCs w:val="24"/>
          <w:lang w:val="en-US"/>
        </w:rPr>
        <w:t>Assigned CIDs - Dorothy Stanley 11-14-1041</w:t>
      </w:r>
    </w:p>
    <w:p w:rsidR="00530B8C" w:rsidRPr="00530B8C" w:rsidRDefault="00530B8C" w:rsidP="00530B8C">
      <w:pPr>
        <w:numPr>
          <w:ilvl w:val="0"/>
          <w:numId w:val="22"/>
        </w:numPr>
        <w:rPr>
          <w:szCs w:val="24"/>
          <w:lang w:val="en-US"/>
        </w:rPr>
      </w:pPr>
      <w:r w:rsidRPr="00164751">
        <w:rPr>
          <w:szCs w:val="24"/>
          <w:lang w:val="en-US"/>
        </w:rPr>
        <w:t>Additional available CIDs if time available</w:t>
      </w:r>
      <w:r>
        <w:rPr>
          <w:szCs w:val="24"/>
          <w:lang w:val="en-US"/>
        </w:rPr>
        <w:t xml:space="preserve"> </w:t>
      </w:r>
    </w:p>
    <w:p w:rsidR="00530B8C" w:rsidRDefault="00530B8C" w:rsidP="00530B8C">
      <w:pPr>
        <w:pStyle w:val="ListParagraph"/>
        <w:spacing w:after="0" w:line="240" w:lineRule="auto"/>
        <w:ind w:left="1224"/>
        <w:rPr>
          <w:rFonts w:ascii="Times New Roman" w:eastAsia="Times New Roman" w:hAnsi="Times New Roman"/>
        </w:rPr>
      </w:pPr>
      <w:r>
        <w:rPr>
          <w:rFonts w:ascii="Times New Roman" w:eastAsia="Times New Roman" w:hAnsi="Times New Roman"/>
        </w:rPr>
        <w:t>4. AOB</w:t>
      </w:r>
    </w:p>
    <w:p w:rsidR="00164751" w:rsidRPr="00530B8C" w:rsidRDefault="00164751" w:rsidP="00530B8C">
      <w:pPr>
        <w:ind w:left="1224"/>
      </w:pPr>
      <w:r w:rsidRPr="00530B8C">
        <w:t>5. Adjourn</w:t>
      </w:r>
    </w:p>
    <w:p w:rsidR="00923BE0" w:rsidRPr="00923BE0" w:rsidRDefault="00923BE0" w:rsidP="00164751">
      <w:pPr>
        <w:pStyle w:val="ListParagraph"/>
        <w:numPr>
          <w:ilvl w:val="2"/>
          <w:numId w:val="9"/>
        </w:numPr>
        <w:rPr>
          <w:rFonts w:ascii="Times New Roman" w:hAnsi="Times New Roman"/>
        </w:rPr>
      </w:pPr>
      <w:r>
        <w:rPr>
          <w:rFonts w:ascii="Times New Roman" w:hAnsi="Times New Roman"/>
        </w:rPr>
        <w:t>Additional CIDs if time added: 1104 *(Mark</w:t>
      </w:r>
      <w:r w:rsidR="00530B8C">
        <w:rPr>
          <w:rFonts w:ascii="Times New Roman" w:hAnsi="Times New Roman"/>
        </w:rPr>
        <w:t xml:space="preserve"> RISON)</w:t>
      </w:r>
      <w:r>
        <w:rPr>
          <w:rFonts w:ascii="Times New Roman" w:hAnsi="Times New Roman"/>
        </w:rPr>
        <w:t xml:space="preserve"> 11-14-1052 </w:t>
      </w:r>
      <w:r w:rsidR="00530B8C">
        <w:rPr>
          <w:rFonts w:ascii="Times New Roman" w:hAnsi="Times New Roman"/>
        </w:rPr>
        <w:t>(</w:t>
      </w:r>
      <w:r>
        <w:rPr>
          <w:rFonts w:ascii="Times New Roman" w:hAnsi="Times New Roman"/>
        </w:rPr>
        <w:t>Ming, Edward)</w:t>
      </w:r>
    </w:p>
    <w:p w:rsidR="00164751" w:rsidRPr="00591A0C" w:rsidRDefault="00164751" w:rsidP="00164751">
      <w:pPr>
        <w:pStyle w:val="ListParagraph"/>
        <w:numPr>
          <w:ilvl w:val="2"/>
          <w:numId w:val="9"/>
        </w:numPr>
        <w:rPr>
          <w:rFonts w:ascii="Times New Roman" w:hAnsi="Times New Roman"/>
        </w:rPr>
      </w:pPr>
      <w:r w:rsidRPr="00591A0C">
        <w:rPr>
          <w:rFonts w:ascii="Times New Roman" w:eastAsia="Times New Roman" w:hAnsi="Times New Roman"/>
        </w:rPr>
        <w:t xml:space="preserve">No objection </w:t>
      </w:r>
      <w:r w:rsidR="00923BE0">
        <w:rPr>
          <w:rFonts w:ascii="Times New Roman" w:eastAsia="Times New Roman" w:hAnsi="Times New Roman"/>
        </w:rPr>
        <w:t>to the</w:t>
      </w:r>
      <w:r w:rsidRPr="00591A0C">
        <w:rPr>
          <w:rFonts w:ascii="Times New Roman" w:eastAsia="Times New Roman" w:hAnsi="Times New Roman"/>
        </w:rPr>
        <w:t xml:space="preserve"> additions to the agenda</w:t>
      </w:r>
    </w:p>
    <w:p w:rsidR="00923BE0" w:rsidRPr="00923BE0" w:rsidRDefault="00164751" w:rsidP="00164751">
      <w:pPr>
        <w:pStyle w:val="ListParagraph"/>
        <w:numPr>
          <w:ilvl w:val="1"/>
          <w:numId w:val="9"/>
        </w:numPr>
        <w:rPr>
          <w:rFonts w:ascii="Times New Roman" w:hAnsi="Times New Roman"/>
          <w:b/>
        </w:rPr>
      </w:pPr>
      <w:r w:rsidRPr="00591A0C">
        <w:rPr>
          <w:rFonts w:ascii="Times New Roman" w:hAnsi="Times New Roman"/>
          <w:b/>
        </w:rPr>
        <w:t xml:space="preserve">Attendance: </w:t>
      </w:r>
      <w:r w:rsidR="00923BE0">
        <w:rPr>
          <w:rFonts w:ascii="Times New Roman" w:hAnsi="Times New Roman"/>
        </w:rPr>
        <w:t>Jon ROSDAHL (CSR);</w:t>
      </w:r>
      <w:r w:rsidR="00923BE0" w:rsidRPr="00591A0C">
        <w:rPr>
          <w:rFonts w:ascii="Times New Roman" w:hAnsi="Times New Roman"/>
        </w:rPr>
        <w:t xml:space="preserve"> </w:t>
      </w:r>
      <w:r w:rsidR="00923BE0">
        <w:rPr>
          <w:rFonts w:ascii="Times New Roman" w:hAnsi="Times New Roman"/>
        </w:rPr>
        <w:t xml:space="preserve">Adrian STEPHENS (Intel); </w:t>
      </w:r>
      <w:r w:rsidR="00923BE0" w:rsidRPr="00591A0C">
        <w:rPr>
          <w:rFonts w:ascii="Times New Roman" w:hAnsi="Times New Roman"/>
        </w:rPr>
        <w:t xml:space="preserve">Dorothy STANLEY (Aruba); </w:t>
      </w:r>
      <w:r w:rsidR="00923BE0" w:rsidRPr="000C68F9">
        <w:rPr>
          <w:rFonts w:asciiTheme="majorHAnsi" w:hAnsiTheme="majorHAnsi"/>
        </w:rPr>
        <w:t>Edward AU (Marvell)</w:t>
      </w:r>
      <w:r w:rsidR="00923BE0">
        <w:rPr>
          <w:rFonts w:asciiTheme="majorHAnsi" w:hAnsiTheme="majorHAnsi"/>
        </w:rPr>
        <w:t>;</w:t>
      </w:r>
      <w:r w:rsidR="00923BE0" w:rsidRPr="00923BE0">
        <w:rPr>
          <w:rFonts w:ascii="Times New Roman" w:hAnsi="Times New Roman"/>
        </w:rPr>
        <w:t xml:space="preserve"> </w:t>
      </w:r>
      <w:r w:rsidR="00923BE0" w:rsidRPr="00591A0C">
        <w:rPr>
          <w:rFonts w:ascii="Times New Roman" w:hAnsi="Times New Roman"/>
        </w:rPr>
        <w:t>Mark HAMILTON (</w:t>
      </w:r>
      <w:proofErr w:type="spellStart"/>
      <w:r w:rsidR="00923BE0" w:rsidRPr="00591A0C">
        <w:rPr>
          <w:rFonts w:ascii="Times New Roman" w:hAnsi="Times New Roman"/>
        </w:rPr>
        <w:t>Spectralink</w:t>
      </w:r>
      <w:proofErr w:type="spellEnd"/>
      <w:r w:rsidR="00923BE0" w:rsidRPr="00591A0C">
        <w:rPr>
          <w:rFonts w:ascii="Times New Roman" w:hAnsi="Times New Roman"/>
        </w:rPr>
        <w:t>)</w:t>
      </w:r>
      <w:r w:rsidR="00923BE0">
        <w:rPr>
          <w:rFonts w:ascii="Times New Roman" w:hAnsi="Times New Roman"/>
        </w:rPr>
        <w:t xml:space="preserve">; </w:t>
      </w:r>
      <w:proofErr w:type="spellStart"/>
      <w:r w:rsidR="00923BE0">
        <w:rPr>
          <w:rFonts w:ascii="Times New Roman" w:hAnsi="Times New Roman"/>
        </w:rPr>
        <w:t>Sigurd</w:t>
      </w:r>
      <w:proofErr w:type="spellEnd"/>
      <w:r w:rsidR="007C35A0">
        <w:rPr>
          <w:rFonts w:ascii="Times New Roman" w:hAnsi="Times New Roman"/>
        </w:rPr>
        <w:t xml:space="preserve"> SCHELSTRAETE </w:t>
      </w:r>
      <w:r w:rsidR="00923BE0">
        <w:rPr>
          <w:rFonts w:ascii="Times New Roman" w:hAnsi="Times New Roman"/>
        </w:rPr>
        <w:t>(</w:t>
      </w:r>
      <w:proofErr w:type="spellStart"/>
      <w:r w:rsidR="00530B8C">
        <w:rPr>
          <w:rFonts w:ascii="Verdana" w:hAnsi="Verdana"/>
          <w:color w:val="000000"/>
          <w:sz w:val="17"/>
          <w:szCs w:val="17"/>
        </w:rPr>
        <w:t>Quantenna</w:t>
      </w:r>
      <w:proofErr w:type="spellEnd"/>
      <w:r w:rsidR="00923BE0">
        <w:rPr>
          <w:rFonts w:ascii="Times New Roman" w:hAnsi="Times New Roman"/>
        </w:rPr>
        <w:t xml:space="preserve">); George </w:t>
      </w:r>
      <w:r w:rsidR="007C35A0">
        <w:rPr>
          <w:rFonts w:ascii="Times New Roman" w:hAnsi="Times New Roman"/>
        </w:rPr>
        <w:t xml:space="preserve">CALCEV </w:t>
      </w:r>
      <w:r w:rsidR="00923BE0">
        <w:rPr>
          <w:rFonts w:ascii="Times New Roman" w:hAnsi="Times New Roman"/>
        </w:rPr>
        <w:t xml:space="preserve">(Huawei); </w:t>
      </w:r>
      <w:proofErr w:type="spellStart"/>
      <w:r w:rsidR="00923BE0">
        <w:rPr>
          <w:rFonts w:ascii="Times New Roman" w:hAnsi="Times New Roman"/>
        </w:rPr>
        <w:t>Mingguang</w:t>
      </w:r>
      <w:proofErr w:type="spellEnd"/>
      <w:r w:rsidR="00923BE0">
        <w:rPr>
          <w:rFonts w:ascii="Times New Roman" w:hAnsi="Times New Roman"/>
        </w:rPr>
        <w:t xml:space="preserve"> XU (Marvel); </w:t>
      </w:r>
      <w:r w:rsidR="00923BE0" w:rsidRPr="00591A0C">
        <w:rPr>
          <w:rFonts w:ascii="Times New Roman" w:hAnsi="Times New Roman"/>
        </w:rPr>
        <w:t>Scott MARIN (Nokia Networks),</w:t>
      </w:r>
      <w:r w:rsidR="00923BE0">
        <w:rPr>
          <w:rFonts w:ascii="Times New Roman" w:hAnsi="Times New Roman"/>
        </w:rPr>
        <w:t xml:space="preserve"> Mark RISON (Samsung);</w:t>
      </w:r>
      <w:r w:rsidR="007E2396">
        <w:rPr>
          <w:rFonts w:ascii="Times New Roman" w:hAnsi="Times New Roman"/>
        </w:rPr>
        <w:t xml:space="preserve"> Sean COFFEY (</w:t>
      </w:r>
      <w:proofErr w:type="spellStart"/>
      <w:r w:rsidR="007E2396">
        <w:rPr>
          <w:rFonts w:ascii="Times New Roman" w:hAnsi="Times New Roman"/>
        </w:rPr>
        <w:t>Realteak</w:t>
      </w:r>
      <w:proofErr w:type="spellEnd"/>
      <w:r w:rsidR="007E2396">
        <w:rPr>
          <w:rFonts w:ascii="Times New Roman" w:hAnsi="Times New Roman"/>
        </w:rPr>
        <w:t>);</w:t>
      </w:r>
    </w:p>
    <w:p w:rsidR="00164751" w:rsidRPr="00923BE0" w:rsidRDefault="00164751" w:rsidP="00164751">
      <w:pPr>
        <w:pStyle w:val="ListParagraph"/>
        <w:numPr>
          <w:ilvl w:val="1"/>
          <w:numId w:val="9"/>
        </w:numPr>
        <w:rPr>
          <w:rFonts w:ascii="Times New Roman" w:hAnsi="Times New Roman"/>
          <w:b/>
        </w:rPr>
      </w:pPr>
      <w:r w:rsidRPr="00591A0C">
        <w:rPr>
          <w:rFonts w:ascii="Times New Roman" w:hAnsi="Times New Roman"/>
          <w:b/>
        </w:rPr>
        <w:t xml:space="preserve">Editor Report: </w:t>
      </w:r>
      <w:r w:rsidRPr="00591A0C">
        <w:rPr>
          <w:rFonts w:ascii="Times New Roman" w:hAnsi="Times New Roman"/>
        </w:rPr>
        <w:t>Adrian STEPHENS (Intel)</w:t>
      </w:r>
    </w:p>
    <w:p w:rsidR="00923BE0" w:rsidRDefault="00923BE0" w:rsidP="00923BE0">
      <w:pPr>
        <w:pStyle w:val="ListParagraph"/>
        <w:numPr>
          <w:ilvl w:val="2"/>
          <w:numId w:val="9"/>
        </w:numPr>
        <w:rPr>
          <w:rFonts w:ascii="Times New Roman" w:hAnsi="Times New Roman"/>
        </w:rPr>
      </w:pPr>
      <w:r w:rsidRPr="00923BE0">
        <w:rPr>
          <w:rFonts w:ascii="Times New Roman" w:hAnsi="Times New Roman"/>
        </w:rPr>
        <w:t>Review 11-13/095r12</w:t>
      </w:r>
    </w:p>
    <w:p w:rsidR="007C35A0" w:rsidRDefault="007C35A0" w:rsidP="00923BE0">
      <w:pPr>
        <w:pStyle w:val="ListParagraph"/>
        <w:numPr>
          <w:ilvl w:val="2"/>
          <w:numId w:val="9"/>
        </w:numPr>
        <w:rPr>
          <w:rFonts w:ascii="Times New Roman" w:hAnsi="Times New Roman"/>
        </w:rPr>
      </w:pPr>
      <w:r>
        <w:rPr>
          <w:rFonts w:ascii="Times New Roman" w:hAnsi="Times New Roman"/>
        </w:rPr>
        <w:t>Editors have parsed the work between all 3 editors</w:t>
      </w:r>
    </w:p>
    <w:p w:rsidR="007C35A0" w:rsidRDefault="007C35A0" w:rsidP="007C35A0">
      <w:pPr>
        <w:pStyle w:val="ListParagraph"/>
        <w:numPr>
          <w:ilvl w:val="2"/>
          <w:numId w:val="9"/>
        </w:numPr>
        <w:rPr>
          <w:rFonts w:ascii="Times New Roman" w:hAnsi="Times New Roman"/>
        </w:rPr>
      </w:pPr>
      <w:r>
        <w:rPr>
          <w:rFonts w:ascii="Times New Roman" w:hAnsi="Times New Roman"/>
        </w:rPr>
        <w:t xml:space="preserve">Need to discuss the editorial set in Athens as a block </w:t>
      </w:r>
      <w:proofErr w:type="spellStart"/>
      <w:r>
        <w:rPr>
          <w:rFonts w:ascii="Times New Roman" w:hAnsi="Times New Roman"/>
        </w:rPr>
        <w:t>enmass</w:t>
      </w:r>
      <w:proofErr w:type="spellEnd"/>
      <w:r>
        <w:rPr>
          <w:rFonts w:ascii="Times New Roman" w:hAnsi="Times New Roman"/>
        </w:rPr>
        <w:t>.</w:t>
      </w:r>
    </w:p>
    <w:p w:rsidR="007C35A0" w:rsidRPr="007C35A0" w:rsidRDefault="007C35A0" w:rsidP="007C35A0">
      <w:pPr>
        <w:pStyle w:val="ListParagraph"/>
        <w:numPr>
          <w:ilvl w:val="1"/>
          <w:numId w:val="9"/>
        </w:numPr>
        <w:rPr>
          <w:rFonts w:ascii="Times New Roman" w:hAnsi="Times New Roman"/>
        </w:rPr>
      </w:pPr>
      <w:r w:rsidRPr="007C35A0">
        <w:rPr>
          <w:b/>
          <w:szCs w:val="24"/>
        </w:rPr>
        <w:t xml:space="preserve">Further MDR input </w:t>
      </w:r>
      <w:r w:rsidRPr="007C35A0">
        <w:rPr>
          <w:szCs w:val="24"/>
        </w:rPr>
        <w:t xml:space="preserve">required from </w:t>
      </w:r>
      <w:proofErr w:type="spellStart"/>
      <w:r w:rsidRPr="007C35A0">
        <w:rPr>
          <w:szCs w:val="24"/>
        </w:rPr>
        <w:t>TGmc</w:t>
      </w:r>
      <w:proofErr w:type="spellEnd"/>
      <w:r w:rsidRPr="007C35A0">
        <w:rPr>
          <w:szCs w:val="24"/>
        </w:rPr>
        <w:t>, 11-14-781</w:t>
      </w:r>
      <w:r>
        <w:rPr>
          <w:szCs w:val="24"/>
        </w:rPr>
        <w:t>r9 Adrian (Intel)</w:t>
      </w:r>
    </w:p>
    <w:p w:rsidR="007024BD" w:rsidRPr="007024BD" w:rsidRDefault="007C35A0" w:rsidP="007C35A0">
      <w:pPr>
        <w:pStyle w:val="ListParagraph"/>
        <w:numPr>
          <w:ilvl w:val="2"/>
          <w:numId w:val="9"/>
        </w:numPr>
        <w:rPr>
          <w:rFonts w:ascii="Times New Roman" w:hAnsi="Times New Roman"/>
        </w:rPr>
      </w:pPr>
      <w:r w:rsidRPr="007C35A0">
        <w:rPr>
          <w:szCs w:val="24"/>
        </w:rPr>
        <w:t xml:space="preserve">P1709.43 </w:t>
      </w:r>
      <w:r>
        <w:rPr>
          <w:szCs w:val="24"/>
        </w:rPr>
        <w:t xml:space="preserve"> -</w:t>
      </w:r>
    </w:p>
    <w:p w:rsidR="007C35A0" w:rsidRPr="007C35A0" w:rsidRDefault="007C35A0" w:rsidP="007024BD">
      <w:pPr>
        <w:pStyle w:val="ListParagraph"/>
        <w:numPr>
          <w:ilvl w:val="3"/>
          <w:numId w:val="9"/>
        </w:numPr>
        <w:rPr>
          <w:rFonts w:ascii="Times New Roman" w:hAnsi="Times New Roman"/>
        </w:rPr>
      </w:pPr>
      <w:r>
        <w:rPr>
          <w:szCs w:val="24"/>
        </w:rPr>
        <w:t xml:space="preserve"> </w:t>
      </w:r>
      <w:r w:rsidR="007024BD">
        <w:rPr>
          <w:szCs w:val="24"/>
        </w:rPr>
        <w:t>Reviewed</w:t>
      </w:r>
      <w:r>
        <w:rPr>
          <w:szCs w:val="24"/>
        </w:rPr>
        <w:t xml:space="preserve"> – no issues</w:t>
      </w:r>
      <w:r w:rsidR="007024BD">
        <w:rPr>
          <w:szCs w:val="24"/>
        </w:rPr>
        <w:t xml:space="preserve"> – we had actually looked at this before. Skip to new starting place.</w:t>
      </w:r>
    </w:p>
    <w:p w:rsidR="007024BD" w:rsidRPr="007024BD" w:rsidRDefault="007C35A0" w:rsidP="007C35A0">
      <w:pPr>
        <w:pStyle w:val="ListParagraph"/>
        <w:numPr>
          <w:ilvl w:val="2"/>
          <w:numId w:val="9"/>
        </w:numPr>
        <w:rPr>
          <w:rFonts w:ascii="Times New Roman" w:hAnsi="Times New Roman"/>
        </w:rPr>
      </w:pPr>
      <w:r>
        <w:rPr>
          <w:szCs w:val="24"/>
        </w:rPr>
        <w:t xml:space="preserve">P1766.15 – </w:t>
      </w:r>
    </w:p>
    <w:p w:rsidR="007024BD" w:rsidRPr="007C35A0" w:rsidRDefault="007024BD" w:rsidP="007024BD">
      <w:pPr>
        <w:pStyle w:val="ListParagraph"/>
        <w:numPr>
          <w:ilvl w:val="3"/>
          <w:numId w:val="9"/>
        </w:numPr>
        <w:rPr>
          <w:rFonts w:ascii="Times New Roman" w:hAnsi="Times New Roman"/>
        </w:rPr>
      </w:pPr>
      <w:r>
        <w:rPr>
          <w:rFonts w:ascii="Times New Roman" w:hAnsi="Times New Roman"/>
        </w:rPr>
        <w:t>Review proposed change</w:t>
      </w:r>
    </w:p>
    <w:p w:rsidR="007C35A0" w:rsidRPr="007C35A0" w:rsidRDefault="007C35A0" w:rsidP="007C35A0">
      <w:pPr>
        <w:pStyle w:val="ListParagraph"/>
        <w:numPr>
          <w:ilvl w:val="3"/>
          <w:numId w:val="9"/>
        </w:numPr>
        <w:rPr>
          <w:rFonts w:ascii="Times New Roman" w:hAnsi="Times New Roman"/>
        </w:rPr>
      </w:pPr>
      <w:r>
        <w:rPr>
          <w:szCs w:val="24"/>
        </w:rPr>
        <w:t>2 conditions – are both cases unambiguous?</w:t>
      </w:r>
    </w:p>
    <w:p w:rsidR="007C35A0" w:rsidRDefault="007024BD" w:rsidP="007C35A0">
      <w:pPr>
        <w:pStyle w:val="ListParagraph"/>
        <w:numPr>
          <w:ilvl w:val="3"/>
          <w:numId w:val="9"/>
        </w:numPr>
        <w:rPr>
          <w:rFonts w:ascii="Times New Roman" w:hAnsi="Times New Roman"/>
        </w:rPr>
      </w:pPr>
      <w:r>
        <w:rPr>
          <w:rFonts w:ascii="Times New Roman" w:hAnsi="Times New Roman"/>
        </w:rPr>
        <w:t>Emergency Services Reachable – field in question</w:t>
      </w:r>
    </w:p>
    <w:p w:rsidR="007024BD" w:rsidRDefault="007024BD" w:rsidP="007C35A0">
      <w:pPr>
        <w:pStyle w:val="ListParagraph"/>
        <w:numPr>
          <w:ilvl w:val="3"/>
          <w:numId w:val="9"/>
        </w:numPr>
        <w:rPr>
          <w:rFonts w:ascii="Times New Roman" w:hAnsi="Times New Roman"/>
        </w:rPr>
      </w:pPr>
      <w:r>
        <w:rPr>
          <w:rFonts w:ascii="Times New Roman" w:hAnsi="Times New Roman"/>
        </w:rPr>
        <w:t xml:space="preserve">Desire to ask Stephen </w:t>
      </w:r>
      <w:proofErr w:type="spellStart"/>
      <w:r>
        <w:rPr>
          <w:rFonts w:ascii="Times New Roman" w:hAnsi="Times New Roman"/>
        </w:rPr>
        <w:t>McCaan</w:t>
      </w:r>
      <w:proofErr w:type="spellEnd"/>
      <w:r>
        <w:rPr>
          <w:rFonts w:ascii="Times New Roman" w:hAnsi="Times New Roman"/>
        </w:rPr>
        <w:t xml:space="preserve"> for input – the Statement is </w:t>
      </w:r>
      <w:r w:rsidR="007E2396">
        <w:rPr>
          <w:rFonts w:ascii="Times New Roman" w:hAnsi="Times New Roman"/>
        </w:rPr>
        <w:t>ambiguous</w:t>
      </w:r>
    </w:p>
    <w:p w:rsidR="007024BD" w:rsidRDefault="007024BD" w:rsidP="007024BD">
      <w:pPr>
        <w:pStyle w:val="ListParagraph"/>
        <w:numPr>
          <w:ilvl w:val="2"/>
          <w:numId w:val="9"/>
        </w:numPr>
        <w:rPr>
          <w:rFonts w:ascii="Times New Roman" w:hAnsi="Times New Roman"/>
        </w:rPr>
      </w:pPr>
      <w:r>
        <w:rPr>
          <w:rFonts w:ascii="Times New Roman" w:hAnsi="Times New Roman"/>
        </w:rPr>
        <w:t>P1767.47</w:t>
      </w:r>
    </w:p>
    <w:p w:rsidR="007024BD" w:rsidRPr="007C35A0" w:rsidRDefault="007024BD" w:rsidP="007024BD">
      <w:pPr>
        <w:pStyle w:val="ListParagraph"/>
        <w:numPr>
          <w:ilvl w:val="3"/>
          <w:numId w:val="9"/>
        </w:numPr>
        <w:rPr>
          <w:rFonts w:ascii="Times New Roman" w:hAnsi="Times New Roman"/>
        </w:rPr>
      </w:pPr>
      <w:r>
        <w:rPr>
          <w:rFonts w:ascii="Times New Roman" w:hAnsi="Times New Roman"/>
        </w:rPr>
        <w:t>Review proposed change</w:t>
      </w:r>
    </w:p>
    <w:p w:rsidR="007024BD" w:rsidRDefault="007024BD" w:rsidP="007024BD">
      <w:pPr>
        <w:pStyle w:val="ListParagraph"/>
        <w:numPr>
          <w:ilvl w:val="3"/>
          <w:numId w:val="9"/>
        </w:numPr>
        <w:rPr>
          <w:rFonts w:ascii="Times New Roman" w:hAnsi="Times New Roman"/>
        </w:rPr>
      </w:pPr>
      <w:r>
        <w:rPr>
          <w:rFonts w:ascii="Times New Roman" w:hAnsi="Times New Roman"/>
        </w:rPr>
        <w:t>No issue – (other than the extra period that is in the doc).</w:t>
      </w:r>
    </w:p>
    <w:p w:rsidR="007024BD" w:rsidRDefault="007024BD" w:rsidP="007024BD">
      <w:pPr>
        <w:pStyle w:val="ListParagraph"/>
        <w:numPr>
          <w:ilvl w:val="2"/>
          <w:numId w:val="9"/>
        </w:numPr>
        <w:rPr>
          <w:rFonts w:ascii="Times New Roman" w:hAnsi="Times New Roman"/>
        </w:rPr>
      </w:pPr>
      <w:r>
        <w:rPr>
          <w:rFonts w:ascii="Times New Roman" w:hAnsi="Times New Roman"/>
        </w:rPr>
        <w:t>P2144.51</w:t>
      </w:r>
    </w:p>
    <w:p w:rsidR="007024BD" w:rsidRDefault="007024BD" w:rsidP="007024BD">
      <w:pPr>
        <w:pStyle w:val="ListParagraph"/>
        <w:numPr>
          <w:ilvl w:val="3"/>
          <w:numId w:val="9"/>
        </w:numPr>
        <w:rPr>
          <w:rFonts w:ascii="Times New Roman" w:hAnsi="Times New Roman"/>
        </w:rPr>
      </w:pPr>
      <w:r>
        <w:rPr>
          <w:rFonts w:ascii="Times New Roman" w:hAnsi="Times New Roman"/>
        </w:rPr>
        <w:t>Review proposed change</w:t>
      </w:r>
    </w:p>
    <w:p w:rsidR="007024BD" w:rsidRDefault="007024BD" w:rsidP="007024BD">
      <w:pPr>
        <w:pStyle w:val="ListParagraph"/>
        <w:numPr>
          <w:ilvl w:val="3"/>
          <w:numId w:val="9"/>
        </w:numPr>
        <w:rPr>
          <w:rFonts w:ascii="Times New Roman" w:hAnsi="Times New Roman"/>
        </w:rPr>
      </w:pPr>
      <w:r>
        <w:rPr>
          <w:rFonts w:ascii="Times New Roman" w:hAnsi="Times New Roman"/>
        </w:rPr>
        <w:t xml:space="preserve">Comment on if </w:t>
      </w:r>
      <w:r w:rsidR="007E2396">
        <w:rPr>
          <w:rFonts w:ascii="Times New Roman" w:hAnsi="Times New Roman"/>
        </w:rPr>
        <w:t>necessary</w:t>
      </w:r>
      <w:r>
        <w:rPr>
          <w:rFonts w:ascii="Times New Roman" w:hAnsi="Times New Roman"/>
        </w:rPr>
        <w:t xml:space="preserve"> to put both conditions if only one could be done.</w:t>
      </w:r>
    </w:p>
    <w:p w:rsidR="007024BD" w:rsidRDefault="007024BD" w:rsidP="007024BD">
      <w:pPr>
        <w:pStyle w:val="ListParagraph"/>
        <w:numPr>
          <w:ilvl w:val="3"/>
          <w:numId w:val="9"/>
        </w:numPr>
        <w:rPr>
          <w:rFonts w:ascii="Times New Roman" w:hAnsi="Times New Roman"/>
        </w:rPr>
      </w:pPr>
      <w:r>
        <w:rPr>
          <w:rFonts w:ascii="Times New Roman" w:hAnsi="Times New Roman"/>
        </w:rPr>
        <w:t xml:space="preserve">As this is </w:t>
      </w:r>
      <w:r w:rsidR="007E2396">
        <w:rPr>
          <w:rFonts w:ascii="Times New Roman" w:hAnsi="Times New Roman"/>
        </w:rPr>
        <w:t>linguistic</w:t>
      </w:r>
      <w:r>
        <w:rPr>
          <w:rFonts w:ascii="Times New Roman" w:hAnsi="Times New Roman"/>
        </w:rPr>
        <w:t xml:space="preserve"> review, it is necessary for now.</w:t>
      </w:r>
    </w:p>
    <w:p w:rsidR="007024BD" w:rsidRPr="007C35A0" w:rsidRDefault="007024BD" w:rsidP="007024BD">
      <w:pPr>
        <w:pStyle w:val="ListParagraph"/>
        <w:numPr>
          <w:ilvl w:val="2"/>
          <w:numId w:val="9"/>
        </w:numPr>
        <w:rPr>
          <w:rFonts w:ascii="Times New Roman" w:hAnsi="Times New Roman"/>
        </w:rPr>
      </w:pPr>
      <w:r>
        <w:rPr>
          <w:rFonts w:ascii="Times New Roman" w:hAnsi="Times New Roman"/>
        </w:rPr>
        <w:t>That was the end of the “Shall only” issues</w:t>
      </w:r>
    </w:p>
    <w:p w:rsidR="007C35A0" w:rsidRDefault="007024BD" w:rsidP="007C35A0">
      <w:pPr>
        <w:pStyle w:val="ListParagraph"/>
        <w:numPr>
          <w:ilvl w:val="2"/>
          <w:numId w:val="9"/>
        </w:numPr>
        <w:rPr>
          <w:rFonts w:ascii="Times New Roman" w:hAnsi="Times New Roman"/>
        </w:rPr>
      </w:pPr>
      <w:r>
        <w:rPr>
          <w:rFonts w:ascii="Times New Roman" w:hAnsi="Times New Roman"/>
        </w:rPr>
        <w:t>Next issues is “Ensure”</w:t>
      </w:r>
    </w:p>
    <w:p w:rsidR="007024BD" w:rsidRDefault="007024BD" w:rsidP="007024BD">
      <w:pPr>
        <w:pStyle w:val="ListParagraph"/>
        <w:numPr>
          <w:ilvl w:val="3"/>
          <w:numId w:val="9"/>
        </w:numPr>
        <w:rPr>
          <w:rFonts w:ascii="Times New Roman" w:hAnsi="Times New Roman"/>
        </w:rPr>
      </w:pPr>
      <w:r>
        <w:rPr>
          <w:rFonts w:ascii="Times New Roman" w:hAnsi="Times New Roman"/>
        </w:rPr>
        <w:t>There is often a hidden shall in such cases.</w:t>
      </w:r>
    </w:p>
    <w:p w:rsidR="007024BD" w:rsidRDefault="007024BD" w:rsidP="007024BD">
      <w:pPr>
        <w:pStyle w:val="ListParagraph"/>
        <w:numPr>
          <w:ilvl w:val="2"/>
          <w:numId w:val="9"/>
        </w:numPr>
        <w:rPr>
          <w:rFonts w:ascii="Times New Roman" w:hAnsi="Times New Roman"/>
        </w:rPr>
      </w:pPr>
      <w:r>
        <w:rPr>
          <w:rFonts w:ascii="Times New Roman" w:hAnsi="Times New Roman"/>
        </w:rPr>
        <w:t>P1828.09</w:t>
      </w:r>
    </w:p>
    <w:p w:rsidR="007024BD" w:rsidRPr="007C35A0" w:rsidRDefault="007024BD" w:rsidP="007024BD">
      <w:pPr>
        <w:pStyle w:val="ListParagraph"/>
        <w:numPr>
          <w:ilvl w:val="3"/>
          <w:numId w:val="9"/>
        </w:numPr>
        <w:rPr>
          <w:rFonts w:ascii="Times New Roman" w:hAnsi="Times New Roman"/>
        </w:rPr>
      </w:pPr>
      <w:r>
        <w:rPr>
          <w:rFonts w:ascii="Times New Roman" w:hAnsi="Times New Roman"/>
        </w:rPr>
        <w:t>Review proposed change</w:t>
      </w:r>
    </w:p>
    <w:p w:rsidR="007024BD" w:rsidRDefault="007024BD" w:rsidP="007024BD">
      <w:pPr>
        <w:pStyle w:val="ListParagraph"/>
        <w:numPr>
          <w:ilvl w:val="3"/>
          <w:numId w:val="9"/>
        </w:numPr>
        <w:rPr>
          <w:rFonts w:ascii="Times New Roman" w:hAnsi="Times New Roman"/>
        </w:rPr>
      </w:pPr>
      <w:r>
        <w:rPr>
          <w:rFonts w:ascii="Times New Roman" w:hAnsi="Times New Roman"/>
        </w:rPr>
        <w:t>Change “that ensures that” to “to allow” and change “will” to “to”</w:t>
      </w:r>
    </w:p>
    <w:p w:rsidR="007024BD" w:rsidRDefault="007024BD" w:rsidP="007024BD">
      <w:pPr>
        <w:pStyle w:val="ListParagraph"/>
        <w:numPr>
          <w:ilvl w:val="3"/>
          <w:numId w:val="9"/>
        </w:numPr>
        <w:rPr>
          <w:rFonts w:ascii="Times New Roman" w:hAnsi="Times New Roman"/>
        </w:rPr>
      </w:pPr>
      <w:r>
        <w:rPr>
          <w:rFonts w:ascii="Times New Roman" w:hAnsi="Times New Roman"/>
        </w:rPr>
        <w:t>No other issues</w:t>
      </w:r>
    </w:p>
    <w:p w:rsidR="007024BD" w:rsidRDefault="00914711" w:rsidP="007024BD">
      <w:pPr>
        <w:pStyle w:val="ListParagraph"/>
        <w:numPr>
          <w:ilvl w:val="2"/>
          <w:numId w:val="9"/>
        </w:numPr>
        <w:rPr>
          <w:rFonts w:ascii="Times New Roman" w:hAnsi="Times New Roman"/>
        </w:rPr>
      </w:pPr>
      <w:r>
        <w:rPr>
          <w:rFonts w:ascii="Times New Roman" w:hAnsi="Times New Roman"/>
        </w:rPr>
        <w:t>P3310 &amp; P3312.44 and P3496.06</w:t>
      </w:r>
    </w:p>
    <w:p w:rsidR="00914711" w:rsidRDefault="00914711" w:rsidP="00914711">
      <w:pPr>
        <w:pStyle w:val="ListParagraph"/>
        <w:numPr>
          <w:ilvl w:val="3"/>
          <w:numId w:val="9"/>
        </w:numPr>
        <w:rPr>
          <w:rFonts w:ascii="Times New Roman" w:hAnsi="Times New Roman"/>
        </w:rPr>
      </w:pPr>
      <w:r>
        <w:rPr>
          <w:rFonts w:ascii="Times New Roman" w:hAnsi="Times New Roman"/>
        </w:rPr>
        <w:lastRenderedPageBreak/>
        <w:t>Review location, but no proposed solution to the potential issue.</w:t>
      </w:r>
    </w:p>
    <w:p w:rsidR="00914711" w:rsidRPr="007C35A0" w:rsidRDefault="00914711" w:rsidP="00914711">
      <w:pPr>
        <w:pStyle w:val="ListParagraph"/>
        <w:numPr>
          <w:ilvl w:val="3"/>
          <w:numId w:val="9"/>
        </w:numPr>
        <w:rPr>
          <w:rFonts w:ascii="Times New Roman" w:hAnsi="Times New Roman"/>
        </w:rPr>
      </w:pPr>
      <w:r>
        <w:rPr>
          <w:rFonts w:ascii="Times New Roman" w:hAnsi="Times New Roman"/>
        </w:rPr>
        <w:t>Change “ensures that all ” to “allows” and “guaranteed” to “an allocated”</w:t>
      </w:r>
    </w:p>
    <w:p w:rsidR="00914711" w:rsidRDefault="00914711" w:rsidP="00914711">
      <w:pPr>
        <w:pStyle w:val="ListParagraph"/>
        <w:numPr>
          <w:ilvl w:val="3"/>
          <w:numId w:val="9"/>
        </w:numPr>
        <w:rPr>
          <w:rFonts w:ascii="Times New Roman" w:hAnsi="Times New Roman"/>
        </w:rPr>
      </w:pPr>
      <w:r>
        <w:rPr>
          <w:rFonts w:ascii="Times New Roman" w:hAnsi="Times New Roman"/>
        </w:rPr>
        <w:t>Leave the other ensure as is as it is not within our standard anyway.</w:t>
      </w:r>
    </w:p>
    <w:p w:rsidR="00914711" w:rsidRDefault="00914711" w:rsidP="00914711">
      <w:pPr>
        <w:pStyle w:val="ListParagraph"/>
        <w:numPr>
          <w:ilvl w:val="2"/>
          <w:numId w:val="9"/>
        </w:numPr>
        <w:rPr>
          <w:rFonts w:ascii="Times New Roman" w:hAnsi="Times New Roman"/>
        </w:rPr>
      </w:pPr>
      <w:r>
        <w:rPr>
          <w:rFonts w:ascii="Times New Roman" w:hAnsi="Times New Roman"/>
        </w:rPr>
        <w:t>Next area of review is Style Guide updates</w:t>
      </w:r>
    </w:p>
    <w:p w:rsidR="00914711" w:rsidRDefault="00914711" w:rsidP="00914711">
      <w:pPr>
        <w:pStyle w:val="ListParagraph"/>
        <w:numPr>
          <w:ilvl w:val="3"/>
          <w:numId w:val="9"/>
        </w:numPr>
        <w:rPr>
          <w:rFonts w:ascii="Times New Roman" w:hAnsi="Times New Roman"/>
        </w:rPr>
      </w:pPr>
      <w:r>
        <w:rPr>
          <w:rFonts w:ascii="Times New Roman" w:hAnsi="Times New Roman"/>
        </w:rPr>
        <w:t>Review how References to SAP primitives are identified</w:t>
      </w:r>
    </w:p>
    <w:p w:rsidR="00914711" w:rsidRDefault="00914711" w:rsidP="00914711">
      <w:pPr>
        <w:pStyle w:val="ListParagraph"/>
        <w:numPr>
          <w:ilvl w:val="3"/>
          <w:numId w:val="9"/>
        </w:numPr>
        <w:rPr>
          <w:rFonts w:ascii="Times New Roman" w:hAnsi="Times New Roman"/>
        </w:rPr>
      </w:pPr>
      <w:r>
        <w:rPr>
          <w:rFonts w:ascii="Times New Roman" w:hAnsi="Times New Roman"/>
        </w:rPr>
        <w:t>The issue was not clear</w:t>
      </w:r>
    </w:p>
    <w:p w:rsidR="00914711" w:rsidRDefault="00914711" w:rsidP="00914711">
      <w:pPr>
        <w:pStyle w:val="ListParagraph"/>
        <w:numPr>
          <w:ilvl w:val="3"/>
          <w:numId w:val="9"/>
        </w:numPr>
        <w:rPr>
          <w:rFonts w:ascii="Times New Roman" w:hAnsi="Times New Roman"/>
        </w:rPr>
      </w:pPr>
      <w:r>
        <w:rPr>
          <w:rFonts w:ascii="Times New Roman" w:hAnsi="Times New Roman"/>
        </w:rPr>
        <w:t>Suggest to remove the proposed change to the Style Guide</w:t>
      </w:r>
    </w:p>
    <w:p w:rsidR="00914711" w:rsidRDefault="00914711" w:rsidP="00914711">
      <w:pPr>
        <w:pStyle w:val="ListParagraph"/>
        <w:numPr>
          <w:ilvl w:val="3"/>
          <w:numId w:val="9"/>
        </w:numPr>
        <w:rPr>
          <w:rFonts w:ascii="Times New Roman" w:hAnsi="Times New Roman"/>
        </w:rPr>
      </w:pPr>
      <w:r>
        <w:rPr>
          <w:rFonts w:ascii="Times New Roman" w:hAnsi="Times New Roman"/>
        </w:rPr>
        <w:t xml:space="preserve">Deemed </w:t>
      </w:r>
      <w:r w:rsidR="004C0D86">
        <w:rPr>
          <w:rFonts w:ascii="Times New Roman" w:hAnsi="Times New Roman"/>
        </w:rPr>
        <w:t>unnecessary</w:t>
      </w:r>
      <w:r>
        <w:rPr>
          <w:rFonts w:ascii="Times New Roman" w:hAnsi="Times New Roman"/>
        </w:rPr>
        <w:t>.</w:t>
      </w:r>
    </w:p>
    <w:p w:rsidR="00914711" w:rsidRDefault="004C0D86" w:rsidP="004C0D86">
      <w:pPr>
        <w:pStyle w:val="ListParagraph"/>
        <w:numPr>
          <w:ilvl w:val="2"/>
          <w:numId w:val="9"/>
        </w:numPr>
        <w:rPr>
          <w:rFonts w:ascii="Times New Roman" w:hAnsi="Times New Roman"/>
        </w:rPr>
      </w:pPr>
      <w:r>
        <w:rPr>
          <w:rFonts w:ascii="Times New Roman" w:hAnsi="Times New Roman"/>
        </w:rPr>
        <w:t>Frame vs PPDU vs MPDU</w:t>
      </w:r>
    </w:p>
    <w:p w:rsidR="004C0D86" w:rsidRDefault="004C0D86" w:rsidP="004C0D86">
      <w:pPr>
        <w:pStyle w:val="ListParagraph"/>
        <w:numPr>
          <w:ilvl w:val="3"/>
          <w:numId w:val="9"/>
        </w:numPr>
        <w:rPr>
          <w:rFonts w:ascii="Times New Roman" w:hAnsi="Times New Roman"/>
        </w:rPr>
      </w:pPr>
      <w:r>
        <w:rPr>
          <w:rFonts w:ascii="Times New Roman" w:hAnsi="Times New Roman"/>
        </w:rPr>
        <w:t>2375.61</w:t>
      </w:r>
    </w:p>
    <w:p w:rsidR="004C0D86" w:rsidRDefault="004C0D86" w:rsidP="004C0D86">
      <w:pPr>
        <w:pStyle w:val="ListParagraph"/>
        <w:numPr>
          <w:ilvl w:val="4"/>
          <w:numId w:val="9"/>
        </w:numPr>
        <w:rPr>
          <w:rFonts w:ascii="Times New Roman" w:hAnsi="Times New Roman"/>
        </w:rPr>
      </w:pPr>
      <w:r>
        <w:rPr>
          <w:rFonts w:ascii="Times New Roman" w:hAnsi="Times New Roman"/>
        </w:rPr>
        <w:t>Review the identified issue</w:t>
      </w:r>
    </w:p>
    <w:p w:rsidR="004C0D86" w:rsidRDefault="004C0D86" w:rsidP="004C0D86">
      <w:pPr>
        <w:pStyle w:val="ListParagraph"/>
        <w:numPr>
          <w:ilvl w:val="4"/>
          <w:numId w:val="9"/>
        </w:numPr>
        <w:rPr>
          <w:rFonts w:ascii="Times New Roman" w:hAnsi="Times New Roman"/>
        </w:rPr>
      </w:pPr>
      <w:r>
        <w:rPr>
          <w:rFonts w:ascii="Times New Roman" w:hAnsi="Times New Roman"/>
        </w:rPr>
        <w:t>Control PHY Packet?</w:t>
      </w:r>
    </w:p>
    <w:p w:rsidR="004C0D86" w:rsidRDefault="004C0D86" w:rsidP="004C0D86">
      <w:pPr>
        <w:pStyle w:val="ListParagraph"/>
        <w:numPr>
          <w:ilvl w:val="4"/>
          <w:numId w:val="9"/>
        </w:numPr>
        <w:rPr>
          <w:rFonts w:ascii="Times New Roman" w:hAnsi="Times New Roman"/>
        </w:rPr>
      </w:pPr>
      <w:r>
        <w:rPr>
          <w:rFonts w:ascii="Times New Roman" w:hAnsi="Times New Roman"/>
        </w:rPr>
        <w:t>As we are in the DMG section we do not need to say DMG Control PHY</w:t>
      </w:r>
    </w:p>
    <w:p w:rsidR="004C0D86" w:rsidRDefault="004C0D86" w:rsidP="004C0D86">
      <w:pPr>
        <w:pStyle w:val="ListParagraph"/>
        <w:numPr>
          <w:ilvl w:val="4"/>
          <w:numId w:val="9"/>
        </w:numPr>
        <w:rPr>
          <w:rFonts w:ascii="Times New Roman" w:hAnsi="Times New Roman"/>
        </w:rPr>
      </w:pPr>
      <w:r>
        <w:rPr>
          <w:rFonts w:ascii="Times New Roman" w:hAnsi="Times New Roman"/>
        </w:rPr>
        <w:t>Change to “Control PHY PPDU”</w:t>
      </w:r>
    </w:p>
    <w:p w:rsidR="004C0D86" w:rsidRDefault="004C0D86" w:rsidP="004C0D86">
      <w:pPr>
        <w:pStyle w:val="ListParagraph"/>
        <w:numPr>
          <w:ilvl w:val="2"/>
          <w:numId w:val="9"/>
        </w:numPr>
        <w:rPr>
          <w:rFonts w:ascii="Times New Roman" w:hAnsi="Times New Roman"/>
        </w:rPr>
      </w:pPr>
      <w:r>
        <w:rPr>
          <w:rFonts w:ascii="Times New Roman" w:hAnsi="Times New Roman"/>
        </w:rPr>
        <w:t>Style guide 2.1.2 Naming Frames</w:t>
      </w:r>
    </w:p>
    <w:p w:rsidR="004C0D86" w:rsidRDefault="004C0D86" w:rsidP="004C0D86">
      <w:pPr>
        <w:pStyle w:val="ListParagraph"/>
        <w:numPr>
          <w:ilvl w:val="3"/>
          <w:numId w:val="9"/>
        </w:numPr>
        <w:rPr>
          <w:rFonts w:ascii="Times New Roman" w:hAnsi="Times New Roman"/>
        </w:rPr>
      </w:pPr>
      <w:r>
        <w:rPr>
          <w:rFonts w:ascii="Times New Roman" w:hAnsi="Times New Roman"/>
        </w:rPr>
        <w:t>P146.15</w:t>
      </w:r>
    </w:p>
    <w:p w:rsidR="004C0D86" w:rsidRDefault="004C0D86" w:rsidP="004C0D86">
      <w:pPr>
        <w:pStyle w:val="ListParagraph"/>
        <w:numPr>
          <w:ilvl w:val="4"/>
          <w:numId w:val="9"/>
        </w:numPr>
        <w:rPr>
          <w:rFonts w:ascii="Times New Roman" w:hAnsi="Times New Roman"/>
        </w:rPr>
      </w:pPr>
      <w:r>
        <w:rPr>
          <w:rFonts w:ascii="Times New Roman" w:hAnsi="Times New Roman"/>
        </w:rPr>
        <w:t>Review 3 items</w:t>
      </w:r>
    </w:p>
    <w:p w:rsidR="004C0D86" w:rsidRDefault="004C0D86" w:rsidP="004C0D86">
      <w:pPr>
        <w:pStyle w:val="ListParagraph"/>
        <w:numPr>
          <w:ilvl w:val="4"/>
          <w:numId w:val="9"/>
        </w:numPr>
        <w:rPr>
          <w:rFonts w:ascii="Times New Roman" w:hAnsi="Times New Roman"/>
        </w:rPr>
      </w:pPr>
      <w:r>
        <w:rPr>
          <w:rFonts w:ascii="Times New Roman" w:hAnsi="Times New Roman"/>
        </w:rPr>
        <w:t xml:space="preserve">Replace “Probe frames with Probe Request frames” </w:t>
      </w:r>
    </w:p>
    <w:p w:rsidR="004C0D86" w:rsidRDefault="004C0D86" w:rsidP="004C0D86">
      <w:pPr>
        <w:pStyle w:val="ListParagraph"/>
        <w:numPr>
          <w:ilvl w:val="4"/>
          <w:numId w:val="9"/>
        </w:numPr>
        <w:rPr>
          <w:rFonts w:ascii="Times New Roman" w:hAnsi="Times New Roman"/>
        </w:rPr>
      </w:pPr>
      <w:r>
        <w:rPr>
          <w:rFonts w:ascii="Times New Roman" w:hAnsi="Times New Roman"/>
        </w:rPr>
        <w:t>Need to check Probe request and Probe response for local consistency.</w:t>
      </w:r>
    </w:p>
    <w:p w:rsidR="004C0D86" w:rsidRDefault="004C0D86" w:rsidP="004C0D86">
      <w:pPr>
        <w:pStyle w:val="ListParagraph"/>
        <w:numPr>
          <w:ilvl w:val="4"/>
          <w:numId w:val="9"/>
        </w:numPr>
        <w:rPr>
          <w:rFonts w:ascii="Times New Roman" w:hAnsi="Times New Roman"/>
        </w:rPr>
      </w:pPr>
      <w:r>
        <w:rPr>
          <w:rFonts w:ascii="Times New Roman" w:hAnsi="Times New Roman"/>
        </w:rPr>
        <w:t>Adrian to check offline</w:t>
      </w:r>
    </w:p>
    <w:p w:rsidR="004C0D86" w:rsidRDefault="004C0D86" w:rsidP="004C0D86">
      <w:pPr>
        <w:pStyle w:val="ListParagraph"/>
        <w:numPr>
          <w:ilvl w:val="3"/>
          <w:numId w:val="9"/>
        </w:numPr>
        <w:rPr>
          <w:rFonts w:ascii="Times New Roman" w:hAnsi="Times New Roman"/>
        </w:rPr>
      </w:pPr>
      <w:r>
        <w:rPr>
          <w:rFonts w:ascii="Times New Roman" w:hAnsi="Times New Roman"/>
        </w:rPr>
        <w:t>3158.32</w:t>
      </w:r>
    </w:p>
    <w:p w:rsidR="004C0D86" w:rsidRDefault="004C0D86" w:rsidP="004C0D86">
      <w:pPr>
        <w:pStyle w:val="ListParagraph"/>
        <w:numPr>
          <w:ilvl w:val="4"/>
          <w:numId w:val="9"/>
        </w:numPr>
        <w:rPr>
          <w:rFonts w:ascii="Times New Roman" w:hAnsi="Times New Roman"/>
        </w:rPr>
      </w:pPr>
      <w:r>
        <w:rPr>
          <w:rFonts w:ascii="Times New Roman" w:hAnsi="Times New Roman"/>
        </w:rPr>
        <w:t>Review</w:t>
      </w:r>
    </w:p>
    <w:p w:rsidR="004C0D86" w:rsidRDefault="004C0D86" w:rsidP="004C0D86">
      <w:pPr>
        <w:pStyle w:val="ListParagraph"/>
        <w:numPr>
          <w:ilvl w:val="4"/>
          <w:numId w:val="9"/>
        </w:numPr>
        <w:rPr>
          <w:rFonts w:ascii="Times New Roman" w:hAnsi="Times New Roman"/>
        </w:rPr>
      </w:pPr>
      <w:r>
        <w:rPr>
          <w:rFonts w:ascii="Times New Roman" w:hAnsi="Times New Roman"/>
        </w:rPr>
        <w:t>Change “Probe Frame” to “Probe Request frame”</w:t>
      </w:r>
    </w:p>
    <w:p w:rsidR="004C0D86" w:rsidRDefault="004C0D86" w:rsidP="004C0D86">
      <w:pPr>
        <w:pStyle w:val="ListParagraph"/>
        <w:numPr>
          <w:ilvl w:val="4"/>
          <w:numId w:val="9"/>
        </w:numPr>
        <w:rPr>
          <w:rFonts w:ascii="Times New Roman" w:hAnsi="Times New Roman"/>
        </w:rPr>
      </w:pPr>
      <w:r>
        <w:rPr>
          <w:rFonts w:ascii="Times New Roman" w:hAnsi="Times New Roman"/>
        </w:rPr>
        <w:t>No objection to the identified changes.</w:t>
      </w:r>
    </w:p>
    <w:p w:rsidR="004C0D86" w:rsidRDefault="004C0D86" w:rsidP="004C0D86">
      <w:pPr>
        <w:pStyle w:val="ListParagraph"/>
        <w:numPr>
          <w:ilvl w:val="2"/>
          <w:numId w:val="9"/>
        </w:numPr>
        <w:rPr>
          <w:rFonts w:ascii="Times New Roman" w:hAnsi="Times New Roman"/>
        </w:rPr>
      </w:pPr>
      <w:r>
        <w:rPr>
          <w:rFonts w:ascii="Times New Roman" w:hAnsi="Times New Roman"/>
        </w:rPr>
        <w:t>Naming Frames continued:</w:t>
      </w:r>
    </w:p>
    <w:p w:rsidR="004C0D86" w:rsidRDefault="004C0D86" w:rsidP="004C0D86">
      <w:pPr>
        <w:pStyle w:val="ListParagraph"/>
        <w:numPr>
          <w:ilvl w:val="3"/>
          <w:numId w:val="9"/>
        </w:numPr>
        <w:rPr>
          <w:rFonts w:ascii="Times New Roman" w:hAnsi="Times New Roman"/>
        </w:rPr>
      </w:pPr>
      <w:r>
        <w:rPr>
          <w:rFonts w:ascii="Times New Roman" w:hAnsi="Times New Roman"/>
        </w:rPr>
        <w:t>1340.38</w:t>
      </w:r>
    </w:p>
    <w:p w:rsidR="004C0D86" w:rsidRDefault="004C0D86" w:rsidP="004C0D86">
      <w:pPr>
        <w:pStyle w:val="ListParagraph"/>
        <w:numPr>
          <w:ilvl w:val="4"/>
          <w:numId w:val="9"/>
        </w:numPr>
        <w:rPr>
          <w:rFonts w:ascii="Times New Roman" w:hAnsi="Times New Roman"/>
        </w:rPr>
      </w:pPr>
      <w:r>
        <w:rPr>
          <w:rFonts w:ascii="Times New Roman" w:hAnsi="Times New Roman"/>
        </w:rPr>
        <w:t xml:space="preserve">Review </w:t>
      </w:r>
      <w:proofErr w:type="gramStart"/>
      <w:r>
        <w:rPr>
          <w:rFonts w:ascii="Times New Roman" w:hAnsi="Times New Roman"/>
        </w:rPr>
        <w:t>-  IEEE</w:t>
      </w:r>
      <w:proofErr w:type="gramEnd"/>
      <w:r>
        <w:rPr>
          <w:rFonts w:ascii="Times New Roman" w:hAnsi="Times New Roman"/>
        </w:rPr>
        <w:t xml:space="preserve"> </w:t>
      </w:r>
      <w:proofErr w:type="spellStart"/>
      <w:r>
        <w:rPr>
          <w:rFonts w:ascii="Times New Roman" w:hAnsi="Times New Roman"/>
        </w:rPr>
        <w:t>Std</w:t>
      </w:r>
      <w:proofErr w:type="spellEnd"/>
      <w:r>
        <w:rPr>
          <w:rFonts w:ascii="Times New Roman" w:hAnsi="Times New Roman"/>
        </w:rPr>
        <w:t xml:space="preserve"> 802.11 frames?</w:t>
      </w:r>
    </w:p>
    <w:p w:rsidR="004C0D86" w:rsidRDefault="007E2396" w:rsidP="004C0D86">
      <w:pPr>
        <w:pStyle w:val="ListParagraph"/>
        <w:numPr>
          <w:ilvl w:val="4"/>
          <w:numId w:val="9"/>
        </w:numPr>
        <w:rPr>
          <w:rFonts w:ascii="Times New Roman" w:hAnsi="Times New Roman"/>
        </w:rPr>
      </w:pPr>
      <w:r>
        <w:rPr>
          <w:rFonts w:ascii="Times New Roman" w:hAnsi="Times New Roman"/>
        </w:rPr>
        <w:t>OK to leave as is.</w:t>
      </w:r>
    </w:p>
    <w:p w:rsidR="007E2396" w:rsidRDefault="007E2396" w:rsidP="007E2396">
      <w:pPr>
        <w:pStyle w:val="ListParagraph"/>
        <w:numPr>
          <w:ilvl w:val="3"/>
          <w:numId w:val="9"/>
        </w:numPr>
        <w:rPr>
          <w:rFonts w:ascii="Times New Roman" w:hAnsi="Times New Roman"/>
        </w:rPr>
      </w:pPr>
      <w:r>
        <w:rPr>
          <w:rFonts w:ascii="Times New Roman" w:hAnsi="Times New Roman"/>
        </w:rPr>
        <w:t>ADDBA frame</w:t>
      </w:r>
    </w:p>
    <w:p w:rsidR="007E2396" w:rsidRDefault="007E2396" w:rsidP="007E2396">
      <w:pPr>
        <w:pStyle w:val="ListParagraph"/>
        <w:numPr>
          <w:ilvl w:val="4"/>
          <w:numId w:val="9"/>
        </w:numPr>
        <w:rPr>
          <w:rFonts w:ascii="Times New Roman" w:hAnsi="Times New Roman"/>
        </w:rPr>
      </w:pPr>
      <w:r>
        <w:rPr>
          <w:rFonts w:ascii="Times New Roman" w:hAnsi="Times New Roman"/>
        </w:rPr>
        <w:t>Review issue</w:t>
      </w:r>
    </w:p>
    <w:p w:rsidR="007E2396" w:rsidRDefault="007E2396" w:rsidP="007E2396">
      <w:pPr>
        <w:pStyle w:val="ListParagraph"/>
        <w:numPr>
          <w:ilvl w:val="4"/>
          <w:numId w:val="9"/>
        </w:numPr>
        <w:rPr>
          <w:rFonts w:ascii="Times New Roman" w:hAnsi="Times New Roman"/>
        </w:rPr>
      </w:pPr>
      <w:r>
        <w:rPr>
          <w:rFonts w:ascii="Times New Roman" w:hAnsi="Times New Roman"/>
        </w:rPr>
        <w:t>We found that there was a typo – change ADBBA to ADDBA</w:t>
      </w:r>
    </w:p>
    <w:p w:rsidR="007E2396" w:rsidRDefault="007E2396" w:rsidP="007E2396">
      <w:pPr>
        <w:pStyle w:val="ListParagraph"/>
        <w:numPr>
          <w:ilvl w:val="4"/>
          <w:numId w:val="9"/>
        </w:numPr>
        <w:rPr>
          <w:rFonts w:ascii="Times New Roman" w:hAnsi="Times New Roman"/>
        </w:rPr>
      </w:pPr>
      <w:r>
        <w:rPr>
          <w:rFonts w:ascii="Times New Roman" w:hAnsi="Times New Roman"/>
        </w:rPr>
        <w:t>Action item: Summarize locations of these changes in this document.</w:t>
      </w:r>
    </w:p>
    <w:p w:rsidR="007E2396" w:rsidRDefault="007E2396" w:rsidP="007E2396">
      <w:pPr>
        <w:pStyle w:val="ListParagraph"/>
        <w:numPr>
          <w:ilvl w:val="4"/>
          <w:numId w:val="9"/>
        </w:numPr>
        <w:rPr>
          <w:rFonts w:ascii="Times New Roman" w:hAnsi="Times New Roman"/>
        </w:rPr>
      </w:pPr>
      <w:r>
        <w:rPr>
          <w:rFonts w:ascii="Times New Roman" w:hAnsi="Times New Roman"/>
        </w:rPr>
        <w:t>Dorothy noted that there were 14 occurrences.</w:t>
      </w:r>
    </w:p>
    <w:p w:rsidR="007E2396" w:rsidRDefault="007E2396" w:rsidP="007E2396">
      <w:pPr>
        <w:pStyle w:val="ListParagraph"/>
        <w:numPr>
          <w:ilvl w:val="2"/>
          <w:numId w:val="9"/>
        </w:numPr>
        <w:rPr>
          <w:rFonts w:ascii="Times New Roman" w:hAnsi="Times New Roman"/>
        </w:rPr>
      </w:pPr>
      <w:r>
        <w:rPr>
          <w:rFonts w:ascii="Times New Roman" w:hAnsi="Times New Roman"/>
        </w:rPr>
        <w:t>IEEE MEC comments</w:t>
      </w:r>
    </w:p>
    <w:p w:rsidR="007E2396" w:rsidRDefault="007E2396" w:rsidP="007E2396">
      <w:pPr>
        <w:pStyle w:val="ListParagraph"/>
        <w:numPr>
          <w:ilvl w:val="3"/>
          <w:numId w:val="9"/>
        </w:numPr>
        <w:rPr>
          <w:rFonts w:ascii="Times New Roman" w:hAnsi="Times New Roman"/>
        </w:rPr>
      </w:pPr>
      <w:r>
        <w:rPr>
          <w:rFonts w:ascii="Times New Roman" w:hAnsi="Times New Roman"/>
        </w:rPr>
        <w:t xml:space="preserve">Normative references that are no longer cited – should be dropped </w:t>
      </w:r>
    </w:p>
    <w:p w:rsidR="007E2396" w:rsidRDefault="007E2396" w:rsidP="007E2396">
      <w:pPr>
        <w:pStyle w:val="ListParagraph"/>
        <w:numPr>
          <w:ilvl w:val="3"/>
          <w:numId w:val="9"/>
        </w:numPr>
        <w:rPr>
          <w:rFonts w:ascii="Times New Roman" w:hAnsi="Times New Roman"/>
        </w:rPr>
      </w:pPr>
      <w:r>
        <w:rPr>
          <w:rFonts w:ascii="Times New Roman" w:hAnsi="Times New Roman"/>
        </w:rPr>
        <w:t>Normative references to dated standards being added should be checked and adjusted if needed.</w:t>
      </w:r>
    </w:p>
    <w:p w:rsidR="007E2396" w:rsidRDefault="007E2396" w:rsidP="007E2396">
      <w:pPr>
        <w:pStyle w:val="ListParagraph"/>
        <w:numPr>
          <w:ilvl w:val="3"/>
          <w:numId w:val="9"/>
        </w:numPr>
        <w:rPr>
          <w:rFonts w:ascii="Times New Roman" w:hAnsi="Times New Roman"/>
        </w:rPr>
      </w:pPr>
      <w:r>
        <w:rPr>
          <w:rFonts w:ascii="Times New Roman" w:hAnsi="Times New Roman"/>
        </w:rPr>
        <w:t>Copyright</w:t>
      </w:r>
    </w:p>
    <w:p w:rsidR="007E2396" w:rsidRDefault="007E2396" w:rsidP="007E2396">
      <w:pPr>
        <w:pStyle w:val="ListParagraph"/>
        <w:numPr>
          <w:ilvl w:val="4"/>
          <w:numId w:val="9"/>
        </w:numPr>
        <w:rPr>
          <w:rFonts w:ascii="Times New Roman" w:hAnsi="Times New Roman"/>
        </w:rPr>
      </w:pPr>
      <w:r>
        <w:rPr>
          <w:rFonts w:ascii="Times New Roman" w:hAnsi="Times New Roman"/>
        </w:rPr>
        <w:t>We have already adjusted</w:t>
      </w:r>
    </w:p>
    <w:p w:rsidR="007E2396" w:rsidRDefault="007E2396" w:rsidP="007E2396">
      <w:pPr>
        <w:pStyle w:val="ListParagraph"/>
        <w:numPr>
          <w:ilvl w:val="3"/>
          <w:numId w:val="9"/>
        </w:numPr>
        <w:rPr>
          <w:rFonts w:ascii="Times New Roman" w:hAnsi="Times New Roman"/>
        </w:rPr>
      </w:pPr>
      <w:r>
        <w:rPr>
          <w:rFonts w:ascii="Times New Roman" w:hAnsi="Times New Roman"/>
        </w:rPr>
        <w:t>Need a volunteer for a proposal on a updating this information.</w:t>
      </w:r>
    </w:p>
    <w:p w:rsidR="007E2396" w:rsidRDefault="007E2396" w:rsidP="007E2396">
      <w:pPr>
        <w:pStyle w:val="ListParagraph"/>
        <w:numPr>
          <w:ilvl w:val="3"/>
          <w:numId w:val="9"/>
        </w:numPr>
        <w:rPr>
          <w:rFonts w:ascii="Times New Roman" w:hAnsi="Times New Roman"/>
        </w:rPr>
      </w:pPr>
      <w:r>
        <w:rPr>
          <w:rFonts w:ascii="Times New Roman" w:hAnsi="Times New Roman"/>
        </w:rPr>
        <w:t>Dorothy asked for a volunteer</w:t>
      </w:r>
    </w:p>
    <w:p w:rsidR="007E2396" w:rsidRDefault="007E2396" w:rsidP="007E2396">
      <w:pPr>
        <w:pStyle w:val="ListParagraph"/>
        <w:numPr>
          <w:ilvl w:val="3"/>
          <w:numId w:val="9"/>
        </w:numPr>
        <w:rPr>
          <w:rFonts w:ascii="Times New Roman" w:hAnsi="Times New Roman"/>
        </w:rPr>
      </w:pPr>
      <w:r>
        <w:rPr>
          <w:rFonts w:ascii="Times New Roman" w:hAnsi="Times New Roman"/>
        </w:rPr>
        <w:t>Action: Dorothy To Check References</w:t>
      </w:r>
    </w:p>
    <w:p w:rsidR="007E2396" w:rsidRPr="00A208F4" w:rsidRDefault="007E2396" w:rsidP="007E2396">
      <w:pPr>
        <w:pStyle w:val="ListParagraph"/>
        <w:numPr>
          <w:ilvl w:val="1"/>
          <w:numId w:val="9"/>
        </w:numPr>
        <w:rPr>
          <w:rFonts w:ascii="Times New Roman" w:hAnsi="Times New Roman"/>
          <w:b/>
        </w:rPr>
      </w:pPr>
      <w:r w:rsidRPr="00A208F4">
        <w:rPr>
          <w:rFonts w:ascii="Times New Roman" w:hAnsi="Times New Roman"/>
          <w:b/>
        </w:rPr>
        <w:t>Review 11-14/1041 Dorothy STANLEY (Aruba)</w:t>
      </w:r>
    </w:p>
    <w:p w:rsidR="007E2396" w:rsidRDefault="007E2396" w:rsidP="007E2396">
      <w:pPr>
        <w:pStyle w:val="ListParagraph"/>
        <w:numPr>
          <w:ilvl w:val="2"/>
          <w:numId w:val="9"/>
        </w:numPr>
        <w:rPr>
          <w:rFonts w:ascii="Times New Roman" w:hAnsi="Times New Roman"/>
        </w:rPr>
      </w:pPr>
      <w:r>
        <w:rPr>
          <w:rFonts w:ascii="Times New Roman" w:hAnsi="Times New Roman"/>
        </w:rPr>
        <w:t>CID 3741</w:t>
      </w:r>
      <w:r w:rsidR="00D14994">
        <w:rPr>
          <w:rFonts w:ascii="Times New Roman" w:hAnsi="Times New Roman"/>
        </w:rPr>
        <w:t xml:space="preserve"> MAC</w:t>
      </w:r>
    </w:p>
    <w:p w:rsidR="007E2396" w:rsidRDefault="007E2396" w:rsidP="007E2396">
      <w:pPr>
        <w:pStyle w:val="ListParagraph"/>
        <w:numPr>
          <w:ilvl w:val="3"/>
          <w:numId w:val="9"/>
        </w:numPr>
        <w:rPr>
          <w:rFonts w:ascii="Times New Roman" w:hAnsi="Times New Roman"/>
        </w:rPr>
      </w:pPr>
      <w:r>
        <w:rPr>
          <w:rFonts w:ascii="Times New Roman" w:hAnsi="Times New Roman"/>
        </w:rPr>
        <w:t>Review comment</w:t>
      </w:r>
    </w:p>
    <w:p w:rsidR="007E2396" w:rsidRDefault="007E2396" w:rsidP="007E2396">
      <w:pPr>
        <w:pStyle w:val="ListParagraph"/>
        <w:numPr>
          <w:ilvl w:val="3"/>
          <w:numId w:val="9"/>
        </w:numPr>
        <w:rPr>
          <w:rFonts w:ascii="Times New Roman" w:hAnsi="Times New Roman"/>
        </w:rPr>
      </w:pPr>
      <w:r>
        <w:rPr>
          <w:rFonts w:ascii="Times New Roman" w:hAnsi="Times New Roman"/>
        </w:rPr>
        <w:t xml:space="preserve">Proposed Resolution: Rejected; It is true that the text changes from “transmitted” to “received”.  The cited sentence is describing the behavior from the receiver’s </w:t>
      </w:r>
      <w:r>
        <w:rPr>
          <w:rFonts w:ascii="Times New Roman" w:hAnsi="Times New Roman"/>
        </w:rPr>
        <w:lastRenderedPageBreak/>
        <w:t>perspective, and stating a requirement that prior schedules be discarded. No change is required.</w:t>
      </w:r>
    </w:p>
    <w:p w:rsidR="00D14994" w:rsidRDefault="00D14994" w:rsidP="007E2396">
      <w:pPr>
        <w:pStyle w:val="ListParagraph"/>
        <w:numPr>
          <w:ilvl w:val="3"/>
          <w:numId w:val="9"/>
        </w:numPr>
        <w:rPr>
          <w:rFonts w:ascii="Times New Roman" w:hAnsi="Times New Roman"/>
        </w:rPr>
      </w:pPr>
      <w:r>
        <w:rPr>
          <w:rFonts w:ascii="Times New Roman" w:hAnsi="Times New Roman"/>
        </w:rPr>
        <w:t>No objection – Mark ready for motion</w:t>
      </w:r>
    </w:p>
    <w:p w:rsidR="00D14994" w:rsidRDefault="00D14994" w:rsidP="00D14994">
      <w:pPr>
        <w:pStyle w:val="ListParagraph"/>
        <w:numPr>
          <w:ilvl w:val="2"/>
          <w:numId w:val="9"/>
        </w:numPr>
        <w:rPr>
          <w:rFonts w:ascii="Times New Roman" w:hAnsi="Times New Roman"/>
        </w:rPr>
      </w:pPr>
      <w:r>
        <w:rPr>
          <w:rFonts w:ascii="Times New Roman" w:hAnsi="Times New Roman"/>
        </w:rPr>
        <w:t>CID 3740,3742,3743 MAC</w:t>
      </w:r>
    </w:p>
    <w:p w:rsidR="00D14994" w:rsidRDefault="00D14994" w:rsidP="00D14994">
      <w:pPr>
        <w:pStyle w:val="ListParagraph"/>
        <w:numPr>
          <w:ilvl w:val="3"/>
          <w:numId w:val="9"/>
        </w:numPr>
        <w:rPr>
          <w:rFonts w:ascii="Times New Roman" w:hAnsi="Times New Roman"/>
        </w:rPr>
      </w:pPr>
      <w:r>
        <w:rPr>
          <w:rFonts w:ascii="Times New Roman" w:hAnsi="Times New Roman"/>
        </w:rPr>
        <w:t>Review comments</w:t>
      </w:r>
    </w:p>
    <w:p w:rsidR="00D14994" w:rsidRDefault="00D14994" w:rsidP="00D14994">
      <w:pPr>
        <w:pStyle w:val="ListParagraph"/>
        <w:numPr>
          <w:ilvl w:val="3"/>
          <w:numId w:val="9"/>
        </w:numPr>
        <w:rPr>
          <w:rFonts w:ascii="Times New Roman" w:hAnsi="Times New Roman"/>
        </w:rPr>
      </w:pPr>
      <w:r>
        <w:rPr>
          <w:rFonts w:ascii="Times New Roman" w:hAnsi="Times New Roman"/>
        </w:rPr>
        <w:t>Proposed Resolutions: Revised; Make changes as noted in 11-14/1041r0 for CID3740, CID 3742, and CID3743.</w:t>
      </w:r>
    </w:p>
    <w:p w:rsidR="00D14994" w:rsidRDefault="00D14994" w:rsidP="00D14994">
      <w:pPr>
        <w:pStyle w:val="ListParagraph"/>
        <w:numPr>
          <w:ilvl w:val="3"/>
          <w:numId w:val="9"/>
        </w:numPr>
        <w:rPr>
          <w:rFonts w:ascii="Times New Roman" w:hAnsi="Times New Roman"/>
        </w:rPr>
      </w:pPr>
      <w:r>
        <w:rPr>
          <w:rFonts w:ascii="Times New Roman" w:hAnsi="Times New Roman"/>
        </w:rPr>
        <w:t>No objection – Mark Ready for Motion</w:t>
      </w:r>
    </w:p>
    <w:p w:rsidR="00D14994" w:rsidRDefault="00D14994" w:rsidP="00D14994">
      <w:pPr>
        <w:pStyle w:val="ListParagraph"/>
        <w:numPr>
          <w:ilvl w:val="2"/>
          <w:numId w:val="9"/>
        </w:numPr>
        <w:rPr>
          <w:rFonts w:ascii="Times New Roman" w:hAnsi="Times New Roman"/>
        </w:rPr>
      </w:pPr>
      <w:r>
        <w:rPr>
          <w:rFonts w:ascii="Times New Roman" w:hAnsi="Times New Roman"/>
        </w:rPr>
        <w:t>CID 3665 MAC</w:t>
      </w:r>
    </w:p>
    <w:p w:rsidR="00D14994" w:rsidRDefault="00D14994" w:rsidP="00D14994">
      <w:pPr>
        <w:pStyle w:val="ListParagraph"/>
        <w:numPr>
          <w:ilvl w:val="3"/>
          <w:numId w:val="9"/>
        </w:numPr>
        <w:rPr>
          <w:rFonts w:ascii="Times New Roman" w:hAnsi="Times New Roman"/>
        </w:rPr>
      </w:pPr>
      <w:r>
        <w:rPr>
          <w:rFonts w:ascii="Times New Roman" w:hAnsi="Times New Roman"/>
        </w:rPr>
        <w:t>Review Comment</w:t>
      </w:r>
    </w:p>
    <w:p w:rsidR="00D14994" w:rsidRDefault="00D14994" w:rsidP="00D14994">
      <w:pPr>
        <w:pStyle w:val="ListParagraph"/>
        <w:numPr>
          <w:ilvl w:val="3"/>
          <w:numId w:val="9"/>
        </w:numPr>
        <w:rPr>
          <w:rFonts w:ascii="Times New Roman" w:hAnsi="Times New Roman"/>
        </w:rPr>
      </w:pPr>
      <w:r>
        <w:rPr>
          <w:rFonts w:ascii="Times New Roman" w:hAnsi="Times New Roman"/>
        </w:rPr>
        <w:t xml:space="preserve">Proposed Resolution: Rejected; </w:t>
      </w:r>
      <w:proofErr w:type="gramStart"/>
      <w:r>
        <w:rPr>
          <w:rFonts w:ascii="Times New Roman" w:hAnsi="Times New Roman"/>
        </w:rPr>
        <w:t>The</w:t>
      </w:r>
      <w:proofErr w:type="gramEnd"/>
      <w:r>
        <w:rPr>
          <w:rFonts w:ascii="Times New Roman" w:hAnsi="Times New Roman"/>
        </w:rPr>
        <w:t xml:space="preserve"> proposed change is counter to recent </w:t>
      </w:r>
      <w:proofErr w:type="spellStart"/>
      <w:r>
        <w:rPr>
          <w:rFonts w:ascii="Times New Roman" w:hAnsi="Times New Roman"/>
        </w:rPr>
        <w:t>REVmc</w:t>
      </w:r>
      <w:proofErr w:type="spellEnd"/>
      <w:r>
        <w:rPr>
          <w:rFonts w:ascii="Times New Roman" w:hAnsi="Times New Roman"/>
        </w:rPr>
        <w:t xml:space="preserve"> changes that consider “Shall &lt;a&gt; only if &lt;y&gt;” to be ambiguous.</w:t>
      </w:r>
    </w:p>
    <w:p w:rsidR="00D14994" w:rsidRDefault="00D14994" w:rsidP="00D14994">
      <w:pPr>
        <w:pStyle w:val="ListParagraph"/>
        <w:numPr>
          <w:ilvl w:val="3"/>
          <w:numId w:val="9"/>
        </w:numPr>
        <w:rPr>
          <w:rFonts w:ascii="Times New Roman" w:hAnsi="Times New Roman"/>
        </w:rPr>
      </w:pPr>
      <w:r>
        <w:rPr>
          <w:rFonts w:ascii="Times New Roman" w:hAnsi="Times New Roman"/>
        </w:rPr>
        <w:t>Question on why not just delete the “only”</w:t>
      </w:r>
    </w:p>
    <w:p w:rsidR="001A660F" w:rsidRDefault="001A660F" w:rsidP="00D14994">
      <w:pPr>
        <w:pStyle w:val="ListParagraph"/>
        <w:numPr>
          <w:ilvl w:val="3"/>
          <w:numId w:val="9"/>
        </w:numPr>
        <w:rPr>
          <w:rFonts w:ascii="Times New Roman" w:hAnsi="Times New Roman"/>
        </w:rPr>
      </w:pPr>
      <w:r>
        <w:rPr>
          <w:rFonts w:ascii="Times New Roman" w:hAnsi="Times New Roman"/>
        </w:rPr>
        <w:t>Discussion on what the “otherwise” meant to include.</w:t>
      </w:r>
    </w:p>
    <w:p w:rsidR="001A660F" w:rsidRDefault="001A660F" w:rsidP="00D14994">
      <w:pPr>
        <w:pStyle w:val="ListParagraph"/>
        <w:numPr>
          <w:ilvl w:val="3"/>
          <w:numId w:val="9"/>
        </w:numPr>
        <w:rPr>
          <w:rFonts w:ascii="Times New Roman" w:hAnsi="Times New Roman"/>
        </w:rPr>
      </w:pPr>
      <w:r>
        <w:rPr>
          <w:rFonts w:ascii="Times New Roman" w:hAnsi="Times New Roman"/>
        </w:rPr>
        <w:t>Change “otherwise” to  “in other PPDUs”</w:t>
      </w:r>
    </w:p>
    <w:p w:rsidR="001A660F" w:rsidRDefault="001A660F" w:rsidP="00D14994">
      <w:pPr>
        <w:pStyle w:val="ListParagraph"/>
        <w:numPr>
          <w:ilvl w:val="3"/>
          <w:numId w:val="9"/>
        </w:numPr>
        <w:rPr>
          <w:rFonts w:ascii="Times New Roman" w:hAnsi="Times New Roman"/>
        </w:rPr>
      </w:pPr>
      <w:r>
        <w:rPr>
          <w:rFonts w:ascii="Times New Roman" w:hAnsi="Times New Roman"/>
        </w:rPr>
        <w:t>Discussion on one or two sentences left it as one.</w:t>
      </w:r>
    </w:p>
    <w:p w:rsidR="001A660F" w:rsidRDefault="001A660F" w:rsidP="00D14994">
      <w:pPr>
        <w:pStyle w:val="ListParagraph"/>
        <w:numPr>
          <w:ilvl w:val="3"/>
          <w:numId w:val="9"/>
        </w:numPr>
        <w:rPr>
          <w:rFonts w:ascii="Times New Roman" w:hAnsi="Times New Roman"/>
        </w:rPr>
      </w:pPr>
      <w:r>
        <w:rPr>
          <w:rFonts w:ascii="Times New Roman" w:hAnsi="Times New Roman"/>
        </w:rPr>
        <w:t>Updated Proposed Resolution: Revised: make changes as noted in 11-14/1041r1 for CID 3665.</w:t>
      </w:r>
    </w:p>
    <w:p w:rsidR="00D14994" w:rsidRDefault="00D14994" w:rsidP="00D14994">
      <w:pPr>
        <w:pStyle w:val="ListParagraph"/>
        <w:numPr>
          <w:ilvl w:val="3"/>
          <w:numId w:val="9"/>
        </w:numPr>
        <w:rPr>
          <w:rFonts w:ascii="Times New Roman" w:hAnsi="Times New Roman"/>
        </w:rPr>
      </w:pPr>
      <w:r>
        <w:rPr>
          <w:rFonts w:ascii="Times New Roman" w:hAnsi="Times New Roman"/>
        </w:rPr>
        <w:t>No objection – Mark Ready for Motion</w:t>
      </w:r>
    </w:p>
    <w:p w:rsidR="001A660F" w:rsidRDefault="001A660F" w:rsidP="00FA5549">
      <w:pPr>
        <w:pStyle w:val="ListParagraph"/>
        <w:numPr>
          <w:ilvl w:val="2"/>
          <w:numId w:val="9"/>
        </w:numPr>
        <w:rPr>
          <w:rFonts w:ascii="Times New Roman" w:hAnsi="Times New Roman"/>
        </w:rPr>
      </w:pPr>
      <w:r>
        <w:rPr>
          <w:rFonts w:ascii="Times New Roman" w:hAnsi="Times New Roman"/>
        </w:rPr>
        <w:t>CID 3647 MAC</w:t>
      </w:r>
    </w:p>
    <w:p w:rsidR="001A660F" w:rsidRDefault="001A660F" w:rsidP="00FA5549">
      <w:pPr>
        <w:pStyle w:val="ListParagraph"/>
        <w:numPr>
          <w:ilvl w:val="3"/>
          <w:numId w:val="9"/>
        </w:numPr>
        <w:rPr>
          <w:rFonts w:ascii="Times New Roman" w:hAnsi="Times New Roman"/>
        </w:rPr>
      </w:pPr>
      <w:r>
        <w:rPr>
          <w:rFonts w:ascii="Times New Roman" w:hAnsi="Times New Roman"/>
        </w:rPr>
        <w:t>Review comment</w:t>
      </w:r>
    </w:p>
    <w:p w:rsidR="001A660F" w:rsidRPr="001A660F" w:rsidRDefault="001A660F" w:rsidP="00FA5549">
      <w:pPr>
        <w:pStyle w:val="ListParagraph"/>
        <w:numPr>
          <w:ilvl w:val="3"/>
          <w:numId w:val="9"/>
        </w:numPr>
        <w:rPr>
          <w:rFonts w:ascii="Times New Roman" w:hAnsi="Times New Roman"/>
        </w:rPr>
      </w:pPr>
      <w:r>
        <w:rPr>
          <w:rFonts w:ascii="Times New Roman" w:hAnsi="Times New Roman"/>
        </w:rPr>
        <w:t>To be consistent, change “the Quiet” to “a Quiet”</w:t>
      </w:r>
    </w:p>
    <w:p w:rsidR="001A660F" w:rsidRDefault="001A660F" w:rsidP="00FA5549">
      <w:pPr>
        <w:pStyle w:val="ListParagraph"/>
        <w:numPr>
          <w:ilvl w:val="3"/>
          <w:numId w:val="9"/>
        </w:numPr>
        <w:rPr>
          <w:rFonts w:ascii="Times New Roman" w:hAnsi="Times New Roman"/>
        </w:rPr>
      </w:pPr>
      <w:r>
        <w:rPr>
          <w:rFonts w:ascii="Times New Roman" w:hAnsi="Times New Roman"/>
        </w:rPr>
        <w:t>Proposed Resolution: Revised make changes as noted in 11-14/1041r1 for CID 3647</w:t>
      </w:r>
    </w:p>
    <w:p w:rsidR="001A660F" w:rsidRDefault="001A660F" w:rsidP="00FA5549">
      <w:pPr>
        <w:pStyle w:val="ListParagraph"/>
        <w:numPr>
          <w:ilvl w:val="2"/>
          <w:numId w:val="9"/>
        </w:numPr>
        <w:rPr>
          <w:rFonts w:ascii="Times New Roman" w:hAnsi="Times New Roman"/>
        </w:rPr>
      </w:pPr>
      <w:r>
        <w:rPr>
          <w:rFonts w:ascii="Times New Roman" w:hAnsi="Times New Roman"/>
        </w:rPr>
        <w:t>CID 3612 GEN</w:t>
      </w:r>
    </w:p>
    <w:p w:rsidR="001A660F" w:rsidRDefault="001A660F" w:rsidP="00FA5549">
      <w:pPr>
        <w:pStyle w:val="ListParagraph"/>
        <w:numPr>
          <w:ilvl w:val="3"/>
          <w:numId w:val="9"/>
        </w:numPr>
        <w:rPr>
          <w:rFonts w:ascii="Times New Roman" w:hAnsi="Times New Roman"/>
        </w:rPr>
      </w:pPr>
      <w:r>
        <w:rPr>
          <w:rFonts w:ascii="Times New Roman" w:hAnsi="Times New Roman"/>
        </w:rPr>
        <w:t>Review Comment</w:t>
      </w:r>
    </w:p>
    <w:p w:rsidR="00FA5549" w:rsidRDefault="00FA5549" w:rsidP="00FA5549">
      <w:pPr>
        <w:pStyle w:val="ListParagraph"/>
        <w:numPr>
          <w:ilvl w:val="3"/>
          <w:numId w:val="9"/>
        </w:numPr>
        <w:rPr>
          <w:rFonts w:ascii="Times New Roman" w:hAnsi="Times New Roman"/>
        </w:rPr>
      </w:pPr>
      <w:r>
        <w:rPr>
          <w:rFonts w:ascii="Times New Roman" w:hAnsi="Times New Roman"/>
        </w:rPr>
        <w:t>Proposed Resolution: Reject. The statements are descriptive; the normative “Shall” statements are in clause 22.1.1(for PHY) and in clauses 9 and 10 (MAC).</w:t>
      </w:r>
    </w:p>
    <w:p w:rsidR="00FA5549" w:rsidRDefault="00FA5549" w:rsidP="00FA5549">
      <w:pPr>
        <w:pStyle w:val="ListParagraph"/>
        <w:numPr>
          <w:ilvl w:val="3"/>
          <w:numId w:val="9"/>
        </w:numPr>
        <w:rPr>
          <w:rFonts w:ascii="Times New Roman" w:hAnsi="Times New Roman"/>
        </w:rPr>
      </w:pPr>
      <w:r>
        <w:rPr>
          <w:rFonts w:ascii="Times New Roman" w:hAnsi="Times New Roman"/>
        </w:rPr>
        <w:t>No objection – mark ready for motion</w:t>
      </w:r>
    </w:p>
    <w:p w:rsidR="00FA5549" w:rsidRDefault="00FA5549" w:rsidP="00FA5549">
      <w:pPr>
        <w:pStyle w:val="ListParagraph"/>
        <w:numPr>
          <w:ilvl w:val="2"/>
          <w:numId w:val="9"/>
        </w:numPr>
        <w:rPr>
          <w:rFonts w:ascii="Times New Roman" w:hAnsi="Times New Roman"/>
        </w:rPr>
      </w:pPr>
      <w:r>
        <w:rPr>
          <w:rFonts w:ascii="Times New Roman" w:hAnsi="Times New Roman"/>
        </w:rPr>
        <w:t>CID 3613 and CID 3614 GEN</w:t>
      </w:r>
    </w:p>
    <w:p w:rsidR="00FA5549" w:rsidRDefault="00FA5549" w:rsidP="00FA5549">
      <w:pPr>
        <w:pStyle w:val="ListParagraph"/>
        <w:numPr>
          <w:ilvl w:val="3"/>
          <w:numId w:val="9"/>
        </w:numPr>
        <w:rPr>
          <w:rFonts w:ascii="Times New Roman" w:hAnsi="Times New Roman"/>
        </w:rPr>
      </w:pPr>
      <w:r>
        <w:rPr>
          <w:rFonts w:ascii="Times New Roman" w:hAnsi="Times New Roman"/>
        </w:rPr>
        <w:t>Review comment</w:t>
      </w:r>
    </w:p>
    <w:p w:rsidR="00FA5549" w:rsidRDefault="00FA5549" w:rsidP="00FA5549">
      <w:pPr>
        <w:pStyle w:val="ListParagraph"/>
        <w:numPr>
          <w:ilvl w:val="3"/>
          <w:numId w:val="9"/>
        </w:numPr>
        <w:rPr>
          <w:rFonts w:ascii="Times New Roman" w:hAnsi="Times New Roman"/>
        </w:rPr>
      </w:pPr>
      <w:r>
        <w:rPr>
          <w:rFonts w:ascii="Times New Roman" w:hAnsi="Times New Roman"/>
        </w:rPr>
        <w:t>Similar to previous discussion</w:t>
      </w:r>
    </w:p>
    <w:p w:rsidR="00FA5549" w:rsidRDefault="00FA5549" w:rsidP="00FA5549">
      <w:pPr>
        <w:pStyle w:val="ListParagraph"/>
        <w:numPr>
          <w:ilvl w:val="3"/>
          <w:numId w:val="9"/>
        </w:numPr>
        <w:rPr>
          <w:rFonts w:ascii="Times New Roman" w:hAnsi="Times New Roman"/>
        </w:rPr>
      </w:pPr>
      <w:r>
        <w:rPr>
          <w:rFonts w:ascii="Times New Roman" w:hAnsi="Times New Roman"/>
        </w:rPr>
        <w:t>Proposed Resolution: Accept.</w:t>
      </w:r>
    </w:p>
    <w:p w:rsidR="00FA5549" w:rsidRDefault="00FA5549" w:rsidP="00FA5549">
      <w:pPr>
        <w:pStyle w:val="ListParagraph"/>
        <w:numPr>
          <w:ilvl w:val="3"/>
          <w:numId w:val="9"/>
        </w:numPr>
        <w:rPr>
          <w:rFonts w:ascii="Times New Roman" w:hAnsi="Times New Roman"/>
        </w:rPr>
      </w:pPr>
      <w:r>
        <w:rPr>
          <w:rFonts w:ascii="Times New Roman" w:hAnsi="Times New Roman"/>
        </w:rPr>
        <w:t>No objection – mark ready for motion</w:t>
      </w:r>
    </w:p>
    <w:p w:rsidR="00FA5549" w:rsidRDefault="00FA5549" w:rsidP="00FA5549">
      <w:pPr>
        <w:pStyle w:val="ListParagraph"/>
        <w:numPr>
          <w:ilvl w:val="2"/>
          <w:numId w:val="9"/>
        </w:numPr>
        <w:rPr>
          <w:rFonts w:ascii="Times New Roman" w:hAnsi="Times New Roman"/>
        </w:rPr>
      </w:pPr>
      <w:r>
        <w:rPr>
          <w:rFonts w:ascii="Times New Roman" w:hAnsi="Times New Roman"/>
        </w:rPr>
        <w:t>CID 3568</w:t>
      </w:r>
      <w:r w:rsidR="00826BA5">
        <w:rPr>
          <w:rFonts w:ascii="Times New Roman" w:hAnsi="Times New Roman"/>
        </w:rPr>
        <w:t xml:space="preserve"> GEN</w:t>
      </w:r>
    </w:p>
    <w:p w:rsidR="00FA5549" w:rsidRDefault="00FA5549" w:rsidP="00FA5549">
      <w:pPr>
        <w:pStyle w:val="ListParagraph"/>
        <w:numPr>
          <w:ilvl w:val="3"/>
          <w:numId w:val="9"/>
        </w:numPr>
        <w:rPr>
          <w:rFonts w:ascii="Times New Roman" w:hAnsi="Times New Roman"/>
        </w:rPr>
      </w:pPr>
      <w:r>
        <w:rPr>
          <w:rFonts w:ascii="Times New Roman" w:hAnsi="Times New Roman"/>
        </w:rPr>
        <w:t>Review comment</w:t>
      </w:r>
    </w:p>
    <w:p w:rsidR="00FA5549" w:rsidRDefault="00FA5549" w:rsidP="00FA5549">
      <w:pPr>
        <w:pStyle w:val="ListParagraph"/>
        <w:numPr>
          <w:ilvl w:val="3"/>
          <w:numId w:val="9"/>
        </w:numPr>
        <w:rPr>
          <w:rFonts w:ascii="Times New Roman" w:hAnsi="Times New Roman"/>
        </w:rPr>
      </w:pPr>
      <w:r>
        <w:rPr>
          <w:rFonts w:ascii="Times New Roman" w:hAnsi="Times New Roman"/>
        </w:rPr>
        <w:t>Discussion: The RSNI is a ratio that is calculated, not measured. The power value components are measured.</w:t>
      </w:r>
    </w:p>
    <w:p w:rsidR="00826BA5" w:rsidRDefault="00826BA5" w:rsidP="00FA5549">
      <w:pPr>
        <w:pStyle w:val="ListParagraph"/>
        <w:numPr>
          <w:ilvl w:val="3"/>
          <w:numId w:val="9"/>
        </w:numPr>
        <w:rPr>
          <w:rFonts w:ascii="Times New Roman" w:hAnsi="Times New Roman"/>
        </w:rPr>
      </w:pPr>
      <w:r>
        <w:rPr>
          <w:rFonts w:ascii="Times New Roman" w:hAnsi="Times New Roman"/>
        </w:rPr>
        <w:t>Change defined by the ratio” to defined as the ratio, and delete the “as” in “as measured”</w:t>
      </w:r>
    </w:p>
    <w:p w:rsidR="00FA5549" w:rsidRDefault="00FA5549" w:rsidP="00FA5549">
      <w:pPr>
        <w:pStyle w:val="ListParagraph"/>
        <w:numPr>
          <w:ilvl w:val="3"/>
          <w:numId w:val="9"/>
        </w:numPr>
        <w:rPr>
          <w:rFonts w:ascii="Times New Roman" w:hAnsi="Times New Roman"/>
        </w:rPr>
      </w:pPr>
      <w:r>
        <w:rPr>
          <w:rFonts w:ascii="Times New Roman" w:hAnsi="Times New Roman"/>
        </w:rPr>
        <w:t>Proposed Resolution: Revised make changes as noted in 11-14/1041r1 for CID</w:t>
      </w:r>
      <w:r w:rsidR="00826BA5">
        <w:rPr>
          <w:rFonts w:ascii="Times New Roman" w:hAnsi="Times New Roman"/>
        </w:rPr>
        <w:t xml:space="preserve"> 3568.</w:t>
      </w:r>
    </w:p>
    <w:p w:rsidR="00826BA5" w:rsidRDefault="00826BA5" w:rsidP="00FA5549">
      <w:pPr>
        <w:pStyle w:val="ListParagraph"/>
        <w:numPr>
          <w:ilvl w:val="3"/>
          <w:numId w:val="9"/>
        </w:numPr>
        <w:rPr>
          <w:rFonts w:ascii="Times New Roman" w:hAnsi="Times New Roman"/>
        </w:rPr>
      </w:pPr>
      <w:r>
        <w:rPr>
          <w:rFonts w:ascii="Times New Roman" w:hAnsi="Times New Roman"/>
        </w:rPr>
        <w:t>No objection – mark ready for motion</w:t>
      </w:r>
    </w:p>
    <w:p w:rsidR="00826BA5" w:rsidRDefault="00826BA5" w:rsidP="00826BA5">
      <w:pPr>
        <w:pStyle w:val="ListParagraph"/>
        <w:numPr>
          <w:ilvl w:val="2"/>
          <w:numId w:val="9"/>
        </w:numPr>
        <w:rPr>
          <w:rFonts w:ascii="Times New Roman" w:hAnsi="Times New Roman"/>
        </w:rPr>
      </w:pPr>
      <w:r>
        <w:rPr>
          <w:rFonts w:ascii="Times New Roman" w:hAnsi="Times New Roman"/>
        </w:rPr>
        <w:t>CID 3554, 3555 GEN</w:t>
      </w:r>
    </w:p>
    <w:p w:rsidR="00826BA5" w:rsidRDefault="00826BA5" w:rsidP="00826BA5">
      <w:pPr>
        <w:pStyle w:val="ListParagraph"/>
        <w:numPr>
          <w:ilvl w:val="3"/>
          <w:numId w:val="9"/>
        </w:numPr>
        <w:rPr>
          <w:rFonts w:ascii="Times New Roman" w:hAnsi="Times New Roman"/>
        </w:rPr>
      </w:pPr>
      <w:r>
        <w:rPr>
          <w:rFonts w:ascii="Times New Roman" w:hAnsi="Times New Roman"/>
        </w:rPr>
        <w:t>Review comments</w:t>
      </w:r>
    </w:p>
    <w:p w:rsidR="00C035B2" w:rsidRDefault="00826BA5" w:rsidP="00C035B2">
      <w:pPr>
        <w:pStyle w:val="ListParagraph"/>
        <w:numPr>
          <w:ilvl w:val="3"/>
          <w:numId w:val="9"/>
        </w:numPr>
        <w:rPr>
          <w:rFonts w:ascii="Times New Roman" w:hAnsi="Times New Roman"/>
        </w:rPr>
      </w:pPr>
      <w:r>
        <w:rPr>
          <w:rFonts w:ascii="Times New Roman" w:hAnsi="Times New Roman"/>
        </w:rPr>
        <w:t>Definitions reviewed. (33.39)</w:t>
      </w:r>
    </w:p>
    <w:p w:rsidR="00826BA5" w:rsidRPr="00C035B2" w:rsidRDefault="00826BA5" w:rsidP="00C035B2">
      <w:pPr>
        <w:pStyle w:val="ListParagraph"/>
        <w:numPr>
          <w:ilvl w:val="3"/>
          <w:numId w:val="9"/>
        </w:numPr>
        <w:rPr>
          <w:rFonts w:ascii="Times New Roman" w:hAnsi="Times New Roman"/>
        </w:rPr>
      </w:pPr>
      <w:r w:rsidRPr="00C035B2">
        <w:rPr>
          <w:rFonts w:ascii="Times New Roman" w:hAnsi="Times New Roman"/>
        </w:rPr>
        <w:lastRenderedPageBreak/>
        <w:t xml:space="preserve">Proposed </w:t>
      </w:r>
      <w:r w:rsidR="00C035B2" w:rsidRPr="00C035B2">
        <w:rPr>
          <w:rFonts w:ascii="Times New Roman" w:hAnsi="Times New Roman"/>
        </w:rPr>
        <w:t>Resolution</w:t>
      </w:r>
      <w:r w:rsidRPr="00C035B2">
        <w:rPr>
          <w:rFonts w:ascii="Times New Roman" w:hAnsi="Times New Roman"/>
        </w:rPr>
        <w:t xml:space="preserve"> for CID 3554: </w:t>
      </w:r>
      <w:r w:rsidR="00C035B2">
        <w:rPr>
          <w:rFonts w:ascii="Times New Roman" w:hAnsi="Times New Roman"/>
        </w:rPr>
        <w:t xml:space="preserve">Reject; </w:t>
      </w:r>
      <w:proofErr w:type="gramStart"/>
      <w:r w:rsidR="00C035B2" w:rsidRPr="00C035B2">
        <w:rPr>
          <w:rFonts w:ascii="Times New Roman" w:hAnsi="Times New Roman"/>
        </w:rPr>
        <w:t>The</w:t>
      </w:r>
      <w:proofErr w:type="gramEnd"/>
      <w:r w:rsidR="00C035B2" w:rsidRPr="00C035B2">
        <w:rPr>
          <w:rFonts w:ascii="Times New Roman" w:hAnsi="Times New Roman"/>
        </w:rPr>
        <w:t xml:space="preserve"> cited definition is correct, see clause 13.14. Neighbor STAs are either peered or non-peered. </w:t>
      </w:r>
    </w:p>
    <w:p w:rsidR="00C035B2" w:rsidRPr="00C035B2" w:rsidRDefault="00C035B2" w:rsidP="00C035B2">
      <w:pPr>
        <w:pStyle w:val="ListParagraph"/>
        <w:numPr>
          <w:ilvl w:val="3"/>
          <w:numId w:val="9"/>
        </w:numPr>
        <w:rPr>
          <w:rFonts w:ascii="Times New Roman" w:hAnsi="Times New Roman"/>
        </w:rPr>
      </w:pPr>
      <w:r w:rsidRPr="00C035B2">
        <w:rPr>
          <w:rFonts w:ascii="Times New Roman" w:hAnsi="Times New Roman"/>
        </w:rPr>
        <w:t>Proposed resolution for CID 3555: Rejected. The comment fails to identify changes in sufficient detail so that the specific wording of the changes that will satisfy the commenter can be determined.</w:t>
      </w:r>
    </w:p>
    <w:p w:rsidR="00826BA5" w:rsidRDefault="00826BA5" w:rsidP="00826BA5">
      <w:pPr>
        <w:pStyle w:val="ListParagraph"/>
        <w:numPr>
          <w:ilvl w:val="3"/>
          <w:numId w:val="9"/>
        </w:numPr>
        <w:rPr>
          <w:rFonts w:ascii="Times New Roman" w:hAnsi="Times New Roman"/>
        </w:rPr>
      </w:pPr>
      <w:r w:rsidRPr="00826BA5">
        <w:rPr>
          <w:rFonts w:ascii="Times New Roman" w:hAnsi="Times New Roman"/>
        </w:rPr>
        <w:t>No objection – mark ready for motion</w:t>
      </w:r>
    </w:p>
    <w:p w:rsidR="00826BA5" w:rsidRDefault="00826BA5" w:rsidP="00826BA5">
      <w:pPr>
        <w:pStyle w:val="ListParagraph"/>
        <w:numPr>
          <w:ilvl w:val="2"/>
          <w:numId w:val="9"/>
        </w:numPr>
        <w:rPr>
          <w:rFonts w:ascii="Times New Roman" w:hAnsi="Times New Roman"/>
        </w:rPr>
      </w:pPr>
      <w:r>
        <w:rPr>
          <w:rFonts w:ascii="Times New Roman" w:hAnsi="Times New Roman"/>
        </w:rPr>
        <w:t>CID</w:t>
      </w:r>
      <w:r w:rsidR="004E2C20">
        <w:rPr>
          <w:rFonts w:ascii="Times New Roman" w:hAnsi="Times New Roman"/>
        </w:rPr>
        <w:t xml:space="preserve"> </w:t>
      </w:r>
      <w:bookmarkStart w:id="11" w:name="_GoBack"/>
      <w:r w:rsidR="004E2C20">
        <w:rPr>
          <w:rFonts w:ascii="Times New Roman" w:hAnsi="Times New Roman"/>
        </w:rPr>
        <w:t>3</w:t>
      </w:r>
      <w:r w:rsidR="00633339">
        <w:rPr>
          <w:rFonts w:ascii="Times New Roman" w:hAnsi="Times New Roman"/>
        </w:rPr>
        <w:t>5</w:t>
      </w:r>
      <w:r w:rsidR="004E2C20">
        <w:rPr>
          <w:rFonts w:ascii="Times New Roman" w:hAnsi="Times New Roman"/>
        </w:rPr>
        <w:t>17</w:t>
      </w:r>
      <w:bookmarkEnd w:id="11"/>
      <w:r>
        <w:rPr>
          <w:rFonts w:ascii="Times New Roman" w:hAnsi="Times New Roman"/>
        </w:rPr>
        <w:t xml:space="preserve">  </w:t>
      </w:r>
      <w:r w:rsidR="00A208F4">
        <w:rPr>
          <w:rFonts w:ascii="Times New Roman" w:hAnsi="Times New Roman"/>
        </w:rPr>
        <w:t xml:space="preserve">Editor </w:t>
      </w:r>
      <w:r>
        <w:rPr>
          <w:rFonts w:ascii="Times New Roman" w:hAnsi="Times New Roman"/>
        </w:rPr>
        <w:t>and CID 3518</w:t>
      </w:r>
      <w:r w:rsidR="00A208F4">
        <w:rPr>
          <w:rFonts w:ascii="Times New Roman" w:hAnsi="Times New Roman"/>
        </w:rPr>
        <w:t xml:space="preserve"> GEN</w:t>
      </w:r>
    </w:p>
    <w:p w:rsidR="004E2C20" w:rsidRDefault="004E2C20" w:rsidP="004E2C20">
      <w:pPr>
        <w:pStyle w:val="ListParagraph"/>
        <w:numPr>
          <w:ilvl w:val="3"/>
          <w:numId w:val="9"/>
        </w:numPr>
        <w:rPr>
          <w:rFonts w:ascii="Times New Roman" w:hAnsi="Times New Roman"/>
        </w:rPr>
      </w:pPr>
      <w:r>
        <w:rPr>
          <w:rFonts w:ascii="Times New Roman" w:hAnsi="Times New Roman"/>
        </w:rPr>
        <w:t>Review comments</w:t>
      </w:r>
    </w:p>
    <w:p w:rsidR="004E2C20" w:rsidRDefault="00BA7AE6" w:rsidP="004E2C20">
      <w:pPr>
        <w:pStyle w:val="ListParagraph"/>
        <w:numPr>
          <w:ilvl w:val="3"/>
          <w:numId w:val="9"/>
        </w:numPr>
        <w:rPr>
          <w:rFonts w:ascii="Times New Roman" w:hAnsi="Times New Roman"/>
        </w:rPr>
      </w:pPr>
      <w:r>
        <w:rPr>
          <w:rFonts w:ascii="Times New Roman" w:hAnsi="Times New Roman"/>
        </w:rPr>
        <w:t>Discussion on value of the term and whether it should just be all deleted.</w:t>
      </w:r>
    </w:p>
    <w:p w:rsidR="00BA7AE6" w:rsidRDefault="00BA7AE6" w:rsidP="004E2C20">
      <w:pPr>
        <w:pStyle w:val="ListParagraph"/>
        <w:numPr>
          <w:ilvl w:val="3"/>
          <w:numId w:val="9"/>
        </w:numPr>
        <w:rPr>
          <w:rFonts w:ascii="Times New Roman" w:hAnsi="Times New Roman"/>
        </w:rPr>
      </w:pPr>
      <w:r>
        <w:rPr>
          <w:rFonts w:ascii="Times New Roman" w:hAnsi="Times New Roman"/>
        </w:rPr>
        <w:t xml:space="preserve">Discussion on having all the coordination functions defined in the standard </w:t>
      </w:r>
      <w:proofErr w:type="gramStart"/>
      <w:r>
        <w:rPr>
          <w:rFonts w:ascii="Times New Roman" w:hAnsi="Times New Roman"/>
        </w:rPr>
        <w:t>be</w:t>
      </w:r>
      <w:proofErr w:type="gramEnd"/>
      <w:r>
        <w:rPr>
          <w:rFonts w:ascii="Times New Roman" w:hAnsi="Times New Roman"/>
        </w:rPr>
        <w:t xml:space="preserve"> listed in the note.</w:t>
      </w:r>
    </w:p>
    <w:p w:rsidR="00BA7AE6" w:rsidRDefault="00BA7AE6" w:rsidP="004E2C20">
      <w:pPr>
        <w:pStyle w:val="ListParagraph"/>
        <w:numPr>
          <w:ilvl w:val="3"/>
          <w:numId w:val="9"/>
        </w:numPr>
        <w:rPr>
          <w:rFonts w:ascii="Times New Roman" w:hAnsi="Times New Roman"/>
        </w:rPr>
      </w:pPr>
      <w:r>
        <w:rPr>
          <w:rFonts w:ascii="Times New Roman" w:hAnsi="Times New Roman"/>
        </w:rPr>
        <w:t>Decision to delete the note</w:t>
      </w:r>
    </w:p>
    <w:p w:rsidR="00BA7AE6" w:rsidRDefault="00BA7AE6" w:rsidP="00BA7AE6">
      <w:pPr>
        <w:pStyle w:val="ListParagraph"/>
        <w:numPr>
          <w:ilvl w:val="3"/>
          <w:numId w:val="9"/>
        </w:numPr>
        <w:rPr>
          <w:rFonts w:ascii="Times New Roman" w:hAnsi="Times New Roman"/>
        </w:rPr>
      </w:pPr>
      <w:r>
        <w:rPr>
          <w:rFonts w:ascii="Times New Roman" w:hAnsi="Times New Roman"/>
        </w:rPr>
        <w:t>Proposed Resolution: Revised make changes as noted in 11-14/1041r1 for CID 3</w:t>
      </w:r>
      <w:r w:rsidR="00633339">
        <w:rPr>
          <w:rFonts w:ascii="Times New Roman" w:hAnsi="Times New Roman"/>
        </w:rPr>
        <w:t>5</w:t>
      </w:r>
      <w:r>
        <w:rPr>
          <w:rFonts w:ascii="Times New Roman" w:hAnsi="Times New Roman"/>
        </w:rPr>
        <w:t>17 and CID 3518</w:t>
      </w:r>
    </w:p>
    <w:p w:rsidR="00BA7AE6" w:rsidRDefault="00BA7AE6" w:rsidP="00BA7AE6">
      <w:pPr>
        <w:pStyle w:val="ListParagraph"/>
        <w:numPr>
          <w:ilvl w:val="2"/>
          <w:numId w:val="9"/>
        </w:numPr>
        <w:rPr>
          <w:rFonts w:ascii="Times New Roman" w:hAnsi="Times New Roman"/>
        </w:rPr>
      </w:pPr>
      <w:r>
        <w:rPr>
          <w:rFonts w:ascii="Times New Roman" w:hAnsi="Times New Roman"/>
        </w:rPr>
        <w:t>CID 3516 GEN</w:t>
      </w:r>
    </w:p>
    <w:p w:rsidR="00BA7AE6" w:rsidRDefault="00BA7AE6" w:rsidP="00BA7AE6">
      <w:pPr>
        <w:pStyle w:val="ListParagraph"/>
        <w:numPr>
          <w:ilvl w:val="3"/>
          <w:numId w:val="9"/>
        </w:numPr>
        <w:rPr>
          <w:rFonts w:ascii="Times New Roman" w:hAnsi="Times New Roman"/>
        </w:rPr>
      </w:pPr>
      <w:r>
        <w:rPr>
          <w:rFonts w:ascii="Times New Roman" w:hAnsi="Times New Roman"/>
        </w:rPr>
        <w:t>Review Comment</w:t>
      </w:r>
    </w:p>
    <w:p w:rsidR="00BA7AE6" w:rsidRDefault="00BA7AE6" w:rsidP="00BA7AE6">
      <w:pPr>
        <w:pStyle w:val="ListParagraph"/>
        <w:numPr>
          <w:ilvl w:val="3"/>
          <w:numId w:val="9"/>
        </w:numPr>
        <w:rPr>
          <w:rFonts w:ascii="Times New Roman" w:hAnsi="Times New Roman"/>
        </w:rPr>
      </w:pPr>
      <w:r>
        <w:rPr>
          <w:rFonts w:ascii="Times New Roman" w:hAnsi="Times New Roman"/>
        </w:rPr>
        <w:t>Discussion on if PBSS is or is not a STSL.</w:t>
      </w:r>
    </w:p>
    <w:p w:rsidR="00BA7AE6" w:rsidRDefault="00BA7AE6" w:rsidP="00BA7AE6">
      <w:pPr>
        <w:pStyle w:val="ListParagraph"/>
        <w:numPr>
          <w:ilvl w:val="3"/>
          <w:numId w:val="9"/>
        </w:numPr>
        <w:rPr>
          <w:rFonts w:ascii="Times New Roman" w:hAnsi="Times New Roman"/>
        </w:rPr>
      </w:pPr>
      <w:r>
        <w:rPr>
          <w:rFonts w:ascii="Times New Roman" w:hAnsi="Times New Roman"/>
        </w:rPr>
        <w:t>Proposed Resolution: Accept Note to commenter: TDLS is an STSL, but PBSS is not.</w:t>
      </w:r>
    </w:p>
    <w:p w:rsidR="00BA7AE6" w:rsidRDefault="00BA7AE6" w:rsidP="00BA7AE6">
      <w:pPr>
        <w:pStyle w:val="ListParagraph"/>
        <w:numPr>
          <w:ilvl w:val="3"/>
          <w:numId w:val="9"/>
        </w:numPr>
        <w:rPr>
          <w:rFonts w:ascii="Times New Roman" w:hAnsi="Times New Roman"/>
        </w:rPr>
      </w:pPr>
      <w:r>
        <w:rPr>
          <w:rFonts w:ascii="Times New Roman" w:hAnsi="Times New Roman"/>
        </w:rPr>
        <w:t>No objection – mark ready for Motion</w:t>
      </w:r>
    </w:p>
    <w:p w:rsidR="00BA7AE6" w:rsidRDefault="00BA7AE6" w:rsidP="00BA7AE6">
      <w:pPr>
        <w:pStyle w:val="ListParagraph"/>
        <w:numPr>
          <w:ilvl w:val="2"/>
          <w:numId w:val="9"/>
        </w:numPr>
        <w:rPr>
          <w:rFonts w:ascii="Times New Roman" w:hAnsi="Times New Roman"/>
        </w:rPr>
      </w:pPr>
      <w:r>
        <w:rPr>
          <w:rFonts w:ascii="Times New Roman" w:hAnsi="Times New Roman"/>
        </w:rPr>
        <w:t>CID 3496 GEN</w:t>
      </w:r>
    </w:p>
    <w:p w:rsidR="00BA7AE6" w:rsidRDefault="00BA7AE6" w:rsidP="00BA7AE6">
      <w:pPr>
        <w:pStyle w:val="ListParagraph"/>
        <w:numPr>
          <w:ilvl w:val="3"/>
          <w:numId w:val="9"/>
        </w:numPr>
        <w:rPr>
          <w:rFonts w:ascii="Times New Roman" w:hAnsi="Times New Roman"/>
        </w:rPr>
      </w:pPr>
      <w:r>
        <w:rPr>
          <w:rFonts w:ascii="Times New Roman" w:hAnsi="Times New Roman"/>
        </w:rPr>
        <w:t>Review comment</w:t>
      </w:r>
    </w:p>
    <w:p w:rsidR="00BA7AE6" w:rsidRDefault="00412D80" w:rsidP="00BA7AE6">
      <w:pPr>
        <w:pStyle w:val="ListParagraph"/>
        <w:numPr>
          <w:ilvl w:val="3"/>
          <w:numId w:val="9"/>
        </w:numPr>
        <w:rPr>
          <w:rFonts w:ascii="Times New Roman" w:hAnsi="Times New Roman"/>
        </w:rPr>
      </w:pPr>
      <w:r>
        <w:rPr>
          <w:rFonts w:ascii="Times New Roman" w:hAnsi="Times New Roman"/>
        </w:rPr>
        <w:t>Question on if we are ready to change the text.</w:t>
      </w:r>
    </w:p>
    <w:p w:rsidR="00412D80" w:rsidRDefault="00412D80" w:rsidP="00BA7AE6">
      <w:pPr>
        <w:pStyle w:val="ListParagraph"/>
        <w:numPr>
          <w:ilvl w:val="3"/>
          <w:numId w:val="9"/>
        </w:numPr>
        <w:rPr>
          <w:rFonts w:ascii="Times New Roman" w:hAnsi="Times New Roman"/>
        </w:rPr>
      </w:pPr>
      <w:r>
        <w:rPr>
          <w:rFonts w:ascii="Times New Roman" w:hAnsi="Times New Roman"/>
        </w:rPr>
        <w:t>Discussion on the proper wording for the comment to the editor</w:t>
      </w:r>
    </w:p>
    <w:p w:rsidR="00412D80" w:rsidRDefault="00412D80" w:rsidP="00BA7AE6">
      <w:pPr>
        <w:pStyle w:val="ListParagraph"/>
        <w:numPr>
          <w:ilvl w:val="3"/>
          <w:numId w:val="9"/>
        </w:numPr>
        <w:rPr>
          <w:rFonts w:ascii="Times New Roman" w:hAnsi="Times New Roman"/>
        </w:rPr>
      </w:pPr>
      <w:r>
        <w:rPr>
          <w:rFonts w:ascii="Times New Roman" w:hAnsi="Times New Roman"/>
        </w:rPr>
        <w:t>At each place where you have “prepared to deliver”, [insert a footnote “How the AP or mesh STA determines what it is prepared to deliver is outside the scope of this standard] – put this in any non-clause 8 reference.</w:t>
      </w:r>
    </w:p>
    <w:p w:rsidR="00412D80" w:rsidRDefault="00412D80" w:rsidP="00BA7AE6">
      <w:pPr>
        <w:pStyle w:val="ListParagraph"/>
        <w:numPr>
          <w:ilvl w:val="3"/>
          <w:numId w:val="9"/>
        </w:numPr>
        <w:rPr>
          <w:rFonts w:ascii="Times New Roman" w:hAnsi="Times New Roman"/>
        </w:rPr>
      </w:pPr>
      <w:r>
        <w:rPr>
          <w:rFonts w:ascii="Times New Roman" w:hAnsi="Times New Roman"/>
        </w:rPr>
        <w:t>This resolution will need more work.</w:t>
      </w:r>
    </w:p>
    <w:p w:rsidR="00412D80" w:rsidRDefault="00412D80" w:rsidP="00BA7AE6">
      <w:pPr>
        <w:pStyle w:val="ListParagraph"/>
        <w:numPr>
          <w:ilvl w:val="3"/>
          <w:numId w:val="9"/>
        </w:numPr>
        <w:rPr>
          <w:rFonts w:ascii="Times New Roman" w:hAnsi="Times New Roman"/>
        </w:rPr>
      </w:pPr>
      <w:r>
        <w:rPr>
          <w:rFonts w:ascii="Times New Roman" w:hAnsi="Times New Roman"/>
        </w:rPr>
        <w:t xml:space="preserve">If </w:t>
      </w:r>
      <w:r w:rsidR="00A208F4">
        <w:rPr>
          <w:rFonts w:ascii="Times New Roman" w:hAnsi="Times New Roman"/>
        </w:rPr>
        <w:t>we propose</w:t>
      </w:r>
      <w:r>
        <w:rPr>
          <w:rFonts w:ascii="Times New Roman" w:hAnsi="Times New Roman"/>
        </w:rPr>
        <w:t xml:space="preserve"> a change to the text then this would be a revised.</w:t>
      </w:r>
    </w:p>
    <w:p w:rsidR="00412D80" w:rsidRDefault="00412D80" w:rsidP="00BA7AE6">
      <w:pPr>
        <w:pStyle w:val="ListParagraph"/>
        <w:numPr>
          <w:ilvl w:val="3"/>
          <w:numId w:val="9"/>
        </w:numPr>
        <w:rPr>
          <w:rFonts w:ascii="Times New Roman" w:hAnsi="Times New Roman"/>
        </w:rPr>
      </w:pPr>
      <w:r>
        <w:rPr>
          <w:rFonts w:ascii="Times New Roman" w:hAnsi="Times New Roman"/>
        </w:rPr>
        <w:t>Dorothy to post an update and will bring back for discussion.</w:t>
      </w:r>
    </w:p>
    <w:p w:rsidR="00412D80" w:rsidRDefault="00412D80" w:rsidP="00412D80">
      <w:pPr>
        <w:pStyle w:val="ListParagraph"/>
        <w:numPr>
          <w:ilvl w:val="1"/>
          <w:numId w:val="9"/>
        </w:numPr>
        <w:spacing w:after="0" w:line="240" w:lineRule="auto"/>
        <w:rPr>
          <w:rFonts w:ascii="Times New Roman" w:eastAsia="Times New Roman" w:hAnsi="Times New Roman"/>
          <w:b/>
        </w:rPr>
      </w:pPr>
      <w:r w:rsidRPr="00412D80">
        <w:rPr>
          <w:rFonts w:ascii="Times New Roman" w:eastAsia="Times New Roman" w:hAnsi="Times New Roman"/>
          <w:b/>
        </w:rPr>
        <w:t>AOB</w:t>
      </w:r>
    </w:p>
    <w:p w:rsidR="00412D80" w:rsidRDefault="00412D80" w:rsidP="00412D80">
      <w:pPr>
        <w:pStyle w:val="ListParagraph"/>
        <w:numPr>
          <w:ilvl w:val="2"/>
          <w:numId w:val="9"/>
        </w:numPr>
        <w:spacing w:after="0" w:line="240" w:lineRule="auto"/>
        <w:rPr>
          <w:rFonts w:ascii="Times New Roman" w:eastAsia="Times New Roman" w:hAnsi="Times New Roman"/>
        </w:rPr>
      </w:pPr>
      <w:r w:rsidRPr="00C44DFC">
        <w:rPr>
          <w:rFonts w:ascii="Times New Roman" w:eastAsia="Times New Roman" w:hAnsi="Times New Roman"/>
        </w:rPr>
        <w:t>Review proposed agenda for Athens.</w:t>
      </w:r>
    </w:p>
    <w:p w:rsidR="008911F0" w:rsidRPr="008911F0" w:rsidRDefault="008911F0" w:rsidP="008911F0">
      <w:pPr>
        <w:ind w:left="1080"/>
        <w:rPr>
          <w:szCs w:val="22"/>
          <w:lang w:val="en-US"/>
        </w:rPr>
      </w:pPr>
      <w:r w:rsidRPr="008911F0">
        <w:rPr>
          <w:szCs w:val="22"/>
          <w:lang w:val="en-US"/>
        </w:rPr>
        <w:t>September meeting - Athens - Agenda in 11-14-1016</w:t>
      </w:r>
    </w:p>
    <w:p w:rsidR="008911F0" w:rsidRPr="008911F0" w:rsidRDefault="008911F0" w:rsidP="008911F0">
      <w:pPr>
        <w:pStyle w:val="ListParagraph"/>
        <w:numPr>
          <w:ilvl w:val="0"/>
          <w:numId w:val="24"/>
        </w:numPr>
      </w:pPr>
      <w:r w:rsidRPr="008911F0">
        <w:t xml:space="preserve">Location CIDs - 11-14-0952 - Gabor </w:t>
      </w:r>
      <w:proofErr w:type="spellStart"/>
      <w:r w:rsidRPr="008911F0">
        <w:t>Bajko</w:t>
      </w:r>
      <w:proofErr w:type="spellEnd"/>
      <w:r w:rsidRPr="008911F0">
        <w:t xml:space="preserve"> - Weds PM1</w:t>
      </w:r>
    </w:p>
    <w:p w:rsidR="008911F0" w:rsidRPr="008911F0" w:rsidRDefault="008911F0" w:rsidP="008911F0">
      <w:pPr>
        <w:pStyle w:val="ListParagraph"/>
        <w:numPr>
          <w:ilvl w:val="0"/>
          <w:numId w:val="24"/>
        </w:numPr>
      </w:pPr>
      <w:r w:rsidRPr="008911F0">
        <w:t>Location CIDs - 11-14-0930 - Brian Hart - Weds PM1</w:t>
      </w:r>
    </w:p>
    <w:p w:rsidR="008911F0" w:rsidRPr="008911F0" w:rsidRDefault="008911F0" w:rsidP="008911F0">
      <w:pPr>
        <w:pStyle w:val="ListParagraph"/>
        <w:numPr>
          <w:ilvl w:val="0"/>
          <w:numId w:val="24"/>
        </w:numPr>
      </w:pPr>
      <w:r w:rsidRPr="008911F0">
        <w:t>11-14-0954 - Matthew Fischer</w:t>
      </w:r>
    </w:p>
    <w:p w:rsidR="008911F0" w:rsidRPr="008911F0" w:rsidRDefault="008911F0" w:rsidP="008911F0">
      <w:pPr>
        <w:pStyle w:val="ListParagraph"/>
        <w:numPr>
          <w:ilvl w:val="0"/>
          <w:numId w:val="24"/>
        </w:numPr>
      </w:pPr>
      <w:r w:rsidRPr="008911F0">
        <w:t>11-14-0793 - Matthew Fischer</w:t>
      </w:r>
    </w:p>
    <w:p w:rsidR="008911F0" w:rsidRPr="008911F0" w:rsidRDefault="008911F0" w:rsidP="008911F0">
      <w:pPr>
        <w:pStyle w:val="ListParagraph"/>
        <w:numPr>
          <w:ilvl w:val="0"/>
          <w:numId w:val="24"/>
        </w:numPr>
      </w:pPr>
      <w:r w:rsidRPr="008911F0">
        <w:t>11-14-0918, 0919 - 11ad- Payam Torab</w:t>
      </w:r>
    </w:p>
    <w:p w:rsidR="008911F0" w:rsidRPr="008911F0" w:rsidRDefault="008911F0" w:rsidP="008911F0">
      <w:pPr>
        <w:pStyle w:val="ListParagraph"/>
        <w:numPr>
          <w:ilvl w:val="0"/>
          <w:numId w:val="24"/>
        </w:numPr>
      </w:pPr>
      <w:r w:rsidRPr="008911F0">
        <w:t xml:space="preserve">11-14-1003 - VHT - </w:t>
      </w:r>
      <w:proofErr w:type="spellStart"/>
      <w:r w:rsidRPr="008911F0">
        <w:t>Wookbong</w:t>
      </w:r>
      <w:proofErr w:type="spellEnd"/>
      <w:r w:rsidRPr="008911F0">
        <w:t xml:space="preserve"> Lee</w:t>
      </w:r>
    </w:p>
    <w:p w:rsidR="008911F0" w:rsidRDefault="008911F0" w:rsidP="008911F0">
      <w:pPr>
        <w:pStyle w:val="ListParagraph"/>
        <w:numPr>
          <w:ilvl w:val="0"/>
          <w:numId w:val="24"/>
        </w:numPr>
      </w:pPr>
      <w:r w:rsidRPr="008911F0">
        <w:t xml:space="preserve">11-14-0923 - Mike </w:t>
      </w:r>
      <w:proofErr w:type="spellStart"/>
      <w:r w:rsidRPr="008911F0">
        <w:t>Montemurro</w:t>
      </w:r>
      <w:proofErr w:type="spellEnd"/>
      <w:r w:rsidRPr="008911F0">
        <w:t xml:space="preserve"> CIDs</w:t>
      </w:r>
    </w:p>
    <w:p w:rsidR="008911F0" w:rsidRDefault="008911F0" w:rsidP="008911F0">
      <w:pPr>
        <w:pStyle w:val="ListParagraph"/>
        <w:numPr>
          <w:ilvl w:val="0"/>
          <w:numId w:val="24"/>
        </w:numPr>
      </w:pPr>
      <w:r>
        <w:t>11-14-1104 (Mark R)</w:t>
      </w:r>
    </w:p>
    <w:p w:rsidR="008911F0" w:rsidRPr="008911F0" w:rsidRDefault="008911F0" w:rsidP="008911F0">
      <w:pPr>
        <w:pStyle w:val="ListParagraph"/>
        <w:numPr>
          <w:ilvl w:val="0"/>
          <w:numId w:val="24"/>
        </w:numPr>
      </w:pPr>
      <w:r>
        <w:t>11-14-1-52 (Ming, Edward)</w:t>
      </w:r>
    </w:p>
    <w:p w:rsidR="00412D80" w:rsidRPr="00C44DFC" w:rsidRDefault="00412D80" w:rsidP="00412D80">
      <w:pPr>
        <w:pStyle w:val="ListParagraph"/>
        <w:numPr>
          <w:ilvl w:val="2"/>
          <w:numId w:val="9"/>
        </w:numPr>
        <w:spacing w:after="0" w:line="240" w:lineRule="auto"/>
        <w:rPr>
          <w:rFonts w:ascii="Times New Roman" w:eastAsia="Times New Roman" w:hAnsi="Times New Roman"/>
        </w:rPr>
      </w:pPr>
      <w:r w:rsidRPr="00C44DFC">
        <w:rPr>
          <w:rFonts w:ascii="Times New Roman" w:eastAsia="Times New Roman" w:hAnsi="Times New Roman"/>
        </w:rPr>
        <w:t>The editor’s proposed resolutions will be posted shortly.</w:t>
      </w:r>
    </w:p>
    <w:p w:rsidR="00412D80" w:rsidRPr="00C44DFC" w:rsidRDefault="00412D80" w:rsidP="00C44DFC">
      <w:pPr>
        <w:pStyle w:val="ListParagraph"/>
        <w:numPr>
          <w:ilvl w:val="1"/>
          <w:numId w:val="9"/>
        </w:numPr>
        <w:spacing w:after="0" w:line="240" w:lineRule="auto"/>
        <w:rPr>
          <w:rFonts w:ascii="Times New Roman" w:eastAsia="Times New Roman" w:hAnsi="Times New Roman"/>
          <w:b/>
        </w:rPr>
      </w:pPr>
      <w:r w:rsidRPr="00C44DFC">
        <w:rPr>
          <w:rFonts w:ascii="Times New Roman" w:eastAsia="Times New Roman" w:hAnsi="Times New Roman"/>
          <w:b/>
        </w:rPr>
        <w:t>Adjourn</w:t>
      </w:r>
      <w:r w:rsidR="00C44DFC">
        <w:rPr>
          <w:rFonts w:ascii="Times New Roman" w:eastAsia="Times New Roman" w:hAnsi="Times New Roman"/>
          <w:b/>
        </w:rPr>
        <w:t xml:space="preserve">ed at 12:00 ET </w:t>
      </w:r>
    </w:p>
    <w:p w:rsidR="00412D80" w:rsidRDefault="00412D80" w:rsidP="00C44DFC">
      <w:pPr>
        <w:pStyle w:val="ListParagraph"/>
        <w:ind w:left="792"/>
        <w:rPr>
          <w:rFonts w:ascii="Times New Roman" w:hAnsi="Times New Roman"/>
        </w:rPr>
      </w:pPr>
    </w:p>
    <w:p w:rsidR="00715E7F" w:rsidRDefault="00715E7F">
      <w:pPr>
        <w:rPr>
          <w:b/>
          <w:sz w:val="24"/>
        </w:rPr>
      </w:pPr>
      <w:r>
        <w:rPr>
          <w:b/>
          <w:sz w:val="24"/>
        </w:rPr>
        <w:br w:type="page"/>
      </w:r>
    </w:p>
    <w:p w:rsidR="00CA09B2" w:rsidRDefault="00CA09B2">
      <w:pPr>
        <w:rPr>
          <w:b/>
          <w:sz w:val="24"/>
        </w:rPr>
      </w:pPr>
      <w:r>
        <w:rPr>
          <w:b/>
          <w:sz w:val="24"/>
        </w:rPr>
        <w:lastRenderedPageBreak/>
        <w:t>References:</w:t>
      </w:r>
    </w:p>
    <w:p w:rsidR="005B4EC3" w:rsidRPr="00A208F4" w:rsidRDefault="00606D84">
      <w:pPr>
        <w:rPr>
          <w:sz w:val="24"/>
        </w:rPr>
      </w:pPr>
      <w:hyperlink r:id="rId29" w:history="1">
        <w:r w:rsidR="005B4EC3" w:rsidRPr="00A208F4">
          <w:rPr>
            <w:rStyle w:val="Hyperlink"/>
            <w:sz w:val="24"/>
          </w:rPr>
          <w:t>https://mentor.ieee.org/802.11/dcn/13/11-13-0233-36-000m-revmc-wg-ballot-comments.xls</w:t>
        </w:r>
      </w:hyperlink>
      <w:r w:rsidR="005B4EC3" w:rsidRPr="00A208F4">
        <w:rPr>
          <w:sz w:val="24"/>
        </w:rPr>
        <w:t xml:space="preserve"> </w:t>
      </w:r>
    </w:p>
    <w:p w:rsidR="005B4EC3" w:rsidRDefault="005B4EC3">
      <w:pPr>
        <w:rPr>
          <w:b/>
          <w:sz w:val="24"/>
        </w:rPr>
      </w:pPr>
    </w:p>
    <w:p w:rsidR="005B4EC3" w:rsidRDefault="00EA5E42" w:rsidP="005B4EC3">
      <w:pPr>
        <w:rPr>
          <w:b/>
          <w:sz w:val="24"/>
        </w:rPr>
      </w:pPr>
      <w:r>
        <w:rPr>
          <w:b/>
          <w:sz w:val="24"/>
        </w:rPr>
        <w:t>2014-08-01</w:t>
      </w:r>
    </w:p>
    <w:p w:rsidR="00EA5E42" w:rsidRPr="00A208F4" w:rsidRDefault="00606D84" w:rsidP="005B4EC3">
      <w:pPr>
        <w:rPr>
          <w:sz w:val="24"/>
        </w:rPr>
      </w:pPr>
      <w:hyperlink r:id="rId30" w:history="1">
        <w:r w:rsidR="00EA5E42" w:rsidRPr="00A208F4">
          <w:rPr>
            <w:rStyle w:val="Hyperlink"/>
            <w:sz w:val="24"/>
          </w:rPr>
          <w:t>https://mentor.ieee.org/802.11/dcn/14/11-14-0902-03-000m-resolution-for-some-vht-phy-comments-on-revmc-d3-0.doc</w:t>
        </w:r>
      </w:hyperlink>
      <w:r w:rsidR="00EA5E42" w:rsidRPr="00A208F4">
        <w:rPr>
          <w:sz w:val="24"/>
        </w:rPr>
        <w:t xml:space="preserve"> </w:t>
      </w:r>
    </w:p>
    <w:p w:rsidR="005B4EC3" w:rsidRPr="00A208F4" w:rsidRDefault="00606D84">
      <w:pPr>
        <w:rPr>
          <w:sz w:val="24"/>
        </w:rPr>
      </w:pPr>
      <w:hyperlink r:id="rId31" w:history="1">
        <w:r w:rsidR="00EA5E42" w:rsidRPr="00A208F4">
          <w:rPr>
            <w:rStyle w:val="Hyperlink"/>
            <w:sz w:val="24"/>
          </w:rPr>
          <w:t>https://mentor.ieee.org/802.11/dcn/14/11-14-0923-00-000m-tgmc-selected-mac-comment-resolutions.docx</w:t>
        </w:r>
      </w:hyperlink>
      <w:r w:rsidR="00EA5E42" w:rsidRPr="00A208F4">
        <w:rPr>
          <w:sz w:val="24"/>
        </w:rPr>
        <w:t xml:space="preserve"> </w:t>
      </w:r>
    </w:p>
    <w:p w:rsidR="005B4EC3" w:rsidRPr="00A208F4" w:rsidRDefault="00606D84" w:rsidP="005B4EC3">
      <w:pPr>
        <w:rPr>
          <w:sz w:val="24"/>
        </w:rPr>
      </w:pPr>
      <w:hyperlink r:id="rId32" w:history="1">
        <w:r w:rsidR="005B4EC3" w:rsidRPr="00A208F4">
          <w:rPr>
            <w:rStyle w:val="Hyperlink"/>
            <w:sz w:val="24"/>
          </w:rPr>
          <w:t>https://mentor.ieee.org/802.11/dcn/14/11-14-0780-06-000m-lb202-stephens-resolutions.doc</w:t>
        </w:r>
      </w:hyperlink>
    </w:p>
    <w:p w:rsidR="005B4EC3" w:rsidRPr="00A208F4" w:rsidRDefault="00606D84" w:rsidP="005B4EC3">
      <w:pPr>
        <w:rPr>
          <w:sz w:val="24"/>
        </w:rPr>
      </w:pPr>
      <w:hyperlink r:id="rId33" w:history="1">
        <w:r w:rsidR="005B4EC3" w:rsidRPr="00A208F4">
          <w:rPr>
            <w:rStyle w:val="Hyperlink"/>
            <w:sz w:val="24"/>
          </w:rPr>
          <w:t>https://mentor.ieee.org/802.11/dcn/14/11-14-0781-08-0000-p802-11revmc-mdr-report.doc</w:t>
        </w:r>
      </w:hyperlink>
      <w:r w:rsidR="005B4EC3" w:rsidRPr="00A208F4">
        <w:rPr>
          <w:sz w:val="24"/>
        </w:rPr>
        <w:t xml:space="preserve"> </w:t>
      </w:r>
    </w:p>
    <w:p w:rsidR="005B4EC3" w:rsidRDefault="005B4EC3" w:rsidP="005B4EC3">
      <w:pPr>
        <w:rPr>
          <w:b/>
          <w:sz w:val="24"/>
        </w:rPr>
      </w:pPr>
    </w:p>
    <w:p w:rsidR="005B4EC3" w:rsidRDefault="005B4EC3" w:rsidP="005B4EC3">
      <w:pPr>
        <w:rPr>
          <w:b/>
          <w:sz w:val="24"/>
        </w:rPr>
      </w:pPr>
    </w:p>
    <w:p w:rsidR="005B4EC3" w:rsidRDefault="005B4EC3" w:rsidP="005B4EC3">
      <w:pPr>
        <w:rPr>
          <w:b/>
          <w:sz w:val="24"/>
        </w:rPr>
      </w:pPr>
      <w:r>
        <w:rPr>
          <w:b/>
          <w:sz w:val="24"/>
        </w:rPr>
        <w:t>2014-0-08-08:</w:t>
      </w:r>
    </w:p>
    <w:p w:rsidR="005B4EC3" w:rsidRPr="00A208F4" w:rsidRDefault="00606D84">
      <w:pPr>
        <w:rPr>
          <w:sz w:val="24"/>
        </w:rPr>
      </w:pPr>
      <w:hyperlink r:id="rId34" w:history="1">
        <w:r w:rsidR="005B4EC3" w:rsidRPr="00A208F4">
          <w:rPr>
            <w:rStyle w:val="Hyperlink"/>
            <w:sz w:val="24"/>
          </w:rPr>
          <w:t>https://mentor.ieee.org/802.11/dcn/14/11-14-0916-00-000m-security-comments-lb202.docx</w:t>
        </w:r>
      </w:hyperlink>
      <w:r w:rsidR="005B4EC3" w:rsidRPr="00A208F4">
        <w:rPr>
          <w:sz w:val="24"/>
        </w:rPr>
        <w:t xml:space="preserve"> </w:t>
      </w:r>
    </w:p>
    <w:p w:rsidR="005B4EC3" w:rsidRPr="00A208F4" w:rsidRDefault="00606D84">
      <w:pPr>
        <w:rPr>
          <w:sz w:val="24"/>
        </w:rPr>
      </w:pPr>
      <w:hyperlink r:id="rId35" w:history="1">
        <w:r w:rsidR="005B4EC3" w:rsidRPr="00A208F4">
          <w:rPr>
            <w:rStyle w:val="Hyperlink"/>
            <w:sz w:val="24"/>
          </w:rPr>
          <w:t>https://mentor.ieee.org/802.11/dcn/14/11-14-0915-00-000m-lb202-security-comments.xls</w:t>
        </w:r>
      </w:hyperlink>
      <w:r w:rsidR="005B4EC3" w:rsidRPr="00A208F4">
        <w:rPr>
          <w:sz w:val="24"/>
        </w:rPr>
        <w:t xml:space="preserve"> </w:t>
      </w:r>
    </w:p>
    <w:p w:rsidR="005B4EC3" w:rsidRPr="00A208F4" w:rsidRDefault="00606D84" w:rsidP="005B4EC3">
      <w:pPr>
        <w:rPr>
          <w:b/>
          <w:sz w:val="24"/>
        </w:rPr>
      </w:pPr>
      <w:hyperlink r:id="rId36" w:history="1">
        <w:r w:rsidR="005B4EC3" w:rsidRPr="00A208F4">
          <w:rPr>
            <w:rStyle w:val="Hyperlink"/>
            <w:sz w:val="24"/>
          </w:rPr>
          <w:t>https://mentor.ieee.org/802.11/dcn/14/11-14-0781-08-0000-p802-11revmc-mdr-report.doc</w:t>
        </w:r>
      </w:hyperlink>
      <w:r w:rsidR="005B4EC3" w:rsidRPr="00A208F4">
        <w:rPr>
          <w:sz w:val="24"/>
        </w:rPr>
        <w:t xml:space="preserve"> </w:t>
      </w:r>
    </w:p>
    <w:p w:rsidR="005B4EC3" w:rsidRDefault="005B4EC3">
      <w:pPr>
        <w:rPr>
          <w:b/>
          <w:sz w:val="24"/>
        </w:rPr>
      </w:pPr>
    </w:p>
    <w:p w:rsidR="005B4EC3" w:rsidRDefault="005B4EC3">
      <w:pPr>
        <w:rPr>
          <w:b/>
          <w:sz w:val="24"/>
        </w:rPr>
      </w:pPr>
    </w:p>
    <w:p w:rsidR="005B4EC3" w:rsidRDefault="005B4EC3">
      <w:pPr>
        <w:rPr>
          <w:b/>
          <w:sz w:val="24"/>
        </w:rPr>
      </w:pPr>
      <w:r>
        <w:rPr>
          <w:b/>
          <w:sz w:val="24"/>
        </w:rPr>
        <w:t>2014-0-08-15:</w:t>
      </w:r>
    </w:p>
    <w:p w:rsidR="005B4EC3" w:rsidRPr="00A208F4" w:rsidRDefault="00606D84">
      <w:pPr>
        <w:rPr>
          <w:sz w:val="24"/>
        </w:rPr>
      </w:pPr>
      <w:hyperlink r:id="rId37" w:history="1">
        <w:r w:rsidR="005B4EC3" w:rsidRPr="00A208F4">
          <w:rPr>
            <w:rStyle w:val="Hyperlink"/>
            <w:sz w:val="24"/>
          </w:rPr>
          <w:t>https://mentor.ieee.org/802.11/dcn/14/11-14-1042-00-000m-assigned-mac-comments-for-review-or-discussion.xls</w:t>
        </w:r>
      </w:hyperlink>
      <w:r w:rsidR="005B4EC3" w:rsidRPr="00A208F4">
        <w:rPr>
          <w:sz w:val="24"/>
        </w:rPr>
        <w:t xml:space="preserve"> </w:t>
      </w:r>
    </w:p>
    <w:p w:rsidR="005B4EC3" w:rsidRDefault="005B4EC3">
      <w:pPr>
        <w:rPr>
          <w:b/>
          <w:sz w:val="24"/>
        </w:rPr>
      </w:pPr>
    </w:p>
    <w:p w:rsidR="005B4EC3" w:rsidRDefault="005B4EC3">
      <w:pPr>
        <w:rPr>
          <w:b/>
          <w:sz w:val="24"/>
        </w:rPr>
      </w:pPr>
      <w:r>
        <w:rPr>
          <w:b/>
          <w:sz w:val="24"/>
        </w:rPr>
        <w:t>2014-08-22</w:t>
      </w:r>
    </w:p>
    <w:p w:rsidR="00B9305F" w:rsidRPr="00A208F4" w:rsidRDefault="00606D84">
      <w:pPr>
        <w:rPr>
          <w:sz w:val="24"/>
        </w:rPr>
      </w:pPr>
      <w:hyperlink r:id="rId38" w:history="1">
        <w:r w:rsidR="00B9305F" w:rsidRPr="00A208F4">
          <w:rPr>
            <w:rStyle w:val="Hyperlink"/>
            <w:sz w:val="24"/>
          </w:rPr>
          <w:t>https://mentor.ieee.org/802.11/dcn/14/11-14-1042-00-000m-assigned-mac-comments-for-review-or-discussion.xls</w:t>
        </w:r>
      </w:hyperlink>
      <w:r w:rsidR="00B9305F" w:rsidRPr="00A208F4">
        <w:rPr>
          <w:sz w:val="24"/>
        </w:rPr>
        <w:t xml:space="preserve"> </w:t>
      </w:r>
    </w:p>
    <w:p w:rsidR="00B9305F" w:rsidRPr="00A208F4" w:rsidRDefault="00606D84">
      <w:pPr>
        <w:rPr>
          <w:b/>
          <w:sz w:val="24"/>
        </w:rPr>
      </w:pPr>
      <w:hyperlink r:id="rId39" w:history="1">
        <w:r w:rsidR="00B9305F" w:rsidRPr="00A208F4">
          <w:rPr>
            <w:rStyle w:val="Hyperlink"/>
            <w:sz w:val="24"/>
          </w:rPr>
          <w:t>https://mentor.ieee.org/802.11/dcn/14/11-14-0955-00-000m-lb202-regulatory-comments.docx</w:t>
        </w:r>
      </w:hyperlink>
      <w:r w:rsidR="00B9305F" w:rsidRPr="00A208F4">
        <w:rPr>
          <w:b/>
          <w:sz w:val="24"/>
        </w:rPr>
        <w:t xml:space="preserve"> </w:t>
      </w:r>
    </w:p>
    <w:p w:rsidR="00EA5E42" w:rsidRDefault="00EA5E42">
      <w:pPr>
        <w:rPr>
          <w:b/>
          <w:sz w:val="24"/>
        </w:rPr>
      </w:pPr>
    </w:p>
    <w:p w:rsidR="00EA5E42" w:rsidRDefault="00EA5E42" w:rsidP="00EA5E42">
      <w:pPr>
        <w:rPr>
          <w:b/>
          <w:sz w:val="24"/>
        </w:rPr>
      </w:pPr>
      <w:r>
        <w:rPr>
          <w:b/>
          <w:sz w:val="24"/>
        </w:rPr>
        <w:t>2014-08-29</w:t>
      </w:r>
    </w:p>
    <w:p w:rsidR="00715E7F" w:rsidRPr="00A208F4" w:rsidRDefault="00606D84">
      <w:pPr>
        <w:rPr>
          <w:sz w:val="24"/>
        </w:rPr>
      </w:pPr>
      <w:hyperlink r:id="rId40" w:history="1">
        <w:r w:rsidR="00715E7F" w:rsidRPr="00A208F4">
          <w:rPr>
            <w:rStyle w:val="Hyperlink"/>
            <w:sz w:val="24"/>
          </w:rPr>
          <w:t>https://mentor.ieee.org/802.11/dcn/14/11-14-0955-02-000m-lb202-regulatory-comments.docx</w:t>
        </w:r>
      </w:hyperlink>
    </w:p>
    <w:p w:rsidR="00EA5E42" w:rsidRPr="00A208F4" w:rsidRDefault="00606D84">
      <w:pPr>
        <w:rPr>
          <w:sz w:val="24"/>
        </w:rPr>
      </w:pPr>
      <w:hyperlink r:id="rId41" w:history="1">
        <w:r w:rsidR="00715E7F" w:rsidRPr="00A208F4">
          <w:rPr>
            <w:rStyle w:val="Hyperlink"/>
            <w:sz w:val="24"/>
          </w:rPr>
          <w:t>https://mentor.ieee.org/802.11/dcn/14/11-14-0923-01-000m-tgmc-selected-mac-comment-resolutions.docx</w:t>
        </w:r>
      </w:hyperlink>
    </w:p>
    <w:p w:rsidR="00715E7F" w:rsidRDefault="00715E7F">
      <w:pPr>
        <w:rPr>
          <w:b/>
          <w:sz w:val="24"/>
        </w:rPr>
      </w:pPr>
    </w:p>
    <w:p w:rsidR="00EA5E42" w:rsidRDefault="00EA5E42" w:rsidP="00EA5E42">
      <w:pPr>
        <w:rPr>
          <w:b/>
          <w:sz w:val="24"/>
        </w:rPr>
      </w:pPr>
      <w:r>
        <w:rPr>
          <w:b/>
          <w:sz w:val="24"/>
        </w:rPr>
        <w:t>2014-09-05</w:t>
      </w:r>
    </w:p>
    <w:p w:rsidR="00A208F4" w:rsidRPr="00A208F4" w:rsidRDefault="00606D84" w:rsidP="00EA5E42">
      <w:pPr>
        <w:rPr>
          <w:sz w:val="24"/>
        </w:rPr>
      </w:pPr>
      <w:hyperlink r:id="rId42" w:history="1">
        <w:r w:rsidR="00A208F4" w:rsidRPr="00A208F4">
          <w:rPr>
            <w:rStyle w:val="Hyperlink"/>
            <w:sz w:val="24"/>
          </w:rPr>
          <w:t>https://mentor.ieee.org/802.11/dcn/14/11-14-0781-09-0000-p802-11revmc-mdr-report.doc</w:t>
        </w:r>
      </w:hyperlink>
    </w:p>
    <w:p w:rsidR="00C44DFC" w:rsidRPr="00A208F4" w:rsidRDefault="00606D84" w:rsidP="00EA5E42">
      <w:pPr>
        <w:rPr>
          <w:sz w:val="24"/>
        </w:rPr>
      </w:pPr>
      <w:hyperlink r:id="rId43" w:history="1">
        <w:r w:rsidR="00A208F4" w:rsidRPr="00A208F4">
          <w:rPr>
            <w:rStyle w:val="Hyperlink"/>
            <w:sz w:val="24"/>
          </w:rPr>
          <w:t>https://mentor.ieee.org/802.11/dcn/14/11-14-1041-01-000m-lb202-assigned-comments.docx</w:t>
        </w:r>
      </w:hyperlink>
    </w:p>
    <w:p w:rsidR="00A208F4" w:rsidRDefault="00A208F4" w:rsidP="00EA5E42">
      <w:pPr>
        <w:rPr>
          <w:b/>
          <w:sz w:val="24"/>
        </w:rPr>
      </w:pPr>
    </w:p>
    <w:p w:rsidR="00EA5E42" w:rsidRDefault="00EA5E42">
      <w:pPr>
        <w:rPr>
          <w:b/>
          <w:sz w:val="24"/>
        </w:rPr>
      </w:pPr>
    </w:p>
    <w:p w:rsidR="00EA5E42" w:rsidRDefault="00EA5E42">
      <w:pPr>
        <w:rPr>
          <w:b/>
          <w:sz w:val="24"/>
        </w:rPr>
      </w:pPr>
    </w:p>
    <w:p w:rsidR="005B4EC3" w:rsidRDefault="005B4EC3">
      <w:pPr>
        <w:rPr>
          <w:b/>
          <w:sz w:val="24"/>
        </w:rPr>
      </w:pPr>
    </w:p>
    <w:p w:rsidR="005B4EC3" w:rsidRDefault="005B4EC3">
      <w:pPr>
        <w:rPr>
          <w:b/>
          <w:sz w:val="24"/>
        </w:rPr>
      </w:pPr>
    </w:p>
    <w:p w:rsidR="00CA09B2" w:rsidRDefault="00CA09B2"/>
    <w:sectPr w:rsidR="00CA09B2" w:rsidSect="00027DC1">
      <w:headerReference w:type="default" r:id="rId44"/>
      <w:footerReference w:type="default" r:id="rId4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D84" w:rsidRDefault="00606D84">
      <w:r>
        <w:separator/>
      </w:r>
    </w:p>
  </w:endnote>
  <w:endnote w:type="continuationSeparator" w:id="0">
    <w:p w:rsidR="00606D84" w:rsidRDefault="00606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41B" w:rsidRDefault="00606D84">
    <w:pPr>
      <w:pStyle w:val="Footer"/>
      <w:tabs>
        <w:tab w:val="clear" w:pos="6480"/>
        <w:tab w:val="center" w:pos="4680"/>
        <w:tab w:val="right" w:pos="9360"/>
      </w:tabs>
    </w:pPr>
    <w:r>
      <w:fldChar w:fldCharType="begin"/>
    </w:r>
    <w:r>
      <w:instrText xml:space="preserve"> SUBJECT  \* MERGEFORMAT </w:instrText>
    </w:r>
    <w:r>
      <w:fldChar w:fldCharType="separate"/>
    </w:r>
    <w:r w:rsidR="002A641B">
      <w:t>Minutes</w:t>
    </w:r>
    <w:r>
      <w:fldChar w:fldCharType="end"/>
    </w:r>
    <w:r w:rsidR="002A641B">
      <w:tab/>
      <w:t xml:space="preserve">page </w:t>
    </w:r>
    <w:r w:rsidR="002A641B">
      <w:fldChar w:fldCharType="begin"/>
    </w:r>
    <w:r w:rsidR="002A641B">
      <w:instrText xml:space="preserve">page </w:instrText>
    </w:r>
    <w:r w:rsidR="002A641B">
      <w:fldChar w:fldCharType="separate"/>
    </w:r>
    <w:r w:rsidR="0042446C">
      <w:rPr>
        <w:noProof/>
      </w:rPr>
      <w:t>1</w:t>
    </w:r>
    <w:r w:rsidR="002A641B">
      <w:rPr>
        <w:noProof/>
      </w:rPr>
      <w:fldChar w:fldCharType="end"/>
    </w:r>
    <w:r w:rsidR="002A641B">
      <w:tab/>
    </w:r>
    <w:r>
      <w:fldChar w:fldCharType="begin"/>
    </w:r>
    <w:r>
      <w:instrText xml:space="preserve"> COMMENTS  \* MERGEFORMAT </w:instrText>
    </w:r>
    <w:r>
      <w:fldChar w:fldCharType="separate"/>
    </w:r>
    <w:r w:rsidR="002A641B">
      <w:t>Jon Rosdahl, CSR Technologies Inc.</w:t>
    </w:r>
    <w:r>
      <w:fldChar w:fldCharType="end"/>
    </w:r>
  </w:p>
  <w:p w:rsidR="002A641B" w:rsidRDefault="002A641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D84" w:rsidRDefault="00606D84">
      <w:r>
        <w:separator/>
      </w:r>
    </w:p>
  </w:footnote>
  <w:footnote w:type="continuationSeparator" w:id="0">
    <w:p w:rsidR="00606D84" w:rsidRDefault="00606D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41B" w:rsidRDefault="00606D84">
    <w:pPr>
      <w:pStyle w:val="Header"/>
      <w:tabs>
        <w:tab w:val="clear" w:pos="6480"/>
        <w:tab w:val="center" w:pos="4680"/>
        <w:tab w:val="right" w:pos="9360"/>
      </w:tabs>
    </w:pPr>
    <w:r>
      <w:fldChar w:fldCharType="begin"/>
    </w:r>
    <w:r>
      <w:instrText xml:space="preserve"> KEYWORDS  \* MERGEFORMAT </w:instrText>
    </w:r>
    <w:r>
      <w:fldChar w:fldCharType="separate"/>
    </w:r>
    <w:r w:rsidR="002A641B">
      <w:t>September 2014</w:t>
    </w:r>
    <w:r>
      <w:fldChar w:fldCharType="end"/>
    </w:r>
    <w:r w:rsidR="002A641B">
      <w:tab/>
    </w:r>
    <w:r w:rsidR="002A641B">
      <w:tab/>
    </w:r>
    <w:r>
      <w:fldChar w:fldCharType="begin"/>
    </w:r>
    <w:r>
      <w:instrText xml:space="preserve"> TITLE  \* MERGEFORMAT </w:instrText>
    </w:r>
    <w:r>
      <w:fldChar w:fldCharType="separate"/>
    </w:r>
    <w:r w:rsidR="0042446C">
      <w:t>doc.: IEEE 802.11-14/1004r7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E0588"/>
    <w:multiLevelType w:val="multilevel"/>
    <w:tmpl w:val="D368F16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10F12B7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466473C"/>
    <w:multiLevelType w:val="multilevel"/>
    <w:tmpl w:val="1368C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D67DD2"/>
    <w:multiLevelType w:val="multilevel"/>
    <w:tmpl w:val="67C8C380"/>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4">
    <w:nsid w:val="15A20BB3"/>
    <w:multiLevelType w:val="multilevel"/>
    <w:tmpl w:val="F4029732"/>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5">
    <w:nsid w:val="206503C7"/>
    <w:multiLevelType w:val="hybridMultilevel"/>
    <w:tmpl w:val="0F208312"/>
    <w:lvl w:ilvl="0" w:tplc="41E09F5A">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6">
    <w:nsid w:val="233150BB"/>
    <w:multiLevelType w:val="multilevel"/>
    <w:tmpl w:val="A0E4F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6A5F2A"/>
    <w:multiLevelType w:val="multilevel"/>
    <w:tmpl w:val="46767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4D07C97"/>
    <w:multiLevelType w:val="hybridMultilevel"/>
    <w:tmpl w:val="D924F684"/>
    <w:lvl w:ilvl="0" w:tplc="20F824D8">
      <w:start w:val="5"/>
      <w:numFmt w:val="bullet"/>
      <w:lvlText w:val="-"/>
      <w:lvlJc w:val="left"/>
      <w:pPr>
        <w:ind w:left="2592" w:hanging="360"/>
      </w:pPr>
      <w:rPr>
        <w:rFonts w:ascii="Cambria" w:eastAsia="Calibri" w:hAnsi="Cambria" w:cs="Times New Roman"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9">
    <w:nsid w:val="24FB7B03"/>
    <w:multiLevelType w:val="hybridMultilevel"/>
    <w:tmpl w:val="C6F4FF16"/>
    <w:lvl w:ilvl="0" w:tplc="04090015">
      <w:start w:val="1"/>
      <w:numFmt w:val="upperLetter"/>
      <w:lvlText w:val="%1."/>
      <w:lvlJc w:val="left"/>
      <w:pPr>
        <w:ind w:left="2448" w:hanging="360"/>
      </w:pPr>
    </w:lvl>
    <w:lvl w:ilvl="1" w:tplc="04090019" w:tentative="1">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10">
    <w:nsid w:val="25BC55DA"/>
    <w:multiLevelType w:val="hybridMultilevel"/>
    <w:tmpl w:val="C3FC1F7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9671629"/>
    <w:multiLevelType w:val="multilevel"/>
    <w:tmpl w:val="B172F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0E33F84"/>
    <w:multiLevelType w:val="multilevel"/>
    <w:tmpl w:val="BA7A5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2EC41FE"/>
    <w:multiLevelType w:val="multilevel"/>
    <w:tmpl w:val="DD3A9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14776BB"/>
    <w:multiLevelType w:val="multilevel"/>
    <w:tmpl w:val="2BB635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1D12F77"/>
    <w:multiLevelType w:val="multilevel"/>
    <w:tmpl w:val="54D27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3A9621B"/>
    <w:multiLevelType w:val="hybridMultilevel"/>
    <w:tmpl w:val="E4C2A176"/>
    <w:lvl w:ilvl="0" w:tplc="1BB8AEDC">
      <w:start w:val="1"/>
      <w:numFmt w:val="lowerLetter"/>
      <w:lvlText w:val="%1)"/>
      <w:lvlJc w:val="left"/>
      <w:pPr>
        <w:ind w:left="1620" w:hanging="360"/>
      </w:pPr>
      <w:rPr>
        <w:rFonts w:hint="default"/>
      </w:rPr>
    </w:lvl>
    <w:lvl w:ilvl="1" w:tplc="B12C84BA">
      <w:start w:val="4"/>
      <w:numFmt w:val="bullet"/>
      <w:lvlText w:val="—"/>
      <w:lvlJc w:val="left"/>
      <w:pPr>
        <w:ind w:left="2340" w:hanging="360"/>
      </w:pPr>
      <w:rPr>
        <w:rFonts w:ascii="Cambria" w:eastAsia="Calibri" w:hAnsi="Cambria" w:cs="Times New Roman" w:hint="default"/>
      </w:r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nsid w:val="45DF3FFD"/>
    <w:multiLevelType w:val="multilevel"/>
    <w:tmpl w:val="3A4AA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7584CE8"/>
    <w:multiLevelType w:val="multilevel"/>
    <w:tmpl w:val="4BD21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B3F05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B49772E"/>
    <w:multiLevelType w:val="multilevel"/>
    <w:tmpl w:val="DB8C4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10020E4"/>
    <w:multiLevelType w:val="multilevel"/>
    <w:tmpl w:val="13EE0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FA13A65"/>
    <w:multiLevelType w:val="multilevel"/>
    <w:tmpl w:val="25DE0F8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nsid w:val="787E55D6"/>
    <w:multiLevelType w:val="multilevel"/>
    <w:tmpl w:val="6F300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7"/>
  </w:num>
  <w:num w:numId="3">
    <w:abstractNumId w:val="13"/>
  </w:num>
  <w:num w:numId="4">
    <w:abstractNumId w:val="20"/>
  </w:num>
  <w:num w:numId="5">
    <w:abstractNumId w:val="6"/>
  </w:num>
  <w:num w:numId="6">
    <w:abstractNumId w:val="15"/>
  </w:num>
  <w:num w:numId="7">
    <w:abstractNumId w:val="23"/>
  </w:num>
  <w:num w:numId="8">
    <w:abstractNumId w:val="11"/>
  </w:num>
  <w:num w:numId="9">
    <w:abstractNumId w:val="14"/>
  </w:num>
  <w:num w:numId="10">
    <w:abstractNumId w:val="16"/>
  </w:num>
  <w:num w:numId="11">
    <w:abstractNumId w:val="8"/>
  </w:num>
  <w:num w:numId="12">
    <w:abstractNumId w:val="5"/>
  </w:num>
  <w:num w:numId="13">
    <w:abstractNumId w:val="22"/>
  </w:num>
  <w:num w:numId="14">
    <w:abstractNumId w:val="18"/>
  </w:num>
  <w:num w:numId="15">
    <w:abstractNumId w:val="2"/>
  </w:num>
  <w:num w:numId="16">
    <w:abstractNumId w:val="21"/>
  </w:num>
  <w:num w:numId="17">
    <w:abstractNumId w:val="19"/>
  </w:num>
  <w:num w:numId="18">
    <w:abstractNumId w:val="1"/>
  </w:num>
  <w:num w:numId="19">
    <w:abstractNumId w:val="17"/>
  </w:num>
  <w:num w:numId="20">
    <w:abstractNumId w:val="3"/>
  </w:num>
  <w:num w:numId="21">
    <w:abstractNumId w:val="9"/>
  </w:num>
  <w:num w:numId="22">
    <w:abstractNumId w:val="4"/>
  </w:num>
  <w:num w:numId="23">
    <w:abstractNumId w:val="12"/>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8"/>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DAE"/>
    <w:rsid w:val="00000F6B"/>
    <w:rsid w:val="00007C8F"/>
    <w:rsid w:val="00027DC1"/>
    <w:rsid w:val="00042F79"/>
    <w:rsid w:val="00055F8F"/>
    <w:rsid w:val="00075E37"/>
    <w:rsid w:val="000956B5"/>
    <w:rsid w:val="000A78F2"/>
    <w:rsid w:val="000C68F9"/>
    <w:rsid w:val="0013491A"/>
    <w:rsid w:val="0013673A"/>
    <w:rsid w:val="00151937"/>
    <w:rsid w:val="00164751"/>
    <w:rsid w:val="001714EB"/>
    <w:rsid w:val="00196C46"/>
    <w:rsid w:val="001A0AF2"/>
    <w:rsid w:val="001A2BBF"/>
    <w:rsid w:val="001A660F"/>
    <w:rsid w:val="001A6C02"/>
    <w:rsid w:val="001D723B"/>
    <w:rsid w:val="001E348B"/>
    <w:rsid w:val="002004D5"/>
    <w:rsid w:val="00216474"/>
    <w:rsid w:val="002305FC"/>
    <w:rsid w:val="0024363F"/>
    <w:rsid w:val="00244991"/>
    <w:rsid w:val="00244EED"/>
    <w:rsid w:val="0026317E"/>
    <w:rsid w:val="00272DD5"/>
    <w:rsid w:val="0029020B"/>
    <w:rsid w:val="00291639"/>
    <w:rsid w:val="002A641B"/>
    <w:rsid w:val="002C1EDD"/>
    <w:rsid w:val="002D44BE"/>
    <w:rsid w:val="002F7B77"/>
    <w:rsid w:val="0032049A"/>
    <w:rsid w:val="003564A9"/>
    <w:rsid w:val="0037109C"/>
    <w:rsid w:val="003C086C"/>
    <w:rsid w:val="00412D80"/>
    <w:rsid w:val="0042446C"/>
    <w:rsid w:val="004369AF"/>
    <w:rsid w:val="00437C12"/>
    <w:rsid w:val="00440272"/>
    <w:rsid w:val="00442037"/>
    <w:rsid w:val="00470C33"/>
    <w:rsid w:val="004B064B"/>
    <w:rsid w:val="004C0D86"/>
    <w:rsid w:val="004E2C20"/>
    <w:rsid w:val="00520093"/>
    <w:rsid w:val="00527183"/>
    <w:rsid w:val="00530962"/>
    <w:rsid w:val="00530B8C"/>
    <w:rsid w:val="0053353B"/>
    <w:rsid w:val="00535217"/>
    <w:rsid w:val="00583EA2"/>
    <w:rsid w:val="00591A0C"/>
    <w:rsid w:val="005B4EC3"/>
    <w:rsid w:val="005D6ADB"/>
    <w:rsid w:val="005F5C78"/>
    <w:rsid w:val="00603DC5"/>
    <w:rsid w:val="00606D84"/>
    <w:rsid w:val="0062440B"/>
    <w:rsid w:val="00633339"/>
    <w:rsid w:val="0065600F"/>
    <w:rsid w:val="0068665F"/>
    <w:rsid w:val="006A01DE"/>
    <w:rsid w:val="006C0727"/>
    <w:rsid w:val="006D74DF"/>
    <w:rsid w:val="006E145F"/>
    <w:rsid w:val="006E6B6D"/>
    <w:rsid w:val="007024BD"/>
    <w:rsid w:val="00715E7F"/>
    <w:rsid w:val="007169C8"/>
    <w:rsid w:val="00717EC2"/>
    <w:rsid w:val="00762C4C"/>
    <w:rsid w:val="00770572"/>
    <w:rsid w:val="007A6747"/>
    <w:rsid w:val="007A7472"/>
    <w:rsid w:val="007B6432"/>
    <w:rsid w:val="007C35A0"/>
    <w:rsid w:val="007E2396"/>
    <w:rsid w:val="007F452C"/>
    <w:rsid w:val="008104BF"/>
    <w:rsid w:val="00817660"/>
    <w:rsid w:val="008217C8"/>
    <w:rsid w:val="00826BA5"/>
    <w:rsid w:val="008370F8"/>
    <w:rsid w:val="008764DA"/>
    <w:rsid w:val="008908E7"/>
    <w:rsid w:val="008911F0"/>
    <w:rsid w:val="008B5B7E"/>
    <w:rsid w:val="008C25B7"/>
    <w:rsid w:val="008C3733"/>
    <w:rsid w:val="008D64E5"/>
    <w:rsid w:val="008E743A"/>
    <w:rsid w:val="00914711"/>
    <w:rsid w:val="0091659B"/>
    <w:rsid w:val="00923BE0"/>
    <w:rsid w:val="00960274"/>
    <w:rsid w:val="00960C9F"/>
    <w:rsid w:val="009855CB"/>
    <w:rsid w:val="009D0481"/>
    <w:rsid w:val="009D43D4"/>
    <w:rsid w:val="009D669E"/>
    <w:rsid w:val="009D71D6"/>
    <w:rsid w:val="009E6C03"/>
    <w:rsid w:val="009E766C"/>
    <w:rsid w:val="009F2FBC"/>
    <w:rsid w:val="00A073F1"/>
    <w:rsid w:val="00A208F4"/>
    <w:rsid w:val="00A54C08"/>
    <w:rsid w:val="00A714BC"/>
    <w:rsid w:val="00AA427C"/>
    <w:rsid w:val="00AA62D5"/>
    <w:rsid w:val="00AA7828"/>
    <w:rsid w:val="00AB05D9"/>
    <w:rsid w:val="00AF5124"/>
    <w:rsid w:val="00B0044C"/>
    <w:rsid w:val="00B02178"/>
    <w:rsid w:val="00B1242C"/>
    <w:rsid w:val="00B15B22"/>
    <w:rsid w:val="00B20A8A"/>
    <w:rsid w:val="00B4418B"/>
    <w:rsid w:val="00B502D3"/>
    <w:rsid w:val="00B624AD"/>
    <w:rsid w:val="00B9305F"/>
    <w:rsid w:val="00BA7AE6"/>
    <w:rsid w:val="00BB2038"/>
    <w:rsid w:val="00BB6D3B"/>
    <w:rsid w:val="00BE2077"/>
    <w:rsid w:val="00BE68C2"/>
    <w:rsid w:val="00C035B2"/>
    <w:rsid w:val="00C44DFC"/>
    <w:rsid w:val="00C631C0"/>
    <w:rsid w:val="00C87CA3"/>
    <w:rsid w:val="00CA09B2"/>
    <w:rsid w:val="00CD6DAE"/>
    <w:rsid w:val="00CE10AF"/>
    <w:rsid w:val="00D14994"/>
    <w:rsid w:val="00D24664"/>
    <w:rsid w:val="00D462A9"/>
    <w:rsid w:val="00D84A7C"/>
    <w:rsid w:val="00D9011B"/>
    <w:rsid w:val="00DA30DB"/>
    <w:rsid w:val="00DC5A7B"/>
    <w:rsid w:val="00DD7596"/>
    <w:rsid w:val="00E24A55"/>
    <w:rsid w:val="00E5010E"/>
    <w:rsid w:val="00E7183F"/>
    <w:rsid w:val="00E851E3"/>
    <w:rsid w:val="00EA5E42"/>
    <w:rsid w:val="00EE052D"/>
    <w:rsid w:val="00EF1152"/>
    <w:rsid w:val="00EF3764"/>
    <w:rsid w:val="00EF7645"/>
    <w:rsid w:val="00F35B81"/>
    <w:rsid w:val="00F3758F"/>
    <w:rsid w:val="00F45CFA"/>
    <w:rsid w:val="00F647B6"/>
    <w:rsid w:val="00F71FA5"/>
    <w:rsid w:val="00F8548F"/>
    <w:rsid w:val="00FA5549"/>
    <w:rsid w:val="00FB4104"/>
    <w:rsid w:val="00FB502D"/>
    <w:rsid w:val="00FB5F6F"/>
    <w:rsid w:val="00FC7FB6"/>
    <w:rsid w:val="00FE33ED"/>
    <w:rsid w:val="00FF4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B20A8A"/>
    <w:pPr>
      <w:spacing w:after="200" w:line="276" w:lineRule="auto"/>
      <w:ind w:left="720"/>
      <w:contextualSpacing/>
    </w:pPr>
    <w:rPr>
      <w:rFonts w:ascii="Calibri" w:eastAsia="Calibri" w:hAnsi="Calibri"/>
      <w:szCs w:val="22"/>
      <w:lang w:val="en-US"/>
    </w:rPr>
  </w:style>
  <w:style w:type="paragraph" w:styleId="NormalWeb">
    <w:name w:val="Normal (Web)"/>
    <w:basedOn w:val="Normal"/>
    <w:uiPriority w:val="99"/>
    <w:unhideWhenUsed/>
    <w:rsid w:val="00CD6DAE"/>
    <w:pPr>
      <w:spacing w:before="100" w:beforeAutospacing="1" w:after="100" w:afterAutospacing="1"/>
    </w:pPr>
    <w:rPr>
      <w:sz w:val="24"/>
      <w:szCs w:val="24"/>
      <w:lang w:val="en-US"/>
    </w:rPr>
  </w:style>
  <w:style w:type="character" w:customStyle="1" w:styleId="aqj">
    <w:name w:val="aqj"/>
    <w:basedOn w:val="DefaultParagraphFont"/>
    <w:rsid w:val="00CD6DAE"/>
  </w:style>
  <w:style w:type="table" w:styleId="TableGrid">
    <w:name w:val="Table Grid"/>
    <w:basedOn w:val="TableNormal"/>
    <w:rsid w:val="00000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548F"/>
    <w:rPr>
      <w:rFonts w:ascii="Tahoma" w:hAnsi="Tahoma" w:cs="Tahoma"/>
      <w:sz w:val="16"/>
      <w:szCs w:val="16"/>
    </w:rPr>
  </w:style>
  <w:style w:type="character" w:customStyle="1" w:styleId="BalloonTextChar">
    <w:name w:val="Balloon Text Char"/>
    <w:basedOn w:val="DefaultParagraphFont"/>
    <w:link w:val="BalloonText"/>
    <w:rsid w:val="00F8548F"/>
    <w:rPr>
      <w:rFonts w:ascii="Tahoma" w:hAnsi="Tahoma" w:cs="Tahoma"/>
      <w:sz w:val="16"/>
      <w:szCs w:val="16"/>
      <w:lang w:val="en-GB"/>
    </w:rPr>
  </w:style>
  <w:style w:type="paragraph" w:styleId="CommentText">
    <w:name w:val="annotation text"/>
    <w:basedOn w:val="Normal"/>
    <w:link w:val="CommentTextChar"/>
    <w:rsid w:val="00FC7FB6"/>
    <w:rPr>
      <w:sz w:val="20"/>
    </w:rPr>
  </w:style>
  <w:style w:type="character" w:customStyle="1" w:styleId="CommentTextChar">
    <w:name w:val="Comment Text Char"/>
    <w:basedOn w:val="DefaultParagraphFont"/>
    <w:link w:val="CommentText"/>
    <w:rsid w:val="00FC7FB6"/>
    <w:rPr>
      <w:lang w:val="en-GB"/>
    </w:rPr>
  </w:style>
  <w:style w:type="character" w:styleId="CommentReference">
    <w:name w:val="annotation reference"/>
    <w:basedOn w:val="DefaultParagraphFont"/>
    <w:rsid w:val="00AA62D5"/>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B20A8A"/>
    <w:pPr>
      <w:spacing w:after="200" w:line="276" w:lineRule="auto"/>
      <w:ind w:left="720"/>
      <w:contextualSpacing/>
    </w:pPr>
    <w:rPr>
      <w:rFonts w:ascii="Calibri" w:eastAsia="Calibri" w:hAnsi="Calibri"/>
      <w:szCs w:val="22"/>
      <w:lang w:val="en-US"/>
    </w:rPr>
  </w:style>
  <w:style w:type="paragraph" w:styleId="NormalWeb">
    <w:name w:val="Normal (Web)"/>
    <w:basedOn w:val="Normal"/>
    <w:uiPriority w:val="99"/>
    <w:unhideWhenUsed/>
    <w:rsid w:val="00CD6DAE"/>
    <w:pPr>
      <w:spacing w:before="100" w:beforeAutospacing="1" w:after="100" w:afterAutospacing="1"/>
    </w:pPr>
    <w:rPr>
      <w:sz w:val="24"/>
      <w:szCs w:val="24"/>
      <w:lang w:val="en-US"/>
    </w:rPr>
  </w:style>
  <w:style w:type="character" w:customStyle="1" w:styleId="aqj">
    <w:name w:val="aqj"/>
    <w:basedOn w:val="DefaultParagraphFont"/>
    <w:rsid w:val="00CD6DAE"/>
  </w:style>
  <w:style w:type="table" w:styleId="TableGrid">
    <w:name w:val="Table Grid"/>
    <w:basedOn w:val="TableNormal"/>
    <w:rsid w:val="00000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8548F"/>
    <w:rPr>
      <w:rFonts w:ascii="Tahoma" w:hAnsi="Tahoma" w:cs="Tahoma"/>
      <w:sz w:val="16"/>
      <w:szCs w:val="16"/>
    </w:rPr>
  </w:style>
  <w:style w:type="character" w:customStyle="1" w:styleId="BalloonTextChar">
    <w:name w:val="Balloon Text Char"/>
    <w:basedOn w:val="DefaultParagraphFont"/>
    <w:link w:val="BalloonText"/>
    <w:rsid w:val="00F8548F"/>
    <w:rPr>
      <w:rFonts w:ascii="Tahoma" w:hAnsi="Tahoma" w:cs="Tahoma"/>
      <w:sz w:val="16"/>
      <w:szCs w:val="16"/>
      <w:lang w:val="en-GB"/>
    </w:rPr>
  </w:style>
  <w:style w:type="paragraph" w:styleId="CommentText">
    <w:name w:val="annotation text"/>
    <w:basedOn w:val="Normal"/>
    <w:link w:val="CommentTextChar"/>
    <w:rsid w:val="00FC7FB6"/>
    <w:rPr>
      <w:sz w:val="20"/>
    </w:rPr>
  </w:style>
  <w:style w:type="character" w:customStyle="1" w:styleId="CommentTextChar">
    <w:name w:val="Comment Text Char"/>
    <w:basedOn w:val="DefaultParagraphFont"/>
    <w:link w:val="CommentText"/>
    <w:rsid w:val="00FC7FB6"/>
    <w:rPr>
      <w:lang w:val="en-GB"/>
    </w:rPr>
  </w:style>
  <w:style w:type="character" w:styleId="CommentReference">
    <w:name w:val="annotation reference"/>
    <w:basedOn w:val="DefaultParagraphFont"/>
    <w:rsid w:val="00AA62D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268506">
      <w:bodyDiv w:val="1"/>
      <w:marLeft w:val="0"/>
      <w:marRight w:val="0"/>
      <w:marTop w:val="0"/>
      <w:marBottom w:val="0"/>
      <w:divBdr>
        <w:top w:val="none" w:sz="0" w:space="0" w:color="auto"/>
        <w:left w:val="none" w:sz="0" w:space="0" w:color="auto"/>
        <w:bottom w:val="none" w:sz="0" w:space="0" w:color="auto"/>
        <w:right w:val="none" w:sz="0" w:space="0" w:color="auto"/>
      </w:divBdr>
    </w:div>
    <w:div w:id="407531982">
      <w:bodyDiv w:val="1"/>
      <w:marLeft w:val="0"/>
      <w:marRight w:val="0"/>
      <w:marTop w:val="0"/>
      <w:marBottom w:val="0"/>
      <w:divBdr>
        <w:top w:val="none" w:sz="0" w:space="0" w:color="auto"/>
        <w:left w:val="none" w:sz="0" w:space="0" w:color="auto"/>
        <w:bottom w:val="none" w:sz="0" w:space="0" w:color="auto"/>
        <w:right w:val="none" w:sz="0" w:space="0" w:color="auto"/>
      </w:divBdr>
    </w:div>
    <w:div w:id="806125053">
      <w:bodyDiv w:val="1"/>
      <w:marLeft w:val="0"/>
      <w:marRight w:val="0"/>
      <w:marTop w:val="0"/>
      <w:marBottom w:val="0"/>
      <w:divBdr>
        <w:top w:val="none" w:sz="0" w:space="0" w:color="auto"/>
        <w:left w:val="none" w:sz="0" w:space="0" w:color="auto"/>
        <w:bottom w:val="none" w:sz="0" w:space="0" w:color="auto"/>
        <w:right w:val="none" w:sz="0" w:space="0" w:color="auto"/>
      </w:divBdr>
    </w:div>
    <w:div w:id="1615405159">
      <w:bodyDiv w:val="1"/>
      <w:marLeft w:val="0"/>
      <w:marRight w:val="0"/>
      <w:marTop w:val="0"/>
      <w:marBottom w:val="0"/>
      <w:divBdr>
        <w:top w:val="none" w:sz="0" w:space="0" w:color="auto"/>
        <w:left w:val="none" w:sz="0" w:space="0" w:color="auto"/>
        <w:bottom w:val="none" w:sz="0" w:space="0" w:color="auto"/>
        <w:right w:val="none" w:sz="0" w:space="0" w:color="auto"/>
      </w:divBdr>
    </w:div>
    <w:div w:id="1787696370">
      <w:bodyDiv w:val="1"/>
      <w:marLeft w:val="0"/>
      <w:marRight w:val="0"/>
      <w:marTop w:val="0"/>
      <w:marBottom w:val="0"/>
      <w:divBdr>
        <w:top w:val="none" w:sz="0" w:space="0" w:color="auto"/>
        <w:left w:val="none" w:sz="0" w:space="0" w:color="auto"/>
        <w:bottom w:val="none" w:sz="0" w:space="0" w:color="auto"/>
        <w:right w:val="none" w:sz="0" w:space="0" w:color="auto"/>
      </w:divBdr>
      <w:divsChild>
        <w:div w:id="845052649">
          <w:marLeft w:val="0"/>
          <w:marRight w:val="0"/>
          <w:marTop w:val="0"/>
          <w:marBottom w:val="0"/>
          <w:divBdr>
            <w:top w:val="none" w:sz="0" w:space="0" w:color="auto"/>
            <w:left w:val="none" w:sz="0" w:space="0" w:color="auto"/>
            <w:bottom w:val="none" w:sz="0" w:space="0" w:color="auto"/>
            <w:right w:val="none" w:sz="0" w:space="0" w:color="auto"/>
          </w:divBdr>
          <w:divsChild>
            <w:div w:id="2119835391">
              <w:marLeft w:val="0"/>
              <w:marRight w:val="0"/>
              <w:marTop w:val="0"/>
              <w:marBottom w:val="0"/>
              <w:divBdr>
                <w:top w:val="none" w:sz="0" w:space="0" w:color="auto"/>
                <w:left w:val="none" w:sz="0" w:space="0" w:color="auto"/>
                <w:bottom w:val="none" w:sz="0" w:space="0" w:color="auto"/>
                <w:right w:val="none" w:sz="0" w:space="0" w:color="auto"/>
              </w:divBdr>
              <w:divsChild>
                <w:div w:id="502823995">
                  <w:marLeft w:val="0"/>
                  <w:marRight w:val="0"/>
                  <w:marTop w:val="0"/>
                  <w:marBottom w:val="0"/>
                  <w:divBdr>
                    <w:top w:val="none" w:sz="0" w:space="0" w:color="auto"/>
                    <w:left w:val="none" w:sz="0" w:space="0" w:color="auto"/>
                    <w:bottom w:val="none" w:sz="0" w:space="0" w:color="auto"/>
                    <w:right w:val="none" w:sz="0" w:space="0" w:color="auto"/>
                  </w:divBdr>
                  <w:divsChild>
                    <w:div w:id="544485950">
                      <w:marLeft w:val="0"/>
                      <w:marRight w:val="0"/>
                      <w:marTop w:val="0"/>
                      <w:marBottom w:val="0"/>
                      <w:divBdr>
                        <w:top w:val="none" w:sz="0" w:space="0" w:color="auto"/>
                        <w:left w:val="none" w:sz="0" w:space="0" w:color="auto"/>
                        <w:bottom w:val="none" w:sz="0" w:space="0" w:color="auto"/>
                        <w:right w:val="none" w:sz="0" w:space="0" w:color="auto"/>
                      </w:divBdr>
                      <w:divsChild>
                        <w:div w:id="1931086773">
                          <w:marLeft w:val="0"/>
                          <w:marRight w:val="0"/>
                          <w:marTop w:val="0"/>
                          <w:marBottom w:val="0"/>
                          <w:divBdr>
                            <w:top w:val="none" w:sz="0" w:space="0" w:color="auto"/>
                            <w:left w:val="none" w:sz="0" w:space="0" w:color="auto"/>
                            <w:bottom w:val="none" w:sz="0" w:space="0" w:color="auto"/>
                            <w:right w:val="none" w:sz="0" w:space="0" w:color="auto"/>
                          </w:divBdr>
                          <w:divsChild>
                            <w:div w:id="455300802">
                              <w:marLeft w:val="0"/>
                              <w:marRight w:val="0"/>
                              <w:marTop w:val="0"/>
                              <w:marBottom w:val="0"/>
                              <w:divBdr>
                                <w:top w:val="none" w:sz="0" w:space="0" w:color="auto"/>
                                <w:left w:val="none" w:sz="0" w:space="0" w:color="auto"/>
                                <w:bottom w:val="none" w:sz="0" w:space="0" w:color="auto"/>
                                <w:right w:val="none" w:sz="0" w:space="0" w:color="auto"/>
                              </w:divBdr>
                              <w:divsChild>
                                <w:div w:id="1768042967">
                                  <w:marLeft w:val="0"/>
                                  <w:marRight w:val="0"/>
                                  <w:marTop w:val="0"/>
                                  <w:marBottom w:val="0"/>
                                  <w:divBdr>
                                    <w:top w:val="none" w:sz="0" w:space="0" w:color="auto"/>
                                    <w:left w:val="none" w:sz="0" w:space="0" w:color="auto"/>
                                    <w:bottom w:val="none" w:sz="0" w:space="0" w:color="auto"/>
                                    <w:right w:val="none" w:sz="0" w:space="0" w:color="auto"/>
                                  </w:divBdr>
                                  <w:divsChild>
                                    <w:div w:id="1489706903">
                                      <w:marLeft w:val="0"/>
                                      <w:marRight w:val="0"/>
                                      <w:marTop w:val="0"/>
                                      <w:marBottom w:val="0"/>
                                      <w:divBdr>
                                        <w:top w:val="none" w:sz="0" w:space="0" w:color="auto"/>
                                        <w:left w:val="none" w:sz="0" w:space="0" w:color="auto"/>
                                        <w:bottom w:val="none" w:sz="0" w:space="0" w:color="auto"/>
                                        <w:right w:val="none" w:sz="0" w:space="0" w:color="auto"/>
                                      </w:divBdr>
                                      <w:divsChild>
                                        <w:div w:id="559026693">
                                          <w:marLeft w:val="0"/>
                                          <w:marRight w:val="0"/>
                                          <w:marTop w:val="0"/>
                                          <w:marBottom w:val="0"/>
                                          <w:divBdr>
                                            <w:top w:val="none" w:sz="0" w:space="0" w:color="auto"/>
                                            <w:left w:val="none" w:sz="0" w:space="0" w:color="auto"/>
                                            <w:bottom w:val="none" w:sz="0" w:space="0" w:color="auto"/>
                                            <w:right w:val="none" w:sz="0" w:space="0" w:color="auto"/>
                                          </w:divBdr>
                                          <w:divsChild>
                                            <w:div w:id="1449931617">
                                              <w:marLeft w:val="0"/>
                                              <w:marRight w:val="0"/>
                                              <w:marTop w:val="0"/>
                                              <w:marBottom w:val="0"/>
                                              <w:divBdr>
                                                <w:top w:val="none" w:sz="0" w:space="0" w:color="auto"/>
                                                <w:left w:val="none" w:sz="0" w:space="0" w:color="auto"/>
                                                <w:bottom w:val="none" w:sz="0" w:space="0" w:color="auto"/>
                                                <w:right w:val="none" w:sz="0" w:space="0" w:color="auto"/>
                                              </w:divBdr>
                                              <w:divsChild>
                                                <w:div w:id="564679888">
                                                  <w:marLeft w:val="0"/>
                                                  <w:marRight w:val="0"/>
                                                  <w:marTop w:val="0"/>
                                                  <w:marBottom w:val="0"/>
                                                  <w:divBdr>
                                                    <w:top w:val="none" w:sz="0" w:space="0" w:color="auto"/>
                                                    <w:left w:val="none" w:sz="0" w:space="0" w:color="auto"/>
                                                    <w:bottom w:val="none" w:sz="0" w:space="0" w:color="auto"/>
                                                    <w:right w:val="none" w:sz="0" w:space="0" w:color="auto"/>
                                                  </w:divBdr>
                                                  <w:divsChild>
                                                    <w:div w:id="1545407620">
                                                      <w:marLeft w:val="0"/>
                                                      <w:marRight w:val="0"/>
                                                      <w:marTop w:val="0"/>
                                                      <w:marBottom w:val="0"/>
                                                      <w:divBdr>
                                                        <w:top w:val="none" w:sz="0" w:space="0" w:color="auto"/>
                                                        <w:left w:val="none" w:sz="0" w:space="0" w:color="auto"/>
                                                        <w:bottom w:val="none" w:sz="0" w:space="0" w:color="auto"/>
                                                        <w:right w:val="none" w:sz="0" w:space="0" w:color="auto"/>
                                                      </w:divBdr>
                                                      <w:divsChild>
                                                        <w:div w:id="2090035240">
                                                          <w:marLeft w:val="0"/>
                                                          <w:marRight w:val="0"/>
                                                          <w:marTop w:val="0"/>
                                                          <w:marBottom w:val="0"/>
                                                          <w:divBdr>
                                                            <w:top w:val="none" w:sz="0" w:space="0" w:color="auto"/>
                                                            <w:left w:val="none" w:sz="0" w:space="0" w:color="auto"/>
                                                            <w:bottom w:val="none" w:sz="0" w:space="0" w:color="auto"/>
                                                            <w:right w:val="none" w:sz="0" w:space="0" w:color="auto"/>
                                                          </w:divBdr>
                                                          <w:divsChild>
                                                            <w:div w:id="1561133509">
                                                              <w:marLeft w:val="0"/>
                                                              <w:marRight w:val="0"/>
                                                              <w:marTop w:val="0"/>
                                                              <w:marBottom w:val="0"/>
                                                              <w:divBdr>
                                                                <w:top w:val="none" w:sz="0" w:space="0" w:color="auto"/>
                                                                <w:left w:val="none" w:sz="0" w:space="0" w:color="auto"/>
                                                                <w:bottom w:val="none" w:sz="0" w:space="0" w:color="auto"/>
                                                                <w:right w:val="none" w:sz="0" w:space="0" w:color="auto"/>
                                                              </w:divBdr>
                                                              <w:divsChild>
                                                                <w:div w:id="83189345">
                                                                  <w:marLeft w:val="0"/>
                                                                  <w:marRight w:val="0"/>
                                                                  <w:marTop w:val="0"/>
                                                                  <w:marBottom w:val="0"/>
                                                                  <w:divBdr>
                                                                    <w:top w:val="none" w:sz="0" w:space="0" w:color="auto"/>
                                                                    <w:left w:val="none" w:sz="0" w:space="0" w:color="auto"/>
                                                                    <w:bottom w:val="none" w:sz="0" w:space="0" w:color="auto"/>
                                                                    <w:right w:val="none" w:sz="0" w:space="0" w:color="auto"/>
                                                                  </w:divBdr>
                                                                  <w:divsChild>
                                                                    <w:div w:id="1901742802">
                                                                      <w:marLeft w:val="0"/>
                                                                      <w:marRight w:val="0"/>
                                                                      <w:marTop w:val="0"/>
                                                                      <w:marBottom w:val="0"/>
                                                                      <w:divBdr>
                                                                        <w:top w:val="none" w:sz="0" w:space="0" w:color="auto"/>
                                                                        <w:left w:val="none" w:sz="0" w:space="0" w:color="auto"/>
                                                                        <w:bottom w:val="none" w:sz="0" w:space="0" w:color="auto"/>
                                                                        <w:right w:val="none" w:sz="0" w:space="0" w:color="auto"/>
                                                                      </w:divBdr>
                                                                      <w:divsChild>
                                                                        <w:div w:id="503396209">
                                                                          <w:marLeft w:val="0"/>
                                                                          <w:marRight w:val="0"/>
                                                                          <w:marTop w:val="0"/>
                                                                          <w:marBottom w:val="0"/>
                                                                          <w:divBdr>
                                                                            <w:top w:val="none" w:sz="0" w:space="0" w:color="auto"/>
                                                                            <w:left w:val="none" w:sz="0" w:space="0" w:color="auto"/>
                                                                            <w:bottom w:val="none" w:sz="0" w:space="0" w:color="auto"/>
                                                                            <w:right w:val="none" w:sz="0" w:space="0" w:color="auto"/>
                                                                          </w:divBdr>
                                                                          <w:divsChild>
                                                                            <w:div w:id="565451842">
                                                                              <w:marLeft w:val="0"/>
                                                                              <w:marRight w:val="0"/>
                                                                              <w:marTop w:val="0"/>
                                                                              <w:marBottom w:val="0"/>
                                                                              <w:divBdr>
                                                                                <w:top w:val="none" w:sz="0" w:space="0" w:color="auto"/>
                                                                                <w:left w:val="none" w:sz="0" w:space="0" w:color="auto"/>
                                                                                <w:bottom w:val="none" w:sz="0" w:space="0" w:color="auto"/>
                                                                                <w:right w:val="none" w:sz="0" w:space="0" w:color="auto"/>
                                                                              </w:divBdr>
                                                                              <w:divsChild>
                                                                                <w:div w:id="1790733944">
                                                                                  <w:marLeft w:val="0"/>
                                                                                  <w:marRight w:val="0"/>
                                                                                  <w:marTop w:val="0"/>
                                                                                  <w:marBottom w:val="0"/>
                                                                                  <w:divBdr>
                                                                                    <w:top w:val="none" w:sz="0" w:space="0" w:color="auto"/>
                                                                                    <w:left w:val="none" w:sz="0" w:space="0" w:color="auto"/>
                                                                                    <w:bottom w:val="none" w:sz="0" w:space="0" w:color="auto"/>
                                                                                    <w:right w:val="none" w:sz="0" w:space="0" w:color="auto"/>
                                                                                  </w:divBdr>
                                                                                  <w:divsChild>
                                                                                    <w:div w:id="1711103609">
                                                                                      <w:marLeft w:val="0"/>
                                                                                      <w:marRight w:val="0"/>
                                                                                      <w:marTop w:val="0"/>
                                                                                      <w:marBottom w:val="0"/>
                                                                                      <w:divBdr>
                                                                                        <w:top w:val="none" w:sz="0" w:space="0" w:color="auto"/>
                                                                                        <w:left w:val="none" w:sz="0" w:space="0" w:color="auto"/>
                                                                                        <w:bottom w:val="none" w:sz="0" w:space="0" w:color="auto"/>
                                                                                        <w:right w:val="none" w:sz="0" w:space="0" w:color="auto"/>
                                                                                      </w:divBdr>
                                                                                      <w:divsChild>
                                                                                        <w:div w:id="1075324840">
                                                                                          <w:marLeft w:val="0"/>
                                                                                          <w:marRight w:val="0"/>
                                                                                          <w:marTop w:val="0"/>
                                                                                          <w:marBottom w:val="0"/>
                                                                                          <w:divBdr>
                                                                                            <w:top w:val="none" w:sz="0" w:space="0" w:color="auto"/>
                                                                                            <w:left w:val="none" w:sz="0" w:space="0" w:color="auto"/>
                                                                                            <w:bottom w:val="none" w:sz="0" w:space="0" w:color="auto"/>
                                                                                            <w:right w:val="none" w:sz="0" w:space="0" w:color="auto"/>
                                                                                          </w:divBdr>
                                                                                          <w:divsChild>
                                                                                            <w:div w:id="1014115906">
                                                                                              <w:marLeft w:val="0"/>
                                                                                              <w:marRight w:val="0"/>
                                                                                              <w:marTop w:val="0"/>
                                                                                              <w:marBottom w:val="0"/>
                                                                                              <w:divBdr>
                                                                                                <w:top w:val="none" w:sz="0" w:space="0" w:color="auto"/>
                                                                                                <w:left w:val="none" w:sz="0" w:space="0" w:color="auto"/>
                                                                                                <w:bottom w:val="none" w:sz="0" w:space="0" w:color="auto"/>
                                                                                                <w:right w:val="none" w:sz="0" w:space="0" w:color="auto"/>
                                                                                              </w:divBdr>
                                                                                              <w:divsChild>
                                                                                                <w:div w:id="1222669392">
                                                                                                  <w:marLeft w:val="0"/>
                                                                                                  <w:marRight w:val="0"/>
                                                                                                  <w:marTop w:val="0"/>
                                                                                                  <w:marBottom w:val="0"/>
                                                                                                  <w:divBdr>
                                                                                                    <w:top w:val="none" w:sz="0" w:space="0" w:color="auto"/>
                                                                                                    <w:left w:val="none" w:sz="0" w:space="0" w:color="auto"/>
                                                                                                    <w:bottom w:val="none" w:sz="0" w:space="0" w:color="auto"/>
                                                                                                    <w:right w:val="none" w:sz="0" w:space="0" w:color="auto"/>
                                                                                                  </w:divBdr>
                                                                                                  <w:divsChild>
                                                                                                    <w:div w:id="255948423">
                                                                                                      <w:marLeft w:val="0"/>
                                                                                                      <w:marRight w:val="0"/>
                                                                                                      <w:marTop w:val="0"/>
                                                                                                      <w:marBottom w:val="0"/>
                                                                                                      <w:divBdr>
                                                                                                        <w:top w:val="none" w:sz="0" w:space="0" w:color="auto"/>
                                                                                                        <w:left w:val="none" w:sz="0" w:space="0" w:color="auto"/>
                                                                                                        <w:bottom w:val="none" w:sz="0" w:space="0" w:color="auto"/>
                                                                                                        <w:right w:val="none" w:sz="0" w:space="0" w:color="auto"/>
                                                                                                      </w:divBdr>
                                                                                                      <w:divsChild>
                                                                                                        <w:div w:id="1563519708">
                                                                                                          <w:marLeft w:val="0"/>
                                                                                                          <w:marRight w:val="0"/>
                                                                                                          <w:marTop w:val="0"/>
                                                                                                          <w:marBottom w:val="0"/>
                                                                                                          <w:divBdr>
                                                                                                            <w:top w:val="none" w:sz="0" w:space="0" w:color="auto"/>
                                                                                                            <w:left w:val="none" w:sz="0" w:space="0" w:color="auto"/>
                                                                                                            <w:bottom w:val="none" w:sz="0" w:space="0" w:color="auto"/>
                                                                                                            <w:right w:val="none" w:sz="0" w:space="0" w:color="auto"/>
                                                                                                          </w:divBdr>
                                                                                                          <w:divsChild>
                                                                                                            <w:div w:id="1132286050">
                                                                                                              <w:marLeft w:val="0"/>
                                                                                                              <w:marRight w:val="0"/>
                                                                                                              <w:marTop w:val="0"/>
                                                                                                              <w:marBottom w:val="0"/>
                                                                                                              <w:divBdr>
                                                                                                                <w:top w:val="none" w:sz="0" w:space="0" w:color="auto"/>
                                                                                                                <w:left w:val="none" w:sz="0" w:space="0" w:color="auto"/>
                                                                                                                <w:bottom w:val="none" w:sz="0" w:space="0" w:color="auto"/>
                                                                                                                <w:right w:val="none" w:sz="0" w:space="0" w:color="auto"/>
                                                                                                              </w:divBdr>
                                                                                                              <w:divsChild>
                                                                                                                <w:div w:id="1150949753">
                                                                                                                  <w:marLeft w:val="0"/>
                                                                                                                  <w:marRight w:val="0"/>
                                                                                                                  <w:marTop w:val="0"/>
                                                                                                                  <w:marBottom w:val="0"/>
                                                                                                                  <w:divBdr>
                                                                                                                    <w:top w:val="none" w:sz="0" w:space="0" w:color="auto"/>
                                                                                                                    <w:left w:val="none" w:sz="0" w:space="0" w:color="auto"/>
                                                                                                                    <w:bottom w:val="none" w:sz="0" w:space="0" w:color="auto"/>
                                                                                                                    <w:right w:val="none" w:sz="0" w:space="0" w:color="auto"/>
                                                                                                                  </w:divBdr>
                                                                                                                  <w:divsChild>
                                                                                                                    <w:div w:id="2019431287">
                                                                                                                      <w:marLeft w:val="0"/>
                                                                                                                      <w:marRight w:val="0"/>
                                                                                                                      <w:marTop w:val="0"/>
                                                                                                                      <w:marBottom w:val="0"/>
                                                                                                                      <w:divBdr>
                                                                                                                        <w:top w:val="none" w:sz="0" w:space="0" w:color="auto"/>
                                                                                                                        <w:left w:val="none" w:sz="0" w:space="0" w:color="auto"/>
                                                                                                                        <w:bottom w:val="none" w:sz="0" w:space="0" w:color="auto"/>
                                                                                                                        <w:right w:val="none" w:sz="0" w:space="0" w:color="auto"/>
                                                                                                                      </w:divBdr>
                                                                                                                      <w:divsChild>
                                                                                                                        <w:div w:id="616956558">
                                                                                                                          <w:marLeft w:val="0"/>
                                                                                                                          <w:marRight w:val="0"/>
                                                                                                                          <w:marTop w:val="0"/>
                                                                                                                          <w:marBottom w:val="0"/>
                                                                                                                          <w:divBdr>
                                                                                                                            <w:top w:val="none" w:sz="0" w:space="0" w:color="auto"/>
                                                                                                                            <w:left w:val="none" w:sz="0" w:space="0" w:color="auto"/>
                                                                                                                            <w:bottom w:val="none" w:sz="0" w:space="0" w:color="auto"/>
                                                                                                                            <w:right w:val="none" w:sz="0" w:space="0" w:color="auto"/>
                                                                                                                          </w:divBdr>
                                                                                                                          <w:divsChild>
                                                                                                                            <w:div w:id="1139834840">
                                                                                                                              <w:marLeft w:val="0"/>
                                                                                                                              <w:marRight w:val="0"/>
                                                                                                                              <w:marTop w:val="0"/>
                                                                                                                              <w:marBottom w:val="0"/>
                                                                                                                              <w:divBdr>
                                                                                                                                <w:top w:val="none" w:sz="0" w:space="0" w:color="auto"/>
                                                                                                                                <w:left w:val="none" w:sz="0" w:space="0" w:color="auto"/>
                                                                                                                                <w:bottom w:val="none" w:sz="0" w:space="0" w:color="auto"/>
                                                                                                                                <w:right w:val="none" w:sz="0" w:space="0" w:color="auto"/>
                                                                                                                              </w:divBdr>
                                                                                                                              <w:divsChild>
                                                                                                                                <w:div w:id="1913537659">
                                                                                                                                  <w:marLeft w:val="0"/>
                                                                                                                                  <w:marRight w:val="0"/>
                                                                                                                                  <w:marTop w:val="0"/>
                                                                                                                                  <w:marBottom w:val="0"/>
                                                                                                                                  <w:divBdr>
                                                                                                                                    <w:top w:val="none" w:sz="0" w:space="0" w:color="auto"/>
                                                                                                                                    <w:left w:val="none" w:sz="0" w:space="0" w:color="auto"/>
                                                                                                                                    <w:bottom w:val="none" w:sz="0" w:space="0" w:color="auto"/>
                                                                                                                                    <w:right w:val="none" w:sz="0" w:space="0" w:color="auto"/>
                                                                                                                                  </w:divBdr>
                                                                                                                                  <w:divsChild>
                                                                                                                                    <w:div w:id="2059357729">
                                                                                                                                      <w:marLeft w:val="0"/>
                                                                                                                                      <w:marRight w:val="0"/>
                                                                                                                                      <w:marTop w:val="0"/>
                                                                                                                                      <w:marBottom w:val="0"/>
                                                                                                                                      <w:divBdr>
                                                                                                                                        <w:top w:val="none" w:sz="0" w:space="0" w:color="auto"/>
                                                                                                                                        <w:left w:val="none" w:sz="0" w:space="0" w:color="auto"/>
                                                                                                                                        <w:bottom w:val="none" w:sz="0" w:space="0" w:color="auto"/>
                                                                                                                                        <w:right w:val="none" w:sz="0" w:space="0" w:color="auto"/>
                                                                                                                                      </w:divBdr>
                                                                                                                                      <w:divsChild>
                                                                                                                                        <w:div w:id="201680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2051857">
      <w:bodyDiv w:val="1"/>
      <w:marLeft w:val="0"/>
      <w:marRight w:val="0"/>
      <w:marTop w:val="0"/>
      <w:marBottom w:val="0"/>
      <w:divBdr>
        <w:top w:val="none" w:sz="0" w:space="0" w:color="auto"/>
        <w:left w:val="none" w:sz="0" w:space="0" w:color="auto"/>
        <w:bottom w:val="none" w:sz="0" w:space="0" w:color="auto"/>
        <w:right w:val="none" w:sz="0" w:space="0" w:color="auto"/>
      </w:divBdr>
      <w:divsChild>
        <w:div w:id="375738814">
          <w:marLeft w:val="0"/>
          <w:marRight w:val="0"/>
          <w:marTop w:val="0"/>
          <w:marBottom w:val="0"/>
          <w:divBdr>
            <w:top w:val="none" w:sz="0" w:space="0" w:color="auto"/>
            <w:left w:val="none" w:sz="0" w:space="0" w:color="auto"/>
            <w:bottom w:val="none" w:sz="0" w:space="0" w:color="auto"/>
            <w:right w:val="none" w:sz="0" w:space="0" w:color="auto"/>
          </w:divBdr>
          <w:divsChild>
            <w:div w:id="1590312915">
              <w:marLeft w:val="0"/>
              <w:marRight w:val="0"/>
              <w:marTop w:val="0"/>
              <w:marBottom w:val="0"/>
              <w:divBdr>
                <w:top w:val="none" w:sz="0" w:space="0" w:color="auto"/>
                <w:left w:val="none" w:sz="0" w:space="0" w:color="auto"/>
                <w:bottom w:val="none" w:sz="0" w:space="0" w:color="auto"/>
                <w:right w:val="none" w:sz="0" w:space="0" w:color="auto"/>
              </w:divBdr>
              <w:divsChild>
                <w:div w:id="617951765">
                  <w:marLeft w:val="0"/>
                  <w:marRight w:val="0"/>
                  <w:marTop w:val="0"/>
                  <w:marBottom w:val="0"/>
                  <w:divBdr>
                    <w:top w:val="none" w:sz="0" w:space="0" w:color="auto"/>
                    <w:left w:val="none" w:sz="0" w:space="0" w:color="auto"/>
                    <w:bottom w:val="none" w:sz="0" w:space="0" w:color="auto"/>
                    <w:right w:val="none" w:sz="0" w:space="0" w:color="auto"/>
                  </w:divBdr>
                  <w:divsChild>
                    <w:div w:id="974333155">
                      <w:marLeft w:val="0"/>
                      <w:marRight w:val="0"/>
                      <w:marTop w:val="0"/>
                      <w:marBottom w:val="0"/>
                      <w:divBdr>
                        <w:top w:val="none" w:sz="0" w:space="0" w:color="auto"/>
                        <w:left w:val="none" w:sz="0" w:space="0" w:color="auto"/>
                        <w:bottom w:val="none" w:sz="0" w:space="0" w:color="auto"/>
                        <w:right w:val="none" w:sz="0" w:space="0" w:color="auto"/>
                      </w:divBdr>
                      <w:divsChild>
                        <w:div w:id="276721940">
                          <w:marLeft w:val="0"/>
                          <w:marRight w:val="0"/>
                          <w:marTop w:val="0"/>
                          <w:marBottom w:val="0"/>
                          <w:divBdr>
                            <w:top w:val="none" w:sz="0" w:space="0" w:color="auto"/>
                            <w:left w:val="none" w:sz="0" w:space="0" w:color="auto"/>
                            <w:bottom w:val="none" w:sz="0" w:space="0" w:color="auto"/>
                            <w:right w:val="none" w:sz="0" w:space="0" w:color="auto"/>
                          </w:divBdr>
                          <w:divsChild>
                            <w:div w:id="1767918331">
                              <w:marLeft w:val="0"/>
                              <w:marRight w:val="0"/>
                              <w:marTop w:val="0"/>
                              <w:marBottom w:val="0"/>
                              <w:divBdr>
                                <w:top w:val="none" w:sz="0" w:space="0" w:color="auto"/>
                                <w:left w:val="none" w:sz="0" w:space="0" w:color="auto"/>
                                <w:bottom w:val="none" w:sz="0" w:space="0" w:color="auto"/>
                                <w:right w:val="none" w:sz="0" w:space="0" w:color="auto"/>
                              </w:divBdr>
                              <w:divsChild>
                                <w:div w:id="1936552330">
                                  <w:marLeft w:val="0"/>
                                  <w:marRight w:val="0"/>
                                  <w:marTop w:val="0"/>
                                  <w:marBottom w:val="0"/>
                                  <w:divBdr>
                                    <w:top w:val="none" w:sz="0" w:space="0" w:color="auto"/>
                                    <w:left w:val="none" w:sz="0" w:space="0" w:color="auto"/>
                                    <w:bottom w:val="none" w:sz="0" w:space="0" w:color="auto"/>
                                    <w:right w:val="none" w:sz="0" w:space="0" w:color="auto"/>
                                  </w:divBdr>
                                  <w:divsChild>
                                    <w:div w:id="247857468">
                                      <w:marLeft w:val="0"/>
                                      <w:marRight w:val="0"/>
                                      <w:marTop w:val="0"/>
                                      <w:marBottom w:val="0"/>
                                      <w:divBdr>
                                        <w:top w:val="none" w:sz="0" w:space="0" w:color="auto"/>
                                        <w:left w:val="none" w:sz="0" w:space="0" w:color="auto"/>
                                        <w:bottom w:val="none" w:sz="0" w:space="0" w:color="auto"/>
                                        <w:right w:val="none" w:sz="0" w:space="0" w:color="auto"/>
                                      </w:divBdr>
                                      <w:divsChild>
                                        <w:div w:id="1206599398">
                                          <w:marLeft w:val="0"/>
                                          <w:marRight w:val="0"/>
                                          <w:marTop w:val="0"/>
                                          <w:marBottom w:val="0"/>
                                          <w:divBdr>
                                            <w:top w:val="none" w:sz="0" w:space="0" w:color="auto"/>
                                            <w:left w:val="none" w:sz="0" w:space="0" w:color="auto"/>
                                            <w:bottom w:val="none" w:sz="0" w:space="0" w:color="auto"/>
                                            <w:right w:val="none" w:sz="0" w:space="0" w:color="auto"/>
                                          </w:divBdr>
                                          <w:divsChild>
                                            <w:div w:id="737214599">
                                              <w:marLeft w:val="0"/>
                                              <w:marRight w:val="0"/>
                                              <w:marTop w:val="0"/>
                                              <w:marBottom w:val="0"/>
                                              <w:divBdr>
                                                <w:top w:val="none" w:sz="0" w:space="0" w:color="auto"/>
                                                <w:left w:val="none" w:sz="0" w:space="0" w:color="auto"/>
                                                <w:bottom w:val="none" w:sz="0" w:space="0" w:color="auto"/>
                                                <w:right w:val="none" w:sz="0" w:space="0" w:color="auto"/>
                                              </w:divBdr>
                                              <w:divsChild>
                                                <w:div w:id="92673830">
                                                  <w:marLeft w:val="0"/>
                                                  <w:marRight w:val="0"/>
                                                  <w:marTop w:val="0"/>
                                                  <w:marBottom w:val="0"/>
                                                  <w:divBdr>
                                                    <w:top w:val="none" w:sz="0" w:space="0" w:color="auto"/>
                                                    <w:left w:val="none" w:sz="0" w:space="0" w:color="auto"/>
                                                    <w:bottom w:val="none" w:sz="0" w:space="0" w:color="auto"/>
                                                    <w:right w:val="none" w:sz="0" w:space="0" w:color="auto"/>
                                                  </w:divBdr>
                                                  <w:divsChild>
                                                    <w:div w:id="1363945011">
                                                      <w:marLeft w:val="0"/>
                                                      <w:marRight w:val="0"/>
                                                      <w:marTop w:val="0"/>
                                                      <w:marBottom w:val="0"/>
                                                      <w:divBdr>
                                                        <w:top w:val="none" w:sz="0" w:space="0" w:color="auto"/>
                                                        <w:left w:val="none" w:sz="0" w:space="0" w:color="auto"/>
                                                        <w:bottom w:val="none" w:sz="0" w:space="0" w:color="auto"/>
                                                        <w:right w:val="none" w:sz="0" w:space="0" w:color="auto"/>
                                                      </w:divBdr>
                                                      <w:divsChild>
                                                        <w:div w:id="863325869">
                                                          <w:marLeft w:val="0"/>
                                                          <w:marRight w:val="0"/>
                                                          <w:marTop w:val="0"/>
                                                          <w:marBottom w:val="0"/>
                                                          <w:divBdr>
                                                            <w:top w:val="none" w:sz="0" w:space="0" w:color="auto"/>
                                                            <w:left w:val="none" w:sz="0" w:space="0" w:color="auto"/>
                                                            <w:bottom w:val="none" w:sz="0" w:space="0" w:color="auto"/>
                                                            <w:right w:val="none" w:sz="0" w:space="0" w:color="auto"/>
                                                          </w:divBdr>
                                                          <w:divsChild>
                                                            <w:div w:id="1914582101">
                                                              <w:marLeft w:val="0"/>
                                                              <w:marRight w:val="0"/>
                                                              <w:marTop w:val="0"/>
                                                              <w:marBottom w:val="0"/>
                                                              <w:divBdr>
                                                                <w:top w:val="none" w:sz="0" w:space="0" w:color="auto"/>
                                                                <w:left w:val="none" w:sz="0" w:space="0" w:color="auto"/>
                                                                <w:bottom w:val="none" w:sz="0" w:space="0" w:color="auto"/>
                                                                <w:right w:val="none" w:sz="0" w:space="0" w:color="auto"/>
                                                              </w:divBdr>
                                                              <w:divsChild>
                                                                <w:div w:id="1959217714">
                                                                  <w:marLeft w:val="0"/>
                                                                  <w:marRight w:val="0"/>
                                                                  <w:marTop w:val="0"/>
                                                                  <w:marBottom w:val="0"/>
                                                                  <w:divBdr>
                                                                    <w:top w:val="none" w:sz="0" w:space="0" w:color="auto"/>
                                                                    <w:left w:val="none" w:sz="0" w:space="0" w:color="auto"/>
                                                                    <w:bottom w:val="none" w:sz="0" w:space="0" w:color="auto"/>
                                                                    <w:right w:val="none" w:sz="0" w:space="0" w:color="auto"/>
                                                                  </w:divBdr>
                                                                  <w:divsChild>
                                                                    <w:div w:id="617950971">
                                                                      <w:marLeft w:val="0"/>
                                                                      <w:marRight w:val="0"/>
                                                                      <w:marTop w:val="0"/>
                                                                      <w:marBottom w:val="0"/>
                                                                      <w:divBdr>
                                                                        <w:top w:val="none" w:sz="0" w:space="0" w:color="auto"/>
                                                                        <w:left w:val="none" w:sz="0" w:space="0" w:color="auto"/>
                                                                        <w:bottom w:val="none" w:sz="0" w:space="0" w:color="auto"/>
                                                                        <w:right w:val="none" w:sz="0" w:space="0" w:color="auto"/>
                                                                      </w:divBdr>
                                                                      <w:divsChild>
                                                                        <w:div w:id="363990765">
                                                                          <w:marLeft w:val="0"/>
                                                                          <w:marRight w:val="0"/>
                                                                          <w:marTop w:val="0"/>
                                                                          <w:marBottom w:val="0"/>
                                                                          <w:divBdr>
                                                                            <w:top w:val="none" w:sz="0" w:space="0" w:color="auto"/>
                                                                            <w:left w:val="none" w:sz="0" w:space="0" w:color="auto"/>
                                                                            <w:bottom w:val="none" w:sz="0" w:space="0" w:color="auto"/>
                                                                            <w:right w:val="none" w:sz="0" w:space="0" w:color="auto"/>
                                                                          </w:divBdr>
                                                                          <w:divsChild>
                                                                            <w:div w:id="1475760124">
                                                                              <w:marLeft w:val="0"/>
                                                                              <w:marRight w:val="0"/>
                                                                              <w:marTop w:val="0"/>
                                                                              <w:marBottom w:val="0"/>
                                                                              <w:divBdr>
                                                                                <w:top w:val="none" w:sz="0" w:space="0" w:color="auto"/>
                                                                                <w:left w:val="none" w:sz="0" w:space="0" w:color="auto"/>
                                                                                <w:bottom w:val="none" w:sz="0" w:space="0" w:color="auto"/>
                                                                                <w:right w:val="none" w:sz="0" w:space="0" w:color="auto"/>
                                                                              </w:divBdr>
                                                                              <w:divsChild>
                                                                                <w:div w:id="43914223">
                                                                                  <w:marLeft w:val="0"/>
                                                                                  <w:marRight w:val="0"/>
                                                                                  <w:marTop w:val="0"/>
                                                                                  <w:marBottom w:val="0"/>
                                                                                  <w:divBdr>
                                                                                    <w:top w:val="none" w:sz="0" w:space="0" w:color="auto"/>
                                                                                    <w:left w:val="none" w:sz="0" w:space="0" w:color="auto"/>
                                                                                    <w:bottom w:val="none" w:sz="0" w:space="0" w:color="auto"/>
                                                                                    <w:right w:val="none" w:sz="0" w:space="0" w:color="auto"/>
                                                                                  </w:divBdr>
                                                                                  <w:divsChild>
                                                                                    <w:div w:id="1177886942">
                                                                                      <w:marLeft w:val="0"/>
                                                                                      <w:marRight w:val="0"/>
                                                                                      <w:marTop w:val="0"/>
                                                                                      <w:marBottom w:val="0"/>
                                                                                      <w:divBdr>
                                                                                        <w:top w:val="none" w:sz="0" w:space="0" w:color="auto"/>
                                                                                        <w:left w:val="none" w:sz="0" w:space="0" w:color="auto"/>
                                                                                        <w:bottom w:val="none" w:sz="0" w:space="0" w:color="auto"/>
                                                                                        <w:right w:val="none" w:sz="0" w:space="0" w:color="auto"/>
                                                                                      </w:divBdr>
                                                                                      <w:divsChild>
                                                                                        <w:div w:id="1293056097">
                                                                                          <w:marLeft w:val="0"/>
                                                                                          <w:marRight w:val="0"/>
                                                                                          <w:marTop w:val="0"/>
                                                                                          <w:marBottom w:val="0"/>
                                                                                          <w:divBdr>
                                                                                            <w:top w:val="none" w:sz="0" w:space="0" w:color="auto"/>
                                                                                            <w:left w:val="none" w:sz="0" w:space="0" w:color="auto"/>
                                                                                            <w:bottom w:val="none" w:sz="0" w:space="0" w:color="auto"/>
                                                                                            <w:right w:val="none" w:sz="0" w:space="0" w:color="auto"/>
                                                                                          </w:divBdr>
                                                                                          <w:divsChild>
                                                                                            <w:div w:id="22176300">
                                                                                              <w:marLeft w:val="0"/>
                                                                                              <w:marRight w:val="0"/>
                                                                                              <w:marTop w:val="0"/>
                                                                                              <w:marBottom w:val="0"/>
                                                                                              <w:divBdr>
                                                                                                <w:top w:val="none" w:sz="0" w:space="0" w:color="auto"/>
                                                                                                <w:left w:val="none" w:sz="0" w:space="0" w:color="auto"/>
                                                                                                <w:bottom w:val="none" w:sz="0" w:space="0" w:color="auto"/>
                                                                                                <w:right w:val="none" w:sz="0" w:space="0" w:color="auto"/>
                                                                                              </w:divBdr>
                                                                                              <w:divsChild>
                                                                                                <w:div w:id="342243632">
                                                                                                  <w:marLeft w:val="0"/>
                                                                                                  <w:marRight w:val="0"/>
                                                                                                  <w:marTop w:val="0"/>
                                                                                                  <w:marBottom w:val="0"/>
                                                                                                  <w:divBdr>
                                                                                                    <w:top w:val="none" w:sz="0" w:space="0" w:color="auto"/>
                                                                                                    <w:left w:val="none" w:sz="0" w:space="0" w:color="auto"/>
                                                                                                    <w:bottom w:val="none" w:sz="0" w:space="0" w:color="auto"/>
                                                                                                    <w:right w:val="none" w:sz="0" w:space="0" w:color="auto"/>
                                                                                                  </w:divBdr>
                                                                                                  <w:divsChild>
                                                                                                    <w:div w:id="1032681754">
                                                                                                      <w:marLeft w:val="0"/>
                                                                                                      <w:marRight w:val="0"/>
                                                                                                      <w:marTop w:val="0"/>
                                                                                                      <w:marBottom w:val="0"/>
                                                                                                      <w:divBdr>
                                                                                                        <w:top w:val="none" w:sz="0" w:space="0" w:color="auto"/>
                                                                                                        <w:left w:val="none" w:sz="0" w:space="0" w:color="auto"/>
                                                                                                        <w:bottom w:val="none" w:sz="0" w:space="0" w:color="auto"/>
                                                                                                        <w:right w:val="none" w:sz="0" w:space="0" w:color="auto"/>
                                                                                                      </w:divBdr>
                                                                                                      <w:divsChild>
                                                                                                        <w:div w:id="974456457">
                                                                                                          <w:marLeft w:val="0"/>
                                                                                                          <w:marRight w:val="0"/>
                                                                                                          <w:marTop w:val="0"/>
                                                                                                          <w:marBottom w:val="0"/>
                                                                                                          <w:divBdr>
                                                                                                            <w:top w:val="none" w:sz="0" w:space="0" w:color="auto"/>
                                                                                                            <w:left w:val="none" w:sz="0" w:space="0" w:color="auto"/>
                                                                                                            <w:bottom w:val="none" w:sz="0" w:space="0" w:color="auto"/>
                                                                                                            <w:right w:val="none" w:sz="0" w:space="0" w:color="auto"/>
                                                                                                          </w:divBdr>
                                                                                                          <w:divsChild>
                                                                                                            <w:div w:id="2007129406">
                                                                                                              <w:marLeft w:val="0"/>
                                                                                                              <w:marRight w:val="0"/>
                                                                                                              <w:marTop w:val="0"/>
                                                                                                              <w:marBottom w:val="0"/>
                                                                                                              <w:divBdr>
                                                                                                                <w:top w:val="none" w:sz="0" w:space="0" w:color="auto"/>
                                                                                                                <w:left w:val="none" w:sz="0" w:space="0" w:color="auto"/>
                                                                                                                <w:bottom w:val="none" w:sz="0" w:space="0" w:color="auto"/>
                                                                                                                <w:right w:val="none" w:sz="0" w:space="0" w:color="auto"/>
                                                                                                              </w:divBdr>
                                                                                                              <w:divsChild>
                                                                                                                <w:div w:id="1885560318">
                                                                                                                  <w:marLeft w:val="0"/>
                                                                                                                  <w:marRight w:val="0"/>
                                                                                                                  <w:marTop w:val="0"/>
                                                                                                                  <w:marBottom w:val="0"/>
                                                                                                                  <w:divBdr>
                                                                                                                    <w:top w:val="none" w:sz="0" w:space="0" w:color="auto"/>
                                                                                                                    <w:left w:val="none" w:sz="0" w:space="0" w:color="auto"/>
                                                                                                                    <w:bottom w:val="none" w:sz="0" w:space="0" w:color="auto"/>
                                                                                                                    <w:right w:val="none" w:sz="0" w:space="0" w:color="auto"/>
                                                                                                                  </w:divBdr>
                                                                                                                  <w:divsChild>
                                                                                                                    <w:div w:id="2109764279">
                                                                                                                      <w:marLeft w:val="0"/>
                                                                                                                      <w:marRight w:val="0"/>
                                                                                                                      <w:marTop w:val="0"/>
                                                                                                                      <w:marBottom w:val="0"/>
                                                                                                                      <w:divBdr>
                                                                                                                        <w:top w:val="none" w:sz="0" w:space="0" w:color="auto"/>
                                                                                                                        <w:left w:val="none" w:sz="0" w:space="0" w:color="auto"/>
                                                                                                                        <w:bottom w:val="none" w:sz="0" w:space="0" w:color="auto"/>
                                                                                                                        <w:right w:val="none" w:sz="0" w:space="0" w:color="auto"/>
                                                                                                                      </w:divBdr>
                                                                                                                      <w:divsChild>
                                                                                                                        <w:div w:id="91782660">
                                                                                                                          <w:marLeft w:val="0"/>
                                                                                                                          <w:marRight w:val="0"/>
                                                                                                                          <w:marTop w:val="0"/>
                                                                                                                          <w:marBottom w:val="0"/>
                                                                                                                          <w:divBdr>
                                                                                                                            <w:top w:val="none" w:sz="0" w:space="0" w:color="auto"/>
                                                                                                                            <w:left w:val="none" w:sz="0" w:space="0" w:color="auto"/>
                                                                                                                            <w:bottom w:val="none" w:sz="0" w:space="0" w:color="auto"/>
                                                                                                                            <w:right w:val="none" w:sz="0" w:space="0" w:color="auto"/>
                                                                                                                          </w:divBdr>
                                                                                                                          <w:divsChild>
                                                                                                                            <w:div w:id="1307583370">
                                                                                                                              <w:marLeft w:val="0"/>
                                                                                                                              <w:marRight w:val="0"/>
                                                                                                                              <w:marTop w:val="0"/>
                                                                                                                              <w:marBottom w:val="0"/>
                                                                                                                              <w:divBdr>
                                                                                                                                <w:top w:val="none" w:sz="0" w:space="0" w:color="auto"/>
                                                                                                                                <w:left w:val="none" w:sz="0" w:space="0" w:color="auto"/>
                                                                                                                                <w:bottom w:val="none" w:sz="0" w:space="0" w:color="auto"/>
                                                                                                                                <w:right w:val="none" w:sz="0" w:space="0" w:color="auto"/>
                                                                                                                              </w:divBdr>
                                                                                                                              <w:divsChild>
                                                                                                                                <w:div w:id="2102993631">
                                                                                                                                  <w:marLeft w:val="0"/>
                                                                                                                                  <w:marRight w:val="0"/>
                                                                                                                                  <w:marTop w:val="0"/>
                                                                                                                                  <w:marBottom w:val="0"/>
                                                                                                                                  <w:divBdr>
                                                                                                                                    <w:top w:val="none" w:sz="0" w:space="0" w:color="auto"/>
                                                                                                                                    <w:left w:val="none" w:sz="0" w:space="0" w:color="auto"/>
                                                                                                                                    <w:bottom w:val="none" w:sz="0" w:space="0" w:color="auto"/>
                                                                                                                                    <w:right w:val="none" w:sz="0" w:space="0" w:color="auto"/>
                                                                                                                                  </w:divBdr>
                                                                                                                                  <w:divsChild>
                                                                                                                                    <w:div w:id="1142769492">
                                                                                                                                      <w:marLeft w:val="0"/>
                                                                                                                                      <w:marRight w:val="0"/>
                                                                                                                                      <w:marTop w:val="0"/>
                                                                                                                                      <w:marBottom w:val="0"/>
                                                                                                                                      <w:divBdr>
                                                                                                                                        <w:top w:val="none" w:sz="0" w:space="0" w:color="auto"/>
                                                                                                                                        <w:left w:val="none" w:sz="0" w:space="0" w:color="auto"/>
                                                                                                                                        <w:bottom w:val="none" w:sz="0" w:space="0" w:color="auto"/>
                                                                                                                                        <w:right w:val="none" w:sz="0" w:space="0" w:color="auto"/>
                                                                                                                                      </w:divBdr>
                                                                                                                                      <w:divsChild>
                                                                                                                                        <w:div w:id="87053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eee.org/portal/cms_docs/about/CoE_poster.pdf" TargetMode="External"/><Relationship Id="rId18" Type="http://schemas.openxmlformats.org/officeDocument/2006/relationships/hyperlink" Target="http://grouper.ieee.org/groups/802/PNP/approved/IEEE_802_OM_v13.pdf" TargetMode="External"/><Relationship Id="rId26" Type="http://schemas.openxmlformats.org/officeDocument/2006/relationships/hyperlink" Target="http://standards.ieee.org/board/aud/LMSC.pdf" TargetMode="External"/><Relationship Id="rId39" Type="http://schemas.openxmlformats.org/officeDocument/2006/relationships/hyperlink" Target="https://mentor.ieee.org/802.11/dcn/14/11-14-0955-00-000m-lb202-regulatory-comments.docx" TargetMode="External"/><Relationship Id="rId3" Type="http://schemas.openxmlformats.org/officeDocument/2006/relationships/styles" Target="styles.xml"/><Relationship Id="rId21" Type="http://schemas.openxmlformats.org/officeDocument/2006/relationships/hyperlink" Target="http://grouper.ieee.org/groups/802/PNP/approved/IEEE_802_WG_PandP_v15.pdf" TargetMode="External"/><Relationship Id="rId34" Type="http://schemas.openxmlformats.org/officeDocument/2006/relationships/hyperlink" Target="https://mentor.ieee.org/802.11/dcn/14/11-14-0916-00-000m-security-comments-lb202.docx" TargetMode="External"/><Relationship Id="rId42" Type="http://schemas.openxmlformats.org/officeDocument/2006/relationships/hyperlink" Target="https://mentor.ieee.org/802.11/dcn/14/11-14-0781-09-0000-p802-11revmc-mdr-report.doc"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tandards.ieee.org/board/pat/faq.pdf" TargetMode="External"/><Relationship Id="rId17" Type="http://schemas.openxmlformats.org/officeDocument/2006/relationships/hyperlink" Target="http://standards.ieee.org/faqs/affiliationFAQ.html" TargetMode="External"/><Relationship Id="rId25" Type="http://schemas.openxmlformats.org/officeDocument/2006/relationships/hyperlink" Target="http://standards.ieee.org/board/pat/loa.pdf" TargetMode="External"/><Relationship Id="rId33" Type="http://schemas.openxmlformats.org/officeDocument/2006/relationships/hyperlink" Target="https://mentor.ieee.org/802.11/dcn/14/11-14-0781-08-0000-p802-11revmc-mdr-report.doc" TargetMode="External"/><Relationship Id="rId38" Type="http://schemas.openxmlformats.org/officeDocument/2006/relationships/hyperlink" Target="https://mentor.ieee.org/802.11/dcn/14/11-14-1042-00-000m-assigned-mac-comments-for-review-or-discussion.xls"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ndards.ieee.org/board/aud/LMSC.pdf" TargetMode="External"/><Relationship Id="rId20" Type="http://schemas.openxmlformats.org/officeDocument/2006/relationships/hyperlink" Target="http://standards.ieee.org/resources/antitrust-guidelines.pdf" TargetMode="External"/><Relationship Id="rId29" Type="http://schemas.openxmlformats.org/officeDocument/2006/relationships/hyperlink" Target="https://mentor.ieee.org/802.11/dcn/13/11-13-0233-36-000m-revmc-wg-ballot-comments.xls" TargetMode="External"/><Relationship Id="rId41" Type="http://schemas.openxmlformats.org/officeDocument/2006/relationships/hyperlink" Target="https://mentor.ieee.org/802.11/dcn/14/11-14-0923-01-000m-tgmc-selected-mac-comment-resolutions.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rouper.ieee.org/groups/802/PNP/approved/IEEE_802_WG_PandP_v15.pdf" TargetMode="External"/><Relationship Id="rId24" Type="http://schemas.openxmlformats.org/officeDocument/2006/relationships/hyperlink" Target="https://mentor.ieee.org/802.11/dcn/13/11-13-0001-03-0000-802-11-operations-manual.docx" TargetMode="External"/><Relationship Id="rId32" Type="http://schemas.openxmlformats.org/officeDocument/2006/relationships/hyperlink" Target="https://mentor.ieee.org/802.11/dcn/14/11-14-0780-06-000m-lb202-stephens-resolutions.doc" TargetMode="External"/><Relationship Id="rId37" Type="http://schemas.openxmlformats.org/officeDocument/2006/relationships/hyperlink" Target="https://mentor.ieee.org/802.11/dcn/14/11-14-1042-00-000m-assigned-mac-comments-for-review-or-discussion.xls" TargetMode="External"/><Relationship Id="rId40" Type="http://schemas.openxmlformats.org/officeDocument/2006/relationships/hyperlink" Target="https://mentor.ieee.org/802.11/dcn/14/11-14-0955-02-000m-lb202-regulatory-comments.docx" TargetMode="External"/><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tandards.ieee.org/board/pat/loa.pdf" TargetMode="External"/><Relationship Id="rId23" Type="http://schemas.openxmlformats.org/officeDocument/2006/relationships/hyperlink" Target="http://www.ieee.org/portal/cms_docs/about/CoE_poster.pdf" TargetMode="External"/><Relationship Id="rId28" Type="http://schemas.openxmlformats.org/officeDocument/2006/relationships/hyperlink" Target="http://grouper.ieee.org/groups/802/PNP/approved/IEEE_802_OM_v13.pdf" TargetMode="External"/><Relationship Id="rId36" Type="http://schemas.openxmlformats.org/officeDocument/2006/relationships/hyperlink" Target="https://mentor.ieee.org/802.11/dcn/14/11-14-0781-08-0000-p802-11revmc-mdr-report.doc" TargetMode="External"/><Relationship Id="rId10" Type="http://schemas.openxmlformats.org/officeDocument/2006/relationships/hyperlink" Target="http://standards.ieee.org/resources/antitrust-guidelines.pdf" TargetMode="External"/><Relationship Id="rId19" Type="http://schemas.openxmlformats.org/officeDocument/2006/relationships/hyperlink" Target="http://standards.ieee.org/board/pat/pat-slideset.ppt" TargetMode="External"/><Relationship Id="rId31" Type="http://schemas.openxmlformats.org/officeDocument/2006/relationships/hyperlink" Target="https://mentor.ieee.org/802.11/dcn/14/11-14-0923-00-000m-tgmc-selected-mac-comment-resolutions.docx" TargetMode="External"/><Relationship Id="rId4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tandards.ieee.org/board/pat/pat-slideset.ppt" TargetMode="External"/><Relationship Id="rId14" Type="http://schemas.openxmlformats.org/officeDocument/2006/relationships/hyperlink" Target="https://mentor.ieee.org/802.11/dcn/13/11-13-0001-03-0000-802-11-operations-manual.docx" TargetMode="External"/><Relationship Id="rId22" Type="http://schemas.openxmlformats.org/officeDocument/2006/relationships/hyperlink" Target="http://standards.ieee.org/board/pat/faq.pdf" TargetMode="External"/><Relationship Id="rId27" Type="http://schemas.openxmlformats.org/officeDocument/2006/relationships/hyperlink" Target="http://standards.ieee.org/faqs/affiliationFAQ.html" TargetMode="External"/><Relationship Id="rId30" Type="http://schemas.openxmlformats.org/officeDocument/2006/relationships/hyperlink" Target="https://mentor.ieee.org/802.11/dcn/14/11-14-0902-03-000m-resolution-for-some-vht-phy-comments-on-revmc-d3-0.doc" TargetMode="External"/><Relationship Id="rId35" Type="http://schemas.openxmlformats.org/officeDocument/2006/relationships/hyperlink" Target="https://mentor.ieee.org/802.11/dcn/14/11-14-0915-00-000m-lb202-security-comments.xls" TargetMode="External"/><Relationship Id="rId43" Type="http://schemas.openxmlformats.org/officeDocument/2006/relationships/hyperlink" Target="https://mentor.ieee.org/802.11/dcn/14/11-14-1041-01-000m-lb202-assigned-comments.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F5320-060D-4A14-8567-B87CDA367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TotalTime>
  <Pages>25</Pages>
  <Words>7384</Words>
  <Characters>42094</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doc.: IEEE 802.11-14/1004r6</vt:lpstr>
    </vt:vector>
  </TitlesOfParts>
  <Company>Some Company</Company>
  <LinksUpToDate>false</LinksUpToDate>
  <CharactersWithSpaces>49380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802.11-14/1004r7</dc:title>
  <dc:subject>Minutes</dc:subject>
  <dc:creator>Jon Rosdahl</dc:creator>
  <cp:keywords>September 2014</cp:keywords>
  <dc:description>Jon Rosdahl, CSR Technologies Inc.</dc:description>
  <cp:lastModifiedBy>Jon Rosdahl</cp:lastModifiedBy>
  <cp:revision>3</cp:revision>
  <cp:lastPrinted>2014-08-01T20:01:00Z</cp:lastPrinted>
  <dcterms:created xsi:type="dcterms:W3CDTF">2014-11-05T07:28:00Z</dcterms:created>
  <dcterms:modified xsi:type="dcterms:W3CDTF">2014-11-05T07:30:00Z</dcterms:modified>
</cp:coreProperties>
</file>