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42" w:rsidRDefault="00D12542" w:rsidP="00D12542">
      <w:pPr>
        <w:pStyle w:val="T1"/>
        <w:pBdr>
          <w:bottom w:val="single" w:sz="6" w:space="0" w:color="auto"/>
        </w:pBdr>
        <w:spacing w:after="240"/>
      </w:pPr>
      <w:bookmarkStart w:id="0" w:name="_GoBack"/>
      <w:bookmarkEnd w:id="0"/>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1596"/>
        <w:gridCol w:w="1489"/>
        <w:gridCol w:w="2072"/>
        <w:gridCol w:w="3530"/>
      </w:tblGrid>
      <w:tr w:rsidR="00D12542" w:rsidTr="008A6911">
        <w:trPr>
          <w:trHeight w:val="485"/>
          <w:jc w:val="center"/>
        </w:trPr>
        <w:tc>
          <w:tcPr>
            <w:tcW w:w="5000" w:type="pct"/>
            <w:gridSpan w:val="5"/>
            <w:vAlign w:val="center"/>
          </w:tcPr>
          <w:p w:rsidR="00D12542" w:rsidRDefault="00350DD1" w:rsidP="00644C35">
            <w:pPr>
              <w:pStyle w:val="T2"/>
            </w:pPr>
            <w:r>
              <w:t xml:space="preserve">Proposed </w:t>
            </w:r>
            <w:r w:rsidR="00644C35">
              <w:t>resolution to CID2466</w:t>
            </w:r>
          </w:p>
        </w:tc>
      </w:tr>
      <w:tr w:rsidR="00D12542" w:rsidTr="008A6911">
        <w:trPr>
          <w:trHeight w:val="359"/>
          <w:jc w:val="center"/>
        </w:trPr>
        <w:tc>
          <w:tcPr>
            <w:tcW w:w="5000" w:type="pct"/>
            <w:gridSpan w:val="5"/>
            <w:vAlign w:val="center"/>
          </w:tcPr>
          <w:p w:rsidR="00D12542" w:rsidRDefault="00D12542" w:rsidP="00ED2836">
            <w:pPr>
              <w:pStyle w:val="T2"/>
              <w:ind w:left="0"/>
              <w:rPr>
                <w:sz w:val="20"/>
              </w:rPr>
            </w:pPr>
            <w:r>
              <w:rPr>
                <w:sz w:val="20"/>
              </w:rPr>
              <w:t>Date:</w:t>
            </w:r>
            <w:r>
              <w:rPr>
                <w:b w:val="0"/>
                <w:sz w:val="20"/>
              </w:rPr>
              <w:t xml:space="preserve">  201</w:t>
            </w:r>
            <w:r w:rsidR="00ED2836">
              <w:rPr>
                <w:b w:val="0"/>
                <w:sz w:val="20"/>
              </w:rPr>
              <w:t>4</w:t>
            </w:r>
            <w:r>
              <w:rPr>
                <w:b w:val="0"/>
                <w:sz w:val="20"/>
              </w:rPr>
              <w:t>-</w:t>
            </w:r>
            <w:r w:rsidR="00ED2836">
              <w:rPr>
                <w:b w:val="0"/>
                <w:sz w:val="20"/>
              </w:rPr>
              <w:t>01</w:t>
            </w:r>
            <w:r>
              <w:rPr>
                <w:b w:val="0"/>
                <w:sz w:val="20"/>
              </w:rPr>
              <w:t>-</w:t>
            </w:r>
            <w:r w:rsidR="00644C35">
              <w:rPr>
                <w:b w:val="0"/>
                <w:sz w:val="20"/>
              </w:rPr>
              <w:t>1</w:t>
            </w:r>
            <w:r w:rsidR="00AA1353">
              <w:rPr>
                <w:b w:val="0"/>
                <w:sz w:val="20"/>
              </w:rPr>
              <w:t>5</w:t>
            </w:r>
          </w:p>
        </w:tc>
      </w:tr>
      <w:tr w:rsidR="00D12542" w:rsidTr="008A6911">
        <w:trPr>
          <w:cantSplit/>
          <w:jc w:val="center"/>
        </w:trPr>
        <w:tc>
          <w:tcPr>
            <w:tcW w:w="5000" w:type="pct"/>
            <w:gridSpan w:val="5"/>
            <w:vAlign w:val="center"/>
          </w:tcPr>
          <w:p w:rsidR="00D12542" w:rsidRDefault="00D12542" w:rsidP="00674C7F">
            <w:pPr>
              <w:pStyle w:val="T2"/>
              <w:spacing w:after="0"/>
              <w:ind w:left="0" w:right="0"/>
              <w:jc w:val="left"/>
              <w:rPr>
                <w:sz w:val="20"/>
              </w:rPr>
            </w:pPr>
            <w:r>
              <w:rPr>
                <w:sz w:val="20"/>
              </w:rPr>
              <w:t>Author(s):</w:t>
            </w:r>
          </w:p>
        </w:tc>
      </w:tr>
      <w:tr w:rsidR="00B7638E" w:rsidTr="00B7638E">
        <w:trPr>
          <w:jc w:val="center"/>
        </w:trPr>
        <w:tc>
          <w:tcPr>
            <w:tcW w:w="782" w:type="pct"/>
            <w:vAlign w:val="center"/>
          </w:tcPr>
          <w:p w:rsidR="00D12542" w:rsidRDefault="00D12542" w:rsidP="00674C7F">
            <w:pPr>
              <w:pStyle w:val="T2"/>
              <w:spacing w:after="0"/>
              <w:ind w:left="0" w:right="0"/>
              <w:jc w:val="left"/>
              <w:rPr>
                <w:sz w:val="20"/>
              </w:rPr>
            </w:pPr>
            <w:r>
              <w:rPr>
                <w:sz w:val="20"/>
              </w:rPr>
              <w:t>Name</w:t>
            </w:r>
          </w:p>
        </w:tc>
        <w:tc>
          <w:tcPr>
            <w:tcW w:w="775" w:type="pct"/>
            <w:vAlign w:val="center"/>
          </w:tcPr>
          <w:p w:rsidR="00D12542" w:rsidRDefault="00D12542" w:rsidP="00674C7F">
            <w:pPr>
              <w:pStyle w:val="T2"/>
              <w:spacing w:after="0"/>
              <w:ind w:left="0" w:right="0"/>
              <w:jc w:val="left"/>
              <w:rPr>
                <w:sz w:val="20"/>
              </w:rPr>
            </w:pPr>
            <w:r>
              <w:rPr>
                <w:sz w:val="20"/>
              </w:rPr>
              <w:t>Company</w:t>
            </w:r>
          </w:p>
        </w:tc>
        <w:tc>
          <w:tcPr>
            <w:tcW w:w="723" w:type="pct"/>
            <w:vAlign w:val="center"/>
          </w:tcPr>
          <w:p w:rsidR="00D12542" w:rsidRDefault="00D12542" w:rsidP="00674C7F">
            <w:pPr>
              <w:pStyle w:val="T2"/>
              <w:spacing w:after="0"/>
              <w:ind w:left="0" w:right="0"/>
              <w:jc w:val="left"/>
              <w:rPr>
                <w:sz w:val="20"/>
              </w:rPr>
            </w:pPr>
            <w:r>
              <w:rPr>
                <w:sz w:val="20"/>
              </w:rPr>
              <w:t>Address</w:t>
            </w:r>
          </w:p>
        </w:tc>
        <w:tc>
          <w:tcPr>
            <w:tcW w:w="1006" w:type="pct"/>
            <w:vAlign w:val="center"/>
          </w:tcPr>
          <w:p w:rsidR="00D12542" w:rsidRDefault="00D12542" w:rsidP="00674C7F">
            <w:pPr>
              <w:pStyle w:val="T2"/>
              <w:spacing w:after="0"/>
              <w:ind w:left="0" w:right="0"/>
              <w:jc w:val="left"/>
              <w:rPr>
                <w:sz w:val="20"/>
              </w:rPr>
            </w:pPr>
            <w:r>
              <w:rPr>
                <w:sz w:val="20"/>
              </w:rPr>
              <w:t>Phone</w:t>
            </w:r>
          </w:p>
        </w:tc>
        <w:tc>
          <w:tcPr>
            <w:tcW w:w="1714" w:type="pct"/>
            <w:vAlign w:val="center"/>
          </w:tcPr>
          <w:p w:rsidR="00D12542" w:rsidRDefault="00D12542" w:rsidP="00674C7F">
            <w:pPr>
              <w:pStyle w:val="T2"/>
              <w:spacing w:after="0"/>
              <w:ind w:left="0" w:right="0"/>
              <w:jc w:val="left"/>
              <w:rPr>
                <w:sz w:val="20"/>
              </w:rPr>
            </w:pPr>
            <w:r>
              <w:rPr>
                <w:sz w:val="20"/>
              </w:rPr>
              <w:t>email</w:t>
            </w:r>
          </w:p>
        </w:tc>
      </w:tr>
      <w:tr w:rsidR="00B7638E" w:rsidTr="00B7638E">
        <w:trPr>
          <w:jc w:val="center"/>
        </w:trPr>
        <w:tc>
          <w:tcPr>
            <w:tcW w:w="782" w:type="pct"/>
            <w:vAlign w:val="center"/>
          </w:tcPr>
          <w:p w:rsidR="00D12542" w:rsidRDefault="008A78F1" w:rsidP="00674C7F">
            <w:pPr>
              <w:pStyle w:val="T2"/>
              <w:spacing w:after="0"/>
              <w:ind w:left="0" w:right="0"/>
              <w:rPr>
                <w:b w:val="0"/>
                <w:sz w:val="20"/>
              </w:rPr>
            </w:pPr>
            <w:r>
              <w:rPr>
                <w:b w:val="0"/>
                <w:sz w:val="20"/>
              </w:rPr>
              <w:t>Carlos Cordeiro</w:t>
            </w:r>
          </w:p>
        </w:tc>
        <w:tc>
          <w:tcPr>
            <w:tcW w:w="775" w:type="pct"/>
            <w:vAlign w:val="center"/>
          </w:tcPr>
          <w:p w:rsidR="00D12542" w:rsidRDefault="008A78F1" w:rsidP="008A78F1">
            <w:pPr>
              <w:pStyle w:val="T2"/>
              <w:spacing w:after="0"/>
              <w:ind w:left="0" w:right="0"/>
              <w:rPr>
                <w:b w:val="0"/>
                <w:sz w:val="20"/>
              </w:rPr>
            </w:pPr>
            <w:r>
              <w:rPr>
                <w:b w:val="0"/>
                <w:sz w:val="20"/>
              </w:rPr>
              <w:t>Intel</w:t>
            </w:r>
          </w:p>
        </w:tc>
        <w:tc>
          <w:tcPr>
            <w:tcW w:w="723" w:type="pct"/>
            <w:vAlign w:val="center"/>
          </w:tcPr>
          <w:p w:rsidR="00D12542" w:rsidRDefault="00D12542" w:rsidP="00674C7F">
            <w:pPr>
              <w:pStyle w:val="T2"/>
              <w:spacing w:after="0"/>
              <w:ind w:left="0" w:right="0"/>
              <w:rPr>
                <w:b w:val="0"/>
                <w:sz w:val="20"/>
              </w:rPr>
            </w:pPr>
          </w:p>
        </w:tc>
        <w:tc>
          <w:tcPr>
            <w:tcW w:w="1006" w:type="pct"/>
            <w:vAlign w:val="center"/>
          </w:tcPr>
          <w:p w:rsidR="00D12542" w:rsidRDefault="00D12542" w:rsidP="00674C7F">
            <w:pPr>
              <w:pStyle w:val="T2"/>
              <w:spacing w:after="0"/>
              <w:ind w:left="0" w:right="0"/>
              <w:rPr>
                <w:b w:val="0"/>
                <w:sz w:val="20"/>
              </w:rPr>
            </w:pPr>
          </w:p>
        </w:tc>
        <w:tc>
          <w:tcPr>
            <w:tcW w:w="1714" w:type="pct"/>
            <w:vAlign w:val="center"/>
          </w:tcPr>
          <w:p w:rsidR="00D12542" w:rsidRDefault="007F7C94" w:rsidP="008A78F1">
            <w:pPr>
              <w:pStyle w:val="T2"/>
              <w:spacing w:after="0"/>
              <w:ind w:left="0" w:right="0"/>
              <w:rPr>
                <w:b w:val="0"/>
                <w:sz w:val="16"/>
              </w:rPr>
            </w:pPr>
            <w:hyperlink r:id="rId9" w:history="1">
              <w:r w:rsidR="008A78F1" w:rsidRPr="005B2A40">
                <w:rPr>
                  <w:rStyle w:val="Hyperlink"/>
                  <w:sz w:val="16"/>
                </w:rPr>
                <w:t>Carlos.Cordeiro@intel.com</w:t>
              </w:r>
            </w:hyperlink>
          </w:p>
        </w:tc>
      </w:tr>
    </w:tbl>
    <w:p w:rsidR="00D12542" w:rsidRDefault="00D12542" w:rsidP="00D12542">
      <w:pPr>
        <w:pStyle w:val="T1"/>
        <w:spacing w:after="120"/>
        <w:rPr>
          <w:sz w:val="22"/>
        </w:rPr>
      </w:pPr>
    </w:p>
    <w:p w:rsidR="00D12542" w:rsidRDefault="00D12542" w:rsidP="00D12542"/>
    <w:p w:rsidR="00D12542" w:rsidRDefault="00D12542" w:rsidP="00D12542"/>
    <w:p w:rsidR="00D12542" w:rsidRDefault="00D12542" w:rsidP="00D12542"/>
    <w:p w:rsidR="00D12542" w:rsidRDefault="00D12542" w:rsidP="00D12542">
      <w:r>
        <w:rPr>
          <w:noProof/>
          <w:lang w:val="en-US"/>
        </w:rPr>
        <mc:AlternateContent>
          <mc:Choice Requires="wps">
            <w:drawing>
              <wp:anchor distT="0" distB="0" distL="114300" distR="114300" simplePos="0" relativeHeight="251659264" behindDoc="0" locked="0" layoutInCell="0" allowOverlap="1" wp14:anchorId="0C3C2A10" wp14:editId="7B2663C0">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0721" w:rsidRDefault="00A70721" w:rsidP="00D12542">
                            <w:pPr>
                              <w:pStyle w:val="T1"/>
                              <w:spacing w:after="120"/>
                            </w:pPr>
                            <w:r>
                              <w:t>Abstract</w:t>
                            </w:r>
                          </w:p>
                          <w:p w:rsidR="00A70721" w:rsidRDefault="00A70721" w:rsidP="00D12542">
                            <w:pPr>
                              <w:jc w:val="both"/>
                              <w:rPr>
                                <w:szCs w:val="22"/>
                              </w:rPr>
                            </w:pPr>
                            <w:r>
                              <w:rPr>
                                <w:szCs w:val="22"/>
                              </w:rPr>
                              <w:t xml:space="preserve">This submission proposes </w:t>
                            </w:r>
                            <w:r w:rsidR="00644C35">
                              <w:rPr>
                                <w:szCs w:val="22"/>
                              </w:rPr>
                              <w:t>a resolution to CID2466</w:t>
                            </w:r>
                            <w:r>
                              <w:rPr>
                                <w:szCs w:val="22"/>
                              </w:rPr>
                              <w:t>.</w:t>
                            </w:r>
                          </w:p>
                          <w:p w:rsidR="00A70721" w:rsidRDefault="00A70721" w:rsidP="00D12542">
                            <w:pPr>
                              <w:jc w:val="both"/>
                              <w:rPr>
                                <w:szCs w:val="22"/>
                              </w:rPr>
                            </w:pPr>
                          </w:p>
                          <w:p w:rsidR="009866DD" w:rsidRDefault="009866DD" w:rsidP="00D12542">
                            <w:pPr>
                              <w:jc w:val="both"/>
                              <w:rPr>
                                <w:szCs w:val="22"/>
                              </w:rPr>
                            </w:pPr>
                            <w:r w:rsidRPr="002A3959">
                              <w:rPr>
                                <w:szCs w:val="22"/>
                              </w:rPr>
                              <w:t xml:space="preserve">The </w:t>
                            </w:r>
                            <w:r w:rsidR="00080D1B">
                              <w:rPr>
                                <w:szCs w:val="22"/>
                              </w:rPr>
                              <w:t>discussion is</w:t>
                            </w:r>
                            <w:r w:rsidRPr="002A3959">
                              <w:rPr>
                                <w:szCs w:val="22"/>
                              </w:rPr>
                              <w:t xml:space="preserve"> in reference to </w:t>
                            </w:r>
                            <w:r w:rsidRPr="00067685">
                              <w:rPr>
                                <w:szCs w:val="22"/>
                              </w:rPr>
                              <w:t>Draft P802.11REVmc_D2.0</w:t>
                            </w:r>
                            <w:r w:rsidRPr="002A3959">
                              <w:rPr>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rsidR="00A70721" w:rsidRDefault="00A70721" w:rsidP="00D12542">
                      <w:pPr>
                        <w:pStyle w:val="T1"/>
                        <w:spacing w:after="120"/>
                      </w:pPr>
                      <w:r>
                        <w:t>Abstract</w:t>
                      </w:r>
                    </w:p>
                    <w:p w:rsidR="00A70721" w:rsidRDefault="00A70721" w:rsidP="00D12542">
                      <w:pPr>
                        <w:jc w:val="both"/>
                        <w:rPr>
                          <w:szCs w:val="22"/>
                        </w:rPr>
                      </w:pPr>
                      <w:r>
                        <w:rPr>
                          <w:szCs w:val="22"/>
                        </w:rPr>
                        <w:t xml:space="preserve">This submission proposes </w:t>
                      </w:r>
                      <w:r w:rsidR="00644C35">
                        <w:rPr>
                          <w:szCs w:val="22"/>
                        </w:rPr>
                        <w:t>a resolution to CID2466</w:t>
                      </w:r>
                      <w:r>
                        <w:rPr>
                          <w:szCs w:val="22"/>
                        </w:rPr>
                        <w:t>.</w:t>
                      </w:r>
                    </w:p>
                    <w:p w:rsidR="00A70721" w:rsidRDefault="00A70721" w:rsidP="00D12542">
                      <w:pPr>
                        <w:jc w:val="both"/>
                        <w:rPr>
                          <w:szCs w:val="22"/>
                        </w:rPr>
                      </w:pPr>
                    </w:p>
                    <w:p w:rsidR="009866DD" w:rsidRDefault="009866DD" w:rsidP="00D12542">
                      <w:pPr>
                        <w:jc w:val="both"/>
                        <w:rPr>
                          <w:szCs w:val="22"/>
                        </w:rPr>
                      </w:pPr>
                      <w:r w:rsidRPr="002A3959">
                        <w:rPr>
                          <w:szCs w:val="22"/>
                        </w:rPr>
                        <w:t xml:space="preserve">The </w:t>
                      </w:r>
                      <w:r w:rsidR="00080D1B">
                        <w:rPr>
                          <w:szCs w:val="22"/>
                        </w:rPr>
                        <w:t>discussion is</w:t>
                      </w:r>
                      <w:r w:rsidRPr="002A3959">
                        <w:rPr>
                          <w:szCs w:val="22"/>
                        </w:rPr>
                        <w:t xml:space="preserve"> in reference to </w:t>
                      </w:r>
                      <w:r w:rsidRPr="00067685">
                        <w:rPr>
                          <w:szCs w:val="22"/>
                        </w:rPr>
                        <w:t>Draft P802.11REVmc_D2.0</w:t>
                      </w:r>
                      <w:r w:rsidRPr="002A3959">
                        <w:rPr>
                          <w:szCs w:val="22"/>
                        </w:rPr>
                        <w:t>.</w:t>
                      </w:r>
                    </w:p>
                  </w:txbxContent>
                </v:textbox>
              </v:shape>
            </w:pict>
          </mc:Fallback>
        </mc:AlternateContent>
      </w:r>
    </w:p>
    <w:p w:rsidR="00D12542" w:rsidRDefault="00D12542" w:rsidP="00D12542"/>
    <w:p w:rsidR="00D12542" w:rsidRDefault="00D12542" w:rsidP="00D12542"/>
    <w:p w:rsidR="00D12542" w:rsidRDefault="00D12542" w:rsidP="00D12542"/>
    <w:p w:rsidR="006F1E33" w:rsidRPr="00D12542" w:rsidRDefault="00D12542" w:rsidP="00D12542">
      <w:pPr>
        <w:rPr>
          <w:b/>
          <w:bCs/>
          <w:i/>
          <w:iCs/>
          <w:noProof/>
          <w:snapToGrid w:val="0"/>
          <w:color w:val="993300"/>
          <w:sz w:val="20"/>
          <w:lang w:val="en-US" w:eastAsia="ko-KR"/>
        </w:rPr>
      </w:pPr>
      <w:r>
        <w:rPr>
          <w:b/>
          <w:bCs/>
          <w:i/>
          <w:iCs/>
          <w:color w:val="993300"/>
        </w:rPr>
        <w:br w:type="page"/>
      </w:r>
      <w:bookmarkStart w:id="1" w:name="RTF37363431303a2048322c312e"/>
    </w:p>
    <w:p w:rsidR="00C2401B" w:rsidRPr="00DC386A" w:rsidRDefault="00C2401B" w:rsidP="00DC386A">
      <w:pPr>
        <w:rPr>
          <w:b/>
          <w:sz w:val="28"/>
          <w:szCs w:val="28"/>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1"/>
        <w:gridCol w:w="939"/>
        <w:gridCol w:w="1051"/>
        <w:gridCol w:w="5599"/>
        <w:gridCol w:w="2063"/>
      </w:tblGrid>
      <w:tr w:rsidR="00644C35" w:rsidTr="00644C35">
        <w:trPr>
          <w:trHeight w:val="4634"/>
        </w:trPr>
        <w:tc>
          <w:tcPr>
            <w:tcW w:w="0" w:type="auto"/>
            <w:tcMar>
              <w:top w:w="0" w:type="dxa"/>
              <w:left w:w="108" w:type="dxa"/>
              <w:bottom w:w="0" w:type="dxa"/>
              <w:right w:w="108" w:type="dxa"/>
            </w:tcMar>
            <w:hideMark/>
          </w:tcPr>
          <w:p w:rsidR="00644C35" w:rsidRDefault="00644C35">
            <w:pPr>
              <w:jc w:val="right"/>
              <w:rPr>
                <w:rFonts w:ascii="Arial" w:eastAsiaTheme="minorHAnsi" w:hAnsi="Arial" w:cs="Arial"/>
                <w:sz w:val="20"/>
              </w:rPr>
            </w:pPr>
            <w:r>
              <w:rPr>
                <w:rFonts w:ascii="Arial" w:hAnsi="Arial" w:cs="Arial"/>
                <w:sz w:val="20"/>
              </w:rPr>
              <w:t>2466</w:t>
            </w:r>
          </w:p>
        </w:tc>
        <w:tc>
          <w:tcPr>
            <w:tcW w:w="0" w:type="auto"/>
            <w:tcMar>
              <w:top w:w="0" w:type="dxa"/>
              <w:left w:w="108" w:type="dxa"/>
              <w:bottom w:w="0" w:type="dxa"/>
              <w:right w:w="108" w:type="dxa"/>
            </w:tcMar>
            <w:hideMark/>
          </w:tcPr>
          <w:p w:rsidR="00644C35" w:rsidRDefault="00644C35">
            <w:pPr>
              <w:jc w:val="right"/>
              <w:rPr>
                <w:rFonts w:ascii="Arial" w:eastAsiaTheme="minorHAnsi" w:hAnsi="Arial" w:cs="Arial"/>
                <w:sz w:val="20"/>
              </w:rPr>
            </w:pPr>
            <w:r>
              <w:rPr>
                <w:rFonts w:ascii="Arial" w:hAnsi="Arial" w:cs="Arial"/>
                <w:sz w:val="20"/>
              </w:rPr>
              <w:t>1624.35</w:t>
            </w:r>
          </w:p>
        </w:tc>
        <w:tc>
          <w:tcPr>
            <w:tcW w:w="0" w:type="auto"/>
            <w:tcMar>
              <w:top w:w="0" w:type="dxa"/>
              <w:left w:w="108" w:type="dxa"/>
              <w:bottom w:w="0" w:type="dxa"/>
              <w:right w:w="108" w:type="dxa"/>
            </w:tcMar>
            <w:hideMark/>
          </w:tcPr>
          <w:p w:rsidR="00644C35" w:rsidRDefault="00644C35">
            <w:pPr>
              <w:rPr>
                <w:rFonts w:ascii="Arial" w:eastAsiaTheme="minorHAnsi" w:hAnsi="Arial" w:cs="Arial"/>
                <w:sz w:val="20"/>
              </w:rPr>
            </w:pPr>
            <w:r>
              <w:rPr>
                <w:rFonts w:ascii="Arial" w:hAnsi="Arial" w:cs="Arial"/>
                <w:sz w:val="20"/>
              </w:rPr>
              <w:t>10.33.2.2</w:t>
            </w:r>
          </w:p>
        </w:tc>
        <w:tc>
          <w:tcPr>
            <w:tcW w:w="0" w:type="auto"/>
            <w:tcMar>
              <w:top w:w="0" w:type="dxa"/>
              <w:left w:w="108" w:type="dxa"/>
              <w:bottom w:w="0" w:type="dxa"/>
              <w:right w:w="108" w:type="dxa"/>
            </w:tcMar>
            <w:hideMark/>
          </w:tcPr>
          <w:p w:rsidR="00644C35" w:rsidRDefault="00644C35">
            <w:pPr>
              <w:rPr>
                <w:rFonts w:ascii="Arial" w:eastAsiaTheme="minorHAnsi" w:hAnsi="Arial" w:cs="Arial"/>
                <w:sz w:val="20"/>
              </w:rPr>
            </w:pPr>
            <w:r>
              <w:rPr>
                <w:rFonts w:ascii="Arial" w:hAnsi="Arial" w:cs="Arial"/>
                <w:sz w:val="20"/>
              </w:rPr>
              <w:t>What does this text mean? "all the streams within the Switching Stream element that have the LLT Type field set to 1 shall be switched using the Stream-based Link Loss Countdown," - it sounds like it is saying that the session transfer will take place based on the LLC timer, but nowhere does it really say this - nowhere does it say, make the transition when the counter reaches zero, and furthermore, the counter counts down as long as no frame is received - what if a frame is received? Then the counter will be reloaded and so, if frames keep arriving for this stream, the stream will never transition! Is the intention that the source of the frames of the stream will stop sending the frames and this will cause the timer to reach 0? If so, this is very implicit and should be stated more clearly - and it is completely unclear which entity in the system will perform the gating to stop letting frames from this stream pass out to the network. I suspect that the entity that would do this is actually not a part of the 802.11 system, but some entity above 802.11 - in which case, it would still be nice to have some statement in here pointing to that fact.</w:t>
            </w:r>
          </w:p>
        </w:tc>
        <w:tc>
          <w:tcPr>
            <w:tcW w:w="0" w:type="auto"/>
            <w:tcMar>
              <w:top w:w="0" w:type="dxa"/>
              <w:left w:w="108" w:type="dxa"/>
              <w:bottom w:w="0" w:type="dxa"/>
              <w:right w:w="108" w:type="dxa"/>
            </w:tcMar>
            <w:hideMark/>
          </w:tcPr>
          <w:p w:rsidR="00644C35" w:rsidRDefault="00644C35">
            <w:pPr>
              <w:rPr>
                <w:rFonts w:ascii="Arial" w:eastAsiaTheme="minorHAnsi" w:hAnsi="Arial" w:cs="Arial"/>
                <w:sz w:val="20"/>
              </w:rPr>
            </w:pPr>
            <w:r>
              <w:rPr>
                <w:rFonts w:ascii="Arial" w:hAnsi="Arial" w:cs="Arial"/>
                <w:sz w:val="20"/>
              </w:rPr>
              <w:t>Clarify just exactly how this counter is used to make a transition despite the possible reloads.</w:t>
            </w:r>
          </w:p>
        </w:tc>
      </w:tr>
    </w:tbl>
    <w:p w:rsidR="009866DD" w:rsidRDefault="009866DD" w:rsidP="002A3959">
      <w:pPr>
        <w:jc w:val="both"/>
        <w:rPr>
          <w:szCs w:val="22"/>
        </w:rPr>
      </w:pPr>
    </w:p>
    <w:p w:rsidR="006C14D2" w:rsidRPr="00195B13" w:rsidRDefault="006C14D2" w:rsidP="006C14D2">
      <w:pPr>
        <w:rPr>
          <w:b/>
          <w:sz w:val="28"/>
          <w:szCs w:val="28"/>
        </w:rPr>
      </w:pPr>
      <w:r w:rsidRPr="00195B13">
        <w:rPr>
          <w:b/>
          <w:sz w:val="28"/>
          <w:szCs w:val="28"/>
        </w:rPr>
        <w:t xml:space="preserve">Proposed resolution: Reject. </w:t>
      </w:r>
    </w:p>
    <w:p w:rsidR="00366528" w:rsidRDefault="00366528" w:rsidP="002A3959">
      <w:pPr>
        <w:jc w:val="both"/>
        <w:rPr>
          <w:szCs w:val="22"/>
        </w:rPr>
      </w:pPr>
    </w:p>
    <w:p w:rsidR="00366528" w:rsidRDefault="00366528" w:rsidP="00366528">
      <w:pPr>
        <w:rPr>
          <w:b/>
          <w:sz w:val="28"/>
          <w:szCs w:val="28"/>
        </w:rPr>
      </w:pPr>
      <w:r>
        <w:rPr>
          <w:b/>
          <w:sz w:val="28"/>
          <w:szCs w:val="28"/>
        </w:rPr>
        <w:t>Discussion 1</w:t>
      </w:r>
    </w:p>
    <w:p w:rsidR="00366528" w:rsidRDefault="00366528" w:rsidP="002A3959">
      <w:pPr>
        <w:jc w:val="both"/>
        <w:rPr>
          <w:szCs w:val="22"/>
        </w:rPr>
      </w:pPr>
    </w:p>
    <w:p w:rsidR="00366528" w:rsidRPr="00366528" w:rsidRDefault="00366528" w:rsidP="002A3959">
      <w:pPr>
        <w:jc w:val="both"/>
        <w:rPr>
          <w:i/>
          <w:szCs w:val="22"/>
        </w:rPr>
      </w:pPr>
      <w:r w:rsidRPr="00366528">
        <w:rPr>
          <w:rFonts w:ascii="Arial" w:hAnsi="Arial" w:cs="Arial"/>
          <w:i/>
          <w:sz w:val="20"/>
        </w:rPr>
        <w:t>“What does this text mean</w:t>
      </w:r>
      <w:proofErr w:type="gramStart"/>
      <w:r w:rsidRPr="00366528">
        <w:rPr>
          <w:rFonts w:ascii="Arial" w:hAnsi="Arial" w:cs="Arial"/>
          <w:i/>
          <w:sz w:val="20"/>
        </w:rPr>
        <w:t>? "</w:t>
      </w:r>
      <w:proofErr w:type="gramEnd"/>
      <w:r w:rsidRPr="00366528">
        <w:rPr>
          <w:rFonts w:ascii="Arial" w:hAnsi="Arial" w:cs="Arial"/>
          <w:i/>
          <w:sz w:val="20"/>
        </w:rPr>
        <w:t>all the streams within the Switching Stream element that have the LLT Type field set to 1 shall be switched using the Stream-based Link Loss Countdown," - it sounds like it is saying that the session transfer will take place based on the LLC timer, but nowhere does it really say this - nowhere does it say, make the transition when the counter reaches zero”</w:t>
      </w:r>
    </w:p>
    <w:p w:rsidR="00366528" w:rsidRDefault="00366528" w:rsidP="002A3959">
      <w:pPr>
        <w:jc w:val="both"/>
        <w:rPr>
          <w:szCs w:val="22"/>
        </w:rPr>
      </w:pPr>
    </w:p>
    <w:p w:rsidR="00366528" w:rsidRDefault="00366528" w:rsidP="00366528">
      <w:pPr>
        <w:autoSpaceDE w:val="0"/>
        <w:autoSpaceDN w:val="0"/>
        <w:adjustRightInd w:val="0"/>
        <w:rPr>
          <w:szCs w:val="22"/>
        </w:rPr>
      </w:pPr>
      <w:r>
        <w:rPr>
          <w:szCs w:val="22"/>
        </w:rPr>
        <w:t>The paragraph below in P1624L45-47 states “</w:t>
      </w:r>
      <w:r>
        <w:rPr>
          <w:rFonts w:ascii="TimesNewRomanPSMT" w:hAnsi="TimesNewRomanPSMT" w:cs="TimesNewRomanPSMT"/>
          <w:sz w:val="20"/>
          <w:lang w:val="en-US" w:eastAsia="ko-KR"/>
        </w:rPr>
        <w:t xml:space="preserve">The FST transition for the STA, if STA-based, or the stream, if stream-based, from the Setup Completion state to the Transition Done state </w:t>
      </w:r>
      <w:r w:rsidRPr="00366528">
        <w:rPr>
          <w:rFonts w:ascii="TimesNewRomanPSMT" w:hAnsi="TimesNewRomanPSMT" w:cs="TimesNewRomanPSMT"/>
          <w:color w:val="FF0000"/>
          <w:sz w:val="20"/>
          <w:lang w:val="en-US" w:eastAsia="ko-KR"/>
        </w:rPr>
        <w:t>shall occur immediately after the corresponding Link Loss countdown timer transitions from 1 to 0</w:t>
      </w:r>
      <w:r>
        <w:rPr>
          <w:rFonts w:ascii="TimesNewRomanPSMT" w:hAnsi="TimesNewRomanPSMT" w:cs="TimesNewRomanPSMT"/>
          <w:sz w:val="20"/>
          <w:lang w:val="en-US" w:eastAsia="ko-KR"/>
        </w:rPr>
        <w:t xml:space="preserve"> within any of the initiator or responder of the FST session.</w:t>
      </w:r>
      <w:r>
        <w:rPr>
          <w:szCs w:val="22"/>
        </w:rPr>
        <w:t>”</w:t>
      </w:r>
    </w:p>
    <w:p w:rsidR="009866DD" w:rsidRDefault="009866DD" w:rsidP="002A3959">
      <w:pPr>
        <w:jc w:val="both"/>
        <w:rPr>
          <w:szCs w:val="22"/>
        </w:rPr>
      </w:pPr>
    </w:p>
    <w:p w:rsidR="00366528" w:rsidRDefault="00366528" w:rsidP="002A3959">
      <w:pPr>
        <w:jc w:val="both"/>
        <w:rPr>
          <w:szCs w:val="22"/>
        </w:rPr>
      </w:pPr>
      <w:r>
        <w:rPr>
          <w:szCs w:val="22"/>
        </w:rPr>
        <w:t>Therefore, there is already a rule to state that the transition happens when the counter reaches zero.</w:t>
      </w:r>
    </w:p>
    <w:p w:rsidR="00366528" w:rsidRDefault="00366528" w:rsidP="002A3959">
      <w:pPr>
        <w:jc w:val="both"/>
        <w:rPr>
          <w:szCs w:val="22"/>
        </w:rPr>
      </w:pPr>
    </w:p>
    <w:p w:rsidR="00366528" w:rsidRDefault="00366528" w:rsidP="00366528">
      <w:pPr>
        <w:rPr>
          <w:b/>
          <w:sz w:val="28"/>
          <w:szCs w:val="28"/>
        </w:rPr>
      </w:pPr>
      <w:r>
        <w:rPr>
          <w:b/>
          <w:sz w:val="28"/>
          <w:szCs w:val="28"/>
        </w:rPr>
        <w:t>Discussion 2</w:t>
      </w:r>
    </w:p>
    <w:p w:rsidR="00366528" w:rsidRDefault="00366528" w:rsidP="002A3959">
      <w:pPr>
        <w:jc w:val="both"/>
        <w:rPr>
          <w:szCs w:val="22"/>
        </w:rPr>
      </w:pPr>
    </w:p>
    <w:p w:rsidR="00366528" w:rsidRDefault="00A81C00" w:rsidP="002A3959">
      <w:pPr>
        <w:jc w:val="both"/>
        <w:rPr>
          <w:szCs w:val="22"/>
        </w:rPr>
      </w:pPr>
      <w:r>
        <w:rPr>
          <w:szCs w:val="22"/>
        </w:rPr>
        <w:t>“</w:t>
      </w:r>
      <w:r w:rsidRPr="00A81C00">
        <w:rPr>
          <w:rFonts w:ascii="Arial" w:hAnsi="Arial" w:cs="Arial"/>
          <w:i/>
          <w:sz w:val="20"/>
        </w:rPr>
        <w:t>, and furthermore, the counter counts down as long as no frame is received - what if a frame is received? Then the counter will be reloaded and so, if frames keep arriving for this stream, the stream will never transition! Is the intention that the source of the frames of the stream will stop sending the frames and this will cause the timer to reach 0?</w:t>
      </w:r>
      <w:r w:rsidR="00DC1529" w:rsidRPr="00DC1529">
        <w:rPr>
          <w:rFonts w:ascii="Arial" w:hAnsi="Arial" w:cs="Arial"/>
          <w:i/>
          <w:sz w:val="20"/>
        </w:rPr>
        <w:t xml:space="preserve"> If so, this is very implicit and should be stated more clearly</w:t>
      </w:r>
      <w:r>
        <w:rPr>
          <w:szCs w:val="22"/>
        </w:rPr>
        <w:t>”</w:t>
      </w:r>
    </w:p>
    <w:p w:rsidR="00366528" w:rsidRDefault="00366528" w:rsidP="002A3959">
      <w:pPr>
        <w:jc w:val="both"/>
        <w:rPr>
          <w:szCs w:val="22"/>
        </w:rPr>
      </w:pPr>
    </w:p>
    <w:p w:rsidR="00A81C00" w:rsidRDefault="00A81C00" w:rsidP="002A3959">
      <w:pPr>
        <w:jc w:val="both"/>
        <w:rPr>
          <w:szCs w:val="22"/>
        </w:rPr>
      </w:pPr>
      <w:r>
        <w:rPr>
          <w:szCs w:val="22"/>
        </w:rPr>
        <w:t xml:space="preserve">Section </w:t>
      </w:r>
      <w:r w:rsidRPr="00983E6F">
        <w:rPr>
          <w:szCs w:val="22"/>
        </w:rPr>
        <w:t>10.33.2.2</w:t>
      </w:r>
      <w:r>
        <w:rPr>
          <w:szCs w:val="22"/>
        </w:rPr>
        <w:t xml:space="preserve"> specifies that there are two possible ways to perform FST and transition sessions:</w:t>
      </w:r>
    </w:p>
    <w:p w:rsidR="00A81C00" w:rsidRPr="00983E6F" w:rsidRDefault="00A81C00" w:rsidP="00A81C00">
      <w:pPr>
        <w:pStyle w:val="ListParagraph"/>
        <w:numPr>
          <w:ilvl w:val="0"/>
          <w:numId w:val="22"/>
        </w:numPr>
        <w:jc w:val="both"/>
        <w:rPr>
          <w:rFonts w:ascii="Times New Roman" w:hAnsi="Times New Roman" w:cs="Times New Roman"/>
        </w:rPr>
      </w:pPr>
      <w:r w:rsidRPr="00983E6F">
        <w:rPr>
          <w:rFonts w:ascii="Times New Roman" w:hAnsi="Times New Roman" w:cs="Times New Roman"/>
        </w:rPr>
        <w:t xml:space="preserve">Using </w:t>
      </w:r>
      <w:r w:rsidR="001B155F">
        <w:rPr>
          <w:rFonts w:ascii="Times New Roman" w:hAnsi="Times New Roman" w:cs="Times New Roman"/>
        </w:rPr>
        <w:t xml:space="preserve">a timer-based approach through the </w:t>
      </w:r>
      <w:r w:rsidRPr="00983E6F">
        <w:rPr>
          <w:rFonts w:ascii="Times New Roman" w:hAnsi="Times New Roman" w:cs="Times New Roman"/>
        </w:rPr>
        <w:t>LLT timer</w:t>
      </w:r>
      <w:r w:rsidR="00DC1529" w:rsidRPr="00983E6F">
        <w:rPr>
          <w:rFonts w:ascii="Times New Roman" w:hAnsi="Times New Roman" w:cs="Times New Roman"/>
        </w:rPr>
        <w:t>: P1624L25-28</w:t>
      </w:r>
    </w:p>
    <w:p w:rsidR="00A81C00" w:rsidRPr="00983E6F" w:rsidRDefault="00A81C00" w:rsidP="00A81C00">
      <w:pPr>
        <w:pStyle w:val="ListParagraph"/>
        <w:numPr>
          <w:ilvl w:val="0"/>
          <w:numId w:val="22"/>
        </w:numPr>
        <w:jc w:val="both"/>
        <w:rPr>
          <w:rFonts w:ascii="Times New Roman" w:hAnsi="Times New Roman" w:cs="Times New Roman"/>
        </w:rPr>
      </w:pPr>
      <w:r w:rsidRPr="00983E6F">
        <w:rPr>
          <w:rFonts w:ascii="Times New Roman" w:hAnsi="Times New Roman" w:cs="Times New Roman"/>
        </w:rPr>
        <w:t>Using FST Setup Request/Response frame excha</w:t>
      </w:r>
      <w:r w:rsidR="00DC1529" w:rsidRPr="00983E6F">
        <w:rPr>
          <w:rFonts w:ascii="Times New Roman" w:hAnsi="Times New Roman" w:cs="Times New Roman"/>
        </w:rPr>
        <w:t>nge in which there is no timer</w:t>
      </w:r>
      <w:r w:rsidR="001B155F">
        <w:rPr>
          <w:rFonts w:ascii="Times New Roman" w:hAnsi="Times New Roman" w:cs="Times New Roman"/>
        </w:rPr>
        <w:t>, but instead is based on an explicit frame exchange</w:t>
      </w:r>
      <w:r w:rsidR="00DC1529" w:rsidRPr="00983E6F">
        <w:rPr>
          <w:rFonts w:ascii="Times New Roman" w:hAnsi="Times New Roman" w:cs="Times New Roman"/>
        </w:rPr>
        <w:t xml:space="preserve">: P1624L30 </w:t>
      </w:r>
      <w:r w:rsidR="003C1399">
        <w:rPr>
          <w:rFonts w:ascii="Times New Roman" w:hAnsi="Times New Roman" w:cs="Times New Roman"/>
        </w:rPr>
        <w:t>and a few paragraphs after that</w:t>
      </w:r>
    </w:p>
    <w:p w:rsidR="00A81C00" w:rsidRDefault="00A81C00" w:rsidP="002A3959">
      <w:pPr>
        <w:jc w:val="both"/>
        <w:rPr>
          <w:szCs w:val="22"/>
          <w:lang w:val="en-US"/>
        </w:rPr>
      </w:pPr>
    </w:p>
    <w:p w:rsidR="00DC1529" w:rsidRPr="00DC1529" w:rsidRDefault="00DC1529" w:rsidP="002A3959">
      <w:pPr>
        <w:jc w:val="both"/>
        <w:rPr>
          <w:szCs w:val="22"/>
          <w:lang w:val="en-US"/>
        </w:rPr>
      </w:pPr>
      <w:r>
        <w:rPr>
          <w:szCs w:val="22"/>
          <w:lang w:val="en-US"/>
        </w:rPr>
        <w:t xml:space="preserve">The text being alluded to by the commenter explains the behavior for case (1). In such case, the intended behavior is precisely only to perform FST if the timer expires, which is an indication of link breakage. This is the reason why the timer is reloaded after a frame is received. </w:t>
      </w:r>
      <w:r w:rsidR="001B155F">
        <w:rPr>
          <w:szCs w:val="22"/>
          <w:lang w:val="en-US"/>
        </w:rPr>
        <w:t xml:space="preserve">If the link never breaks and frames are received before the timer expires, then the FST should never be performed. </w:t>
      </w:r>
      <w:r>
        <w:rPr>
          <w:szCs w:val="22"/>
          <w:lang w:val="en-US"/>
        </w:rPr>
        <w:t>So, the behavior is correct as specified and the text seems to fully describe such behavior.</w:t>
      </w:r>
    </w:p>
    <w:p w:rsidR="00A81C00" w:rsidRPr="00DC1529" w:rsidRDefault="00A81C00" w:rsidP="002A3959">
      <w:pPr>
        <w:jc w:val="both"/>
        <w:rPr>
          <w:szCs w:val="22"/>
          <w:lang w:val="en-US"/>
        </w:rPr>
      </w:pPr>
    </w:p>
    <w:p w:rsidR="008A78F1" w:rsidRDefault="00DC1529" w:rsidP="00D12542">
      <w:pPr>
        <w:rPr>
          <w:b/>
          <w:sz w:val="28"/>
          <w:szCs w:val="28"/>
        </w:rPr>
      </w:pPr>
      <w:r>
        <w:rPr>
          <w:b/>
          <w:sz w:val="28"/>
          <w:szCs w:val="28"/>
        </w:rPr>
        <w:lastRenderedPageBreak/>
        <w:t>Discussion 3</w:t>
      </w:r>
    </w:p>
    <w:p w:rsidR="00644C35" w:rsidRPr="00DC1529" w:rsidRDefault="00644C35" w:rsidP="00DC1529">
      <w:pPr>
        <w:jc w:val="both"/>
        <w:rPr>
          <w:szCs w:val="22"/>
          <w:lang w:val="en-US"/>
        </w:rPr>
      </w:pPr>
    </w:p>
    <w:p w:rsidR="00DC1529" w:rsidRPr="00DC1529" w:rsidRDefault="00DC1529" w:rsidP="00DC1529">
      <w:pPr>
        <w:jc w:val="both"/>
        <w:rPr>
          <w:szCs w:val="22"/>
          <w:lang w:val="en-US"/>
        </w:rPr>
      </w:pPr>
      <w:r>
        <w:rPr>
          <w:szCs w:val="22"/>
          <w:lang w:val="en-US"/>
        </w:rPr>
        <w:t>“</w:t>
      </w:r>
      <w:proofErr w:type="gramStart"/>
      <w:r w:rsidRPr="00DC1529">
        <w:rPr>
          <w:rFonts w:ascii="Arial" w:hAnsi="Arial" w:cs="Arial"/>
          <w:i/>
          <w:sz w:val="20"/>
        </w:rPr>
        <w:t>and</w:t>
      </w:r>
      <w:proofErr w:type="gramEnd"/>
      <w:r w:rsidRPr="00DC1529">
        <w:rPr>
          <w:rFonts w:ascii="Arial" w:hAnsi="Arial" w:cs="Arial"/>
          <w:i/>
          <w:sz w:val="20"/>
        </w:rPr>
        <w:t xml:space="preserve"> it is completely unclear which entity in the system will perform the gating to stop letting frames from this stream pass out to the network. I suspect that the entity that would do this is actually not a part of the 802.11 system, but some entity above 802.11 - in which case, it would still be nice to have some statement in here pointing to that fact.</w:t>
      </w:r>
      <w:r>
        <w:rPr>
          <w:szCs w:val="22"/>
          <w:lang w:val="en-US"/>
        </w:rPr>
        <w:t>”</w:t>
      </w:r>
    </w:p>
    <w:bookmarkEnd w:id="1"/>
    <w:p w:rsidR="00F04134" w:rsidRPr="00F04134" w:rsidRDefault="00F04134" w:rsidP="00320EEE">
      <w:pPr>
        <w:rPr>
          <w:rFonts w:eastAsia="Times New Roman"/>
          <w:lang w:val="en-US"/>
        </w:rPr>
      </w:pPr>
    </w:p>
    <w:p w:rsidR="004444A1" w:rsidRDefault="00A03804" w:rsidP="00320EEE">
      <w:pPr>
        <w:rPr>
          <w:rFonts w:eastAsia="Times New Roman"/>
        </w:rPr>
      </w:pPr>
      <w:r>
        <w:rPr>
          <w:rFonts w:eastAsia="Times New Roman"/>
        </w:rPr>
        <w:t>I believe there is some misunderstanding here. There is no such “gating” entity. For the timer-based approach, the reason why frames are not successfully received is primarily due to link breakage, which could be something that happens more frequently in 60 GHz than in lower bands. As such, this special provision is made</w:t>
      </w:r>
      <w:r w:rsidR="005C56C9">
        <w:rPr>
          <w:rFonts w:eastAsia="Times New Roman"/>
        </w:rPr>
        <w:t xml:space="preserve"> to ensure a timely transition to lower bands</w:t>
      </w:r>
      <w:r>
        <w:rPr>
          <w:rFonts w:eastAsia="Times New Roman"/>
        </w:rPr>
        <w:t>.</w:t>
      </w:r>
    </w:p>
    <w:sectPr w:rsidR="004444A1" w:rsidSect="008A6911">
      <w:headerReference w:type="default" r:id="rId10"/>
      <w:footerReference w:type="default" r:id="rId11"/>
      <w:pgSz w:w="12242" w:h="15842"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C94" w:rsidRDefault="007F7C94">
      <w:r>
        <w:separator/>
      </w:r>
    </w:p>
  </w:endnote>
  <w:endnote w:type="continuationSeparator" w:id="0">
    <w:p w:rsidR="007F7C94" w:rsidRDefault="007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721" w:rsidRPr="009B16D2" w:rsidRDefault="00A70721"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ins w:id="2" w:author="Yao Huang Wee,Gaius" w:date="2013-10-30T14:09:00Z">
      <w:r w:rsidR="00644243" w:rsidRPr="00644243">
        <w:rPr>
          <w:lang w:val="da-DK" w:eastAsia="ko-KR"/>
        </w:rPr>
        <w:fldChar w:fldCharType="begin"/>
      </w:r>
      <w:r w:rsidR="00644243" w:rsidRPr="00644243">
        <w:rPr>
          <w:lang w:val="da-DK" w:eastAsia="ko-KR"/>
        </w:rPr>
        <w:instrText xml:space="preserve"> PAGE   \* MERGEFORMAT </w:instrText>
      </w:r>
      <w:r w:rsidR="00644243" w:rsidRPr="00644243">
        <w:rPr>
          <w:lang w:val="da-DK" w:eastAsia="ko-KR"/>
        </w:rPr>
        <w:fldChar w:fldCharType="separate"/>
      </w:r>
    </w:ins>
    <w:r w:rsidR="00845807">
      <w:rPr>
        <w:noProof/>
        <w:lang w:val="da-DK" w:eastAsia="ko-KR"/>
      </w:rPr>
      <w:t>3</w:t>
    </w:r>
    <w:ins w:id="3" w:author="Yao Huang Wee,Gaius" w:date="2013-10-30T14:09:00Z">
      <w:r w:rsidR="00644243" w:rsidRPr="00644243">
        <w:rPr>
          <w:noProof/>
          <w:lang w:val="da-DK" w:eastAsia="ko-KR"/>
        </w:rPr>
        <w:fldChar w:fldCharType="end"/>
      </w:r>
    </w:ins>
    <w:r w:rsidRPr="0021707A">
      <w:rPr>
        <w:lang w:val="da-DK" w:eastAsia="ko-KR"/>
      </w:rPr>
      <w:ptab w:relativeTo="margin" w:alignment="right" w:leader="none"/>
    </w:r>
    <w:r w:rsidR="00207286">
      <w:rPr>
        <w:lang w:val="da-DK" w:eastAsia="ko-KR"/>
      </w:rPr>
      <w:t>Carlos Cordeiro</w:t>
    </w:r>
    <w:r>
      <w:rPr>
        <w:lang w:val="da-DK" w:eastAsia="ko-KR"/>
      </w:rPr>
      <w:t xml:space="preserve">, </w:t>
    </w:r>
    <w:r w:rsidR="00207286">
      <w:rPr>
        <w:lang w:val="da-DK" w:eastAsia="ko-KR"/>
      </w:rPr>
      <w:t>Intel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C94" w:rsidRDefault="007F7C94">
      <w:r>
        <w:separator/>
      </w:r>
    </w:p>
  </w:footnote>
  <w:footnote w:type="continuationSeparator" w:id="0">
    <w:p w:rsidR="007F7C94" w:rsidRDefault="007F7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721" w:rsidRPr="008419E7" w:rsidRDefault="009866DD" w:rsidP="00F704F2">
    <w:pPr>
      <w:pStyle w:val="Header"/>
      <w:tabs>
        <w:tab w:val="clear" w:pos="6480"/>
        <w:tab w:val="center" w:pos="4680"/>
        <w:tab w:val="right" w:pos="9360"/>
      </w:tabs>
      <w:rPr>
        <w:lang w:eastAsia="ko-KR"/>
      </w:rPr>
    </w:pPr>
    <w:r>
      <w:rPr>
        <w:lang w:eastAsia="ko-KR"/>
      </w:rPr>
      <w:t>January 2014</w:t>
    </w:r>
    <w:r w:rsidR="00A70721">
      <w:rPr>
        <w:lang w:eastAsia="ko-KR"/>
      </w:rPr>
      <w:t xml:space="preserve">                                                                    </w:t>
    </w:r>
    <w:proofErr w:type="spellStart"/>
    <w:r w:rsidR="00A70721">
      <w:rPr>
        <w:lang w:eastAsia="ko-KR"/>
      </w:rPr>
      <w:t>doc.</w:t>
    </w:r>
    <w:proofErr w:type="gramStart"/>
    <w:r w:rsidR="00A70721">
      <w:rPr>
        <w:lang w:eastAsia="ko-KR"/>
      </w:rPr>
      <w:t>:I</w:t>
    </w:r>
    <w:proofErr w:type="gramEnd"/>
    <w:r w:rsidR="00A70721">
      <w:rPr>
        <w:lang w:eastAsia="ko-KR"/>
      </w:rPr>
      <w:t>EEE</w:t>
    </w:r>
    <w:proofErr w:type="spellEnd"/>
    <w:r w:rsidR="00A70721">
      <w:rPr>
        <w:lang w:eastAsia="ko-KR"/>
      </w:rPr>
      <w:t xml:space="preserve"> 802.11-1</w:t>
    </w:r>
    <w:r w:rsidR="00ED2836">
      <w:rPr>
        <w:lang w:eastAsia="ko-KR"/>
      </w:rPr>
      <w:t>4</w:t>
    </w:r>
    <w:r w:rsidR="00A70721">
      <w:rPr>
        <w:lang w:eastAsia="ko-KR"/>
      </w:rPr>
      <w:t>/</w:t>
    </w:r>
    <w:r w:rsidR="00644C35">
      <w:rPr>
        <w:lang w:eastAsia="ko-KR"/>
      </w:rPr>
      <w:t>00</w:t>
    </w:r>
    <w:r w:rsidR="00845807">
      <w:rPr>
        <w:lang w:eastAsia="ko-KR"/>
      </w:rPr>
      <w:t>49</w:t>
    </w:r>
    <w:r w:rsidR="003F6AF3">
      <w:rPr>
        <w:lang w:eastAsia="ko-KR"/>
      </w:rPr>
      <w:t>r</w:t>
    </w:r>
    <w:r>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261B1756"/>
    <w:multiLevelType w:val="hybridMultilevel"/>
    <w:tmpl w:val="E542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2C65B7"/>
    <w:multiLevelType w:val="hybridMultilevel"/>
    <w:tmpl w:val="B308ADE6"/>
    <w:lvl w:ilvl="0" w:tplc="F1CA84D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4">
    <w:nsid w:val="4CFC33D9"/>
    <w:multiLevelType w:val="hybridMultilevel"/>
    <w:tmpl w:val="02503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6EE46A83"/>
    <w:multiLevelType w:val="hybridMultilevel"/>
    <w:tmpl w:val="F4E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739C6BFB"/>
    <w:multiLevelType w:val="hybridMultilevel"/>
    <w:tmpl w:val="81C01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A03A3C"/>
    <w:multiLevelType w:val="hybridMultilevel"/>
    <w:tmpl w:val="097C37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75705D"/>
    <w:multiLevelType w:val="hybridMultilevel"/>
    <w:tmpl w:val="FBC8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4F6CC9"/>
    <w:multiLevelType w:val="hybridMultilevel"/>
    <w:tmpl w:val="941203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0"/>
  </w:num>
  <w:num w:numId="3">
    <w:abstractNumId w:val="13"/>
  </w:num>
  <w:num w:numId="4">
    <w:abstractNumId w:val="15"/>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4"/>
  </w:num>
  <w:num w:numId="17">
    <w:abstractNumId w:val="20"/>
  </w:num>
  <w:num w:numId="18">
    <w:abstractNumId w:val="18"/>
  </w:num>
  <w:num w:numId="19">
    <w:abstractNumId w:val="11"/>
  </w:num>
  <w:num w:numId="20">
    <w:abstractNumId w:val="16"/>
  </w:num>
  <w:num w:numId="21">
    <w:abstractNumId w:val="21"/>
  </w:num>
  <w:num w:numId="22">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es-ES" w:vendorID="64" w:dllVersion="131078" w:nlCheck="1" w:checkStyle="1"/>
  <w:activeWritingStyle w:appName="MSWord" w:lang="en-SG"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81E"/>
    <w:rsid w:val="0000185D"/>
    <w:rsid w:val="00001D37"/>
    <w:rsid w:val="00003355"/>
    <w:rsid w:val="0000424B"/>
    <w:rsid w:val="00005A1A"/>
    <w:rsid w:val="00005CC7"/>
    <w:rsid w:val="0000645B"/>
    <w:rsid w:val="000065F0"/>
    <w:rsid w:val="000077BC"/>
    <w:rsid w:val="00010A3F"/>
    <w:rsid w:val="00013271"/>
    <w:rsid w:val="0001480B"/>
    <w:rsid w:val="00014E12"/>
    <w:rsid w:val="000151AC"/>
    <w:rsid w:val="00015644"/>
    <w:rsid w:val="00016369"/>
    <w:rsid w:val="0001654C"/>
    <w:rsid w:val="00017D1B"/>
    <w:rsid w:val="00021F1E"/>
    <w:rsid w:val="0002230E"/>
    <w:rsid w:val="0002239A"/>
    <w:rsid w:val="00023383"/>
    <w:rsid w:val="0002348A"/>
    <w:rsid w:val="00024C1F"/>
    <w:rsid w:val="0002601E"/>
    <w:rsid w:val="000262A2"/>
    <w:rsid w:val="0003182A"/>
    <w:rsid w:val="000331D4"/>
    <w:rsid w:val="0003428C"/>
    <w:rsid w:val="000400AA"/>
    <w:rsid w:val="00041489"/>
    <w:rsid w:val="00043337"/>
    <w:rsid w:val="000467BA"/>
    <w:rsid w:val="00046DB6"/>
    <w:rsid w:val="00050126"/>
    <w:rsid w:val="000507DE"/>
    <w:rsid w:val="00051EFD"/>
    <w:rsid w:val="00052309"/>
    <w:rsid w:val="000530B3"/>
    <w:rsid w:val="00053398"/>
    <w:rsid w:val="000534E3"/>
    <w:rsid w:val="000536F9"/>
    <w:rsid w:val="00053776"/>
    <w:rsid w:val="0005461E"/>
    <w:rsid w:val="00055BDF"/>
    <w:rsid w:val="000566FD"/>
    <w:rsid w:val="0005691C"/>
    <w:rsid w:val="00060500"/>
    <w:rsid w:val="00061F42"/>
    <w:rsid w:val="00062204"/>
    <w:rsid w:val="00062FBD"/>
    <w:rsid w:val="0006301E"/>
    <w:rsid w:val="0006412B"/>
    <w:rsid w:val="000643EA"/>
    <w:rsid w:val="0006662F"/>
    <w:rsid w:val="00067685"/>
    <w:rsid w:val="00067A9B"/>
    <w:rsid w:val="00070804"/>
    <w:rsid w:val="00070A56"/>
    <w:rsid w:val="000718EF"/>
    <w:rsid w:val="00071EED"/>
    <w:rsid w:val="000737C2"/>
    <w:rsid w:val="0007435B"/>
    <w:rsid w:val="0007474E"/>
    <w:rsid w:val="00074D95"/>
    <w:rsid w:val="000767C9"/>
    <w:rsid w:val="00076A57"/>
    <w:rsid w:val="0007706A"/>
    <w:rsid w:val="00077F84"/>
    <w:rsid w:val="00080D1B"/>
    <w:rsid w:val="00081543"/>
    <w:rsid w:val="0008183F"/>
    <w:rsid w:val="00081A56"/>
    <w:rsid w:val="00081C00"/>
    <w:rsid w:val="00081C53"/>
    <w:rsid w:val="00082867"/>
    <w:rsid w:val="00083526"/>
    <w:rsid w:val="00083DED"/>
    <w:rsid w:val="00084F58"/>
    <w:rsid w:val="000854E6"/>
    <w:rsid w:val="000854F8"/>
    <w:rsid w:val="0008679B"/>
    <w:rsid w:val="00086FCD"/>
    <w:rsid w:val="00087572"/>
    <w:rsid w:val="00090AF2"/>
    <w:rsid w:val="000917A5"/>
    <w:rsid w:val="00092F71"/>
    <w:rsid w:val="000935DB"/>
    <w:rsid w:val="00094F91"/>
    <w:rsid w:val="0009667D"/>
    <w:rsid w:val="00097073"/>
    <w:rsid w:val="000970DD"/>
    <w:rsid w:val="000974B0"/>
    <w:rsid w:val="00097B5B"/>
    <w:rsid w:val="000A2080"/>
    <w:rsid w:val="000A22B0"/>
    <w:rsid w:val="000A2AE8"/>
    <w:rsid w:val="000A33FC"/>
    <w:rsid w:val="000A4275"/>
    <w:rsid w:val="000A4E0E"/>
    <w:rsid w:val="000A5A48"/>
    <w:rsid w:val="000A5D04"/>
    <w:rsid w:val="000A6626"/>
    <w:rsid w:val="000A6A75"/>
    <w:rsid w:val="000A6F32"/>
    <w:rsid w:val="000A76BC"/>
    <w:rsid w:val="000B0174"/>
    <w:rsid w:val="000B47D6"/>
    <w:rsid w:val="000B57FF"/>
    <w:rsid w:val="000B5BFF"/>
    <w:rsid w:val="000B672D"/>
    <w:rsid w:val="000B7051"/>
    <w:rsid w:val="000C0E45"/>
    <w:rsid w:val="000C136C"/>
    <w:rsid w:val="000C42D0"/>
    <w:rsid w:val="000C50BC"/>
    <w:rsid w:val="000C50D9"/>
    <w:rsid w:val="000C647F"/>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CBC"/>
    <w:rsid w:val="000E2034"/>
    <w:rsid w:val="000E2D86"/>
    <w:rsid w:val="000E4760"/>
    <w:rsid w:val="000E4B4A"/>
    <w:rsid w:val="000E4E80"/>
    <w:rsid w:val="000E4EF0"/>
    <w:rsid w:val="000E7D44"/>
    <w:rsid w:val="000F171A"/>
    <w:rsid w:val="000F2B9E"/>
    <w:rsid w:val="000F3F00"/>
    <w:rsid w:val="000F4425"/>
    <w:rsid w:val="000F63E6"/>
    <w:rsid w:val="000F6818"/>
    <w:rsid w:val="0010162F"/>
    <w:rsid w:val="00102A33"/>
    <w:rsid w:val="00103690"/>
    <w:rsid w:val="00105681"/>
    <w:rsid w:val="0010667C"/>
    <w:rsid w:val="00107B42"/>
    <w:rsid w:val="00107F27"/>
    <w:rsid w:val="00113B76"/>
    <w:rsid w:val="001149BD"/>
    <w:rsid w:val="00116AA8"/>
    <w:rsid w:val="00117A1F"/>
    <w:rsid w:val="00120291"/>
    <w:rsid w:val="0012067B"/>
    <w:rsid w:val="0012112C"/>
    <w:rsid w:val="00121A0E"/>
    <w:rsid w:val="00121D58"/>
    <w:rsid w:val="001228FB"/>
    <w:rsid w:val="00122E6D"/>
    <w:rsid w:val="00122F19"/>
    <w:rsid w:val="00123980"/>
    <w:rsid w:val="00124F89"/>
    <w:rsid w:val="0012565F"/>
    <w:rsid w:val="0012663D"/>
    <w:rsid w:val="00126D5D"/>
    <w:rsid w:val="001304CD"/>
    <w:rsid w:val="00130C58"/>
    <w:rsid w:val="001322F6"/>
    <w:rsid w:val="00134C8F"/>
    <w:rsid w:val="00134F38"/>
    <w:rsid w:val="00135403"/>
    <w:rsid w:val="001360F1"/>
    <w:rsid w:val="0013710B"/>
    <w:rsid w:val="00142379"/>
    <w:rsid w:val="00142666"/>
    <w:rsid w:val="001429CD"/>
    <w:rsid w:val="00144A28"/>
    <w:rsid w:val="00144BA3"/>
    <w:rsid w:val="0014501C"/>
    <w:rsid w:val="00145A09"/>
    <w:rsid w:val="00145DD0"/>
    <w:rsid w:val="00147871"/>
    <w:rsid w:val="00151F7D"/>
    <w:rsid w:val="001525A2"/>
    <w:rsid w:val="00152F4C"/>
    <w:rsid w:val="00152FE6"/>
    <w:rsid w:val="001534D2"/>
    <w:rsid w:val="00156502"/>
    <w:rsid w:val="00156D50"/>
    <w:rsid w:val="001576C0"/>
    <w:rsid w:val="001577EB"/>
    <w:rsid w:val="00157A86"/>
    <w:rsid w:val="001602E3"/>
    <w:rsid w:val="00160332"/>
    <w:rsid w:val="00160DE1"/>
    <w:rsid w:val="00161E6E"/>
    <w:rsid w:val="0016329B"/>
    <w:rsid w:val="001635D7"/>
    <w:rsid w:val="0016474A"/>
    <w:rsid w:val="00164768"/>
    <w:rsid w:val="00164988"/>
    <w:rsid w:val="001658EF"/>
    <w:rsid w:val="001666AB"/>
    <w:rsid w:val="00166F3D"/>
    <w:rsid w:val="00167085"/>
    <w:rsid w:val="001678FF"/>
    <w:rsid w:val="00170719"/>
    <w:rsid w:val="001720EF"/>
    <w:rsid w:val="00172406"/>
    <w:rsid w:val="00172822"/>
    <w:rsid w:val="00172CC6"/>
    <w:rsid w:val="00172F6A"/>
    <w:rsid w:val="00173620"/>
    <w:rsid w:val="00175A01"/>
    <w:rsid w:val="00175B13"/>
    <w:rsid w:val="0017659E"/>
    <w:rsid w:val="00176E1C"/>
    <w:rsid w:val="0017783C"/>
    <w:rsid w:val="00180B98"/>
    <w:rsid w:val="001811FD"/>
    <w:rsid w:val="001816FC"/>
    <w:rsid w:val="00182341"/>
    <w:rsid w:val="0018269E"/>
    <w:rsid w:val="00182992"/>
    <w:rsid w:val="0018350D"/>
    <w:rsid w:val="00183AAF"/>
    <w:rsid w:val="00183C07"/>
    <w:rsid w:val="00184094"/>
    <w:rsid w:val="00184FF3"/>
    <w:rsid w:val="001858FF"/>
    <w:rsid w:val="0018720E"/>
    <w:rsid w:val="00187342"/>
    <w:rsid w:val="00187A3F"/>
    <w:rsid w:val="00190E0B"/>
    <w:rsid w:val="00192175"/>
    <w:rsid w:val="001934AA"/>
    <w:rsid w:val="00193711"/>
    <w:rsid w:val="0019562B"/>
    <w:rsid w:val="00195693"/>
    <w:rsid w:val="00195B13"/>
    <w:rsid w:val="001967F4"/>
    <w:rsid w:val="001972A0"/>
    <w:rsid w:val="001A0F54"/>
    <w:rsid w:val="001A1B19"/>
    <w:rsid w:val="001A3297"/>
    <w:rsid w:val="001A389E"/>
    <w:rsid w:val="001A39B6"/>
    <w:rsid w:val="001A4BFF"/>
    <w:rsid w:val="001A5D3B"/>
    <w:rsid w:val="001A6495"/>
    <w:rsid w:val="001A6569"/>
    <w:rsid w:val="001A6694"/>
    <w:rsid w:val="001A68D8"/>
    <w:rsid w:val="001A7320"/>
    <w:rsid w:val="001A7CC8"/>
    <w:rsid w:val="001B09D3"/>
    <w:rsid w:val="001B155F"/>
    <w:rsid w:val="001B1E15"/>
    <w:rsid w:val="001B370C"/>
    <w:rsid w:val="001B61CD"/>
    <w:rsid w:val="001B7A93"/>
    <w:rsid w:val="001C1334"/>
    <w:rsid w:val="001C331D"/>
    <w:rsid w:val="001C3B10"/>
    <w:rsid w:val="001C531B"/>
    <w:rsid w:val="001C6A8E"/>
    <w:rsid w:val="001C6B36"/>
    <w:rsid w:val="001C7D4E"/>
    <w:rsid w:val="001D014B"/>
    <w:rsid w:val="001D02D9"/>
    <w:rsid w:val="001D2223"/>
    <w:rsid w:val="001D3C30"/>
    <w:rsid w:val="001D448D"/>
    <w:rsid w:val="001D59E7"/>
    <w:rsid w:val="001D6417"/>
    <w:rsid w:val="001D711B"/>
    <w:rsid w:val="001D795C"/>
    <w:rsid w:val="001D7C23"/>
    <w:rsid w:val="001D7D1F"/>
    <w:rsid w:val="001D7DEA"/>
    <w:rsid w:val="001E08A2"/>
    <w:rsid w:val="001E13B2"/>
    <w:rsid w:val="001E21AE"/>
    <w:rsid w:val="001E2A6A"/>
    <w:rsid w:val="001E393E"/>
    <w:rsid w:val="001E3CD4"/>
    <w:rsid w:val="001E4938"/>
    <w:rsid w:val="001E5409"/>
    <w:rsid w:val="001E5986"/>
    <w:rsid w:val="001E665E"/>
    <w:rsid w:val="001E7D2A"/>
    <w:rsid w:val="001E7E09"/>
    <w:rsid w:val="001F0E46"/>
    <w:rsid w:val="001F192C"/>
    <w:rsid w:val="001F1980"/>
    <w:rsid w:val="001F6443"/>
    <w:rsid w:val="001F68E2"/>
    <w:rsid w:val="001F6DEA"/>
    <w:rsid w:val="001F6DF8"/>
    <w:rsid w:val="001F7B05"/>
    <w:rsid w:val="002002B1"/>
    <w:rsid w:val="00201FE9"/>
    <w:rsid w:val="00202732"/>
    <w:rsid w:val="00204403"/>
    <w:rsid w:val="00206C16"/>
    <w:rsid w:val="00206EBC"/>
    <w:rsid w:val="00206F46"/>
    <w:rsid w:val="00207148"/>
    <w:rsid w:val="00207286"/>
    <w:rsid w:val="00207E4C"/>
    <w:rsid w:val="00207F7C"/>
    <w:rsid w:val="0021044F"/>
    <w:rsid w:val="00210D21"/>
    <w:rsid w:val="0021210E"/>
    <w:rsid w:val="002128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304B3"/>
    <w:rsid w:val="00231434"/>
    <w:rsid w:val="00231588"/>
    <w:rsid w:val="00231CC1"/>
    <w:rsid w:val="00231F7B"/>
    <w:rsid w:val="0023246C"/>
    <w:rsid w:val="00232566"/>
    <w:rsid w:val="002337C6"/>
    <w:rsid w:val="0023677E"/>
    <w:rsid w:val="002369C4"/>
    <w:rsid w:val="00240C30"/>
    <w:rsid w:val="00240EDA"/>
    <w:rsid w:val="00241434"/>
    <w:rsid w:val="00241911"/>
    <w:rsid w:val="00241A2F"/>
    <w:rsid w:val="00241C72"/>
    <w:rsid w:val="002429A7"/>
    <w:rsid w:val="00242B59"/>
    <w:rsid w:val="00242E46"/>
    <w:rsid w:val="00243B2C"/>
    <w:rsid w:val="0024434B"/>
    <w:rsid w:val="002456B2"/>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712E"/>
    <w:rsid w:val="00257642"/>
    <w:rsid w:val="002576A2"/>
    <w:rsid w:val="00257CBA"/>
    <w:rsid w:val="00257D5A"/>
    <w:rsid w:val="00260FAD"/>
    <w:rsid w:val="00261464"/>
    <w:rsid w:val="00262422"/>
    <w:rsid w:val="00262D9B"/>
    <w:rsid w:val="002650AE"/>
    <w:rsid w:val="00265DB8"/>
    <w:rsid w:val="002668BA"/>
    <w:rsid w:val="00267240"/>
    <w:rsid w:val="00267BDA"/>
    <w:rsid w:val="0027104C"/>
    <w:rsid w:val="002715DD"/>
    <w:rsid w:val="002717FF"/>
    <w:rsid w:val="002729B1"/>
    <w:rsid w:val="00272E8A"/>
    <w:rsid w:val="00273040"/>
    <w:rsid w:val="00273F1A"/>
    <w:rsid w:val="002749B0"/>
    <w:rsid w:val="00275A03"/>
    <w:rsid w:val="00276328"/>
    <w:rsid w:val="002771BA"/>
    <w:rsid w:val="0027748B"/>
    <w:rsid w:val="0028269D"/>
    <w:rsid w:val="002838F6"/>
    <w:rsid w:val="00285893"/>
    <w:rsid w:val="00285FD7"/>
    <w:rsid w:val="00286431"/>
    <w:rsid w:val="00287028"/>
    <w:rsid w:val="002879F9"/>
    <w:rsid w:val="00290293"/>
    <w:rsid w:val="0029033F"/>
    <w:rsid w:val="0029092F"/>
    <w:rsid w:val="002909A8"/>
    <w:rsid w:val="00291496"/>
    <w:rsid w:val="00291661"/>
    <w:rsid w:val="0029246C"/>
    <w:rsid w:val="00293830"/>
    <w:rsid w:val="002948E6"/>
    <w:rsid w:val="00294EAE"/>
    <w:rsid w:val="002950FE"/>
    <w:rsid w:val="002A1603"/>
    <w:rsid w:val="002A1C25"/>
    <w:rsid w:val="002A34BF"/>
    <w:rsid w:val="002A3959"/>
    <w:rsid w:val="002A5C02"/>
    <w:rsid w:val="002B0392"/>
    <w:rsid w:val="002B09BE"/>
    <w:rsid w:val="002B1B92"/>
    <w:rsid w:val="002B29DD"/>
    <w:rsid w:val="002B6B5D"/>
    <w:rsid w:val="002B6FE9"/>
    <w:rsid w:val="002C144B"/>
    <w:rsid w:val="002C1EDF"/>
    <w:rsid w:val="002C27E4"/>
    <w:rsid w:val="002C2E5E"/>
    <w:rsid w:val="002C2FE8"/>
    <w:rsid w:val="002C3620"/>
    <w:rsid w:val="002C37FA"/>
    <w:rsid w:val="002C4740"/>
    <w:rsid w:val="002C5125"/>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319B"/>
    <w:rsid w:val="002E34B5"/>
    <w:rsid w:val="002E3970"/>
    <w:rsid w:val="002E3A82"/>
    <w:rsid w:val="002E42FC"/>
    <w:rsid w:val="002E693E"/>
    <w:rsid w:val="002E6D36"/>
    <w:rsid w:val="002E7848"/>
    <w:rsid w:val="002F0BD6"/>
    <w:rsid w:val="002F19EE"/>
    <w:rsid w:val="002F32B2"/>
    <w:rsid w:val="002F5B3F"/>
    <w:rsid w:val="002F6A84"/>
    <w:rsid w:val="002F78D0"/>
    <w:rsid w:val="002F7EBE"/>
    <w:rsid w:val="003008C4"/>
    <w:rsid w:val="00300AEB"/>
    <w:rsid w:val="003042D2"/>
    <w:rsid w:val="00304F99"/>
    <w:rsid w:val="00306575"/>
    <w:rsid w:val="00310A12"/>
    <w:rsid w:val="00312BBE"/>
    <w:rsid w:val="0031313C"/>
    <w:rsid w:val="00314C0B"/>
    <w:rsid w:val="00314F5F"/>
    <w:rsid w:val="00315474"/>
    <w:rsid w:val="00317540"/>
    <w:rsid w:val="00320EEE"/>
    <w:rsid w:val="003222D4"/>
    <w:rsid w:val="00322C3B"/>
    <w:rsid w:val="00323053"/>
    <w:rsid w:val="003233D6"/>
    <w:rsid w:val="003238F1"/>
    <w:rsid w:val="0032431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7FF"/>
    <w:rsid w:val="00346C10"/>
    <w:rsid w:val="00347D3D"/>
    <w:rsid w:val="00347E07"/>
    <w:rsid w:val="00350A87"/>
    <w:rsid w:val="00350DD1"/>
    <w:rsid w:val="00354D38"/>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6528"/>
    <w:rsid w:val="00366AA9"/>
    <w:rsid w:val="00367789"/>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2CB"/>
    <w:rsid w:val="0038539C"/>
    <w:rsid w:val="003853B9"/>
    <w:rsid w:val="00386537"/>
    <w:rsid w:val="00387829"/>
    <w:rsid w:val="003900D7"/>
    <w:rsid w:val="00391A3C"/>
    <w:rsid w:val="003920D7"/>
    <w:rsid w:val="00392DCE"/>
    <w:rsid w:val="003933AA"/>
    <w:rsid w:val="00393AD3"/>
    <w:rsid w:val="00393D35"/>
    <w:rsid w:val="00394E20"/>
    <w:rsid w:val="00394F5F"/>
    <w:rsid w:val="00395C29"/>
    <w:rsid w:val="0039608B"/>
    <w:rsid w:val="003972DB"/>
    <w:rsid w:val="003A25D5"/>
    <w:rsid w:val="003A2D8E"/>
    <w:rsid w:val="003A2EAB"/>
    <w:rsid w:val="003A2F71"/>
    <w:rsid w:val="003A3E79"/>
    <w:rsid w:val="003A6DBE"/>
    <w:rsid w:val="003A7AF9"/>
    <w:rsid w:val="003B18D0"/>
    <w:rsid w:val="003B1AF0"/>
    <w:rsid w:val="003B26D9"/>
    <w:rsid w:val="003B31DA"/>
    <w:rsid w:val="003B36C4"/>
    <w:rsid w:val="003B491F"/>
    <w:rsid w:val="003B5153"/>
    <w:rsid w:val="003B5FBC"/>
    <w:rsid w:val="003B62FF"/>
    <w:rsid w:val="003B769A"/>
    <w:rsid w:val="003C059D"/>
    <w:rsid w:val="003C1399"/>
    <w:rsid w:val="003C1A6B"/>
    <w:rsid w:val="003C2751"/>
    <w:rsid w:val="003C34F5"/>
    <w:rsid w:val="003C37E0"/>
    <w:rsid w:val="003C41F1"/>
    <w:rsid w:val="003C41F5"/>
    <w:rsid w:val="003C441A"/>
    <w:rsid w:val="003C4A65"/>
    <w:rsid w:val="003C5166"/>
    <w:rsid w:val="003C58D9"/>
    <w:rsid w:val="003C6380"/>
    <w:rsid w:val="003C6B8F"/>
    <w:rsid w:val="003C795C"/>
    <w:rsid w:val="003D04E7"/>
    <w:rsid w:val="003D5093"/>
    <w:rsid w:val="003D58EC"/>
    <w:rsid w:val="003D5CF4"/>
    <w:rsid w:val="003E0166"/>
    <w:rsid w:val="003E0FF4"/>
    <w:rsid w:val="003E1649"/>
    <w:rsid w:val="003E1ABD"/>
    <w:rsid w:val="003E33F1"/>
    <w:rsid w:val="003E4390"/>
    <w:rsid w:val="003E45FF"/>
    <w:rsid w:val="003E5441"/>
    <w:rsid w:val="003E60AE"/>
    <w:rsid w:val="003E6750"/>
    <w:rsid w:val="003E6DC6"/>
    <w:rsid w:val="003E76A8"/>
    <w:rsid w:val="003E7CBC"/>
    <w:rsid w:val="003F015B"/>
    <w:rsid w:val="003F0607"/>
    <w:rsid w:val="003F0E1C"/>
    <w:rsid w:val="003F3204"/>
    <w:rsid w:val="003F3301"/>
    <w:rsid w:val="003F49C0"/>
    <w:rsid w:val="003F665A"/>
    <w:rsid w:val="003F6AF3"/>
    <w:rsid w:val="003F756A"/>
    <w:rsid w:val="00402080"/>
    <w:rsid w:val="00402502"/>
    <w:rsid w:val="00402629"/>
    <w:rsid w:val="00403ED7"/>
    <w:rsid w:val="00404893"/>
    <w:rsid w:val="00404C34"/>
    <w:rsid w:val="00405DD0"/>
    <w:rsid w:val="00407636"/>
    <w:rsid w:val="00407BA9"/>
    <w:rsid w:val="00410214"/>
    <w:rsid w:val="00410605"/>
    <w:rsid w:val="00410E06"/>
    <w:rsid w:val="00410F2F"/>
    <w:rsid w:val="00411E02"/>
    <w:rsid w:val="004125CF"/>
    <w:rsid w:val="004134BA"/>
    <w:rsid w:val="00413F68"/>
    <w:rsid w:val="00414D20"/>
    <w:rsid w:val="00416B65"/>
    <w:rsid w:val="00416D40"/>
    <w:rsid w:val="00417AED"/>
    <w:rsid w:val="0042044A"/>
    <w:rsid w:val="00420D5F"/>
    <w:rsid w:val="00420F2D"/>
    <w:rsid w:val="00421798"/>
    <w:rsid w:val="00421FAC"/>
    <w:rsid w:val="00422CE1"/>
    <w:rsid w:val="00424228"/>
    <w:rsid w:val="004245AB"/>
    <w:rsid w:val="00424B3B"/>
    <w:rsid w:val="00425196"/>
    <w:rsid w:val="0042548C"/>
    <w:rsid w:val="00425968"/>
    <w:rsid w:val="00426A24"/>
    <w:rsid w:val="00426A3E"/>
    <w:rsid w:val="00426F5A"/>
    <w:rsid w:val="0042737F"/>
    <w:rsid w:val="004301E5"/>
    <w:rsid w:val="00430540"/>
    <w:rsid w:val="0043147E"/>
    <w:rsid w:val="00431EBD"/>
    <w:rsid w:val="00431FE9"/>
    <w:rsid w:val="004322C7"/>
    <w:rsid w:val="00433901"/>
    <w:rsid w:val="00434009"/>
    <w:rsid w:val="00434093"/>
    <w:rsid w:val="00434624"/>
    <w:rsid w:val="0043519B"/>
    <w:rsid w:val="004355B7"/>
    <w:rsid w:val="00435F7D"/>
    <w:rsid w:val="0043656D"/>
    <w:rsid w:val="004366A3"/>
    <w:rsid w:val="004369BF"/>
    <w:rsid w:val="0043704C"/>
    <w:rsid w:val="00440988"/>
    <w:rsid w:val="00440C3B"/>
    <w:rsid w:val="00440CBE"/>
    <w:rsid w:val="004415AB"/>
    <w:rsid w:val="00441A00"/>
    <w:rsid w:val="004444A1"/>
    <w:rsid w:val="00444D0A"/>
    <w:rsid w:val="0044516A"/>
    <w:rsid w:val="00445B09"/>
    <w:rsid w:val="004519EE"/>
    <w:rsid w:val="00451CCC"/>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704FC"/>
    <w:rsid w:val="00470954"/>
    <w:rsid w:val="00470BFB"/>
    <w:rsid w:val="004715E7"/>
    <w:rsid w:val="004721B8"/>
    <w:rsid w:val="004731E5"/>
    <w:rsid w:val="00473DF2"/>
    <w:rsid w:val="004747E0"/>
    <w:rsid w:val="0047699F"/>
    <w:rsid w:val="00476F88"/>
    <w:rsid w:val="00480DE4"/>
    <w:rsid w:val="00481750"/>
    <w:rsid w:val="004839C2"/>
    <w:rsid w:val="00483CEB"/>
    <w:rsid w:val="00483FD1"/>
    <w:rsid w:val="00484C13"/>
    <w:rsid w:val="00484DAA"/>
    <w:rsid w:val="00486953"/>
    <w:rsid w:val="00486E53"/>
    <w:rsid w:val="00490820"/>
    <w:rsid w:val="00491909"/>
    <w:rsid w:val="00491B04"/>
    <w:rsid w:val="0049233F"/>
    <w:rsid w:val="00493785"/>
    <w:rsid w:val="00494767"/>
    <w:rsid w:val="00495F7E"/>
    <w:rsid w:val="00497AE1"/>
    <w:rsid w:val="00497C5C"/>
    <w:rsid w:val="00497E1C"/>
    <w:rsid w:val="004A28E2"/>
    <w:rsid w:val="004A2ECD"/>
    <w:rsid w:val="004A3AF2"/>
    <w:rsid w:val="004A4A7A"/>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6724"/>
    <w:rsid w:val="004B78AF"/>
    <w:rsid w:val="004B796A"/>
    <w:rsid w:val="004C292B"/>
    <w:rsid w:val="004C32E1"/>
    <w:rsid w:val="004C341F"/>
    <w:rsid w:val="004C44F9"/>
    <w:rsid w:val="004C4EC5"/>
    <w:rsid w:val="004C4EDB"/>
    <w:rsid w:val="004C5B43"/>
    <w:rsid w:val="004C6043"/>
    <w:rsid w:val="004C63FD"/>
    <w:rsid w:val="004C6DCD"/>
    <w:rsid w:val="004C7E71"/>
    <w:rsid w:val="004D00C4"/>
    <w:rsid w:val="004D0795"/>
    <w:rsid w:val="004D0FBF"/>
    <w:rsid w:val="004D11E0"/>
    <w:rsid w:val="004D1893"/>
    <w:rsid w:val="004D3704"/>
    <w:rsid w:val="004D39F2"/>
    <w:rsid w:val="004D3AE0"/>
    <w:rsid w:val="004D4927"/>
    <w:rsid w:val="004D586D"/>
    <w:rsid w:val="004D609F"/>
    <w:rsid w:val="004D60BF"/>
    <w:rsid w:val="004D6D6F"/>
    <w:rsid w:val="004D736E"/>
    <w:rsid w:val="004E0678"/>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64D6"/>
    <w:rsid w:val="004F6B98"/>
    <w:rsid w:val="004F7361"/>
    <w:rsid w:val="004F7E79"/>
    <w:rsid w:val="0050178E"/>
    <w:rsid w:val="0050203B"/>
    <w:rsid w:val="005021EB"/>
    <w:rsid w:val="00502E7B"/>
    <w:rsid w:val="0050495F"/>
    <w:rsid w:val="00505505"/>
    <w:rsid w:val="005101BA"/>
    <w:rsid w:val="00511A91"/>
    <w:rsid w:val="00512AF0"/>
    <w:rsid w:val="00512F8F"/>
    <w:rsid w:val="00513283"/>
    <w:rsid w:val="00513E14"/>
    <w:rsid w:val="00516FA7"/>
    <w:rsid w:val="00517961"/>
    <w:rsid w:val="00517CB1"/>
    <w:rsid w:val="00517F05"/>
    <w:rsid w:val="005200E4"/>
    <w:rsid w:val="005204EF"/>
    <w:rsid w:val="00521242"/>
    <w:rsid w:val="0052173C"/>
    <w:rsid w:val="00521855"/>
    <w:rsid w:val="00521857"/>
    <w:rsid w:val="005224FA"/>
    <w:rsid w:val="00522971"/>
    <w:rsid w:val="0052319F"/>
    <w:rsid w:val="0052392C"/>
    <w:rsid w:val="00523AA9"/>
    <w:rsid w:val="00525CD3"/>
    <w:rsid w:val="00530285"/>
    <w:rsid w:val="00531374"/>
    <w:rsid w:val="005320F1"/>
    <w:rsid w:val="00533F8E"/>
    <w:rsid w:val="0053431B"/>
    <w:rsid w:val="0053529F"/>
    <w:rsid w:val="005360FA"/>
    <w:rsid w:val="00537984"/>
    <w:rsid w:val="0054054D"/>
    <w:rsid w:val="005408B7"/>
    <w:rsid w:val="005413D6"/>
    <w:rsid w:val="0054203B"/>
    <w:rsid w:val="005424DA"/>
    <w:rsid w:val="00542D26"/>
    <w:rsid w:val="00543791"/>
    <w:rsid w:val="005478C8"/>
    <w:rsid w:val="00547B04"/>
    <w:rsid w:val="0055002B"/>
    <w:rsid w:val="005507BA"/>
    <w:rsid w:val="00551C89"/>
    <w:rsid w:val="0055210B"/>
    <w:rsid w:val="0055355C"/>
    <w:rsid w:val="00553F9A"/>
    <w:rsid w:val="005548E4"/>
    <w:rsid w:val="00554D79"/>
    <w:rsid w:val="00556618"/>
    <w:rsid w:val="005575E3"/>
    <w:rsid w:val="00557F01"/>
    <w:rsid w:val="005606FF"/>
    <w:rsid w:val="00560C9F"/>
    <w:rsid w:val="0056129D"/>
    <w:rsid w:val="0056155B"/>
    <w:rsid w:val="00561A79"/>
    <w:rsid w:val="0056256B"/>
    <w:rsid w:val="005636C9"/>
    <w:rsid w:val="00565721"/>
    <w:rsid w:val="00565F3D"/>
    <w:rsid w:val="00565FBB"/>
    <w:rsid w:val="00566D05"/>
    <w:rsid w:val="00571454"/>
    <w:rsid w:val="00571666"/>
    <w:rsid w:val="00572415"/>
    <w:rsid w:val="00573047"/>
    <w:rsid w:val="00576578"/>
    <w:rsid w:val="00576E69"/>
    <w:rsid w:val="00577E91"/>
    <w:rsid w:val="005807DF"/>
    <w:rsid w:val="00583CC7"/>
    <w:rsid w:val="0058402E"/>
    <w:rsid w:val="00585320"/>
    <w:rsid w:val="005865C7"/>
    <w:rsid w:val="00586A7A"/>
    <w:rsid w:val="005870BA"/>
    <w:rsid w:val="005875E7"/>
    <w:rsid w:val="0059118D"/>
    <w:rsid w:val="00591AB9"/>
    <w:rsid w:val="00592A2B"/>
    <w:rsid w:val="0059344C"/>
    <w:rsid w:val="0059566B"/>
    <w:rsid w:val="0059620A"/>
    <w:rsid w:val="00597A08"/>
    <w:rsid w:val="005A20E6"/>
    <w:rsid w:val="005A3275"/>
    <w:rsid w:val="005A3E5B"/>
    <w:rsid w:val="005A553A"/>
    <w:rsid w:val="005A6838"/>
    <w:rsid w:val="005A6A1F"/>
    <w:rsid w:val="005A6E98"/>
    <w:rsid w:val="005A787E"/>
    <w:rsid w:val="005B0195"/>
    <w:rsid w:val="005B2200"/>
    <w:rsid w:val="005B3918"/>
    <w:rsid w:val="005B41C3"/>
    <w:rsid w:val="005B4DCB"/>
    <w:rsid w:val="005B4E10"/>
    <w:rsid w:val="005C0A0B"/>
    <w:rsid w:val="005C1B04"/>
    <w:rsid w:val="005C23D5"/>
    <w:rsid w:val="005C305B"/>
    <w:rsid w:val="005C4880"/>
    <w:rsid w:val="005C56C9"/>
    <w:rsid w:val="005C58E2"/>
    <w:rsid w:val="005C71BC"/>
    <w:rsid w:val="005C721D"/>
    <w:rsid w:val="005D0548"/>
    <w:rsid w:val="005D07C1"/>
    <w:rsid w:val="005D27A1"/>
    <w:rsid w:val="005D2EF9"/>
    <w:rsid w:val="005D31B6"/>
    <w:rsid w:val="005D3D1E"/>
    <w:rsid w:val="005D645B"/>
    <w:rsid w:val="005D6567"/>
    <w:rsid w:val="005D745A"/>
    <w:rsid w:val="005D74DC"/>
    <w:rsid w:val="005D7A8A"/>
    <w:rsid w:val="005D7A8B"/>
    <w:rsid w:val="005E0B8D"/>
    <w:rsid w:val="005E0EE0"/>
    <w:rsid w:val="005E3C11"/>
    <w:rsid w:val="005E436E"/>
    <w:rsid w:val="005E5062"/>
    <w:rsid w:val="005E525A"/>
    <w:rsid w:val="005E641E"/>
    <w:rsid w:val="005E7990"/>
    <w:rsid w:val="005F2DCB"/>
    <w:rsid w:val="005F3202"/>
    <w:rsid w:val="005F3AB2"/>
    <w:rsid w:val="005F3C54"/>
    <w:rsid w:val="005F3F19"/>
    <w:rsid w:val="005F4949"/>
    <w:rsid w:val="005F5F2E"/>
    <w:rsid w:val="005F6CDB"/>
    <w:rsid w:val="005F7DF9"/>
    <w:rsid w:val="0060324E"/>
    <w:rsid w:val="00603CCF"/>
    <w:rsid w:val="0060564F"/>
    <w:rsid w:val="00606ACB"/>
    <w:rsid w:val="00607948"/>
    <w:rsid w:val="00610295"/>
    <w:rsid w:val="00610AB1"/>
    <w:rsid w:val="0061132E"/>
    <w:rsid w:val="00612DD2"/>
    <w:rsid w:val="0061362C"/>
    <w:rsid w:val="006141D9"/>
    <w:rsid w:val="00614720"/>
    <w:rsid w:val="00615B53"/>
    <w:rsid w:val="00616560"/>
    <w:rsid w:val="00617AC1"/>
    <w:rsid w:val="00617CDA"/>
    <w:rsid w:val="00620906"/>
    <w:rsid w:val="0062228F"/>
    <w:rsid w:val="00622812"/>
    <w:rsid w:val="00623067"/>
    <w:rsid w:val="00624192"/>
    <w:rsid w:val="00624870"/>
    <w:rsid w:val="00625760"/>
    <w:rsid w:val="00625F7D"/>
    <w:rsid w:val="006269A9"/>
    <w:rsid w:val="00627A2F"/>
    <w:rsid w:val="00630BBD"/>
    <w:rsid w:val="006315CB"/>
    <w:rsid w:val="006319C0"/>
    <w:rsid w:val="00632BCE"/>
    <w:rsid w:val="00633553"/>
    <w:rsid w:val="0063365F"/>
    <w:rsid w:val="006348C0"/>
    <w:rsid w:val="006349FF"/>
    <w:rsid w:val="00640B95"/>
    <w:rsid w:val="00640F44"/>
    <w:rsid w:val="00641FB1"/>
    <w:rsid w:val="0064207F"/>
    <w:rsid w:val="00644243"/>
    <w:rsid w:val="006447D3"/>
    <w:rsid w:val="00644C35"/>
    <w:rsid w:val="00645B54"/>
    <w:rsid w:val="00646F21"/>
    <w:rsid w:val="0064773B"/>
    <w:rsid w:val="006503C2"/>
    <w:rsid w:val="00650EE4"/>
    <w:rsid w:val="0065388D"/>
    <w:rsid w:val="006549EC"/>
    <w:rsid w:val="0065519A"/>
    <w:rsid w:val="0065751B"/>
    <w:rsid w:val="00657FAC"/>
    <w:rsid w:val="006609CB"/>
    <w:rsid w:val="00662410"/>
    <w:rsid w:val="00662A37"/>
    <w:rsid w:val="00662BEC"/>
    <w:rsid w:val="0066366A"/>
    <w:rsid w:val="006638A1"/>
    <w:rsid w:val="00663AB2"/>
    <w:rsid w:val="00664A26"/>
    <w:rsid w:val="00665E15"/>
    <w:rsid w:val="00665E3C"/>
    <w:rsid w:val="006700E5"/>
    <w:rsid w:val="006715AF"/>
    <w:rsid w:val="00671930"/>
    <w:rsid w:val="006719FB"/>
    <w:rsid w:val="00672323"/>
    <w:rsid w:val="00672C21"/>
    <w:rsid w:val="00673709"/>
    <w:rsid w:val="00673797"/>
    <w:rsid w:val="00674C56"/>
    <w:rsid w:val="00674C7F"/>
    <w:rsid w:val="0067544A"/>
    <w:rsid w:val="00676512"/>
    <w:rsid w:val="00676B73"/>
    <w:rsid w:val="00677A2B"/>
    <w:rsid w:val="00680355"/>
    <w:rsid w:val="006811E4"/>
    <w:rsid w:val="00683E6B"/>
    <w:rsid w:val="00684836"/>
    <w:rsid w:val="00685DF2"/>
    <w:rsid w:val="00685FD1"/>
    <w:rsid w:val="00686498"/>
    <w:rsid w:val="00686E8F"/>
    <w:rsid w:val="006878E2"/>
    <w:rsid w:val="00687FB7"/>
    <w:rsid w:val="006915A4"/>
    <w:rsid w:val="00692C0C"/>
    <w:rsid w:val="006939B0"/>
    <w:rsid w:val="006942E9"/>
    <w:rsid w:val="0069648D"/>
    <w:rsid w:val="0069665B"/>
    <w:rsid w:val="00696FDF"/>
    <w:rsid w:val="0069736B"/>
    <w:rsid w:val="00697FB7"/>
    <w:rsid w:val="006A074E"/>
    <w:rsid w:val="006A2877"/>
    <w:rsid w:val="006A4652"/>
    <w:rsid w:val="006A5063"/>
    <w:rsid w:val="006A514A"/>
    <w:rsid w:val="006A5841"/>
    <w:rsid w:val="006A61CB"/>
    <w:rsid w:val="006A64A1"/>
    <w:rsid w:val="006B0428"/>
    <w:rsid w:val="006B0D01"/>
    <w:rsid w:val="006B1BE6"/>
    <w:rsid w:val="006B2107"/>
    <w:rsid w:val="006B54D7"/>
    <w:rsid w:val="006B559D"/>
    <w:rsid w:val="006B6660"/>
    <w:rsid w:val="006C035B"/>
    <w:rsid w:val="006C04D1"/>
    <w:rsid w:val="006C0876"/>
    <w:rsid w:val="006C14D2"/>
    <w:rsid w:val="006C2ACA"/>
    <w:rsid w:val="006C3C32"/>
    <w:rsid w:val="006C4A60"/>
    <w:rsid w:val="006C4C0D"/>
    <w:rsid w:val="006C6FBD"/>
    <w:rsid w:val="006D0B27"/>
    <w:rsid w:val="006D1167"/>
    <w:rsid w:val="006D1864"/>
    <w:rsid w:val="006D282C"/>
    <w:rsid w:val="006D30FC"/>
    <w:rsid w:val="006D3A6F"/>
    <w:rsid w:val="006D5BDD"/>
    <w:rsid w:val="006D6BE5"/>
    <w:rsid w:val="006D71AC"/>
    <w:rsid w:val="006D757E"/>
    <w:rsid w:val="006D791B"/>
    <w:rsid w:val="006E07CB"/>
    <w:rsid w:val="006E0DD6"/>
    <w:rsid w:val="006E1E1C"/>
    <w:rsid w:val="006E28D0"/>
    <w:rsid w:val="006E41A2"/>
    <w:rsid w:val="006E47A9"/>
    <w:rsid w:val="006E5057"/>
    <w:rsid w:val="006E50C7"/>
    <w:rsid w:val="006E53E7"/>
    <w:rsid w:val="006E5746"/>
    <w:rsid w:val="006E7572"/>
    <w:rsid w:val="006E7917"/>
    <w:rsid w:val="006F064C"/>
    <w:rsid w:val="006F0860"/>
    <w:rsid w:val="006F1E33"/>
    <w:rsid w:val="006F2026"/>
    <w:rsid w:val="006F236A"/>
    <w:rsid w:val="006F2B6E"/>
    <w:rsid w:val="006F5C1B"/>
    <w:rsid w:val="006F605E"/>
    <w:rsid w:val="006F67DD"/>
    <w:rsid w:val="006F6886"/>
    <w:rsid w:val="006F79A2"/>
    <w:rsid w:val="006F79E2"/>
    <w:rsid w:val="00701AB8"/>
    <w:rsid w:val="007049CD"/>
    <w:rsid w:val="00704C7B"/>
    <w:rsid w:val="0070503A"/>
    <w:rsid w:val="00705299"/>
    <w:rsid w:val="00706AF5"/>
    <w:rsid w:val="0071022B"/>
    <w:rsid w:val="0071078B"/>
    <w:rsid w:val="00710AB4"/>
    <w:rsid w:val="00715B8D"/>
    <w:rsid w:val="007171E2"/>
    <w:rsid w:val="00717AA2"/>
    <w:rsid w:val="0072118C"/>
    <w:rsid w:val="00722A99"/>
    <w:rsid w:val="00722AC1"/>
    <w:rsid w:val="00725A45"/>
    <w:rsid w:val="00725E99"/>
    <w:rsid w:val="00726A23"/>
    <w:rsid w:val="00727168"/>
    <w:rsid w:val="0072745D"/>
    <w:rsid w:val="007278CB"/>
    <w:rsid w:val="00727FCE"/>
    <w:rsid w:val="007318E4"/>
    <w:rsid w:val="0073245B"/>
    <w:rsid w:val="00732937"/>
    <w:rsid w:val="00733974"/>
    <w:rsid w:val="0073462C"/>
    <w:rsid w:val="00734D49"/>
    <w:rsid w:val="00734F71"/>
    <w:rsid w:val="00735C52"/>
    <w:rsid w:val="00737BE0"/>
    <w:rsid w:val="00737DC1"/>
    <w:rsid w:val="00740533"/>
    <w:rsid w:val="007408E7"/>
    <w:rsid w:val="00740CE3"/>
    <w:rsid w:val="00741071"/>
    <w:rsid w:val="00742CFA"/>
    <w:rsid w:val="00743686"/>
    <w:rsid w:val="00744E88"/>
    <w:rsid w:val="0074654E"/>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52A6"/>
    <w:rsid w:val="00776BAB"/>
    <w:rsid w:val="00777611"/>
    <w:rsid w:val="0077765C"/>
    <w:rsid w:val="007800EC"/>
    <w:rsid w:val="00781749"/>
    <w:rsid w:val="00781A18"/>
    <w:rsid w:val="0078215D"/>
    <w:rsid w:val="007824FC"/>
    <w:rsid w:val="00782576"/>
    <w:rsid w:val="007830C3"/>
    <w:rsid w:val="00783437"/>
    <w:rsid w:val="00785EF5"/>
    <w:rsid w:val="00786140"/>
    <w:rsid w:val="007864F7"/>
    <w:rsid w:val="007874C1"/>
    <w:rsid w:val="00790B8A"/>
    <w:rsid w:val="00791CD8"/>
    <w:rsid w:val="00793A72"/>
    <w:rsid w:val="007958B3"/>
    <w:rsid w:val="007962D4"/>
    <w:rsid w:val="007A0F01"/>
    <w:rsid w:val="007A3820"/>
    <w:rsid w:val="007A50D0"/>
    <w:rsid w:val="007A635E"/>
    <w:rsid w:val="007B04A0"/>
    <w:rsid w:val="007B2A3E"/>
    <w:rsid w:val="007B35F2"/>
    <w:rsid w:val="007B466C"/>
    <w:rsid w:val="007B567A"/>
    <w:rsid w:val="007B5DCD"/>
    <w:rsid w:val="007B6200"/>
    <w:rsid w:val="007B691E"/>
    <w:rsid w:val="007B7DF7"/>
    <w:rsid w:val="007B7F68"/>
    <w:rsid w:val="007C02E4"/>
    <w:rsid w:val="007C21E5"/>
    <w:rsid w:val="007C2DA0"/>
    <w:rsid w:val="007C3FE2"/>
    <w:rsid w:val="007C5836"/>
    <w:rsid w:val="007C73B8"/>
    <w:rsid w:val="007C7C61"/>
    <w:rsid w:val="007D1D18"/>
    <w:rsid w:val="007D1DD5"/>
    <w:rsid w:val="007D1E64"/>
    <w:rsid w:val="007D2B2D"/>
    <w:rsid w:val="007D2C12"/>
    <w:rsid w:val="007D35A8"/>
    <w:rsid w:val="007D3A0B"/>
    <w:rsid w:val="007D4C12"/>
    <w:rsid w:val="007D5EA6"/>
    <w:rsid w:val="007D67E5"/>
    <w:rsid w:val="007D6AA2"/>
    <w:rsid w:val="007D71DD"/>
    <w:rsid w:val="007E1398"/>
    <w:rsid w:val="007E1B82"/>
    <w:rsid w:val="007E29C7"/>
    <w:rsid w:val="007E2C62"/>
    <w:rsid w:val="007E327F"/>
    <w:rsid w:val="007E385F"/>
    <w:rsid w:val="007E461C"/>
    <w:rsid w:val="007E4CC5"/>
    <w:rsid w:val="007E55D9"/>
    <w:rsid w:val="007E6125"/>
    <w:rsid w:val="007E6D2B"/>
    <w:rsid w:val="007F2C27"/>
    <w:rsid w:val="007F36BC"/>
    <w:rsid w:val="007F492B"/>
    <w:rsid w:val="007F566E"/>
    <w:rsid w:val="007F57E5"/>
    <w:rsid w:val="007F6F72"/>
    <w:rsid w:val="007F7C94"/>
    <w:rsid w:val="00800FA3"/>
    <w:rsid w:val="00801D0D"/>
    <w:rsid w:val="008050EB"/>
    <w:rsid w:val="00805ECB"/>
    <w:rsid w:val="00807FB1"/>
    <w:rsid w:val="008107CD"/>
    <w:rsid w:val="0081090B"/>
    <w:rsid w:val="008109F2"/>
    <w:rsid w:val="00810E41"/>
    <w:rsid w:val="00810F6F"/>
    <w:rsid w:val="008113C0"/>
    <w:rsid w:val="00812AAC"/>
    <w:rsid w:val="008137C9"/>
    <w:rsid w:val="008138EC"/>
    <w:rsid w:val="00813B38"/>
    <w:rsid w:val="008159FD"/>
    <w:rsid w:val="00816585"/>
    <w:rsid w:val="008165E0"/>
    <w:rsid w:val="00816C6D"/>
    <w:rsid w:val="008175DF"/>
    <w:rsid w:val="008177FE"/>
    <w:rsid w:val="008208B5"/>
    <w:rsid w:val="00820EEB"/>
    <w:rsid w:val="00820FF0"/>
    <w:rsid w:val="008225F1"/>
    <w:rsid w:val="008230FC"/>
    <w:rsid w:val="00825BE5"/>
    <w:rsid w:val="0082652C"/>
    <w:rsid w:val="008305ED"/>
    <w:rsid w:val="0083161C"/>
    <w:rsid w:val="00831B1A"/>
    <w:rsid w:val="008320FF"/>
    <w:rsid w:val="00832201"/>
    <w:rsid w:val="00832CFE"/>
    <w:rsid w:val="00836222"/>
    <w:rsid w:val="0083706B"/>
    <w:rsid w:val="00840F3C"/>
    <w:rsid w:val="008413AE"/>
    <w:rsid w:val="0084189D"/>
    <w:rsid w:val="008419E7"/>
    <w:rsid w:val="00842520"/>
    <w:rsid w:val="00844F9B"/>
    <w:rsid w:val="00845807"/>
    <w:rsid w:val="00845DCA"/>
    <w:rsid w:val="00846A33"/>
    <w:rsid w:val="00846C17"/>
    <w:rsid w:val="00846E60"/>
    <w:rsid w:val="008473AC"/>
    <w:rsid w:val="008477F5"/>
    <w:rsid w:val="0084798E"/>
    <w:rsid w:val="00847E1E"/>
    <w:rsid w:val="00850B93"/>
    <w:rsid w:val="00851102"/>
    <w:rsid w:val="0085125A"/>
    <w:rsid w:val="00851348"/>
    <w:rsid w:val="00851BCC"/>
    <w:rsid w:val="0085264A"/>
    <w:rsid w:val="008536E3"/>
    <w:rsid w:val="0085396A"/>
    <w:rsid w:val="00853E9C"/>
    <w:rsid w:val="00854764"/>
    <w:rsid w:val="00854EBB"/>
    <w:rsid w:val="00855532"/>
    <w:rsid w:val="008575EF"/>
    <w:rsid w:val="00857C1C"/>
    <w:rsid w:val="00860249"/>
    <w:rsid w:val="00861F42"/>
    <w:rsid w:val="00863912"/>
    <w:rsid w:val="00863E62"/>
    <w:rsid w:val="008678E4"/>
    <w:rsid w:val="00867C1E"/>
    <w:rsid w:val="008700AD"/>
    <w:rsid w:val="00870A25"/>
    <w:rsid w:val="00872438"/>
    <w:rsid w:val="00873F24"/>
    <w:rsid w:val="00874990"/>
    <w:rsid w:val="00874CE3"/>
    <w:rsid w:val="008775BD"/>
    <w:rsid w:val="008777F4"/>
    <w:rsid w:val="0088466B"/>
    <w:rsid w:val="00885BA6"/>
    <w:rsid w:val="00886014"/>
    <w:rsid w:val="008862CD"/>
    <w:rsid w:val="00886F02"/>
    <w:rsid w:val="008874E8"/>
    <w:rsid w:val="008877ED"/>
    <w:rsid w:val="00891741"/>
    <w:rsid w:val="008921BE"/>
    <w:rsid w:val="008935D3"/>
    <w:rsid w:val="00893BB5"/>
    <w:rsid w:val="00894335"/>
    <w:rsid w:val="008947A0"/>
    <w:rsid w:val="00894A38"/>
    <w:rsid w:val="00895A38"/>
    <w:rsid w:val="00896549"/>
    <w:rsid w:val="008A03C9"/>
    <w:rsid w:val="008A2BE8"/>
    <w:rsid w:val="008A2EDF"/>
    <w:rsid w:val="008A32C1"/>
    <w:rsid w:val="008A3A54"/>
    <w:rsid w:val="008A58E9"/>
    <w:rsid w:val="008A5BEE"/>
    <w:rsid w:val="008A5EB7"/>
    <w:rsid w:val="008A6911"/>
    <w:rsid w:val="008A720B"/>
    <w:rsid w:val="008A78F1"/>
    <w:rsid w:val="008B015C"/>
    <w:rsid w:val="008B0ABB"/>
    <w:rsid w:val="008B142B"/>
    <w:rsid w:val="008B2B97"/>
    <w:rsid w:val="008B2D2B"/>
    <w:rsid w:val="008B2E6D"/>
    <w:rsid w:val="008B3520"/>
    <w:rsid w:val="008B3E72"/>
    <w:rsid w:val="008B4609"/>
    <w:rsid w:val="008B4C63"/>
    <w:rsid w:val="008B5D38"/>
    <w:rsid w:val="008B6282"/>
    <w:rsid w:val="008C0972"/>
    <w:rsid w:val="008C0AE4"/>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731"/>
    <w:rsid w:val="008D1A25"/>
    <w:rsid w:val="008D2155"/>
    <w:rsid w:val="008D2933"/>
    <w:rsid w:val="008D5E3F"/>
    <w:rsid w:val="008D7A03"/>
    <w:rsid w:val="008E311B"/>
    <w:rsid w:val="008E363A"/>
    <w:rsid w:val="008E3B8F"/>
    <w:rsid w:val="008E5061"/>
    <w:rsid w:val="008E599E"/>
    <w:rsid w:val="008E5BA5"/>
    <w:rsid w:val="008F0417"/>
    <w:rsid w:val="008F0D0B"/>
    <w:rsid w:val="008F0D8A"/>
    <w:rsid w:val="008F185D"/>
    <w:rsid w:val="008F2C8D"/>
    <w:rsid w:val="008F3CF2"/>
    <w:rsid w:val="008F44BF"/>
    <w:rsid w:val="008F5AD3"/>
    <w:rsid w:val="008F671B"/>
    <w:rsid w:val="0090057D"/>
    <w:rsid w:val="009007F8"/>
    <w:rsid w:val="0090092C"/>
    <w:rsid w:val="009011AD"/>
    <w:rsid w:val="00901BB0"/>
    <w:rsid w:val="009033B9"/>
    <w:rsid w:val="00903BD5"/>
    <w:rsid w:val="00903D7A"/>
    <w:rsid w:val="00904308"/>
    <w:rsid w:val="0090455A"/>
    <w:rsid w:val="009055C2"/>
    <w:rsid w:val="0091105C"/>
    <w:rsid w:val="00911942"/>
    <w:rsid w:val="0091333A"/>
    <w:rsid w:val="0091367F"/>
    <w:rsid w:val="009166BB"/>
    <w:rsid w:val="00916EF6"/>
    <w:rsid w:val="00917439"/>
    <w:rsid w:val="009207F6"/>
    <w:rsid w:val="00920CBA"/>
    <w:rsid w:val="00920E53"/>
    <w:rsid w:val="009214F6"/>
    <w:rsid w:val="0092257F"/>
    <w:rsid w:val="00922B92"/>
    <w:rsid w:val="00923A29"/>
    <w:rsid w:val="00923FAA"/>
    <w:rsid w:val="00924F2F"/>
    <w:rsid w:val="00925000"/>
    <w:rsid w:val="00925473"/>
    <w:rsid w:val="0092765D"/>
    <w:rsid w:val="00930B9C"/>
    <w:rsid w:val="00932DA5"/>
    <w:rsid w:val="00933745"/>
    <w:rsid w:val="00933A91"/>
    <w:rsid w:val="00933B25"/>
    <w:rsid w:val="0094117B"/>
    <w:rsid w:val="00941BF5"/>
    <w:rsid w:val="009424A6"/>
    <w:rsid w:val="00943AC8"/>
    <w:rsid w:val="00944CA3"/>
    <w:rsid w:val="00945ACE"/>
    <w:rsid w:val="009466BD"/>
    <w:rsid w:val="0094699B"/>
    <w:rsid w:val="009471BD"/>
    <w:rsid w:val="00950F13"/>
    <w:rsid w:val="00950FF0"/>
    <w:rsid w:val="00951D47"/>
    <w:rsid w:val="00952BE8"/>
    <w:rsid w:val="009534FD"/>
    <w:rsid w:val="0095360D"/>
    <w:rsid w:val="00957048"/>
    <w:rsid w:val="009602A1"/>
    <w:rsid w:val="00960550"/>
    <w:rsid w:val="00960587"/>
    <w:rsid w:val="00961442"/>
    <w:rsid w:val="009628BE"/>
    <w:rsid w:val="00964732"/>
    <w:rsid w:val="00965845"/>
    <w:rsid w:val="009678D0"/>
    <w:rsid w:val="00971118"/>
    <w:rsid w:val="00972990"/>
    <w:rsid w:val="009729FD"/>
    <w:rsid w:val="00973221"/>
    <w:rsid w:val="0097361F"/>
    <w:rsid w:val="00974846"/>
    <w:rsid w:val="009748C5"/>
    <w:rsid w:val="00974ED2"/>
    <w:rsid w:val="009751C5"/>
    <w:rsid w:val="00975503"/>
    <w:rsid w:val="009778AE"/>
    <w:rsid w:val="00977BE9"/>
    <w:rsid w:val="00977DE3"/>
    <w:rsid w:val="00982281"/>
    <w:rsid w:val="00983394"/>
    <w:rsid w:val="009838C2"/>
    <w:rsid w:val="00983E6F"/>
    <w:rsid w:val="009847BB"/>
    <w:rsid w:val="00984F70"/>
    <w:rsid w:val="00985529"/>
    <w:rsid w:val="00985F61"/>
    <w:rsid w:val="00985FD8"/>
    <w:rsid w:val="009866DD"/>
    <w:rsid w:val="0098726E"/>
    <w:rsid w:val="00990B9D"/>
    <w:rsid w:val="009914F8"/>
    <w:rsid w:val="00992390"/>
    <w:rsid w:val="009926D8"/>
    <w:rsid w:val="009930FE"/>
    <w:rsid w:val="009943BD"/>
    <w:rsid w:val="00994A96"/>
    <w:rsid w:val="00994E30"/>
    <w:rsid w:val="00995298"/>
    <w:rsid w:val="00996C8B"/>
    <w:rsid w:val="009A02FD"/>
    <w:rsid w:val="009A0465"/>
    <w:rsid w:val="009A24F8"/>
    <w:rsid w:val="009A275A"/>
    <w:rsid w:val="009A2B10"/>
    <w:rsid w:val="009A31B9"/>
    <w:rsid w:val="009A631E"/>
    <w:rsid w:val="009B05EE"/>
    <w:rsid w:val="009B0EF8"/>
    <w:rsid w:val="009B12D1"/>
    <w:rsid w:val="009B14B1"/>
    <w:rsid w:val="009B16D2"/>
    <w:rsid w:val="009B2366"/>
    <w:rsid w:val="009B25BF"/>
    <w:rsid w:val="009B53E3"/>
    <w:rsid w:val="009B5520"/>
    <w:rsid w:val="009B572A"/>
    <w:rsid w:val="009B5CD5"/>
    <w:rsid w:val="009B6402"/>
    <w:rsid w:val="009C076B"/>
    <w:rsid w:val="009C0E6A"/>
    <w:rsid w:val="009C0EB4"/>
    <w:rsid w:val="009C2CB1"/>
    <w:rsid w:val="009C3DF4"/>
    <w:rsid w:val="009C50CB"/>
    <w:rsid w:val="009C5568"/>
    <w:rsid w:val="009C6711"/>
    <w:rsid w:val="009C7B90"/>
    <w:rsid w:val="009C7C53"/>
    <w:rsid w:val="009C7EB0"/>
    <w:rsid w:val="009D02E7"/>
    <w:rsid w:val="009D049F"/>
    <w:rsid w:val="009D14E9"/>
    <w:rsid w:val="009D178A"/>
    <w:rsid w:val="009D35D2"/>
    <w:rsid w:val="009D4DF8"/>
    <w:rsid w:val="009D5AAA"/>
    <w:rsid w:val="009D5EAA"/>
    <w:rsid w:val="009D678E"/>
    <w:rsid w:val="009D692F"/>
    <w:rsid w:val="009D78D4"/>
    <w:rsid w:val="009E33F9"/>
    <w:rsid w:val="009E3FF1"/>
    <w:rsid w:val="009E575A"/>
    <w:rsid w:val="009E685B"/>
    <w:rsid w:val="009E76D6"/>
    <w:rsid w:val="009F0433"/>
    <w:rsid w:val="009F0611"/>
    <w:rsid w:val="009F1BCD"/>
    <w:rsid w:val="009F246F"/>
    <w:rsid w:val="009F2C1D"/>
    <w:rsid w:val="009F2E07"/>
    <w:rsid w:val="009F4838"/>
    <w:rsid w:val="009F63AB"/>
    <w:rsid w:val="009F6F95"/>
    <w:rsid w:val="009F79F9"/>
    <w:rsid w:val="00A0111E"/>
    <w:rsid w:val="00A014F8"/>
    <w:rsid w:val="00A01E3F"/>
    <w:rsid w:val="00A02C5C"/>
    <w:rsid w:val="00A02F60"/>
    <w:rsid w:val="00A03804"/>
    <w:rsid w:val="00A0580F"/>
    <w:rsid w:val="00A060A7"/>
    <w:rsid w:val="00A07830"/>
    <w:rsid w:val="00A0784C"/>
    <w:rsid w:val="00A07E58"/>
    <w:rsid w:val="00A114DF"/>
    <w:rsid w:val="00A11E50"/>
    <w:rsid w:val="00A15F1E"/>
    <w:rsid w:val="00A2068D"/>
    <w:rsid w:val="00A208D3"/>
    <w:rsid w:val="00A2122A"/>
    <w:rsid w:val="00A216DF"/>
    <w:rsid w:val="00A218FF"/>
    <w:rsid w:val="00A21C0D"/>
    <w:rsid w:val="00A22600"/>
    <w:rsid w:val="00A24B5C"/>
    <w:rsid w:val="00A24DAC"/>
    <w:rsid w:val="00A262D5"/>
    <w:rsid w:val="00A269B3"/>
    <w:rsid w:val="00A26BE4"/>
    <w:rsid w:val="00A300BA"/>
    <w:rsid w:val="00A30235"/>
    <w:rsid w:val="00A30ECB"/>
    <w:rsid w:val="00A3150B"/>
    <w:rsid w:val="00A3175A"/>
    <w:rsid w:val="00A33509"/>
    <w:rsid w:val="00A3499C"/>
    <w:rsid w:val="00A35A37"/>
    <w:rsid w:val="00A36059"/>
    <w:rsid w:val="00A36E14"/>
    <w:rsid w:val="00A3723A"/>
    <w:rsid w:val="00A3747E"/>
    <w:rsid w:val="00A37490"/>
    <w:rsid w:val="00A37497"/>
    <w:rsid w:val="00A37CDA"/>
    <w:rsid w:val="00A41878"/>
    <w:rsid w:val="00A4189B"/>
    <w:rsid w:val="00A420E0"/>
    <w:rsid w:val="00A436E9"/>
    <w:rsid w:val="00A43C31"/>
    <w:rsid w:val="00A44283"/>
    <w:rsid w:val="00A460B7"/>
    <w:rsid w:val="00A50646"/>
    <w:rsid w:val="00A50912"/>
    <w:rsid w:val="00A50A7C"/>
    <w:rsid w:val="00A516BA"/>
    <w:rsid w:val="00A53CA9"/>
    <w:rsid w:val="00A54388"/>
    <w:rsid w:val="00A54FE7"/>
    <w:rsid w:val="00A56092"/>
    <w:rsid w:val="00A56FBB"/>
    <w:rsid w:val="00A57A8F"/>
    <w:rsid w:val="00A60286"/>
    <w:rsid w:val="00A60C84"/>
    <w:rsid w:val="00A6308C"/>
    <w:rsid w:val="00A64FC5"/>
    <w:rsid w:val="00A656DA"/>
    <w:rsid w:val="00A65DC8"/>
    <w:rsid w:val="00A66181"/>
    <w:rsid w:val="00A678CD"/>
    <w:rsid w:val="00A70721"/>
    <w:rsid w:val="00A70BA1"/>
    <w:rsid w:val="00A71B9B"/>
    <w:rsid w:val="00A71CA8"/>
    <w:rsid w:val="00A764D2"/>
    <w:rsid w:val="00A76E90"/>
    <w:rsid w:val="00A77650"/>
    <w:rsid w:val="00A77B0C"/>
    <w:rsid w:val="00A8159E"/>
    <w:rsid w:val="00A81920"/>
    <w:rsid w:val="00A81C00"/>
    <w:rsid w:val="00A82467"/>
    <w:rsid w:val="00A83637"/>
    <w:rsid w:val="00A84554"/>
    <w:rsid w:val="00A84A5B"/>
    <w:rsid w:val="00A84FEE"/>
    <w:rsid w:val="00A852B2"/>
    <w:rsid w:val="00A85F8C"/>
    <w:rsid w:val="00A86555"/>
    <w:rsid w:val="00A87344"/>
    <w:rsid w:val="00A903E1"/>
    <w:rsid w:val="00A904FF"/>
    <w:rsid w:val="00A90760"/>
    <w:rsid w:val="00A90F67"/>
    <w:rsid w:val="00A91A7F"/>
    <w:rsid w:val="00A925D2"/>
    <w:rsid w:val="00A92DB6"/>
    <w:rsid w:val="00A92F00"/>
    <w:rsid w:val="00A93854"/>
    <w:rsid w:val="00A94C1D"/>
    <w:rsid w:val="00A95021"/>
    <w:rsid w:val="00A954A9"/>
    <w:rsid w:val="00A963A6"/>
    <w:rsid w:val="00A9675D"/>
    <w:rsid w:val="00A97466"/>
    <w:rsid w:val="00AA0070"/>
    <w:rsid w:val="00AA0157"/>
    <w:rsid w:val="00AA0406"/>
    <w:rsid w:val="00AA046D"/>
    <w:rsid w:val="00AA0907"/>
    <w:rsid w:val="00AA1353"/>
    <w:rsid w:val="00AA138F"/>
    <w:rsid w:val="00AA3D85"/>
    <w:rsid w:val="00AA466D"/>
    <w:rsid w:val="00AA59A8"/>
    <w:rsid w:val="00AA6487"/>
    <w:rsid w:val="00AA6703"/>
    <w:rsid w:val="00AA6790"/>
    <w:rsid w:val="00AA6839"/>
    <w:rsid w:val="00AA6957"/>
    <w:rsid w:val="00AB057E"/>
    <w:rsid w:val="00AB0E8E"/>
    <w:rsid w:val="00AB2DF1"/>
    <w:rsid w:val="00AC06AF"/>
    <w:rsid w:val="00AC096B"/>
    <w:rsid w:val="00AC1251"/>
    <w:rsid w:val="00AC2553"/>
    <w:rsid w:val="00AC2E85"/>
    <w:rsid w:val="00AC5219"/>
    <w:rsid w:val="00AC530D"/>
    <w:rsid w:val="00AC55A4"/>
    <w:rsid w:val="00AC5F1C"/>
    <w:rsid w:val="00AC65DC"/>
    <w:rsid w:val="00AD0A9C"/>
    <w:rsid w:val="00AD3587"/>
    <w:rsid w:val="00AD44A1"/>
    <w:rsid w:val="00AD5501"/>
    <w:rsid w:val="00AD6EFE"/>
    <w:rsid w:val="00AD7256"/>
    <w:rsid w:val="00AD765E"/>
    <w:rsid w:val="00AD77A7"/>
    <w:rsid w:val="00AE1BF8"/>
    <w:rsid w:val="00AE2826"/>
    <w:rsid w:val="00AE295E"/>
    <w:rsid w:val="00AE2C2B"/>
    <w:rsid w:val="00AE2D34"/>
    <w:rsid w:val="00AE2F8E"/>
    <w:rsid w:val="00AE43D5"/>
    <w:rsid w:val="00AE4AC2"/>
    <w:rsid w:val="00AE52AD"/>
    <w:rsid w:val="00AE60D4"/>
    <w:rsid w:val="00AF09CD"/>
    <w:rsid w:val="00AF0A73"/>
    <w:rsid w:val="00AF21B5"/>
    <w:rsid w:val="00AF2501"/>
    <w:rsid w:val="00AF2B16"/>
    <w:rsid w:val="00AF312D"/>
    <w:rsid w:val="00AF39E8"/>
    <w:rsid w:val="00AF600E"/>
    <w:rsid w:val="00AF69C9"/>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200B8"/>
    <w:rsid w:val="00B24186"/>
    <w:rsid w:val="00B27976"/>
    <w:rsid w:val="00B3052D"/>
    <w:rsid w:val="00B30939"/>
    <w:rsid w:val="00B30E25"/>
    <w:rsid w:val="00B30EB5"/>
    <w:rsid w:val="00B3274A"/>
    <w:rsid w:val="00B3553E"/>
    <w:rsid w:val="00B355F1"/>
    <w:rsid w:val="00B36909"/>
    <w:rsid w:val="00B36AF3"/>
    <w:rsid w:val="00B373A9"/>
    <w:rsid w:val="00B374C3"/>
    <w:rsid w:val="00B37D0F"/>
    <w:rsid w:val="00B40112"/>
    <w:rsid w:val="00B41379"/>
    <w:rsid w:val="00B415FB"/>
    <w:rsid w:val="00B4343E"/>
    <w:rsid w:val="00B43C78"/>
    <w:rsid w:val="00B44386"/>
    <w:rsid w:val="00B450A8"/>
    <w:rsid w:val="00B4544A"/>
    <w:rsid w:val="00B457C4"/>
    <w:rsid w:val="00B4678C"/>
    <w:rsid w:val="00B46D67"/>
    <w:rsid w:val="00B47CDB"/>
    <w:rsid w:val="00B50266"/>
    <w:rsid w:val="00B534BB"/>
    <w:rsid w:val="00B543A9"/>
    <w:rsid w:val="00B55700"/>
    <w:rsid w:val="00B5764F"/>
    <w:rsid w:val="00B60BA4"/>
    <w:rsid w:val="00B610CF"/>
    <w:rsid w:val="00B62968"/>
    <w:rsid w:val="00B6448F"/>
    <w:rsid w:val="00B66644"/>
    <w:rsid w:val="00B714BC"/>
    <w:rsid w:val="00B7242B"/>
    <w:rsid w:val="00B732C1"/>
    <w:rsid w:val="00B73D2B"/>
    <w:rsid w:val="00B758E8"/>
    <w:rsid w:val="00B7620B"/>
    <w:rsid w:val="00B7638E"/>
    <w:rsid w:val="00B77F1B"/>
    <w:rsid w:val="00B8083D"/>
    <w:rsid w:val="00B848EB"/>
    <w:rsid w:val="00B84EAC"/>
    <w:rsid w:val="00B8620A"/>
    <w:rsid w:val="00B868B8"/>
    <w:rsid w:val="00B9001D"/>
    <w:rsid w:val="00B904E7"/>
    <w:rsid w:val="00B90C22"/>
    <w:rsid w:val="00B915B1"/>
    <w:rsid w:val="00B927D5"/>
    <w:rsid w:val="00B92961"/>
    <w:rsid w:val="00B931F6"/>
    <w:rsid w:val="00B9518D"/>
    <w:rsid w:val="00B95E37"/>
    <w:rsid w:val="00B967F2"/>
    <w:rsid w:val="00BA2539"/>
    <w:rsid w:val="00BA26C9"/>
    <w:rsid w:val="00BA38BA"/>
    <w:rsid w:val="00BA3BE4"/>
    <w:rsid w:val="00BA4F07"/>
    <w:rsid w:val="00BA6578"/>
    <w:rsid w:val="00BA662C"/>
    <w:rsid w:val="00BA6F34"/>
    <w:rsid w:val="00BA7F39"/>
    <w:rsid w:val="00BB04C0"/>
    <w:rsid w:val="00BB0A8E"/>
    <w:rsid w:val="00BB0B8B"/>
    <w:rsid w:val="00BB0C00"/>
    <w:rsid w:val="00BB1A71"/>
    <w:rsid w:val="00BB3116"/>
    <w:rsid w:val="00BB4E32"/>
    <w:rsid w:val="00BB527E"/>
    <w:rsid w:val="00BB5E7C"/>
    <w:rsid w:val="00BB68C0"/>
    <w:rsid w:val="00BB75D0"/>
    <w:rsid w:val="00BB75DF"/>
    <w:rsid w:val="00BC0046"/>
    <w:rsid w:val="00BC1955"/>
    <w:rsid w:val="00BC1BC8"/>
    <w:rsid w:val="00BC20B9"/>
    <w:rsid w:val="00BC2253"/>
    <w:rsid w:val="00BC3E53"/>
    <w:rsid w:val="00BC68DC"/>
    <w:rsid w:val="00BD0B3D"/>
    <w:rsid w:val="00BD17C8"/>
    <w:rsid w:val="00BD1A77"/>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31CA"/>
    <w:rsid w:val="00BE46AE"/>
    <w:rsid w:val="00BE4A22"/>
    <w:rsid w:val="00BE4C6A"/>
    <w:rsid w:val="00BE5910"/>
    <w:rsid w:val="00BE5963"/>
    <w:rsid w:val="00BE5C32"/>
    <w:rsid w:val="00BE6CDB"/>
    <w:rsid w:val="00BE6F5C"/>
    <w:rsid w:val="00BE761B"/>
    <w:rsid w:val="00BF191C"/>
    <w:rsid w:val="00BF1B48"/>
    <w:rsid w:val="00BF2E6E"/>
    <w:rsid w:val="00BF5336"/>
    <w:rsid w:val="00BF63E6"/>
    <w:rsid w:val="00BF65AC"/>
    <w:rsid w:val="00BF6640"/>
    <w:rsid w:val="00BF6C54"/>
    <w:rsid w:val="00BF7F11"/>
    <w:rsid w:val="00C00565"/>
    <w:rsid w:val="00C028B7"/>
    <w:rsid w:val="00C03B01"/>
    <w:rsid w:val="00C047C8"/>
    <w:rsid w:val="00C04A7D"/>
    <w:rsid w:val="00C04BCB"/>
    <w:rsid w:val="00C04E30"/>
    <w:rsid w:val="00C05040"/>
    <w:rsid w:val="00C0633B"/>
    <w:rsid w:val="00C063EC"/>
    <w:rsid w:val="00C074B0"/>
    <w:rsid w:val="00C101AD"/>
    <w:rsid w:val="00C12A83"/>
    <w:rsid w:val="00C143CE"/>
    <w:rsid w:val="00C16C90"/>
    <w:rsid w:val="00C20B02"/>
    <w:rsid w:val="00C20EAD"/>
    <w:rsid w:val="00C217A3"/>
    <w:rsid w:val="00C219EB"/>
    <w:rsid w:val="00C22F96"/>
    <w:rsid w:val="00C2401B"/>
    <w:rsid w:val="00C2485E"/>
    <w:rsid w:val="00C24BD1"/>
    <w:rsid w:val="00C2512A"/>
    <w:rsid w:val="00C25A0D"/>
    <w:rsid w:val="00C25BD1"/>
    <w:rsid w:val="00C273BA"/>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C5B"/>
    <w:rsid w:val="00C40727"/>
    <w:rsid w:val="00C409B4"/>
    <w:rsid w:val="00C41C8C"/>
    <w:rsid w:val="00C46181"/>
    <w:rsid w:val="00C46B52"/>
    <w:rsid w:val="00C46B79"/>
    <w:rsid w:val="00C50081"/>
    <w:rsid w:val="00C5070C"/>
    <w:rsid w:val="00C52639"/>
    <w:rsid w:val="00C52996"/>
    <w:rsid w:val="00C53E29"/>
    <w:rsid w:val="00C53ED0"/>
    <w:rsid w:val="00C546C5"/>
    <w:rsid w:val="00C55E73"/>
    <w:rsid w:val="00C567B8"/>
    <w:rsid w:val="00C56E65"/>
    <w:rsid w:val="00C573F0"/>
    <w:rsid w:val="00C578F7"/>
    <w:rsid w:val="00C6049D"/>
    <w:rsid w:val="00C6057E"/>
    <w:rsid w:val="00C60A9A"/>
    <w:rsid w:val="00C70DDC"/>
    <w:rsid w:val="00C7194F"/>
    <w:rsid w:val="00C71CF2"/>
    <w:rsid w:val="00C7468F"/>
    <w:rsid w:val="00C74CC5"/>
    <w:rsid w:val="00C7642F"/>
    <w:rsid w:val="00C80080"/>
    <w:rsid w:val="00C802C6"/>
    <w:rsid w:val="00C81616"/>
    <w:rsid w:val="00C81B03"/>
    <w:rsid w:val="00C839E1"/>
    <w:rsid w:val="00C83CF0"/>
    <w:rsid w:val="00C85CB6"/>
    <w:rsid w:val="00C866F3"/>
    <w:rsid w:val="00C86BDC"/>
    <w:rsid w:val="00C91128"/>
    <w:rsid w:val="00C926AC"/>
    <w:rsid w:val="00C92B35"/>
    <w:rsid w:val="00C93A70"/>
    <w:rsid w:val="00C9461E"/>
    <w:rsid w:val="00C949EC"/>
    <w:rsid w:val="00C95D21"/>
    <w:rsid w:val="00C968B1"/>
    <w:rsid w:val="00CA1284"/>
    <w:rsid w:val="00CA2EA0"/>
    <w:rsid w:val="00CA337D"/>
    <w:rsid w:val="00CA3CE4"/>
    <w:rsid w:val="00CA3FC9"/>
    <w:rsid w:val="00CA43F6"/>
    <w:rsid w:val="00CA6153"/>
    <w:rsid w:val="00CA7BEF"/>
    <w:rsid w:val="00CB012F"/>
    <w:rsid w:val="00CB0826"/>
    <w:rsid w:val="00CB0939"/>
    <w:rsid w:val="00CB209D"/>
    <w:rsid w:val="00CB2A44"/>
    <w:rsid w:val="00CB3723"/>
    <w:rsid w:val="00CB4287"/>
    <w:rsid w:val="00CB441F"/>
    <w:rsid w:val="00CB5035"/>
    <w:rsid w:val="00CB5B29"/>
    <w:rsid w:val="00CB5CDE"/>
    <w:rsid w:val="00CB5D5B"/>
    <w:rsid w:val="00CB600F"/>
    <w:rsid w:val="00CC0F67"/>
    <w:rsid w:val="00CC150C"/>
    <w:rsid w:val="00CC1C28"/>
    <w:rsid w:val="00CC2202"/>
    <w:rsid w:val="00CC2FA9"/>
    <w:rsid w:val="00CC3E2C"/>
    <w:rsid w:val="00CC48BA"/>
    <w:rsid w:val="00CC5508"/>
    <w:rsid w:val="00CC5CB3"/>
    <w:rsid w:val="00CC5DB1"/>
    <w:rsid w:val="00CC6941"/>
    <w:rsid w:val="00CC6D58"/>
    <w:rsid w:val="00CD0D62"/>
    <w:rsid w:val="00CD192E"/>
    <w:rsid w:val="00CD215A"/>
    <w:rsid w:val="00CD3FCB"/>
    <w:rsid w:val="00CD60FA"/>
    <w:rsid w:val="00CD7249"/>
    <w:rsid w:val="00CD72A4"/>
    <w:rsid w:val="00CE0447"/>
    <w:rsid w:val="00CE0763"/>
    <w:rsid w:val="00CE0944"/>
    <w:rsid w:val="00CE250A"/>
    <w:rsid w:val="00CE30C2"/>
    <w:rsid w:val="00CE39C4"/>
    <w:rsid w:val="00CE40FE"/>
    <w:rsid w:val="00CE485B"/>
    <w:rsid w:val="00CE4B06"/>
    <w:rsid w:val="00CE65B8"/>
    <w:rsid w:val="00CF094F"/>
    <w:rsid w:val="00CF09CD"/>
    <w:rsid w:val="00CF281E"/>
    <w:rsid w:val="00CF2BAE"/>
    <w:rsid w:val="00CF30F9"/>
    <w:rsid w:val="00CF3806"/>
    <w:rsid w:val="00CF38D4"/>
    <w:rsid w:val="00CF4142"/>
    <w:rsid w:val="00CF443D"/>
    <w:rsid w:val="00CF50C2"/>
    <w:rsid w:val="00CF7124"/>
    <w:rsid w:val="00CF78A9"/>
    <w:rsid w:val="00CF7B1B"/>
    <w:rsid w:val="00CF7C82"/>
    <w:rsid w:val="00D00BC5"/>
    <w:rsid w:val="00D01F4B"/>
    <w:rsid w:val="00D02196"/>
    <w:rsid w:val="00D0253E"/>
    <w:rsid w:val="00D02573"/>
    <w:rsid w:val="00D02B7F"/>
    <w:rsid w:val="00D0459B"/>
    <w:rsid w:val="00D05174"/>
    <w:rsid w:val="00D05ED2"/>
    <w:rsid w:val="00D06558"/>
    <w:rsid w:val="00D06CDF"/>
    <w:rsid w:val="00D06F1B"/>
    <w:rsid w:val="00D07A44"/>
    <w:rsid w:val="00D11D5F"/>
    <w:rsid w:val="00D1221D"/>
    <w:rsid w:val="00D12229"/>
    <w:rsid w:val="00D12542"/>
    <w:rsid w:val="00D12A8D"/>
    <w:rsid w:val="00D14548"/>
    <w:rsid w:val="00D15AE3"/>
    <w:rsid w:val="00D170BC"/>
    <w:rsid w:val="00D17516"/>
    <w:rsid w:val="00D17F8C"/>
    <w:rsid w:val="00D20549"/>
    <w:rsid w:val="00D212BE"/>
    <w:rsid w:val="00D21491"/>
    <w:rsid w:val="00D21C15"/>
    <w:rsid w:val="00D22E49"/>
    <w:rsid w:val="00D23289"/>
    <w:rsid w:val="00D242F7"/>
    <w:rsid w:val="00D250A9"/>
    <w:rsid w:val="00D25796"/>
    <w:rsid w:val="00D25DEE"/>
    <w:rsid w:val="00D263D5"/>
    <w:rsid w:val="00D2773A"/>
    <w:rsid w:val="00D310B0"/>
    <w:rsid w:val="00D3133B"/>
    <w:rsid w:val="00D31642"/>
    <w:rsid w:val="00D31CEE"/>
    <w:rsid w:val="00D321B6"/>
    <w:rsid w:val="00D323C0"/>
    <w:rsid w:val="00D32725"/>
    <w:rsid w:val="00D3510D"/>
    <w:rsid w:val="00D401A0"/>
    <w:rsid w:val="00D4093E"/>
    <w:rsid w:val="00D40AB3"/>
    <w:rsid w:val="00D40FDF"/>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1730"/>
    <w:rsid w:val="00D62284"/>
    <w:rsid w:val="00D6244B"/>
    <w:rsid w:val="00D638F8"/>
    <w:rsid w:val="00D63C05"/>
    <w:rsid w:val="00D6441E"/>
    <w:rsid w:val="00D65198"/>
    <w:rsid w:val="00D706C5"/>
    <w:rsid w:val="00D708BA"/>
    <w:rsid w:val="00D70920"/>
    <w:rsid w:val="00D72867"/>
    <w:rsid w:val="00D728A0"/>
    <w:rsid w:val="00D72C5C"/>
    <w:rsid w:val="00D73190"/>
    <w:rsid w:val="00D73FAB"/>
    <w:rsid w:val="00D74796"/>
    <w:rsid w:val="00D74BD0"/>
    <w:rsid w:val="00D80516"/>
    <w:rsid w:val="00D807A3"/>
    <w:rsid w:val="00D80D4F"/>
    <w:rsid w:val="00D80F18"/>
    <w:rsid w:val="00D80FE7"/>
    <w:rsid w:val="00D834E6"/>
    <w:rsid w:val="00D83ED4"/>
    <w:rsid w:val="00D84204"/>
    <w:rsid w:val="00D84223"/>
    <w:rsid w:val="00D84BB4"/>
    <w:rsid w:val="00D858F7"/>
    <w:rsid w:val="00D86FEC"/>
    <w:rsid w:val="00D900BC"/>
    <w:rsid w:val="00D91AEA"/>
    <w:rsid w:val="00D94006"/>
    <w:rsid w:val="00D9433D"/>
    <w:rsid w:val="00D9433F"/>
    <w:rsid w:val="00D94B50"/>
    <w:rsid w:val="00D95A20"/>
    <w:rsid w:val="00DA090D"/>
    <w:rsid w:val="00DA1099"/>
    <w:rsid w:val="00DA23CA"/>
    <w:rsid w:val="00DA23F6"/>
    <w:rsid w:val="00DA3626"/>
    <w:rsid w:val="00DA3C41"/>
    <w:rsid w:val="00DA417A"/>
    <w:rsid w:val="00DA4434"/>
    <w:rsid w:val="00DA649D"/>
    <w:rsid w:val="00DA7CC8"/>
    <w:rsid w:val="00DA7EE7"/>
    <w:rsid w:val="00DB17E2"/>
    <w:rsid w:val="00DB31CD"/>
    <w:rsid w:val="00DB589E"/>
    <w:rsid w:val="00DB5D9C"/>
    <w:rsid w:val="00DB7CDA"/>
    <w:rsid w:val="00DC04C4"/>
    <w:rsid w:val="00DC1529"/>
    <w:rsid w:val="00DC386A"/>
    <w:rsid w:val="00DC3EA1"/>
    <w:rsid w:val="00DC401A"/>
    <w:rsid w:val="00DC4886"/>
    <w:rsid w:val="00DC49A0"/>
    <w:rsid w:val="00DC6234"/>
    <w:rsid w:val="00DC62B9"/>
    <w:rsid w:val="00DC6B4E"/>
    <w:rsid w:val="00DC6F6E"/>
    <w:rsid w:val="00DC7D53"/>
    <w:rsid w:val="00DD1264"/>
    <w:rsid w:val="00DD35EF"/>
    <w:rsid w:val="00DD3C45"/>
    <w:rsid w:val="00DD4AAD"/>
    <w:rsid w:val="00DD6599"/>
    <w:rsid w:val="00DD6B10"/>
    <w:rsid w:val="00DD78E6"/>
    <w:rsid w:val="00DD7AFE"/>
    <w:rsid w:val="00DD7BD0"/>
    <w:rsid w:val="00DD7F85"/>
    <w:rsid w:val="00DE059F"/>
    <w:rsid w:val="00DE13DF"/>
    <w:rsid w:val="00DE2B68"/>
    <w:rsid w:val="00DE4389"/>
    <w:rsid w:val="00DE595F"/>
    <w:rsid w:val="00DE6F42"/>
    <w:rsid w:val="00DE6F59"/>
    <w:rsid w:val="00DE7BA1"/>
    <w:rsid w:val="00DF04FC"/>
    <w:rsid w:val="00DF08EF"/>
    <w:rsid w:val="00DF0DBE"/>
    <w:rsid w:val="00DF2144"/>
    <w:rsid w:val="00DF21A9"/>
    <w:rsid w:val="00DF2382"/>
    <w:rsid w:val="00DF3532"/>
    <w:rsid w:val="00DF3B30"/>
    <w:rsid w:val="00DF478A"/>
    <w:rsid w:val="00DF50F1"/>
    <w:rsid w:val="00DF5266"/>
    <w:rsid w:val="00DF57B9"/>
    <w:rsid w:val="00DF7DE6"/>
    <w:rsid w:val="00E003A8"/>
    <w:rsid w:val="00E0047C"/>
    <w:rsid w:val="00E02BDE"/>
    <w:rsid w:val="00E02C37"/>
    <w:rsid w:val="00E0345B"/>
    <w:rsid w:val="00E03941"/>
    <w:rsid w:val="00E0407F"/>
    <w:rsid w:val="00E0607D"/>
    <w:rsid w:val="00E07D52"/>
    <w:rsid w:val="00E108B2"/>
    <w:rsid w:val="00E10ADF"/>
    <w:rsid w:val="00E10DD3"/>
    <w:rsid w:val="00E113E1"/>
    <w:rsid w:val="00E114A2"/>
    <w:rsid w:val="00E126E4"/>
    <w:rsid w:val="00E12776"/>
    <w:rsid w:val="00E12C04"/>
    <w:rsid w:val="00E13A90"/>
    <w:rsid w:val="00E158F5"/>
    <w:rsid w:val="00E16E3D"/>
    <w:rsid w:val="00E17D18"/>
    <w:rsid w:val="00E20979"/>
    <w:rsid w:val="00E22759"/>
    <w:rsid w:val="00E227E6"/>
    <w:rsid w:val="00E229FF"/>
    <w:rsid w:val="00E23499"/>
    <w:rsid w:val="00E241C9"/>
    <w:rsid w:val="00E241D7"/>
    <w:rsid w:val="00E24BDE"/>
    <w:rsid w:val="00E25D59"/>
    <w:rsid w:val="00E2736A"/>
    <w:rsid w:val="00E31747"/>
    <w:rsid w:val="00E3186A"/>
    <w:rsid w:val="00E31D98"/>
    <w:rsid w:val="00E32C04"/>
    <w:rsid w:val="00E34356"/>
    <w:rsid w:val="00E358F0"/>
    <w:rsid w:val="00E3610A"/>
    <w:rsid w:val="00E3621C"/>
    <w:rsid w:val="00E363AC"/>
    <w:rsid w:val="00E375EA"/>
    <w:rsid w:val="00E40BCE"/>
    <w:rsid w:val="00E4222A"/>
    <w:rsid w:val="00E42AFA"/>
    <w:rsid w:val="00E431AB"/>
    <w:rsid w:val="00E4326A"/>
    <w:rsid w:val="00E43E93"/>
    <w:rsid w:val="00E43F67"/>
    <w:rsid w:val="00E4404C"/>
    <w:rsid w:val="00E444FD"/>
    <w:rsid w:val="00E45F76"/>
    <w:rsid w:val="00E46903"/>
    <w:rsid w:val="00E469DA"/>
    <w:rsid w:val="00E46FBC"/>
    <w:rsid w:val="00E5071B"/>
    <w:rsid w:val="00E52153"/>
    <w:rsid w:val="00E52631"/>
    <w:rsid w:val="00E52C9A"/>
    <w:rsid w:val="00E540B8"/>
    <w:rsid w:val="00E540C9"/>
    <w:rsid w:val="00E573A1"/>
    <w:rsid w:val="00E57480"/>
    <w:rsid w:val="00E57953"/>
    <w:rsid w:val="00E603BB"/>
    <w:rsid w:val="00E60AC2"/>
    <w:rsid w:val="00E61D02"/>
    <w:rsid w:val="00E6375F"/>
    <w:rsid w:val="00E64287"/>
    <w:rsid w:val="00E6547F"/>
    <w:rsid w:val="00E660CE"/>
    <w:rsid w:val="00E672CD"/>
    <w:rsid w:val="00E725D9"/>
    <w:rsid w:val="00E73142"/>
    <w:rsid w:val="00E732FA"/>
    <w:rsid w:val="00E73CA3"/>
    <w:rsid w:val="00E74082"/>
    <w:rsid w:val="00E751F5"/>
    <w:rsid w:val="00E7567C"/>
    <w:rsid w:val="00E75DB6"/>
    <w:rsid w:val="00E75F48"/>
    <w:rsid w:val="00E75FFF"/>
    <w:rsid w:val="00E8024A"/>
    <w:rsid w:val="00E808A9"/>
    <w:rsid w:val="00E8151F"/>
    <w:rsid w:val="00E81830"/>
    <w:rsid w:val="00E81918"/>
    <w:rsid w:val="00E8204B"/>
    <w:rsid w:val="00E824DF"/>
    <w:rsid w:val="00E82563"/>
    <w:rsid w:val="00E82DB0"/>
    <w:rsid w:val="00E83D83"/>
    <w:rsid w:val="00E84271"/>
    <w:rsid w:val="00E86036"/>
    <w:rsid w:val="00E86DC6"/>
    <w:rsid w:val="00E86EDE"/>
    <w:rsid w:val="00E87C6F"/>
    <w:rsid w:val="00E87E0A"/>
    <w:rsid w:val="00E90913"/>
    <w:rsid w:val="00E9189C"/>
    <w:rsid w:val="00E92295"/>
    <w:rsid w:val="00E92AF6"/>
    <w:rsid w:val="00E94D80"/>
    <w:rsid w:val="00E96D33"/>
    <w:rsid w:val="00E9724A"/>
    <w:rsid w:val="00E97276"/>
    <w:rsid w:val="00E97AFB"/>
    <w:rsid w:val="00EA129C"/>
    <w:rsid w:val="00EA1D6C"/>
    <w:rsid w:val="00EA1ED1"/>
    <w:rsid w:val="00EA2709"/>
    <w:rsid w:val="00EA32A0"/>
    <w:rsid w:val="00EA400B"/>
    <w:rsid w:val="00EA47C2"/>
    <w:rsid w:val="00EA4B83"/>
    <w:rsid w:val="00EA5DD9"/>
    <w:rsid w:val="00EA5EA7"/>
    <w:rsid w:val="00EA6889"/>
    <w:rsid w:val="00EA6A43"/>
    <w:rsid w:val="00EA7B2F"/>
    <w:rsid w:val="00EB17DF"/>
    <w:rsid w:val="00EB44DD"/>
    <w:rsid w:val="00EC1224"/>
    <w:rsid w:val="00EC191B"/>
    <w:rsid w:val="00EC1966"/>
    <w:rsid w:val="00EC2B5C"/>
    <w:rsid w:val="00EC3A46"/>
    <w:rsid w:val="00EC3BC3"/>
    <w:rsid w:val="00ED0A6D"/>
    <w:rsid w:val="00ED2836"/>
    <w:rsid w:val="00ED2CC0"/>
    <w:rsid w:val="00ED36D0"/>
    <w:rsid w:val="00ED467C"/>
    <w:rsid w:val="00ED6F85"/>
    <w:rsid w:val="00ED74A4"/>
    <w:rsid w:val="00ED75B0"/>
    <w:rsid w:val="00ED75FA"/>
    <w:rsid w:val="00ED7DAF"/>
    <w:rsid w:val="00EE2350"/>
    <w:rsid w:val="00EE34CD"/>
    <w:rsid w:val="00EE3549"/>
    <w:rsid w:val="00EE3EAE"/>
    <w:rsid w:val="00EE3EF7"/>
    <w:rsid w:val="00EE4170"/>
    <w:rsid w:val="00EE4958"/>
    <w:rsid w:val="00EE50E3"/>
    <w:rsid w:val="00EE55F3"/>
    <w:rsid w:val="00EE7CA0"/>
    <w:rsid w:val="00EF0072"/>
    <w:rsid w:val="00EF114F"/>
    <w:rsid w:val="00EF1AE3"/>
    <w:rsid w:val="00EF2762"/>
    <w:rsid w:val="00EF2B80"/>
    <w:rsid w:val="00EF318A"/>
    <w:rsid w:val="00EF385E"/>
    <w:rsid w:val="00EF5A6E"/>
    <w:rsid w:val="00EF778B"/>
    <w:rsid w:val="00F021B4"/>
    <w:rsid w:val="00F0347C"/>
    <w:rsid w:val="00F04131"/>
    <w:rsid w:val="00F04134"/>
    <w:rsid w:val="00F0511B"/>
    <w:rsid w:val="00F06B51"/>
    <w:rsid w:val="00F07277"/>
    <w:rsid w:val="00F11326"/>
    <w:rsid w:val="00F121B0"/>
    <w:rsid w:val="00F126CE"/>
    <w:rsid w:val="00F132D8"/>
    <w:rsid w:val="00F15CE8"/>
    <w:rsid w:val="00F16BFE"/>
    <w:rsid w:val="00F16FF1"/>
    <w:rsid w:val="00F17728"/>
    <w:rsid w:val="00F1784B"/>
    <w:rsid w:val="00F21F6D"/>
    <w:rsid w:val="00F24221"/>
    <w:rsid w:val="00F25B6A"/>
    <w:rsid w:val="00F25C85"/>
    <w:rsid w:val="00F26351"/>
    <w:rsid w:val="00F27036"/>
    <w:rsid w:val="00F27302"/>
    <w:rsid w:val="00F31256"/>
    <w:rsid w:val="00F3361F"/>
    <w:rsid w:val="00F34134"/>
    <w:rsid w:val="00F3598F"/>
    <w:rsid w:val="00F361B5"/>
    <w:rsid w:val="00F3726E"/>
    <w:rsid w:val="00F40993"/>
    <w:rsid w:val="00F411A3"/>
    <w:rsid w:val="00F443AB"/>
    <w:rsid w:val="00F46640"/>
    <w:rsid w:val="00F5008F"/>
    <w:rsid w:val="00F504EB"/>
    <w:rsid w:val="00F50FB7"/>
    <w:rsid w:val="00F51E4D"/>
    <w:rsid w:val="00F53088"/>
    <w:rsid w:val="00F53C54"/>
    <w:rsid w:val="00F55026"/>
    <w:rsid w:val="00F550FE"/>
    <w:rsid w:val="00F55104"/>
    <w:rsid w:val="00F55167"/>
    <w:rsid w:val="00F55C19"/>
    <w:rsid w:val="00F567B8"/>
    <w:rsid w:val="00F5699C"/>
    <w:rsid w:val="00F56FF8"/>
    <w:rsid w:val="00F611B7"/>
    <w:rsid w:val="00F61A20"/>
    <w:rsid w:val="00F6219C"/>
    <w:rsid w:val="00F62311"/>
    <w:rsid w:val="00F6566B"/>
    <w:rsid w:val="00F657ED"/>
    <w:rsid w:val="00F677E7"/>
    <w:rsid w:val="00F70002"/>
    <w:rsid w:val="00F704F2"/>
    <w:rsid w:val="00F7070B"/>
    <w:rsid w:val="00F70971"/>
    <w:rsid w:val="00F725F2"/>
    <w:rsid w:val="00F73EAE"/>
    <w:rsid w:val="00F74624"/>
    <w:rsid w:val="00F75846"/>
    <w:rsid w:val="00F76F49"/>
    <w:rsid w:val="00F80C97"/>
    <w:rsid w:val="00F81203"/>
    <w:rsid w:val="00F81C9E"/>
    <w:rsid w:val="00F82E88"/>
    <w:rsid w:val="00F83E50"/>
    <w:rsid w:val="00F84C61"/>
    <w:rsid w:val="00F910F9"/>
    <w:rsid w:val="00F911CB"/>
    <w:rsid w:val="00F92E90"/>
    <w:rsid w:val="00F9674F"/>
    <w:rsid w:val="00FA2ADB"/>
    <w:rsid w:val="00FA501E"/>
    <w:rsid w:val="00FA5196"/>
    <w:rsid w:val="00FA668E"/>
    <w:rsid w:val="00FA6D69"/>
    <w:rsid w:val="00FA79CA"/>
    <w:rsid w:val="00FA7CA4"/>
    <w:rsid w:val="00FB0001"/>
    <w:rsid w:val="00FB0343"/>
    <w:rsid w:val="00FB0ABB"/>
    <w:rsid w:val="00FB22E7"/>
    <w:rsid w:val="00FB262A"/>
    <w:rsid w:val="00FB3838"/>
    <w:rsid w:val="00FB400D"/>
    <w:rsid w:val="00FB4DB3"/>
    <w:rsid w:val="00FB588C"/>
    <w:rsid w:val="00FB6F90"/>
    <w:rsid w:val="00FC2958"/>
    <w:rsid w:val="00FC2ACC"/>
    <w:rsid w:val="00FC3286"/>
    <w:rsid w:val="00FC4518"/>
    <w:rsid w:val="00FC45D2"/>
    <w:rsid w:val="00FC6412"/>
    <w:rsid w:val="00FC6F41"/>
    <w:rsid w:val="00FC702A"/>
    <w:rsid w:val="00FC7E17"/>
    <w:rsid w:val="00FD0C29"/>
    <w:rsid w:val="00FD2E58"/>
    <w:rsid w:val="00FD424D"/>
    <w:rsid w:val="00FD72DB"/>
    <w:rsid w:val="00FD7CA5"/>
    <w:rsid w:val="00FE0AA2"/>
    <w:rsid w:val="00FE152B"/>
    <w:rsid w:val="00FE1C36"/>
    <w:rsid w:val="00FE21C6"/>
    <w:rsid w:val="00FE2233"/>
    <w:rsid w:val="00FE24E5"/>
    <w:rsid w:val="00FE3B6C"/>
    <w:rsid w:val="00FE4890"/>
    <w:rsid w:val="00FE6393"/>
    <w:rsid w:val="00FE73A2"/>
    <w:rsid w:val="00FE7D23"/>
    <w:rsid w:val="00FF2075"/>
    <w:rsid w:val="00FF3031"/>
    <w:rsid w:val="00FF544B"/>
    <w:rsid w:val="00FF54F1"/>
    <w:rsid w:val="00FF57E0"/>
    <w:rsid w:val="00FF5AF4"/>
    <w:rsid w:val="00FF5B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862476670">
      <w:bodyDiv w:val="1"/>
      <w:marLeft w:val="0"/>
      <w:marRight w:val="0"/>
      <w:marTop w:val="0"/>
      <w:marBottom w:val="0"/>
      <w:divBdr>
        <w:top w:val="none" w:sz="0" w:space="0" w:color="auto"/>
        <w:left w:val="none" w:sz="0" w:space="0" w:color="auto"/>
        <w:bottom w:val="none" w:sz="0" w:space="0" w:color="auto"/>
        <w:right w:val="none" w:sz="0" w:space="0" w:color="auto"/>
      </w:divBdr>
    </w:div>
    <w:div w:id="1037581672">
      <w:bodyDiv w:val="1"/>
      <w:marLeft w:val="0"/>
      <w:marRight w:val="0"/>
      <w:marTop w:val="0"/>
      <w:marBottom w:val="0"/>
      <w:divBdr>
        <w:top w:val="none" w:sz="0" w:space="0" w:color="auto"/>
        <w:left w:val="none" w:sz="0" w:space="0" w:color="auto"/>
        <w:bottom w:val="none" w:sz="0" w:space="0" w:color="auto"/>
        <w:right w:val="none" w:sz="0" w:space="0" w:color="auto"/>
      </w:divBdr>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arlos.Cordeiro@inte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09903-72DA-45B2-9D87-DA202414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1429</TotalTime>
  <Pages>1</Pages>
  <Words>657</Words>
  <Characters>3749</Characters>
  <Application>Microsoft Office Word</Application>
  <DocSecurity>0</DocSecurity>
  <Lines>31</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P802</vt:lpstr>
      <vt:lpstr>IEEE P802</vt:lpstr>
    </vt:vector>
  </TitlesOfParts>
  <Company>Broadcom Corporation</Company>
  <LinksUpToDate>false</LinksUpToDate>
  <CharactersWithSpaces>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dc:creator>Carlos Cordeiro</dc:creator>
  <cp:lastModifiedBy>Cordeiro, Carlos</cp:lastModifiedBy>
  <cp:revision>27</cp:revision>
  <cp:lastPrinted>2008-01-21T07:29:00Z</cp:lastPrinted>
  <dcterms:created xsi:type="dcterms:W3CDTF">2013-11-01T05:29:00Z</dcterms:created>
  <dcterms:modified xsi:type="dcterms:W3CDTF">2014-01-15T21:24:00Z</dcterms:modified>
</cp:coreProperties>
</file>