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EFF" w:rsidRDefault="00254EFF" w:rsidP="00254EFF">
      <w:pPr>
        <w:pStyle w:val="RecipientName"/>
        <w:rPr>
          <w:rFonts w:ascii="Times New Roman" w:hAnsi="Times New Roman"/>
          <w:szCs w:val="24"/>
        </w:rPr>
      </w:pPr>
      <w:r w:rsidRPr="00254EFF">
        <w:rPr>
          <w:rFonts w:ascii="Times New Roman" w:hAnsi="Times New Roman"/>
          <w:noProof/>
          <w:szCs w:val="24"/>
        </w:rPr>
        <w:drawing>
          <wp:anchor distT="0" distB="0" distL="114300" distR="114300" simplePos="0" relativeHeight="251658240" behindDoc="1" locked="0" layoutInCell="1" allowOverlap="1">
            <wp:simplePos x="0" y="0"/>
            <wp:positionH relativeFrom="column">
              <wp:posOffset>4362450</wp:posOffset>
            </wp:positionH>
            <wp:positionV relativeFrom="paragraph">
              <wp:posOffset>-603250</wp:posOffset>
            </wp:positionV>
            <wp:extent cx="2038350" cy="1054100"/>
            <wp:effectExtent l="19050" t="0" r="0" b="0"/>
            <wp:wrapTight wrapText="bothSides">
              <wp:wrapPolygon edited="0">
                <wp:start x="-202" y="0"/>
                <wp:lineTo x="-202" y="21080"/>
                <wp:lineTo x="21600" y="21080"/>
                <wp:lineTo x="21600" y="0"/>
                <wp:lineTo x="-202" y="0"/>
              </wp:wrapPolygon>
            </wp:wrapTight>
            <wp:docPr id="1" name="Picture 1" descr="http://www.ieee802.org/11/ieee802-11-logo.jpg"/>
            <wp:cNvGraphicFramePr/>
            <a:graphic xmlns:a="http://schemas.openxmlformats.org/drawingml/2006/main">
              <a:graphicData uri="http://schemas.openxmlformats.org/drawingml/2006/picture">
                <pic:pic xmlns:pic="http://schemas.openxmlformats.org/drawingml/2006/picture">
                  <pic:nvPicPr>
                    <pic:cNvPr id="83974" name="Picture 6" descr="http://www.ieee802.org/11/ieee802-11-logo.jpg"/>
                    <pic:cNvPicPr>
                      <a:picLocks noChangeAspect="1" noChangeArrowheads="1"/>
                    </pic:cNvPicPr>
                  </pic:nvPicPr>
                  <pic:blipFill>
                    <a:blip r:embed="rId8" cstate="print"/>
                    <a:srcRect/>
                    <a:stretch>
                      <a:fillRect/>
                    </a:stretch>
                  </pic:blipFill>
                  <pic:spPr bwMode="auto">
                    <a:xfrm>
                      <a:off x="0" y="0"/>
                      <a:ext cx="2038350" cy="1054100"/>
                    </a:xfrm>
                    <a:prstGeom prst="rect">
                      <a:avLst/>
                    </a:prstGeom>
                    <a:noFill/>
                  </pic:spPr>
                </pic:pic>
              </a:graphicData>
            </a:graphic>
          </wp:anchor>
        </w:drawing>
      </w:r>
    </w:p>
    <w:p w:rsidR="00254EFF" w:rsidRDefault="00254EFF" w:rsidP="00254EFF">
      <w:pPr>
        <w:pStyle w:val="RecipientName"/>
        <w:rPr>
          <w:rFonts w:ascii="Times New Roman" w:hAnsi="Times New Roman"/>
          <w:szCs w:val="24"/>
        </w:rPr>
      </w:pPr>
    </w:p>
    <w:p w:rsidR="00254EFF" w:rsidRPr="00C26933" w:rsidRDefault="00254EFF" w:rsidP="00254EFF">
      <w:pPr>
        <w:pStyle w:val="RecipientName"/>
        <w:rPr>
          <w:rFonts w:ascii="Times New Roman" w:hAnsi="Times New Roman"/>
          <w:szCs w:val="24"/>
        </w:rPr>
      </w:pPr>
    </w:p>
    <w:p w:rsidR="00254EFF" w:rsidRPr="00C26933" w:rsidRDefault="00254EFF" w:rsidP="00254EFF">
      <w:pPr>
        <w:pStyle w:val="RecipientName"/>
        <w:rPr>
          <w:rFonts w:ascii="Times New Roman" w:hAnsi="Times New Roman"/>
          <w:szCs w:val="24"/>
        </w:rPr>
      </w:pP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r>
      <w:r w:rsidRPr="00C26933">
        <w:rPr>
          <w:rFonts w:ascii="Times New Roman" w:hAnsi="Times New Roman"/>
          <w:szCs w:val="24"/>
        </w:rPr>
        <w:tab/>
        <w:t>January xx, 2014</w:t>
      </w:r>
    </w:p>
    <w:p w:rsidR="00254EFF" w:rsidRDefault="00254EFF" w:rsidP="00254EFF">
      <w:pPr>
        <w:rPr>
          <w:sz w:val="24"/>
          <w:szCs w:val="24"/>
          <w:lang w:val="en-US"/>
        </w:rPr>
      </w:pPr>
    </w:p>
    <w:p w:rsidR="002A75B6" w:rsidRPr="00C26933" w:rsidRDefault="002A75B6" w:rsidP="00254EFF">
      <w:pPr>
        <w:rPr>
          <w:sz w:val="24"/>
          <w:szCs w:val="24"/>
          <w:lang w:val="en-US"/>
        </w:rPr>
      </w:pPr>
    </w:p>
    <w:p w:rsidR="00254EFF" w:rsidRPr="00C26933" w:rsidRDefault="00254EFF" w:rsidP="00254EFF">
      <w:pPr>
        <w:pStyle w:val="RecipientName"/>
        <w:rPr>
          <w:rFonts w:ascii="Times New Roman" w:hAnsi="Times New Roman"/>
          <w:szCs w:val="24"/>
        </w:rPr>
      </w:pPr>
      <w:r w:rsidRPr="00C26933">
        <w:rPr>
          <w:rFonts w:ascii="Times New Roman" w:hAnsi="Times New Roman"/>
          <w:szCs w:val="24"/>
        </w:rPr>
        <w:t>Mr. Julius Knapp</w:t>
      </w:r>
      <w:r w:rsidRPr="00C26933" w:rsidDel="007010CD">
        <w:rPr>
          <w:rFonts w:ascii="Times New Roman" w:hAnsi="Times New Roman"/>
          <w:szCs w:val="24"/>
        </w:rPr>
        <w:t xml:space="preserve"> </w:t>
      </w:r>
    </w:p>
    <w:p w:rsidR="00254EFF" w:rsidRPr="00C26933" w:rsidRDefault="00254EFF" w:rsidP="00254EFF">
      <w:pPr>
        <w:rPr>
          <w:sz w:val="24"/>
          <w:szCs w:val="24"/>
        </w:rPr>
      </w:pPr>
      <w:r w:rsidRPr="00C26933">
        <w:rPr>
          <w:sz w:val="24"/>
          <w:szCs w:val="24"/>
        </w:rPr>
        <w:t>Chief, Office of Engineering and Technology</w:t>
      </w:r>
    </w:p>
    <w:p w:rsidR="00254EFF" w:rsidRPr="00C26933" w:rsidRDefault="00254EFF" w:rsidP="00254EFF">
      <w:pPr>
        <w:rPr>
          <w:sz w:val="24"/>
          <w:szCs w:val="24"/>
        </w:rPr>
      </w:pPr>
      <w:r w:rsidRPr="00C26933">
        <w:rPr>
          <w:sz w:val="24"/>
          <w:szCs w:val="24"/>
        </w:rPr>
        <w:t>Federal Communications Commission</w:t>
      </w:r>
    </w:p>
    <w:p w:rsidR="00254EFF" w:rsidRPr="00C26933" w:rsidRDefault="00254EFF" w:rsidP="00254EFF">
      <w:pPr>
        <w:rPr>
          <w:sz w:val="24"/>
          <w:szCs w:val="24"/>
        </w:rPr>
      </w:pPr>
      <w:r w:rsidRPr="00C26933">
        <w:rPr>
          <w:sz w:val="24"/>
          <w:szCs w:val="24"/>
        </w:rPr>
        <w:t>445 Twelfth Street, S.W.</w:t>
      </w:r>
    </w:p>
    <w:p w:rsidR="00254EFF" w:rsidRPr="00C26933" w:rsidRDefault="00254EFF" w:rsidP="00254EFF">
      <w:pPr>
        <w:rPr>
          <w:sz w:val="24"/>
          <w:szCs w:val="24"/>
        </w:rPr>
      </w:pPr>
      <w:r w:rsidRPr="00C26933">
        <w:rPr>
          <w:sz w:val="24"/>
          <w:szCs w:val="24"/>
        </w:rPr>
        <w:t>Washington, D.C. 20554 USA</w:t>
      </w:r>
    </w:p>
    <w:p w:rsidR="00B636D2" w:rsidRPr="00C26933" w:rsidRDefault="00B636D2">
      <w:pPr>
        <w:rPr>
          <w:sz w:val="24"/>
          <w:szCs w:val="24"/>
        </w:rPr>
      </w:pPr>
    </w:p>
    <w:p w:rsidR="00254EFF" w:rsidRPr="00C26933" w:rsidRDefault="00254EFF">
      <w:pPr>
        <w:rPr>
          <w:sz w:val="24"/>
          <w:szCs w:val="24"/>
        </w:rPr>
      </w:pPr>
      <w:r w:rsidRPr="00C26933">
        <w:rPr>
          <w:sz w:val="24"/>
          <w:szCs w:val="24"/>
        </w:rPr>
        <w:t xml:space="preserve">Ref: ET Docket No. 13-49, </w:t>
      </w:r>
      <w:r w:rsidR="00FC3963" w:rsidRPr="00C26933">
        <w:rPr>
          <w:sz w:val="24"/>
          <w:szCs w:val="24"/>
        </w:rPr>
        <w:t>in particular Section III.B.4, ¶101</w:t>
      </w:r>
    </w:p>
    <w:p w:rsidR="00254EFF" w:rsidRPr="00C26933" w:rsidRDefault="00254EFF">
      <w:pPr>
        <w:rPr>
          <w:sz w:val="24"/>
          <w:szCs w:val="24"/>
        </w:rPr>
      </w:pPr>
    </w:p>
    <w:p w:rsidR="00254EFF" w:rsidRPr="00C26933" w:rsidRDefault="00254EFF">
      <w:pPr>
        <w:rPr>
          <w:sz w:val="24"/>
          <w:szCs w:val="24"/>
        </w:rPr>
      </w:pPr>
      <w:r w:rsidRPr="00C26933">
        <w:rPr>
          <w:sz w:val="24"/>
          <w:szCs w:val="24"/>
        </w:rPr>
        <w:t>Dear Mr. Knapp:</w:t>
      </w:r>
    </w:p>
    <w:p w:rsidR="00254EFF" w:rsidRPr="00C26933" w:rsidRDefault="00254EFF">
      <w:pPr>
        <w:rPr>
          <w:sz w:val="24"/>
          <w:szCs w:val="24"/>
        </w:rPr>
      </w:pPr>
    </w:p>
    <w:p w:rsidR="00254EFF" w:rsidRPr="00C26933" w:rsidRDefault="00254EFF">
      <w:pPr>
        <w:rPr>
          <w:sz w:val="24"/>
          <w:szCs w:val="24"/>
        </w:rPr>
      </w:pPr>
      <w:r w:rsidRPr="00C26933">
        <w:rPr>
          <w:sz w:val="24"/>
          <w:szCs w:val="24"/>
        </w:rPr>
        <w:tab/>
      </w:r>
      <w:r w:rsidR="00FC3963" w:rsidRPr="00C26933">
        <w:rPr>
          <w:sz w:val="24"/>
          <w:szCs w:val="24"/>
        </w:rPr>
        <w:t xml:space="preserve">The purpose of this letter is to give OET a brief summary of activities </w:t>
      </w:r>
      <w:del w:id="0" w:author="jl22" w:date="2014-01-15T21:55:00Z">
        <w:r w:rsidR="00FC3963" w:rsidRPr="00C26933" w:rsidDel="005F3794">
          <w:rPr>
            <w:sz w:val="24"/>
            <w:szCs w:val="24"/>
          </w:rPr>
          <w:delText xml:space="preserve">in </w:delText>
        </w:r>
      </w:del>
      <w:ins w:id="1" w:author="jl22" w:date="2014-01-15T21:55:00Z">
        <w:r w:rsidR="005F3794">
          <w:rPr>
            <w:sz w:val="24"/>
            <w:szCs w:val="24"/>
          </w:rPr>
          <w:t>coordinated by</w:t>
        </w:r>
        <w:r w:rsidR="005F3794" w:rsidRPr="00C26933">
          <w:rPr>
            <w:sz w:val="24"/>
            <w:szCs w:val="24"/>
          </w:rPr>
          <w:t xml:space="preserve"> </w:t>
        </w:r>
      </w:ins>
      <w:r w:rsidR="00FC3963" w:rsidRPr="00C26933">
        <w:rPr>
          <w:sz w:val="24"/>
          <w:szCs w:val="24"/>
        </w:rPr>
        <w:t xml:space="preserve">IEEE 802.11 that are addressing </w:t>
      </w:r>
      <w:del w:id="2" w:author="jl22" w:date="2014-01-15T21:56:00Z">
        <w:r w:rsidR="00FC3963" w:rsidRPr="00C26933" w:rsidDel="005F3794">
          <w:rPr>
            <w:sz w:val="24"/>
            <w:szCs w:val="24"/>
          </w:rPr>
          <w:delText xml:space="preserve">the </w:delText>
        </w:r>
      </w:del>
      <w:r w:rsidR="00FC3963" w:rsidRPr="00C26933">
        <w:rPr>
          <w:sz w:val="24"/>
          <w:szCs w:val="24"/>
        </w:rPr>
        <w:t>issues raised in the sections in the NPRM referenced above.  ET Docket No. 13-49, Section III.B.4, ¶101 (p.32) states that:</w:t>
      </w:r>
    </w:p>
    <w:p w:rsidR="00FC3963" w:rsidRPr="00C26933" w:rsidRDefault="00FC3963">
      <w:pPr>
        <w:rPr>
          <w:sz w:val="24"/>
          <w:szCs w:val="24"/>
        </w:rPr>
      </w:pPr>
    </w:p>
    <w:p w:rsidR="00FC3963" w:rsidRPr="00C26933" w:rsidRDefault="00FC3963" w:rsidP="00FC3963">
      <w:pPr>
        <w:ind w:left="1080" w:right="720"/>
        <w:rPr>
          <w:sz w:val="20"/>
        </w:rPr>
      </w:pPr>
      <w:r w:rsidRPr="00C26933">
        <w:rPr>
          <w:sz w:val="20"/>
        </w:rPr>
        <w:t>101. Finally, what measures should be taken to protect non-radar systems that operate in the U-NII-2B and U-NII-4 bands and what is the cost implication for manufacturers, vendors and consumers? We seek comment on what types of sharing technology or techniques could be used to protect non-radar systems, such as the DSRCS which includes both road side units (RSU-fixed) and on board units (OBUmobile)  operating under a primary allocation. For example, U-NII signal detection technologies used for DFS may not be able to detect signals from incumbents other than radar systems. Could U-NII devices detect signals from both DSRC fixed and mobile stations? We seek comments on evolving technologies that may help to detect non-radar signals and to protect those operations from harmful interference.</w:t>
      </w:r>
    </w:p>
    <w:p w:rsidR="00FC3963" w:rsidRDefault="00FC3963" w:rsidP="00FC3963"/>
    <w:p w:rsidR="00A61479" w:rsidRDefault="00FC3963" w:rsidP="00FC3963">
      <w:pPr>
        <w:rPr>
          <w:b/>
          <w:bCs/>
          <w:sz w:val="24"/>
          <w:szCs w:val="24"/>
        </w:rPr>
      </w:pPr>
      <w:r w:rsidRPr="00C26933">
        <w:rPr>
          <w:sz w:val="24"/>
          <w:szCs w:val="24"/>
        </w:rPr>
        <w:tab/>
        <w:t>In August of 2013, the Regulatory Standing Committee of IEEE 802.11 created a “</w:t>
      </w:r>
      <w:del w:id="3" w:author="jl22" w:date="2014-01-15T21:55:00Z">
        <w:r w:rsidRPr="00C26933" w:rsidDel="005F3794">
          <w:rPr>
            <w:sz w:val="24"/>
            <w:szCs w:val="24"/>
          </w:rPr>
          <w:delText xml:space="preserve">tiger </w:delText>
        </w:r>
      </w:del>
      <w:ins w:id="4" w:author="jl22" w:date="2014-01-15T21:55:00Z">
        <w:r w:rsidR="005F3794">
          <w:rPr>
            <w:sz w:val="24"/>
            <w:szCs w:val="24"/>
          </w:rPr>
          <w:t>T</w:t>
        </w:r>
        <w:r w:rsidR="005F3794" w:rsidRPr="00C26933">
          <w:rPr>
            <w:sz w:val="24"/>
            <w:szCs w:val="24"/>
          </w:rPr>
          <w:t xml:space="preserve">iger </w:t>
        </w:r>
      </w:ins>
      <w:del w:id="5" w:author="jl22" w:date="2014-01-15T21:55:00Z">
        <w:r w:rsidRPr="00C26933" w:rsidDel="005F3794">
          <w:rPr>
            <w:sz w:val="24"/>
            <w:szCs w:val="24"/>
          </w:rPr>
          <w:delText>team</w:delText>
        </w:r>
      </w:del>
      <w:ins w:id="6" w:author="jl22" w:date="2014-01-15T21:55:00Z">
        <w:r w:rsidR="005F3794">
          <w:rPr>
            <w:sz w:val="24"/>
            <w:szCs w:val="24"/>
          </w:rPr>
          <w:t>T</w:t>
        </w:r>
        <w:r w:rsidR="005F3794" w:rsidRPr="00C26933">
          <w:rPr>
            <w:sz w:val="24"/>
            <w:szCs w:val="24"/>
          </w:rPr>
          <w:t>eam</w:t>
        </w:r>
      </w:ins>
      <w:r w:rsidRPr="00C26933">
        <w:rPr>
          <w:sz w:val="24"/>
          <w:szCs w:val="24"/>
        </w:rPr>
        <w:t xml:space="preserve">” </w:t>
      </w:r>
      <w:del w:id="7" w:author="jl22" w:date="2014-01-15T22:54:00Z">
        <w:r w:rsidRPr="00C26933" w:rsidDel="00C150A7">
          <w:rPr>
            <w:sz w:val="24"/>
            <w:szCs w:val="24"/>
          </w:rPr>
          <w:delText>to bring together</w:delText>
        </w:r>
      </w:del>
      <w:ins w:id="8" w:author="jl22" w:date="2014-01-15T22:54:00Z">
        <w:r w:rsidR="00C150A7">
          <w:rPr>
            <w:sz w:val="24"/>
            <w:szCs w:val="24"/>
          </w:rPr>
          <w:t>consisting of</w:t>
        </w:r>
      </w:ins>
      <w:r w:rsidRPr="00C26933">
        <w:rPr>
          <w:sz w:val="24"/>
          <w:szCs w:val="24"/>
        </w:rPr>
        <w:t xml:space="preserve"> interested participants from the WLAN and DSRC industries to exchange technical ideas and explore possible solutions to the band sharing </w:t>
      </w:r>
      <w:ins w:id="9" w:author="jl22" w:date="2014-01-15T22:54:00Z">
        <w:r w:rsidR="00C150A7">
          <w:rPr>
            <w:sz w:val="24"/>
            <w:szCs w:val="24"/>
          </w:rPr>
          <w:t xml:space="preserve">issue </w:t>
        </w:r>
      </w:ins>
      <w:r w:rsidRPr="00C26933">
        <w:rPr>
          <w:sz w:val="24"/>
          <w:szCs w:val="24"/>
        </w:rPr>
        <w:t>as proposed in this NPRM.  This group</w:t>
      </w:r>
      <w:ins w:id="10" w:author="jl22" w:date="2014-01-15T22:55:00Z">
        <w:r w:rsidR="00C150A7">
          <w:rPr>
            <w:sz w:val="24"/>
            <w:szCs w:val="24"/>
          </w:rPr>
          <w:t xml:space="preserve">, referred to </w:t>
        </w:r>
        <w:proofErr w:type="spellStart"/>
        <w:r w:rsidR="00C150A7">
          <w:rPr>
            <w:sz w:val="24"/>
            <w:szCs w:val="24"/>
          </w:rPr>
          <w:t>as</w:t>
        </w:r>
      </w:ins>
      <w:del w:id="11" w:author="jl22" w:date="2014-01-15T22:55:00Z">
        <w:r w:rsidRPr="00C26933" w:rsidDel="00C150A7">
          <w:rPr>
            <w:sz w:val="24"/>
            <w:szCs w:val="24"/>
          </w:rPr>
          <w:delText xml:space="preserve"> is called </w:delText>
        </w:r>
      </w:del>
      <w:r w:rsidRPr="00C26933">
        <w:rPr>
          <w:sz w:val="24"/>
          <w:szCs w:val="24"/>
        </w:rPr>
        <w:t>the</w:t>
      </w:r>
      <w:proofErr w:type="spellEnd"/>
      <w:r w:rsidRPr="00C26933">
        <w:rPr>
          <w:sz w:val="24"/>
          <w:szCs w:val="24"/>
        </w:rPr>
        <w:t xml:space="preserve"> </w:t>
      </w:r>
      <w:proofErr w:type="spellStart"/>
      <w:r w:rsidRPr="00C26933">
        <w:rPr>
          <w:sz w:val="24"/>
          <w:szCs w:val="24"/>
        </w:rPr>
        <w:t>DSRC</w:t>
      </w:r>
      <w:proofErr w:type="spellEnd"/>
      <w:r w:rsidRPr="00C26933">
        <w:rPr>
          <w:sz w:val="24"/>
          <w:szCs w:val="24"/>
        </w:rPr>
        <w:t xml:space="preserve"> Coexistence Tiger </w:t>
      </w:r>
      <w:proofErr w:type="spellStart"/>
      <w:r w:rsidRPr="00C26933">
        <w:rPr>
          <w:sz w:val="24"/>
          <w:szCs w:val="24"/>
        </w:rPr>
        <w:t>Team</w:t>
      </w:r>
      <w:proofErr w:type="gramStart"/>
      <w:ins w:id="12" w:author="jl22" w:date="2014-01-15T22:55:00Z">
        <w:r w:rsidR="00C150A7">
          <w:rPr>
            <w:sz w:val="24"/>
            <w:szCs w:val="24"/>
          </w:rPr>
          <w:t>,</w:t>
        </w:r>
      </w:ins>
      <w:proofErr w:type="gramEnd"/>
      <w:del w:id="13" w:author="jl22" w:date="2014-01-15T22:55:00Z">
        <w:r w:rsidRPr="00C26933" w:rsidDel="00C150A7">
          <w:rPr>
            <w:sz w:val="24"/>
            <w:szCs w:val="24"/>
          </w:rPr>
          <w:delText xml:space="preserve"> and </w:delText>
        </w:r>
      </w:del>
      <w:r w:rsidRPr="00C26933">
        <w:rPr>
          <w:sz w:val="24"/>
          <w:szCs w:val="24"/>
        </w:rPr>
        <w:t>operates</w:t>
      </w:r>
      <w:proofErr w:type="spellEnd"/>
      <w:r w:rsidRPr="00C26933">
        <w:rPr>
          <w:sz w:val="24"/>
          <w:szCs w:val="24"/>
        </w:rPr>
        <w:t xml:space="preserve"> under the auspices of the IEEE 802.11 working </w:t>
      </w:r>
      <w:proofErr w:type="spellStart"/>
      <w:r w:rsidRPr="00C26933">
        <w:rPr>
          <w:sz w:val="24"/>
          <w:szCs w:val="24"/>
        </w:rPr>
        <w:t>group</w:t>
      </w:r>
      <w:ins w:id="14" w:author="jl22" w:date="2014-01-15T22:55:00Z">
        <w:r w:rsidR="00C150A7">
          <w:rPr>
            <w:sz w:val="24"/>
            <w:szCs w:val="24"/>
          </w:rPr>
          <w:t>.</w:t>
        </w:r>
      </w:ins>
      <w:del w:id="15" w:author="jl22" w:date="2014-01-15T22:55:00Z">
        <w:r w:rsidRPr="00C26933" w:rsidDel="00C150A7">
          <w:rPr>
            <w:sz w:val="24"/>
            <w:szCs w:val="24"/>
          </w:rPr>
          <w:delText>; c</w:delText>
        </w:r>
      </w:del>
      <w:ins w:id="16" w:author="jl22" w:date="2014-01-15T22:55:00Z">
        <w:r w:rsidR="00C150A7">
          <w:rPr>
            <w:sz w:val="24"/>
            <w:szCs w:val="24"/>
          </w:rPr>
          <w:t>C</w:t>
        </w:r>
      </w:ins>
      <w:r w:rsidRPr="00C26933">
        <w:rPr>
          <w:sz w:val="24"/>
          <w:szCs w:val="24"/>
        </w:rPr>
        <w:t>onference</w:t>
      </w:r>
      <w:proofErr w:type="spellEnd"/>
      <w:r w:rsidRPr="00C26933">
        <w:rPr>
          <w:sz w:val="24"/>
          <w:szCs w:val="24"/>
        </w:rPr>
        <w:t xml:space="preserve"> calls are conducted weekly, and </w:t>
      </w:r>
      <w:ins w:id="17" w:author="jl22" w:date="2014-01-15T22:55:00Z">
        <w:r w:rsidR="00C150A7">
          <w:rPr>
            <w:sz w:val="24"/>
            <w:szCs w:val="24"/>
          </w:rPr>
          <w:t xml:space="preserve">contributions in the form of </w:t>
        </w:r>
      </w:ins>
      <w:r w:rsidR="00BF5567" w:rsidRPr="00C26933">
        <w:rPr>
          <w:sz w:val="24"/>
          <w:szCs w:val="24"/>
        </w:rPr>
        <w:t xml:space="preserve">documents and emails are openly available to the public on </w:t>
      </w:r>
      <w:del w:id="18" w:author="jl22" w:date="2014-01-15T22:56:00Z">
        <w:r w:rsidR="00BF5567" w:rsidRPr="00C26933" w:rsidDel="00C150A7">
          <w:rPr>
            <w:sz w:val="24"/>
            <w:szCs w:val="24"/>
          </w:rPr>
          <w:delText xml:space="preserve">the </w:delText>
        </w:r>
      </w:del>
      <w:r w:rsidR="00BF5567" w:rsidRPr="00C26933">
        <w:rPr>
          <w:sz w:val="24"/>
          <w:szCs w:val="24"/>
        </w:rPr>
        <w:t>IEEE document servers.</w:t>
      </w:r>
      <w:r w:rsidR="00BF5567" w:rsidRPr="00C26933">
        <w:rPr>
          <w:rStyle w:val="FootnoteReference"/>
          <w:sz w:val="24"/>
          <w:szCs w:val="24"/>
        </w:rPr>
        <w:footnoteReference w:id="1"/>
      </w:r>
      <w:r w:rsidR="00C26933" w:rsidRPr="00C26933">
        <w:rPr>
          <w:sz w:val="24"/>
          <w:szCs w:val="24"/>
        </w:rPr>
        <w:t xml:space="preserve">  As stated in a recent presentation to the Tiger Team, the objective of the group is to “</w:t>
      </w:r>
      <w:r w:rsidR="00C26933" w:rsidRPr="00C26933">
        <w:rPr>
          <w:b/>
          <w:bCs/>
          <w:sz w:val="24"/>
          <w:szCs w:val="24"/>
        </w:rPr>
        <w:t>Create a document that describes and quantifies possible coexistence mechanisms between DSRC and extensions of the 802.11 base standard in</w:t>
      </w:r>
      <w:del w:id="19" w:author="jl22" w:date="2014-01-10T11:45:00Z">
        <w:r w:rsidR="00C26933" w:rsidRPr="00C26933" w:rsidDel="0022163C">
          <w:rPr>
            <w:b/>
            <w:bCs/>
            <w:sz w:val="24"/>
            <w:szCs w:val="24"/>
          </w:rPr>
          <w:delText>to</w:delText>
        </w:r>
      </w:del>
      <w:r w:rsidR="00C26933" w:rsidRPr="00C26933">
        <w:rPr>
          <w:b/>
          <w:bCs/>
          <w:sz w:val="24"/>
          <w:szCs w:val="24"/>
        </w:rPr>
        <w:t xml:space="preserve"> the proposed UNII-4 band, if the FCC allows such band sharing in a future R&amp;O.”</w:t>
      </w:r>
      <w:r w:rsidR="00C26933" w:rsidRPr="00C26933">
        <w:rPr>
          <w:rStyle w:val="FootnoteReference"/>
          <w:b/>
          <w:bCs/>
          <w:sz w:val="24"/>
          <w:szCs w:val="24"/>
        </w:rPr>
        <w:footnoteReference w:id="2"/>
      </w:r>
      <w:r w:rsidR="00C26933" w:rsidRPr="00C26933">
        <w:rPr>
          <w:b/>
          <w:bCs/>
          <w:sz w:val="24"/>
          <w:szCs w:val="24"/>
        </w:rPr>
        <w:t xml:space="preserve"> </w:t>
      </w:r>
    </w:p>
    <w:p w:rsidR="00A61479" w:rsidRDefault="00A61479" w:rsidP="00FC3963">
      <w:pPr>
        <w:rPr>
          <w:bCs/>
          <w:sz w:val="24"/>
          <w:szCs w:val="24"/>
        </w:rPr>
      </w:pPr>
    </w:p>
    <w:p w:rsidR="00FC3963" w:rsidRDefault="00C26933" w:rsidP="00FC3963">
      <w:pPr>
        <w:rPr>
          <w:bCs/>
          <w:sz w:val="24"/>
          <w:szCs w:val="24"/>
        </w:rPr>
      </w:pPr>
      <w:r>
        <w:rPr>
          <w:bCs/>
          <w:sz w:val="24"/>
          <w:szCs w:val="24"/>
        </w:rPr>
        <w:t xml:space="preserve">The proposed work </w:t>
      </w:r>
      <w:del w:id="24" w:author="jl22" w:date="2014-01-15T22:56:00Z">
        <w:r w:rsidDel="00C150A7">
          <w:rPr>
            <w:bCs/>
            <w:sz w:val="24"/>
            <w:szCs w:val="24"/>
          </w:rPr>
          <w:delText xml:space="preserve">items </w:delText>
        </w:r>
      </w:del>
      <w:ins w:id="25" w:author="jl22" w:date="2014-01-15T22:56:00Z">
        <w:r w:rsidR="00C150A7">
          <w:rPr>
            <w:bCs/>
            <w:sz w:val="24"/>
            <w:szCs w:val="24"/>
          </w:rPr>
          <w:t>plan</w:t>
        </w:r>
        <w:r w:rsidR="00C150A7">
          <w:rPr>
            <w:bCs/>
            <w:sz w:val="24"/>
            <w:szCs w:val="24"/>
          </w:rPr>
          <w:t xml:space="preserve"> </w:t>
        </w:r>
      </w:ins>
      <w:r>
        <w:rPr>
          <w:bCs/>
          <w:sz w:val="24"/>
          <w:szCs w:val="24"/>
        </w:rPr>
        <w:t xml:space="preserve">for the group (as stated in the same presentation) </w:t>
      </w:r>
      <w:del w:id="26" w:author="jl22" w:date="2014-01-15T22:57:00Z">
        <w:r w:rsidDel="00C150A7">
          <w:rPr>
            <w:bCs/>
            <w:sz w:val="24"/>
            <w:szCs w:val="24"/>
          </w:rPr>
          <w:delText>are</w:delText>
        </w:r>
      </w:del>
      <w:ins w:id="27" w:author="jl22" w:date="2014-01-15T22:57:00Z">
        <w:r w:rsidR="00C150A7">
          <w:rPr>
            <w:bCs/>
            <w:sz w:val="24"/>
            <w:szCs w:val="24"/>
          </w:rPr>
          <w:t>is</w:t>
        </w:r>
      </w:ins>
      <w:r>
        <w:rPr>
          <w:bCs/>
          <w:sz w:val="24"/>
          <w:szCs w:val="24"/>
        </w:rPr>
        <w:t>:</w:t>
      </w:r>
    </w:p>
    <w:p w:rsidR="00C26933" w:rsidRDefault="00C26933" w:rsidP="00C26933">
      <w:pPr>
        <w:pStyle w:val="ListParagraph"/>
        <w:numPr>
          <w:ilvl w:val="0"/>
          <w:numId w:val="1"/>
        </w:numPr>
        <w:rPr>
          <w:sz w:val="24"/>
          <w:szCs w:val="24"/>
          <w:lang w:val="en-US"/>
        </w:rPr>
      </w:pPr>
      <w:r w:rsidRPr="00C26933">
        <w:rPr>
          <w:sz w:val="24"/>
          <w:szCs w:val="24"/>
          <w:lang w:val="en-US"/>
        </w:rPr>
        <w:t>Review of ITS/</w:t>
      </w:r>
      <w:proofErr w:type="spellStart"/>
      <w:r w:rsidRPr="00C26933">
        <w:rPr>
          <w:sz w:val="24"/>
          <w:szCs w:val="24"/>
          <w:lang w:val="en-US"/>
        </w:rPr>
        <w:t>DSRC</w:t>
      </w:r>
      <w:proofErr w:type="spellEnd"/>
      <w:r w:rsidRPr="00C26933">
        <w:rPr>
          <w:sz w:val="24"/>
          <w:szCs w:val="24"/>
          <w:lang w:val="en-US"/>
        </w:rPr>
        <w:t xml:space="preserve"> field trials</w:t>
      </w:r>
      <w:ins w:id="28" w:author="jl22" w:date="2014-01-15T23:03:00Z">
        <w:r w:rsidR="004D1376">
          <w:rPr>
            <w:sz w:val="24"/>
            <w:szCs w:val="24"/>
            <w:lang w:val="en-US"/>
          </w:rPr>
          <w:t xml:space="preserve"> conducted to date</w:t>
        </w:r>
      </w:ins>
    </w:p>
    <w:p w:rsidR="00C26933" w:rsidRDefault="00C26933" w:rsidP="00C26933">
      <w:pPr>
        <w:pStyle w:val="ListParagraph"/>
        <w:numPr>
          <w:ilvl w:val="0"/>
          <w:numId w:val="1"/>
        </w:numPr>
        <w:rPr>
          <w:sz w:val="24"/>
          <w:szCs w:val="24"/>
          <w:lang w:val="en-US"/>
        </w:rPr>
      </w:pPr>
      <w:r w:rsidRPr="00C26933">
        <w:rPr>
          <w:sz w:val="24"/>
          <w:szCs w:val="24"/>
          <w:lang w:val="en-US"/>
        </w:rPr>
        <w:t>Review of work to date on coexistence</w:t>
      </w:r>
    </w:p>
    <w:p w:rsidR="00C26933" w:rsidRDefault="00C26933" w:rsidP="00C26933">
      <w:pPr>
        <w:pStyle w:val="ListParagraph"/>
        <w:numPr>
          <w:ilvl w:val="0"/>
          <w:numId w:val="1"/>
        </w:numPr>
        <w:rPr>
          <w:sz w:val="24"/>
          <w:szCs w:val="24"/>
          <w:lang w:val="en-US"/>
        </w:rPr>
      </w:pPr>
      <w:r w:rsidRPr="00C26933">
        <w:rPr>
          <w:sz w:val="24"/>
          <w:szCs w:val="24"/>
          <w:lang w:val="en-US"/>
        </w:rPr>
        <w:t>Presentations on use cases</w:t>
      </w:r>
    </w:p>
    <w:p w:rsidR="00C26933" w:rsidRDefault="00C26933" w:rsidP="00C26933">
      <w:pPr>
        <w:pStyle w:val="ListParagraph"/>
        <w:numPr>
          <w:ilvl w:val="0"/>
          <w:numId w:val="1"/>
        </w:numPr>
        <w:rPr>
          <w:sz w:val="24"/>
          <w:szCs w:val="24"/>
          <w:lang w:val="en-US"/>
        </w:rPr>
      </w:pPr>
      <w:r w:rsidRPr="00C26933">
        <w:rPr>
          <w:sz w:val="24"/>
          <w:szCs w:val="24"/>
          <w:lang w:val="en-US"/>
        </w:rPr>
        <w:t>Presentation of possible coexistence approaches</w:t>
      </w:r>
    </w:p>
    <w:p w:rsidR="00C26933" w:rsidRDefault="00C26933" w:rsidP="00C26933">
      <w:pPr>
        <w:pStyle w:val="ListParagraph"/>
        <w:numPr>
          <w:ilvl w:val="0"/>
          <w:numId w:val="1"/>
        </w:numPr>
        <w:rPr>
          <w:sz w:val="24"/>
          <w:szCs w:val="24"/>
          <w:lang w:val="en-US"/>
        </w:rPr>
      </w:pPr>
      <w:r w:rsidRPr="00C26933">
        <w:rPr>
          <w:sz w:val="24"/>
          <w:szCs w:val="24"/>
          <w:lang w:val="en-US"/>
        </w:rPr>
        <w:t>Modeling/simulation of possible coexistence approaches</w:t>
      </w:r>
    </w:p>
    <w:p w:rsidR="00C26933" w:rsidRPr="00C26933" w:rsidRDefault="00C26933" w:rsidP="00C26933">
      <w:pPr>
        <w:pStyle w:val="ListParagraph"/>
        <w:numPr>
          <w:ilvl w:val="0"/>
          <w:numId w:val="1"/>
        </w:numPr>
        <w:rPr>
          <w:sz w:val="24"/>
          <w:szCs w:val="24"/>
          <w:lang w:val="en-US"/>
        </w:rPr>
      </w:pPr>
      <w:r w:rsidRPr="00C26933">
        <w:rPr>
          <w:sz w:val="24"/>
          <w:szCs w:val="24"/>
          <w:lang w:val="en-US"/>
        </w:rPr>
        <w:t xml:space="preserve">Testing, field trials, and presentation of results from proposed prototype approaches </w:t>
      </w:r>
    </w:p>
    <w:p w:rsidR="00C26933" w:rsidRPr="00C26933" w:rsidRDefault="00C26933" w:rsidP="00FC3963">
      <w:pPr>
        <w:rPr>
          <w:sz w:val="24"/>
          <w:szCs w:val="24"/>
        </w:rPr>
      </w:pPr>
    </w:p>
    <w:p w:rsidR="00A61479" w:rsidRDefault="00BF5567" w:rsidP="00A61479">
      <w:pPr>
        <w:ind w:firstLine="525"/>
        <w:rPr>
          <w:bCs/>
          <w:sz w:val="24"/>
          <w:szCs w:val="24"/>
        </w:rPr>
      </w:pPr>
      <w:r w:rsidRPr="00C26933">
        <w:rPr>
          <w:sz w:val="24"/>
          <w:szCs w:val="24"/>
        </w:rPr>
        <w:tab/>
      </w:r>
      <w:del w:id="29" w:author="jl22" w:date="2014-01-15T23:04:00Z">
        <w:r w:rsidRPr="00C26933" w:rsidDel="002B4600">
          <w:rPr>
            <w:sz w:val="24"/>
            <w:szCs w:val="24"/>
          </w:rPr>
          <w:delText>Since the creation of the</w:delText>
        </w:r>
      </w:del>
      <w:ins w:id="30" w:author="jl22" w:date="2014-01-15T23:04:00Z">
        <w:r w:rsidR="002B4600">
          <w:rPr>
            <w:sz w:val="24"/>
            <w:szCs w:val="24"/>
          </w:rPr>
          <w:t>It is significant that this</w:t>
        </w:r>
      </w:ins>
      <w:r w:rsidRPr="00C26933">
        <w:rPr>
          <w:sz w:val="24"/>
          <w:szCs w:val="24"/>
        </w:rPr>
        <w:t xml:space="preserve"> Tiger </w:t>
      </w:r>
      <w:proofErr w:type="spellStart"/>
      <w:r w:rsidRPr="00C26933">
        <w:rPr>
          <w:sz w:val="24"/>
          <w:szCs w:val="24"/>
        </w:rPr>
        <w:t>Team</w:t>
      </w:r>
      <w:del w:id="31" w:author="jl22" w:date="2014-01-15T23:04:00Z">
        <w:r w:rsidRPr="00C26933" w:rsidDel="002B4600">
          <w:rPr>
            <w:sz w:val="24"/>
            <w:szCs w:val="24"/>
          </w:rPr>
          <w:delText xml:space="preserve">, which </w:delText>
        </w:r>
      </w:del>
      <w:r w:rsidRPr="00C26933">
        <w:rPr>
          <w:sz w:val="24"/>
          <w:szCs w:val="24"/>
        </w:rPr>
        <w:t>has</w:t>
      </w:r>
      <w:proofErr w:type="spellEnd"/>
      <w:r w:rsidRPr="00C26933">
        <w:rPr>
          <w:sz w:val="24"/>
          <w:szCs w:val="24"/>
        </w:rPr>
        <w:t xml:space="preserve"> broad participation from WLAN developers, automotive OEMs and suppliers, state and federal DoT, </w:t>
      </w:r>
      <w:proofErr w:type="gramStart"/>
      <w:r w:rsidRPr="00C26933">
        <w:rPr>
          <w:sz w:val="24"/>
          <w:szCs w:val="24"/>
        </w:rPr>
        <w:t>academic,</w:t>
      </w:r>
      <w:proofErr w:type="gramEnd"/>
      <w:r w:rsidRPr="00C26933">
        <w:rPr>
          <w:sz w:val="24"/>
          <w:szCs w:val="24"/>
        </w:rPr>
        <w:t xml:space="preserve"> and other public/private</w:t>
      </w:r>
      <w:r w:rsidR="003A70D5">
        <w:rPr>
          <w:sz w:val="24"/>
          <w:szCs w:val="24"/>
        </w:rPr>
        <w:t xml:space="preserve"> stakeholders</w:t>
      </w:r>
      <w:ins w:id="32" w:author="jl22" w:date="2014-01-15T23:04:00Z">
        <w:r w:rsidR="002B4600">
          <w:rPr>
            <w:sz w:val="24"/>
            <w:szCs w:val="24"/>
          </w:rPr>
          <w:t>.</w:t>
        </w:r>
      </w:ins>
      <w:del w:id="33" w:author="jl22" w:date="2014-01-15T23:04:00Z">
        <w:r w:rsidR="003A70D5" w:rsidDel="002B4600">
          <w:rPr>
            <w:sz w:val="24"/>
            <w:szCs w:val="24"/>
          </w:rPr>
          <w:delText>,</w:delText>
        </w:r>
      </w:del>
      <w:r w:rsidR="003A70D5">
        <w:rPr>
          <w:sz w:val="24"/>
          <w:szCs w:val="24"/>
        </w:rPr>
        <w:t xml:space="preserve"> </w:t>
      </w:r>
      <w:ins w:id="34" w:author="jl22" w:date="2014-01-15T23:04:00Z">
        <w:r w:rsidR="002B4600">
          <w:rPr>
            <w:sz w:val="24"/>
            <w:szCs w:val="24"/>
          </w:rPr>
          <w:t xml:space="preserve">Since its inception, </w:t>
        </w:r>
      </w:ins>
      <w:r w:rsidR="003A70D5">
        <w:rPr>
          <w:sz w:val="24"/>
          <w:szCs w:val="24"/>
        </w:rPr>
        <w:t>the group has engaged in</w:t>
      </w:r>
      <w:r w:rsidRPr="00C26933">
        <w:rPr>
          <w:sz w:val="24"/>
          <w:szCs w:val="24"/>
        </w:rPr>
        <w:t xml:space="preserve"> extensive discussion</w:t>
      </w:r>
      <w:r w:rsidR="003A70D5">
        <w:rPr>
          <w:sz w:val="24"/>
          <w:szCs w:val="24"/>
        </w:rPr>
        <w:t>s</w:t>
      </w:r>
      <w:r w:rsidRPr="00C26933">
        <w:rPr>
          <w:sz w:val="24"/>
          <w:szCs w:val="24"/>
        </w:rPr>
        <w:t xml:space="preserve"> about the status and performance of </w:t>
      </w:r>
      <w:proofErr w:type="spellStart"/>
      <w:r w:rsidRPr="00C26933">
        <w:rPr>
          <w:sz w:val="24"/>
          <w:szCs w:val="24"/>
        </w:rPr>
        <w:t>DSRC</w:t>
      </w:r>
      <w:proofErr w:type="spellEnd"/>
      <w:r w:rsidRPr="00C26933">
        <w:rPr>
          <w:sz w:val="24"/>
          <w:szCs w:val="24"/>
        </w:rPr>
        <w:t xml:space="preserve"> systems, </w:t>
      </w:r>
      <w:ins w:id="35" w:author="jl22" w:date="2014-01-15T23:05:00Z">
        <w:r w:rsidR="002B4600">
          <w:rPr>
            <w:sz w:val="24"/>
            <w:szCs w:val="24"/>
          </w:rPr>
          <w:t xml:space="preserve">explored </w:t>
        </w:r>
      </w:ins>
      <w:r w:rsidRPr="00C26933">
        <w:rPr>
          <w:sz w:val="24"/>
          <w:szCs w:val="24"/>
        </w:rPr>
        <w:t xml:space="preserve">requirements for band sharing, and </w:t>
      </w:r>
      <w:ins w:id="36" w:author="jl22" w:date="2014-01-15T23:05:00Z">
        <w:r w:rsidR="002B4600">
          <w:rPr>
            <w:sz w:val="24"/>
            <w:szCs w:val="24"/>
          </w:rPr>
          <w:t xml:space="preserve">had presentations on </w:t>
        </w:r>
      </w:ins>
      <w:r w:rsidRPr="00C26933">
        <w:rPr>
          <w:sz w:val="24"/>
          <w:szCs w:val="24"/>
        </w:rPr>
        <w:t xml:space="preserve">some preliminary proposals for sharing techniques.  Various entities have </w:t>
      </w:r>
      <w:del w:id="37" w:author="jl22" w:date="2014-01-15T22:38:00Z">
        <w:r w:rsidRPr="00C26933" w:rsidDel="000342F8">
          <w:rPr>
            <w:sz w:val="24"/>
            <w:szCs w:val="24"/>
          </w:rPr>
          <w:delText xml:space="preserve">volunteered to </w:delText>
        </w:r>
      </w:del>
      <w:r w:rsidRPr="00C26933">
        <w:rPr>
          <w:sz w:val="24"/>
          <w:szCs w:val="24"/>
        </w:rPr>
        <w:t>undertake</w:t>
      </w:r>
      <w:ins w:id="38" w:author="jl22" w:date="2014-01-15T22:38:00Z">
        <w:r w:rsidR="000342F8">
          <w:rPr>
            <w:sz w:val="24"/>
            <w:szCs w:val="24"/>
          </w:rPr>
          <w:t>n</w:t>
        </w:r>
      </w:ins>
      <w:r w:rsidRPr="00C26933">
        <w:rPr>
          <w:sz w:val="24"/>
          <w:szCs w:val="24"/>
        </w:rPr>
        <w:t xml:space="preserve"> simulation and modelling of these proposals as well as </w:t>
      </w:r>
      <w:r w:rsidR="009F5268" w:rsidRPr="00C26933">
        <w:rPr>
          <w:sz w:val="24"/>
          <w:szCs w:val="24"/>
        </w:rPr>
        <w:t>field trials of prototypes as they are developed</w:t>
      </w:r>
      <w:del w:id="39" w:author="jl22" w:date="2014-01-15T23:06:00Z">
        <w:r w:rsidR="009F5268" w:rsidRPr="00C26933" w:rsidDel="002B4600">
          <w:rPr>
            <w:sz w:val="24"/>
            <w:szCs w:val="24"/>
          </w:rPr>
          <w:delText xml:space="preserve">.  </w:delText>
        </w:r>
        <w:r w:rsidR="00A61479" w:rsidRPr="00C26933" w:rsidDel="002B4600">
          <w:rPr>
            <w:bCs/>
            <w:sz w:val="24"/>
            <w:szCs w:val="24"/>
          </w:rPr>
          <w:delText>I</w:delText>
        </w:r>
        <w:r w:rsidR="00A61479" w:rsidDel="002B4600">
          <w:rPr>
            <w:bCs/>
            <w:sz w:val="24"/>
            <w:szCs w:val="24"/>
          </w:rPr>
          <w:delText>t is the hope of the participants in the Tiger Team that stakeholders can</w:delText>
        </w:r>
      </w:del>
      <w:r w:rsidR="00A61479">
        <w:rPr>
          <w:bCs/>
          <w:sz w:val="24"/>
          <w:szCs w:val="24"/>
        </w:rPr>
        <w:t xml:space="preserve"> </w:t>
      </w:r>
      <w:ins w:id="40" w:author="jl22" w:date="2014-01-15T23:06:00Z">
        <w:r w:rsidR="002B4600">
          <w:rPr>
            <w:bCs/>
            <w:sz w:val="24"/>
            <w:szCs w:val="24"/>
          </w:rPr>
          <w:t xml:space="preserve">with the goal of </w:t>
        </w:r>
      </w:ins>
      <w:r w:rsidR="00A61479">
        <w:rPr>
          <w:bCs/>
          <w:sz w:val="24"/>
          <w:szCs w:val="24"/>
        </w:rPr>
        <w:t>reach</w:t>
      </w:r>
      <w:ins w:id="41" w:author="jl22" w:date="2014-01-15T23:06:00Z">
        <w:r w:rsidR="002B4600">
          <w:rPr>
            <w:bCs/>
            <w:sz w:val="24"/>
            <w:szCs w:val="24"/>
          </w:rPr>
          <w:t>ing</w:t>
        </w:r>
      </w:ins>
      <w:r w:rsidR="00A61479">
        <w:rPr>
          <w:bCs/>
          <w:sz w:val="24"/>
          <w:szCs w:val="24"/>
        </w:rPr>
        <w:t xml:space="preserve"> some level of consensus about </w:t>
      </w:r>
      <w:ins w:id="42" w:author="jl22" w:date="2014-01-15T23:07:00Z">
        <w:r w:rsidR="002B4600">
          <w:rPr>
            <w:bCs/>
            <w:sz w:val="24"/>
            <w:szCs w:val="24"/>
          </w:rPr>
          <w:t xml:space="preserve">the viability of </w:t>
        </w:r>
      </w:ins>
      <w:r w:rsidR="00A61479">
        <w:rPr>
          <w:bCs/>
          <w:sz w:val="24"/>
          <w:szCs w:val="24"/>
        </w:rPr>
        <w:t xml:space="preserve">one or more techniques </w:t>
      </w:r>
      <w:del w:id="43" w:author="jl22" w:date="2014-01-15T23:07:00Z">
        <w:r w:rsidR="00A61479" w:rsidDel="002B4600">
          <w:rPr>
            <w:bCs/>
            <w:sz w:val="24"/>
            <w:szCs w:val="24"/>
          </w:rPr>
          <w:delText xml:space="preserve">being viable </w:delText>
        </w:r>
      </w:del>
      <w:r w:rsidR="00A61479">
        <w:rPr>
          <w:bCs/>
          <w:sz w:val="24"/>
          <w:szCs w:val="24"/>
        </w:rPr>
        <w:t xml:space="preserve">for protecting </w:t>
      </w:r>
      <w:proofErr w:type="spellStart"/>
      <w:r w:rsidR="00A61479">
        <w:rPr>
          <w:bCs/>
          <w:sz w:val="24"/>
          <w:szCs w:val="24"/>
        </w:rPr>
        <w:t>DSRC</w:t>
      </w:r>
      <w:proofErr w:type="spellEnd"/>
      <w:r w:rsidR="00A61479">
        <w:rPr>
          <w:bCs/>
          <w:sz w:val="24"/>
          <w:szCs w:val="24"/>
        </w:rPr>
        <w:t xml:space="preserve"> systems from harmful interference, as stated in the NPRM.  </w:t>
      </w:r>
      <w:r w:rsidR="002A75B6">
        <w:rPr>
          <w:bCs/>
          <w:sz w:val="24"/>
          <w:szCs w:val="24"/>
        </w:rPr>
        <w:t>Modelling</w:t>
      </w:r>
      <w:r w:rsidR="00A61479">
        <w:rPr>
          <w:bCs/>
          <w:sz w:val="24"/>
          <w:szCs w:val="24"/>
        </w:rPr>
        <w:t xml:space="preserve"> and simulation efforts are underway, and there is the expectation that more coexistence methods may be proposed in the coming months that would also be incorporated into the </w:t>
      </w:r>
      <w:del w:id="44" w:author="jl22" w:date="2014-01-15T23:07:00Z">
        <w:r w:rsidR="00A61479" w:rsidDel="002B4600">
          <w:rPr>
            <w:bCs/>
            <w:sz w:val="24"/>
            <w:szCs w:val="24"/>
          </w:rPr>
          <w:delText>models</w:delText>
        </w:r>
      </w:del>
      <w:ins w:id="45" w:author="jl22" w:date="2014-01-15T23:07:00Z">
        <w:r w:rsidR="002B4600">
          <w:rPr>
            <w:bCs/>
            <w:sz w:val="24"/>
            <w:szCs w:val="24"/>
          </w:rPr>
          <w:t xml:space="preserve">analysis, </w:t>
        </w:r>
        <w:r w:rsidR="002B4600">
          <w:rPr>
            <w:bCs/>
            <w:sz w:val="24"/>
            <w:szCs w:val="24"/>
          </w:rPr>
          <w:t>modelling</w:t>
        </w:r>
      </w:ins>
      <w:ins w:id="46" w:author="jl22" w:date="2014-01-15T23:08:00Z">
        <w:r w:rsidR="002B4600">
          <w:rPr>
            <w:bCs/>
            <w:sz w:val="24"/>
            <w:szCs w:val="24"/>
          </w:rPr>
          <w:t>, and testing studies</w:t>
        </w:r>
      </w:ins>
      <w:r w:rsidR="00A61479">
        <w:rPr>
          <w:bCs/>
          <w:sz w:val="24"/>
          <w:szCs w:val="24"/>
        </w:rPr>
        <w:t xml:space="preserve">.  </w:t>
      </w:r>
      <w:del w:id="47" w:author="jl22" w:date="2014-01-15T23:08:00Z">
        <w:r w:rsidR="00A61479" w:rsidDel="002B4600">
          <w:rPr>
            <w:bCs/>
            <w:sz w:val="24"/>
            <w:szCs w:val="24"/>
          </w:rPr>
          <w:delText xml:space="preserve">We do not anticipate that </w:delText>
        </w:r>
      </w:del>
      <w:ins w:id="48" w:author="jl22" w:date="2014-01-15T23:08:00Z">
        <w:r w:rsidR="002B4600">
          <w:rPr>
            <w:bCs/>
            <w:sz w:val="24"/>
            <w:szCs w:val="24"/>
          </w:rPr>
          <w:t xml:space="preserve">Initial results from these </w:t>
        </w:r>
      </w:ins>
      <w:r w:rsidR="00A61479">
        <w:rPr>
          <w:bCs/>
          <w:sz w:val="24"/>
          <w:szCs w:val="24"/>
        </w:rPr>
        <w:t xml:space="preserve">simulation </w:t>
      </w:r>
      <w:del w:id="49" w:author="jl22" w:date="2014-01-15T23:08:00Z">
        <w:r w:rsidR="00A61479" w:rsidDel="002B4600">
          <w:rPr>
            <w:bCs/>
            <w:sz w:val="24"/>
            <w:szCs w:val="24"/>
          </w:rPr>
          <w:delText xml:space="preserve">results </w:delText>
        </w:r>
      </w:del>
      <w:ins w:id="50" w:author="jl22" w:date="2014-01-15T23:08:00Z">
        <w:r w:rsidR="002B4600">
          <w:rPr>
            <w:bCs/>
            <w:sz w:val="24"/>
            <w:szCs w:val="24"/>
          </w:rPr>
          <w:t>efforts</w:t>
        </w:r>
        <w:r w:rsidR="002B4600">
          <w:rPr>
            <w:bCs/>
            <w:sz w:val="24"/>
            <w:szCs w:val="24"/>
          </w:rPr>
          <w:t xml:space="preserve"> </w:t>
        </w:r>
      </w:ins>
      <w:del w:id="51" w:author="jl22" w:date="2014-01-15T23:09:00Z">
        <w:r w:rsidR="00A61479" w:rsidDel="002B4600">
          <w:rPr>
            <w:bCs/>
            <w:sz w:val="24"/>
            <w:szCs w:val="24"/>
          </w:rPr>
          <w:delText>will be available any sooner that</w:delText>
        </w:r>
      </w:del>
      <w:ins w:id="52" w:author="jl22" w:date="2014-01-15T23:09:00Z">
        <w:r w:rsidR="002B4600">
          <w:rPr>
            <w:bCs/>
            <w:sz w:val="24"/>
            <w:szCs w:val="24"/>
          </w:rPr>
          <w:t>are anticipated by</w:t>
        </w:r>
      </w:ins>
      <w:r w:rsidR="00A61479">
        <w:rPr>
          <w:bCs/>
          <w:sz w:val="24"/>
          <w:szCs w:val="24"/>
        </w:rPr>
        <w:t xml:space="preserve"> mid-2014; </w:t>
      </w:r>
      <w:del w:id="53" w:author="jl22" w:date="2014-01-15T23:09:00Z">
        <w:r w:rsidR="00A61479" w:rsidDel="002B4600">
          <w:rPr>
            <w:bCs/>
            <w:sz w:val="24"/>
            <w:szCs w:val="24"/>
          </w:rPr>
          <w:delText xml:space="preserve">it is unclear when prototypes would be available for field testing of these approaches, but it is unlikely any prototypes would be available </w:delText>
        </w:r>
      </w:del>
      <w:del w:id="54" w:author="jl22" w:date="2014-01-10T11:46:00Z">
        <w:r w:rsidR="00A61479" w:rsidDel="004C6720">
          <w:rPr>
            <w:bCs/>
            <w:sz w:val="24"/>
            <w:szCs w:val="24"/>
          </w:rPr>
          <w:delText xml:space="preserve">until </w:delText>
        </w:r>
      </w:del>
      <w:del w:id="55" w:author="jl22" w:date="2014-01-15T23:09:00Z">
        <w:r w:rsidR="00A61479" w:rsidDel="002B4600">
          <w:rPr>
            <w:bCs/>
            <w:sz w:val="24"/>
            <w:szCs w:val="24"/>
          </w:rPr>
          <w:delText>the latter part of 2014, at the earliest.</w:delText>
        </w:r>
      </w:del>
      <w:ins w:id="56" w:author="jl22" w:date="2014-01-15T23:09:00Z">
        <w:r w:rsidR="002B4600">
          <w:rPr>
            <w:bCs/>
            <w:sz w:val="24"/>
            <w:szCs w:val="24"/>
          </w:rPr>
          <w:t>prototype development is also underway, and initial results from field tests of these prototypes are anticipated beginning in the latter part of 2014.</w:t>
        </w:r>
      </w:ins>
    </w:p>
    <w:p w:rsidR="00A61479" w:rsidRDefault="00A61479" w:rsidP="00A61479">
      <w:pPr>
        <w:ind w:firstLine="525"/>
        <w:rPr>
          <w:bCs/>
          <w:sz w:val="24"/>
          <w:szCs w:val="24"/>
        </w:rPr>
      </w:pPr>
      <w:del w:id="57" w:author="jl22" w:date="2014-01-15T23:11:00Z">
        <w:r w:rsidDel="002B4600">
          <w:rPr>
            <w:bCs/>
            <w:sz w:val="24"/>
            <w:szCs w:val="24"/>
          </w:rPr>
          <w:delText xml:space="preserve">This </w:delText>
        </w:r>
      </w:del>
      <w:del w:id="58" w:author="jl22" w:date="2014-01-10T11:27:00Z">
        <w:r w:rsidDel="00292E63">
          <w:rPr>
            <w:bCs/>
            <w:sz w:val="24"/>
            <w:szCs w:val="24"/>
          </w:rPr>
          <w:delText xml:space="preserve">industry </w:delText>
        </w:r>
      </w:del>
      <w:ins w:id="59" w:author="jl22" w:date="2014-01-10T11:27:00Z">
        <w:r w:rsidR="00292E63">
          <w:rPr>
            <w:bCs/>
            <w:sz w:val="24"/>
            <w:szCs w:val="24"/>
          </w:rPr>
          <w:t xml:space="preserve">IEEE </w:t>
        </w:r>
      </w:ins>
      <w:ins w:id="60" w:author="jl22" w:date="2014-01-15T23:01:00Z">
        <w:r w:rsidR="00C150A7">
          <w:rPr>
            <w:bCs/>
            <w:sz w:val="24"/>
            <w:szCs w:val="24"/>
          </w:rPr>
          <w:t xml:space="preserve">802.11 </w:t>
        </w:r>
      </w:ins>
      <w:ins w:id="61" w:author="jl22" w:date="2014-01-15T23:10:00Z">
        <w:r w:rsidR="002B4600">
          <w:rPr>
            <w:bCs/>
            <w:sz w:val="24"/>
            <w:szCs w:val="24"/>
          </w:rPr>
          <w:t xml:space="preserve">sponsored </w:t>
        </w:r>
      </w:ins>
      <w:ins w:id="62" w:author="jl22" w:date="2014-01-15T22:59:00Z">
        <w:r w:rsidR="00C150A7">
          <w:rPr>
            <w:bCs/>
            <w:sz w:val="24"/>
            <w:szCs w:val="24"/>
          </w:rPr>
          <w:t>technical activities</w:t>
        </w:r>
      </w:ins>
      <w:ins w:id="63" w:author="jl22" w:date="2014-01-15T23:00:00Z">
        <w:r w:rsidR="00C150A7">
          <w:rPr>
            <w:bCs/>
            <w:sz w:val="24"/>
            <w:szCs w:val="24"/>
          </w:rPr>
          <w:t xml:space="preserve"> to explore </w:t>
        </w:r>
        <w:r w:rsidR="00C150A7">
          <w:rPr>
            <w:bCs/>
            <w:sz w:val="24"/>
            <w:szCs w:val="24"/>
          </w:rPr>
          <w:t>coexistence</w:t>
        </w:r>
        <w:r w:rsidR="00C150A7">
          <w:rPr>
            <w:bCs/>
            <w:sz w:val="24"/>
            <w:szCs w:val="24"/>
          </w:rPr>
          <w:t xml:space="preserve"> techniques</w:t>
        </w:r>
      </w:ins>
      <w:del w:id="64" w:author="jl22" w:date="2014-01-15T22:59:00Z">
        <w:r w:rsidDel="00C150A7">
          <w:rPr>
            <w:bCs/>
            <w:sz w:val="24"/>
            <w:szCs w:val="24"/>
          </w:rPr>
          <w:delText>activit</w:delText>
        </w:r>
      </w:del>
      <w:ins w:id="65" w:author="jl22" w:date="2014-01-15T23:02:00Z">
        <w:r w:rsidR="00C150A7">
          <w:rPr>
            <w:bCs/>
            <w:sz w:val="24"/>
            <w:szCs w:val="24"/>
          </w:rPr>
          <w:t xml:space="preserve">, </w:t>
        </w:r>
      </w:ins>
      <w:ins w:id="66" w:author="jl22" w:date="2014-01-15T22:36:00Z">
        <w:r w:rsidR="00C150A7">
          <w:rPr>
            <w:bCs/>
            <w:sz w:val="24"/>
            <w:szCs w:val="24"/>
          </w:rPr>
          <w:t xml:space="preserve">which </w:t>
        </w:r>
        <w:r w:rsidR="000342F8">
          <w:rPr>
            <w:bCs/>
            <w:sz w:val="24"/>
            <w:szCs w:val="24"/>
          </w:rPr>
          <w:t>include</w:t>
        </w:r>
      </w:ins>
      <w:ins w:id="67" w:author="jl22" w:date="2014-01-15T22:59:00Z">
        <w:r w:rsidR="00C150A7">
          <w:rPr>
            <w:bCs/>
            <w:sz w:val="24"/>
            <w:szCs w:val="24"/>
          </w:rPr>
          <w:t>s</w:t>
        </w:r>
      </w:ins>
      <w:ins w:id="68" w:author="jl22" w:date="2014-01-15T22:36:00Z">
        <w:r w:rsidR="000342F8">
          <w:rPr>
            <w:bCs/>
            <w:sz w:val="24"/>
            <w:szCs w:val="24"/>
          </w:rPr>
          <w:t xml:space="preserve"> this Tiger Team and possible </w:t>
        </w:r>
      </w:ins>
      <w:ins w:id="69" w:author="jl22" w:date="2014-01-15T22:58:00Z">
        <w:r w:rsidR="00C150A7">
          <w:rPr>
            <w:bCs/>
            <w:sz w:val="24"/>
            <w:szCs w:val="24"/>
          </w:rPr>
          <w:t xml:space="preserve">future </w:t>
        </w:r>
      </w:ins>
      <w:ins w:id="70" w:author="jl22" w:date="2014-01-15T23:02:00Z">
        <w:r w:rsidR="00C150A7">
          <w:rPr>
            <w:bCs/>
            <w:sz w:val="24"/>
            <w:szCs w:val="24"/>
          </w:rPr>
          <w:t>study and task groups</w:t>
        </w:r>
      </w:ins>
      <w:ins w:id="71" w:author="jl22" w:date="2014-01-15T22:36:00Z">
        <w:r w:rsidR="000342F8">
          <w:rPr>
            <w:bCs/>
            <w:sz w:val="24"/>
            <w:szCs w:val="24"/>
          </w:rPr>
          <w:t>,</w:t>
        </w:r>
      </w:ins>
      <w:del w:id="72" w:author="jl22" w:date="2014-01-15T22:36:00Z">
        <w:r w:rsidDel="000342F8">
          <w:rPr>
            <w:bCs/>
            <w:sz w:val="24"/>
            <w:szCs w:val="24"/>
          </w:rPr>
          <w:delText>y</w:delText>
        </w:r>
      </w:del>
      <w:r>
        <w:rPr>
          <w:bCs/>
          <w:sz w:val="24"/>
          <w:szCs w:val="24"/>
        </w:rPr>
        <w:t xml:space="preserve"> </w:t>
      </w:r>
      <w:del w:id="73" w:author="jl22" w:date="2014-01-10T11:48:00Z">
        <w:r w:rsidDel="00C508E9">
          <w:rPr>
            <w:bCs/>
            <w:sz w:val="24"/>
            <w:szCs w:val="24"/>
          </w:rPr>
          <w:delText xml:space="preserve">has produced </w:delText>
        </w:r>
      </w:del>
      <w:del w:id="74" w:author="jl22" w:date="2014-01-10T11:47:00Z">
        <w:r w:rsidDel="00C508E9">
          <w:rPr>
            <w:bCs/>
            <w:sz w:val="24"/>
            <w:szCs w:val="24"/>
          </w:rPr>
          <w:delText>a robust debate</w:delText>
        </w:r>
      </w:del>
      <w:del w:id="75" w:author="jl22" w:date="2014-01-10T11:48:00Z">
        <w:r w:rsidR="002A75B6" w:rsidDel="00C508E9">
          <w:rPr>
            <w:bCs/>
            <w:sz w:val="24"/>
            <w:szCs w:val="24"/>
          </w:rPr>
          <w:delText xml:space="preserve"> that </w:delText>
        </w:r>
      </w:del>
      <w:r w:rsidR="002A75B6">
        <w:rPr>
          <w:bCs/>
          <w:sz w:val="24"/>
          <w:szCs w:val="24"/>
        </w:rPr>
        <w:t>will continue through 2014</w:t>
      </w:r>
      <w:del w:id="76" w:author="jl22" w:date="2014-01-10T11:49:00Z">
        <w:r w:rsidR="002A75B6" w:rsidDel="00C508E9">
          <w:rPr>
            <w:bCs/>
            <w:sz w:val="24"/>
            <w:szCs w:val="24"/>
          </w:rPr>
          <w:delText xml:space="preserve"> and beyond</w:delText>
        </w:r>
      </w:del>
      <w:del w:id="77" w:author="jl22" w:date="2014-01-15T22:36:00Z">
        <w:r w:rsidDel="000342F8">
          <w:rPr>
            <w:bCs/>
            <w:sz w:val="24"/>
            <w:szCs w:val="24"/>
          </w:rPr>
          <w:delText xml:space="preserve">, </w:delText>
        </w:r>
      </w:del>
      <w:ins w:id="78" w:author="jl22" w:date="2014-01-15T22:36:00Z">
        <w:r w:rsidR="000342F8">
          <w:rPr>
            <w:bCs/>
            <w:sz w:val="24"/>
            <w:szCs w:val="24"/>
          </w:rPr>
          <w:t xml:space="preserve"> and beyond, </w:t>
        </w:r>
      </w:ins>
      <w:r>
        <w:rPr>
          <w:bCs/>
          <w:sz w:val="24"/>
          <w:szCs w:val="24"/>
        </w:rPr>
        <w:t xml:space="preserve">and </w:t>
      </w:r>
      <w:r w:rsidR="002A75B6">
        <w:rPr>
          <w:bCs/>
          <w:sz w:val="24"/>
          <w:szCs w:val="24"/>
        </w:rPr>
        <w:t>we believe it can and will yield valuable and credible technical information that OET and FCC can use to craft policies that will be effective and</w:t>
      </w:r>
      <w:ins w:id="79" w:author="jl22" w:date="2014-01-15T23:11:00Z">
        <w:r w:rsidR="002B4600">
          <w:rPr>
            <w:bCs/>
            <w:sz w:val="24"/>
            <w:szCs w:val="24"/>
          </w:rPr>
          <w:t>, very importantly,</w:t>
        </w:r>
      </w:ins>
      <w:r w:rsidR="002A75B6">
        <w:rPr>
          <w:bCs/>
          <w:sz w:val="24"/>
          <w:szCs w:val="24"/>
        </w:rPr>
        <w:t xml:space="preserve"> will have broad industry support.  The IEEE 802.11 DSRC Coexistence Tiger Team will continue to update OET on the progress of the work of the group as mature and vetted results are available, and would appreciate any feedback that </w:t>
      </w:r>
      <w:del w:id="80" w:author="jl22" w:date="2014-01-15T23:12:00Z">
        <w:r w:rsidR="002A75B6" w:rsidDel="002B4600">
          <w:rPr>
            <w:bCs/>
            <w:sz w:val="24"/>
            <w:szCs w:val="24"/>
          </w:rPr>
          <w:delText xml:space="preserve">you </w:delText>
        </w:r>
      </w:del>
      <w:ins w:id="81" w:author="jl22" w:date="2014-01-15T23:12:00Z">
        <w:r w:rsidR="002B4600">
          <w:rPr>
            <w:bCs/>
            <w:sz w:val="24"/>
            <w:szCs w:val="24"/>
          </w:rPr>
          <w:t xml:space="preserve">the </w:t>
        </w:r>
        <w:proofErr w:type="spellStart"/>
        <w:r w:rsidR="002B4600">
          <w:rPr>
            <w:bCs/>
            <w:sz w:val="24"/>
            <w:szCs w:val="24"/>
          </w:rPr>
          <w:t>FCC</w:t>
        </w:r>
        <w:proofErr w:type="spellEnd"/>
        <w:r w:rsidR="002B4600">
          <w:rPr>
            <w:bCs/>
            <w:sz w:val="24"/>
            <w:szCs w:val="24"/>
          </w:rPr>
          <w:t xml:space="preserve"> </w:t>
        </w:r>
      </w:ins>
      <w:r w:rsidR="002A75B6">
        <w:rPr>
          <w:bCs/>
          <w:sz w:val="24"/>
          <w:szCs w:val="24"/>
        </w:rPr>
        <w:t xml:space="preserve">would like to provide about </w:t>
      </w:r>
      <w:del w:id="82" w:author="jl22" w:date="2014-01-15T23:12:00Z">
        <w:r w:rsidR="002A75B6" w:rsidDel="002B4600">
          <w:rPr>
            <w:bCs/>
            <w:sz w:val="24"/>
            <w:szCs w:val="24"/>
          </w:rPr>
          <w:delText xml:space="preserve">our </w:delText>
        </w:r>
      </w:del>
      <w:ins w:id="83" w:author="jl22" w:date="2014-01-15T23:12:00Z">
        <w:r w:rsidR="002B4600">
          <w:rPr>
            <w:bCs/>
            <w:sz w:val="24"/>
            <w:szCs w:val="24"/>
          </w:rPr>
          <w:t>the Tiger Team</w:t>
        </w:r>
        <w:r w:rsidR="002B4600">
          <w:rPr>
            <w:bCs/>
            <w:sz w:val="24"/>
            <w:szCs w:val="24"/>
          </w:rPr>
          <w:t>’</w:t>
        </w:r>
        <w:r w:rsidR="002B4600">
          <w:rPr>
            <w:bCs/>
            <w:sz w:val="24"/>
            <w:szCs w:val="24"/>
          </w:rPr>
          <w:t>s</w:t>
        </w:r>
        <w:r w:rsidR="002B4600">
          <w:rPr>
            <w:bCs/>
            <w:sz w:val="24"/>
            <w:szCs w:val="24"/>
          </w:rPr>
          <w:t xml:space="preserve"> </w:t>
        </w:r>
      </w:ins>
      <w:r w:rsidR="002A75B6">
        <w:rPr>
          <w:bCs/>
          <w:sz w:val="24"/>
          <w:szCs w:val="24"/>
        </w:rPr>
        <w:t>activities.</w:t>
      </w:r>
    </w:p>
    <w:p w:rsidR="002A75B6" w:rsidRDefault="002A75B6" w:rsidP="002A75B6">
      <w:pPr>
        <w:rPr>
          <w:bCs/>
          <w:sz w:val="24"/>
          <w:szCs w:val="24"/>
        </w:rPr>
      </w:pPr>
    </w:p>
    <w:p w:rsidR="002A75B6" w:rsidRDefault="002A75B6" w:rsidP="002A75B6">
      <w:pPr>
        <w:rPr>
          <w:bCs/>
          <w:sz w:val="24"/>
          <w:szCs w:val="24"/>
        </w:rPr>
      </w:pPr>
    </w:p>
    <w:p w:rsidR="002A75B6" w:rsidRDefault="002A75B6" w:rsidP="002A75B6">
      <w:pPr>
        <w:rPr>
          <w:bCs/>
          <w:sz w:val="24"/>
          <w:szCs w:val="24"/>
        </w:rPr>
      </w:pPr>
      <w:r>
        <w:rPr>
          <w:bCs/>
          <w:sz w:val="24"/>
          <w:szCs w:val="24"/>
        </w:rPr>
        <w:t>Respectfully Submitted,</w:t>
      </w:r>
    </w:p>
    <w:p w:rsidR="002A75B6" w:rsidRDefault="002A75B6" w:rsidP="002A75B6">
      <w:pPr>
        <w:rPr>
          <w:bCs/>
          <w:sz w:val="24"/>
          <w:szCs w:val="24"/>
        </w:rPr>
      </w:pPr>
    </w:p>
    <w:p w:rsidR="002A75B6" w:rsidRDefault="002A75B6" w:rsidP="002A75B6">
      <w:pPr>
        <w:rPr>
          <w:bCs/>
          <w:sz w:val="24"/>
          <w:szCs w:val="24"/>
        </w:rPr>
      </w:pPr>
    </w:p>
    <w:p w:rsidR="002A75B6" w:rsidRDefault="002A75B6" w:rsidP="002A75B6">
      <w:pPr>
        <w:rPr>
          <w:bCs/>
          <w:sz w:val="24"/>
          <w:szCs w:val="24"/>
        </w:rPr>
      </w:pPr>
    </w:p>
    <w:p w:rsidR="002A75B6" w:rsidDel="004048A3" w:rsidRDefault="002A75B6" w:rsidP="002A75B6">
      <w:pPr>
        <w:rPr>
          <w:del w:id="84" w:author="jl22" w:date="2014-01-10T11:40:00Z"/>
          <w:bCs/>
          <w:sz w:val="24"/>
          <w:szCs w:val="24"/>
        </w:rPr>
      </w:pPr>
      <w:del w:id="85" w:author="jl22" w:date="2014-01-10T11:40:00Z">
        <w:r w:rsidDel="0022163C">
          <w:rPr>
            <w:bCs/>
            <w:sz w:val="24"/>
            <w:szCs w:val="24"/>
          </w:rPr>
          <w:delText>James L. Lansford, Ph.D.</w:delText>
        </w:r>
      </w:del>
      <w:ins w:id="86" w:author="jl22" w:date="2014-01-10T11:40:00Z">
        <w:r w:rsidR="0022163C">
          <w:rPr>
            <w:bCs/>
            <w:sz w:val="24"/>
            <w:szCs w:val="24"/>
          </w:rPr>
          <w:t xml:space="preserve">Paul </w:t>
        </w:r>
      </w:ins>
      <w:proofErr w:type="spellStart"/>
      <w:ins w:id="87" w:author="jl22" w:date="2014-01-15T23:13:00Z">
        <w:r w:rsidR="002B4600">
          <w:rPr>
            <w:bCs/>
            <w:sz w:val="24"/>
            <w:szCs w:val="24"/>
          </w:rPr>
          <w:t>Nikolich</w:t>
        </w:r>
      </w:ins>
    </w:p>
    <w:p w:rsidR="004048A3" w:rsidRDefault="004048A3" w:rsidP="002A75B6">
      <w:pPr>
        <w:rPr>
          <w:ins w:id="88" w:author="jl22" w:date="2014-01-15T23:15:00Z"/>
          <w:bCs/>
          <w:sz w:val="24"/>
          <w:szCs w:val="24"/>
        </w:rPr>
      </w:pPr>
      <w:ins w:id="89" w:author="jl22" w:date="2014-01-15T23:15:00Z">
        <w:r>
          <w:rPr>
            <w:bCs/>
            <w:sz w:val="24"/>
            <w:szCs w:val="24"/>
          </w:rPr>
          <w:t>Chair</w:t>
        </w:r>
        <w:proofErr w:type="spellEnd"/>
        <w:r>
          <w:rPr>
            <w:bCs/>
            <w:sz w:val="24"/>
            <w:szCs w:val="24"/>
          </w:rPr>
          <w:t>, IEEE 802</w:t>
        </w:r>
      </w:ins>
    </w:p>
    <w:p w:rsidR="002A75B6" w:rsidRDefault="002A75B6" w:rsidP="002A75B6">
      <w:pPr>
        <w:rPr>
          <w:sz w:val="24"/>
          <w:szCs w:val="24"/>
        </w:rPr>
      </w:pPr>
      <w:del w:id="90" w:author="jl22" w:date="2014-01-10T11:40:00Z">
        <w:r w:rsidDel="0022163C">
          <w:rPr>
            <w:bCs/>
            <w:sz w:val="24"/>
            <w:szCs w:val="24"/>
          </w:rPr>
          <w:delText>Chair, IEEE 802.11 DSRC Coexistence Tiger Team</w:delText>
        </w:r>
      </w:del>
    </w:p>
    <w:p w:rsidR="00BF5567" w:rsidRPr="00C26933" w:rsidRDefault="00BF5567" w:rsidP="00FC3963">
      <w:pPr>
        <w:rPr>
          <w:sz w:val="24"/>
          <w:szCs w:val="24"/>
        </w:rPr>
      </w:pPr>
    </w:p>
    <w:sectPr w:rsidR="00BF5567" w:rsidRPr="00C26933" w:rsidSect="003A70D5">
      <w:head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E58" w:rsidRDefault="00352E58" w:rsidP="00254EFF">
      <w:r>
        <w:separator/>
      </w:r>
    </w:p>
  </w:endnote>
  <w:endnote w:type="continuationSeparator" w:id="0">
    <w:p w:rsidR="00352E58" w:rsidRDefault="00352E58" w:rsidP="00254E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E58" w:rsidRDefault="00352E58" w:rsidP="00254EFF">
      <w:r>
        <w:separator/>
      </w:r>
    </w:p>
  </w:footnote>
  <w:footnote w:type="continuationSeparator" w:id="0">
    <w:p w:rsidR="00352E58" w:rsidRDefault="00352E58" w:rsidP="00254EFF">
      <w:r>
        <w:continuationSeparator/>
      </w:r>
    </w:p>
  </w:footnote>
  <w:footnote w:id="1">
    <w:p w:rsidR="00BF5567" w:rsidRPr="00BF5567" w:rsidRDefault="00BF5567">
      <w:pPr>
        <w:pStyle w:val="FootnoteText"/>
        <w:rPr>
          <w:lang w:val="en-US"/>
        </w:rPr>
      </w:pPr>
      <w:r>
        <w:rPr>
          <w:rStyle w:val="FootnoteReference"/>
        </w:rPr>
        <w:footnoteRef/>
      </w:r>
      <w:r>
        <w:t xml:space="preserve"> </w:t>
      </w:r>
      <w:r>
        <w:rPr>
          <w:lang w:val="en-US"/>
        </w:rPr>
        <w:t xml:space="preserve">Documents are available on the IEEE document server called “Mentor.”  The 802.11Regulatory Standing Committee documents can be found at </w:t>
      </w:r>
      <w:hyperlink r:id="rId1" w:history="1">
        <w:r w:rsidRPr="0051487E">
          <w:rPr>
            <w:rStyle w:val="Hyperlink"/>
            <w:lang w:val="en-US"/>
          </w:rPr>
          <w:t>https://mentor.ieee.org/802.11/documents?is_dcn=DCN%2C%20Title%2C%20Author%20or%20Affiliation&amp;is_group=0reg</w:t>
        </w:r>
      </w:hyperlink>
      <w:r>
        <w:rPr>
          <w:lang w:val="en-US"/>
        </w:rPr>
        <w:t xml:space="preserve">   Email archives for the IEEE 802.11 Regulatory Standing Committee can be found at </w:t>
      </w:r>
      <w:hyperlink r:id="rId2" w:history="1">
        <w:r w:rsidRPr="0051487E">
          <w:rPr>
            <w:rStyle w:val="Hyperlink"/>
            <w:lang w:val="en-US"/>
          </w:rPr>
          <w:t>http://www.ieee802.org/11/email/stds-802-11-reg/</w:t>
        </w:r>
      </w:hyperlink>
      <w:r>
        <w:rPr>
          <w:lang w:val="en-US"/>
        </w:rPr>
        <w:t xml:space="preserve"> </w:t>
      </w:r>
    </w:p>
  </w:footnote>
  <w:footnote w:id="2">
    <w:p w:rsidR="00C26933" w:rsidRPr="00C26933" w:rsidRDefault="00C26933">
      <w:pPr>
        <w:pStyle w:val="FootnoteText"/>
        <w:rPr>
          <w:lang w:val="en-US"/>
        </w:rPr>
      </w:pPr>
      <w:r>
        <w:rPr>
          <w:rStyle w:val="FootnoteReference"/>
        </w:rPr>
        <w:footnoteRef/>
      </w:r>
      <w:r>
        <w:t xml:space="preserve"> “A</w:t>
      </w:r>
      <w:r w:rsidRPr="00C26933">
        <w:t xml:space="preserve">genda for DSRC Coexistence Tiger Team Call </w:t>
      </w:r>
      <w:del w:id="20" w:author="jl22" w:date="2014-01-10T11:45:00Z">
        <w:r w:rsidRPr="00C26933" w:rsidDel="0022163C">
          <w:delText>13 Dec 2013</w:delText>
        </w:r>
      </w:del>
      <w:ins w:id="21" w:author="jl22" w:date="2014-01-10T11:45:00Z">
        <w:r w:rsidR="0022163C">
          <w:t>10 Jan 2014</w:t>
        </w:r>
      </w:ins>
      <w:r>
        <w:t xml:space="preserve">, </w:t>
      </w:r>
      <w:ins w:id="22" w:author="jl22" w:date="2014-01-15T23:16:00Z">
        <w:r w:rsidR="004048A3">
          <w:fldChar w:fldCharType="begin"/>
        </w:r>
        <w:r w:rsidR="004048A3">
          <w:instrText xml:space="preserve"> HYPERLINK "</w:instrText>
        </w:r>
        <w:r w:rsidR="004048A3" w:rsidRPr="004048A3">
          <w:instrText>https://mentor.ieee.org/802.11/dcn/14/11-14-0028-01-0reg-agenda-for-dsrc-coexistence-tiger-team-call-10-jan-2014.ppt</w:instrText>
        </w:r>
        <w:r w:rsidR="004048A3">
          <w:instrText xml:space="preserve">" </w:instrText>
        </w:r>
        <w:r w:rsidR="004048A3">
          <w:fldChar w:fldCharType="separate"/>
        </w:r>
        <w:r w:rsidR="004048A3" w:rsidRPr="00C74A83">
          <w:rPr>
            <w:rStyle w:val="Hyperlink"/>
          </w:rPr>
          <w:t>https://mentor.ieee.org/802.11/dcn/14/11-14-0028-01-0reg-agenda-for-dsrc-coexistence-tiger-team-call-10-jan-2014.ppt</w:t>
        </w:r>
        <w:r w:rsidR="004048A3">
          <w:fldChar w:fldCharType="end"/>
        </w:r>
        <w:r w:rsidR="004048A3">
          <w:t xml:space="preserve"> </w:t>
        </w:r>
      </w:ins>
      <w:del w:id="23" w:author="jl22" w:date="2014-01-10T11:45:00Z">
        <w:r w:rsidDel="0022163C">
          <w:delText>”</w:delText>
        </w:r>
        <w:r w:rsidR="00EB5A4A" w:rsidDel="0022163C">
          <w:fldChar w:fldCharType="begin"/>
        </w:r>
        <w:r w:rsidR="00923963" w:rsidDel="0022163C">
          <w:delInstrText>HYPERLINK "https://mentor.ieee.org/802.11/dcn/13/11-13-1526-00-0reg-agenda-for-dsrc-coexistence-tiger-team-call-13-dec-2013.ppt"</w:delInstrText>
        </w:r>
        <w:r w:rsidR="00EB5A4A" w:rsidDel="0022163C">
          <w:fldChar w:fldCharType="separate"/>
        </w:r>
        <w:r w:rsidRPr="0051487E" w:rsidDel="0022163C">
          <w:rPr>
            <w:rStyle w:val="Hyperlink"/>
          </w:rPr>
          <w:delText>https://mentor.ieee.org/802.11/dcn/13/11-13-1526-00-0reg-agenda-for-dsrc-coexistence-tiger-team-call-13-dec-2013.ppt</w:delText>
        </w:r>
        <w:r w:rsidR="00EB5A4A" w:rsidDel="0022163C">
          <w:fldChar w:fldCharType="end"/>
        </w:r>
      </w:del>
      <w:r>
        <w:t>, Jim Lansford (CSR)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0011047"/>
      <w:docPartObj>
        <w:docPartGallery w:val="Watermarks"/>
        <w:docPartUnique/>
      </w:docPartObj>
    </w:sdtPr>
    <w:sdtContent>
      <w:p w:rsidR="00254EFF" w:rsidRDefault="00EB5A4A">
        <w:pPr>
          <w:pStyle w:val="Header"/>
        </w:pPr>
        <w:r w:rsidRPr="00EB5A4A">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4A45"/>
    <w:multiLevelType w:val="hybridMultilevel"/>
    <w:tmpl w:val="3ED0FCCC"/>
    <w:lvl w:ilvl="0" w:tplc="626E6EEE">
      <w:start w:val="101"/>
      <w:numFmt w:val="bullet"/>
      <w:lvlText w:val=""/>
      <w:lvlJc w:val="left"/>
      <w:pPr>
        <w:ind w:left="525" w:hanging="360"/>
      </w:pPr>
      <w:rPr>
        <w:rFonts w:ascii="Symbol" w:eastAsia="Times New Roman" w:hAnsi="Symbol"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trackRevisions/>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54EFF"/>
    <w:rsid w:val="000342F8"/>
    <w:rsid w:val="001A5E27"/>
    <w:rsid w:val="0022163C"/>
    <w:rsid w:val="00254EFF"/>
    <w:rsid w:val="00292E63"/>
    <w:rsid w:val="002A75B6"/>
    <w:rsid w:val="002B4600"/>
    <w:rsid w:val="00352E58"/>
    <w:rsid w:val="00375D9B"/>
    <w:rsid w:val="003A70D5"/>
    <w:rsid w:val="004048A3"/>
    <w:rsid w:val="004C6720"/>
    <w:rsid w:val="004D1376"/>
    <w:rsid w:val="0056407E"/>
    <w:rsid w:val="005F3794"/>
    <w:rsid w:val="00923963"/>
    <w:rsid w:val="009E7F05"/>
    <w:rsid w:val="009F5268"/>
    <w:rsid w:val="00A34AA6"/>
    <w:rsid w:val="00A61479"/>
    <w:rsid w:val="00B21297"/>
    <w:rsid w:val="00B636D2"/>
    <w:rsid w:val="00BF5567"/>
    <w:rsid w:val="00C150A7"/>
    <w:rsid w:val="00C26933"/>
    <w:rsid w:val="00C508E9"/>
    <w:rsid w:val="00EB5A4A"/>
    <w:rsid w:val="00EB7843"/>
    <w:rsid w:val="00FC3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EFF"/>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Name">
    <w:name w:val="RecipientName"/>
    <w:basedOn w:val="Normal"/>
    <w:next w:val="Normal"/>
    <w:rsid w:val="00254EFF"/>
    <w:rPr>
      <w:rFonts w:ascii="Book Antiqua" w:hAnsi="Book Antiqua"/>
      <w:sz w:val="24"/>
      <w:lang w:val="en-US"/>
    </w:rPr>
  </w:style>
  <w:style w:type="paragraph" w:styleId="BalloonText">
    <w:name w:val="Balloon Text"/>
    <w:basedOn w:val="Normal"/>
    <w:link w:val="BalloonTextChar"/>
    <w:uiPriority w:val="99"/>
    <w:semiHidden/>
    <w:unhideWhenUsed/>
    <w:rsid w:val="00254EFF"/>
    <w:rPr>
      <w:rFonts w:ascii="Tahoma" w:hAnsi="Tahoma" w:cs="Tahoma"/>
      <w:sz w:val="16"/>
      <w:szCs w:val="16"/>
    </w:rPr>
  </w:style>
  <w:style w:type="character" w:customStyle="1" w:styleId="BalloonTextChar">
    <w:name w:val="Balloon Text Char"/>
    <w:basedOn w:val="DefaultParagraphFont"/>
    <w:link w:val="BalloonText"/>
    <w:uiPriority w:val="99"/>
    <w:semiHidden/>
    <w:rsid w:val="00254EFF"/>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254EFF"/>
    <w:pPr>
      <w:tabs>
        <w:tab w:val="center" w:pos="4680"/>
        <w:tab w:val="right" w:pos="9360"/>
      </w:tabs>
    </w:pPr>
  </w:style>
  <w:style w:type="character" w:customStyle="1" w:styleId="HeaderChar">
    <w:name w:val="Header Char"/>
    <w:basedOn w:val="DefaultParagraphFont"/>
    <w:link w:val="Header"/>
    <w:uiPriority w:val="99"/>
    <w:semiHidden/>
    <w:rsid w:val="00254EFF"/>
    <w:rPr>
      <w:rFonts w:ascii="Times New Roman" w:eastAsia="Times New Roman" w:hAnsi="Times New Roman" w:cs="Times New Roman"/>
      <w:szCs w:val="20"/>
      <w:lang w:val="en-GB"/>
    </w:rPr>
  </w:style>
  <w:style w:type="paragraph" w:styleId="Footer">
    <w:name w:val="footer"/>
    <w:basedOn w:val="Normal"/>
    <w:link w:val="FooterChar"/>
    <w:uiPriority w:val="99"/>
    <w:semiHidden/>
    <w:unhideWhenUsed/>
    <w:rsid w:val="00254EFF"/>
    <w:pPr>
      <w:tabs>
        <w:tab w:val="center" w:pos="4680"/>
        <w:tab w:val="right" w:pos="9360"/>
      </w:tabs>
    </w:pPr>
  </w:style>
  <w:style w:type="character" w:customStyle="1" w:styleId="FooterChar">
    <w:name w:val="Footer Char"/>
    <w:basedOn w:val="DefaultParagraphFont"/>
    <w:link w:val="Footer"/>
    <w:uiPriority w:val="99"/>
    <w:semiHidden/>
    <w:rsid w:val="00254EFF"/>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unhideWhenUsed/>
    <w:rsid w:val="00BF5567"/>
    <w:rPr>
      <w:sz w:val="20"/>
    </w:rPr>
  </w:style>
  <w:style w:type="character" w:customStyle="1" w:styleId="FootnoteTextChar">
    <w:name w:val="Footnote Text Char"/>
    <w:basedOn w:val="DefaultParagraphFont"/>
    <w:link w:val="FootnoteText"/>
    <w:uiPriority w:val="99"/>
    <w:semiHidden/>
    <w:rsid w:val="00BF5567"/>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BF5567"/>
    <w:rPr>
      <w:vertAlign w:val="superscript"/>
    </w:rPr>
  </w:style>
  <w:style w:type="character" w:styleId="Hyperlink">
    <w:name w:val="Hyperlink"/>
    <w:basedOn w:val="DefaultParagraphFont"/>
    <w:uiPriority w:val="99"/>
    <w:unhideWhenUsed/>
    <w:rsid w:val="00BF5567"/>
    <w:rPr>
      <w:color w:val="0000FF" w:themeColor="hyperlink"/>
      <w:u w:val="single"/>
    </w:rPr>
  </w:style>
  <w:style w:type="paragraph" w:styleId="ListParagraph">
    <w:name w:val="List Paragraph"/>
    <w:basedOn w:val="Normal"/>
    <w:uiPriority w:val="34"/>
    <w:qFormat/>
    <w:rsid w:val="00C26933"/>
    <w:pPr>
      <w:ind w:left="720"/>
      <w:contextualSpacing/>
    </w:pPr>
  </w:style>
  <w:style w:type="character" w:styleId="LineNumber">
    <w:name w:val="line number"/>
    <w:basedOn w:val="DefaultParagraphFont"/>
    <w:uiPriority w:val="99"/>
    <w:semiHidden/>
    <w:unhideWhenUsed/>
    <w:rsid w:val="003A70D5"/>
  </w:style>
</w:styles>
</file>

<file path=word/webSettings.xml><?xml version="1.0" encoding="utf-8"?>
<w:webSettings xmlns:r="http://schemas.openxmlformats.org/officeDocument/2006/relationships" xmlns:w="http://schemas.openxmlformats.org/wordprocessingml/2006/main">
  <w:divs>
    <w:div w:id="14582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eee802.org/11/email/stds-802-11-reg/" TargetMode="External"/><Relationship Id="rId1" Type="http://schemas.openxmlformats.org/officeDocument/2006/relationships/hyperlink" Target="https://mentor.ieee.org/802.11/documents?is_dcn=DCN%2C%20Title%2C%20Author%20or%20Affiliation&amp;is_group=0r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720C8-C515-48BD-81A3-83AD6960D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CSR PLC</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jl22</dc:creator>
  <cp:keywords/>
  <dc:description/>
  <cp:lastModifiedBy>jl22</cp:lastModifiedBy>
  <cp:revision>6</cp:revision>
  <cp:lastPrinted>2014-01-16T04:15:00Z</cp:lastPrinted>
  <dcterms:created xsi:type="dcterms:W3CDTF">2014-01-10T18:45:00Z</dcterms:created>
  <dcterms:modified xsi:type="dcterms:W3CDTF">2014-01-16T06:21:00Z</dcterms:modified>
</cp:coreProperties>
</file>