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ED76B7">
            <w:pPr>
              <w:pStyle w:val="T2"/>
            </w:pPr>
            <w:r>
              <w:t xml:space="preserve">Proposed </w:t>
            </w:r>
            <w:r w:rsidR="00ED76B7">
              <w:t>resolution to CID2098</w:t>
            </w:r>
          </w:p>
        </w:tc>
      </w:tr>
      <w:tr w:rsidR="00D12542" w:rsidTr="008A6911">
        <w:trPr>
          <w:trHeight w:val="359"/>
          <w:jc w:val="center"/>
        </w:trPr>
        <w:tc>
          <w:tcPr>
            <w:tcW w:w="5000" w:type="pct"/>
            <w:gridSpan w:val="5"/>
            <w:vAlign w:val="center"/>
          </w:tcPr>
          <w:p w:rsidR="00D12542" w:rsidRDefault="00D12542" w:rsidP="00227F84">
            <w:pPr>
              <w:pStyle w:val="T2"/>
              <w:ind w:left="0"/>
              <w:rPr>
                <w:sz w:val="20"/>
              </w:rPr>
            </w:pPr>
            <w:r>
              <w:rPr>
                <w:sz w:val="20"/>
              </w:rPr>
              <w:t>Date:</w:t>
            </w:r>
            <w:r>
              <w:rPr>
                <w:b w:val="0"/>
                <w:sz w:val="20"/>
              </w:rPr>
              <w:t xml:space="preserve">  201</w:t>
            </w:r>
            <w:r w:rsidR="00227F84">
              <w:rPr>
                <w:b w:val="0"/>
                <w:sz w:val="20"/>
              </w:rPr>
              <w:t>4</w:t>
            </w:r>
            <w:r>
              <w:rPr>
                <w:b w:val="0"/>
                <w:sz w:val="20"/>
              </w:rPr>
              <w:t>-</w:t>
            </w:r>
            <w:r w:rsidR="00227F84">
              <w:rPr>
                <w:b w:val="0"/>
                <w:sz w:val="20"/>
              </w:rPr>
              <w:t>01</w:t>
            </w:r>
            <w:r>
              <w:rPr>
                <w:b w:val="0"/>
                <w:sz w:val="20"/>
              </w:rPr>
              <w:t>-</w:t>
            </w:r>
            <w:r w:rsidR="00227F84">
              <w:rPr>
                <w:b w:val="0"/>
                <w:sz w:val="20"/>
              </w:rPr>
              <w:t>0</w:t>
            </w:r>
            <w:r w:rsidR="00964D7A">
              <w:rPr>
                <w:b w:val="0"/>
                <w:sz w:val="20"/>
              </w:rPr>
              <w:t>6</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Pr="004A5018" w:rsidRDefault="008A78F1" w:rsidP="008A78F1">
            <w:pPr>
              <w:pStyle w:val="T2"/>
              <w:spacing w:after="0"/>
              <w:ind w:left="0" w:right="0"/>
              <w:rPr>
                <w:b w:val="0"/>
                <w:sz w:val="20"/>
              </w:rPr>
            </w:pPr>
            <w:r w:rsidRPr="004A5018">
              <w:rPr>
                <w:b w:val="0"/>
                <w:sz w:val="20"/>
              </w:rPr>
              <w:t>Carlos.Cordeiro@intel.com</w:t>
            </w:r>
          </w:p>
        </w:tc>
      </w:tr>
      <w:tr w:rsidR="00ED76B7" w:rsidTr="00B7638E">
        <w:trPr>
          <w:jc w:val="center"/>
        </w:trPr>
        <w:tc>
          <w:tcPr>
            <w:tcW w:w="782" w:type="pct"/>
            <w:vAlign w:val="center"/>
          </w:tcPr>
          <w:p w:rsidR="00ED76B7" w:rsidRDefault="00ED76B7" w:rsidP="00674C7F">
            <w:pPr>
              <w:pStyle w:val="T2"/>
              <w:spacing w:after="0"/>
              <w:ind w:left="0" w:right="0"/>
              <w:rPr>
                <w:b w:val="0"/>
                <w:sz w:val="20"/>
              </w:rPr>
            </w:pPr>
            <w:r>
              <w:rPr>
                <w:b w:val="0"/>
                <w:sz w:val="20"/>
              </w:rPr>
              <w:t>Adrian Stephens</w:t>
            </w:r>
          </w:p>
        </w:tc>
        <w:tc>
          <w:tcPr>
            <w:tcW w:w="775" w:type="pct"/>
            <w:vAlign w:val="center"/>
          </w:tcPr>
          <w:p w:rsidR="00ED76B7" w:rsidRDefault="00ED76B7" w:rsidP="008A78F1">
            <w:pPr>
              <w:pStyle w:val="T2"/>
              <w:spacing w:after="0"/>
              <w:ind w:left="0" w:right="0"/>
              <w:rPr>
                <w:b w:val="0"/>
                <w:sz w:val="20"/>
              </w:rPr>
            </w:pPr>
            <w:r>
              <w:rPr>
                <w:b w:val="0"/>
                <w:sz w:val="20"/>
              </w:rPr>
              <w:t>Intel</w:t>
            </w:r>
          </w:p>
        </w:tc>
        <w:tc>
          <w:tcPr>
            <w:tcW w:w="723" w:type="pct"/>
            <w:vAlign w:val="center"/>
          </w:tcPr>
          <w:p w:rsidR="00ED76B7" w:rsidRDefault="00ED76B7" w:rsidP="00674C7F">
            <w:pPr>
              <w:pStyle w:val="T2"/>
              <w:spacing w:after="0"/>
              <w:ind w:left="0" w:right="0"/>
              <w:rPr>
                <w:b w:val="0"/>
                <w:sz w:val="20"/>
              </w:rPr>
            </w:pPr>
          </w:p>
        </w:tc>
        <w:tc>
          <w:tcPr>
            <w:tcW w:w="1006" w:type="pct"/>
            <w:vAlign w:val="center"/>
          </w:tcPr>
          <w:p w:rsidR="00ED76B7" w:rsidRDefault="00ED76B7" w:rsidP="00674C7F">
            <w:pPr>
              <w:pStyle w:val="T2"/>
              <w:spacing w:after="0"/>
              <w:ind w:left="0" w:right="0"/>
              <w:rPr>
                <w:b w:val="0"/>
                <w:sz w:val="20"/>
              </w:rPr>
            </w:pPr>
          </w:p>
        </w:tc>
        <w:tc>
          <w:tcPr>
            <w:tcW w:w="1714" w:type="pct"/>
            <w:vAlign w:val="center"/>
          </w:tcPr>
          <w:p w:rsidR="00ED76B7" w:rsidRPr="004A5018" w:rsidRDefault="00050771" w:rsidP="00ED76B7">
            <w:pPr>
              <w:pStyle w:val="T2"/>
              <w:spacing w:after="0"/>
              <w:ind w:left="0" w:right="0"/>
              <w:rPr>
                <w:b w:val="0"/>
                <w:sz w:val="20"/>
              </w:rPr>
            </w:pPr>
            <w:hyperlink r:id="rId9" w:history="1">
              <w:r w:rsidR="00ED76B7" w:rsidRPr="004A5018">
                <w:rPr>
                  <w:b w:val="0"/>
                  <w:sz w:val="20"/>
                </w:rPr>
                <w:t>Adrian.Stephens@intel.com</w:t>
              </w:r>
            </w:hyperlink>
          </w:p>
        </w:tc>
      </w:tr>
      <w:tr w:rsidR="00B7638E" w:rsidTr="00B7638E">
        <w:trPr>
          <w:jc w:val="center"/>
        </w:trPr>
        <w:tc>
          <w:tcPr>
            <w:tcW w:w="782" w:type="pct"/>
            <w:vAlign w:val="center"/>
          </w:tcPr>
          <w:p w:rsidR="008A78F1" w:rsidRDefault="00FE4890" w:rsidP="00207286">
            <w:pPr>
              <w:pStyle w:val="T2"/>
              <w:spacing w:after="0"/>
              <w:ind w:left="0" w:right="0"/>
              <w:jc w:val="left"/>
              <w:rPr>
                <w:b w:val="0"/>
                <w:sz w:val="20"/>
              </w:rPr>
            </w:pPr>
            <w:r>
              <w:rPr>
                <w:b w:val="0"/>
                <w:sz w:val="20"/>
              </w:rPr>
              <w:t>Gaius Wee</w:t>
            </w:r>
          </w:p>
        </w:tc>
        <w:tc>
          <w:tcPr>
            <w:tcW w:w="775" w:type="pct"/>
            <w:vAlign w:val="center"/>
          </w:tcPr>
          <w:p w:rsidR="008A78F1" w:rsidRDefault="00BC20B9" w:rsidP="00674C7F">
            <w:pPr>
              <w:pStyle w:val="T2"/>
              <w:spacing w:after="0"/>
              <w:ind w:left="0" w:right="0"/>
              <w:rPr>
                <w:b w:val="0"/>
                <w:sz w:val="20"/>
              </w:rPr>
            </w:pPr>
            <w:r>
              <w:rPr>
                <w:b w:val="0"/>
                <w:sz w:val="20"/>
              </w:rPr>
              <w:t>Panasonic</w:t>
            </w:r>
          </w:p>
        </w:tc>
        <w:tc>
          <w:tcPr>
            <w:tcW w:w="723" w:type="pct"/>
            <w:vAlign w:val="center"/>
          </w:tcPr>
          <w:p w:rsidR="008A78F1" w:rsidRDefault="008A78F1" w:rsidP="00674C7F">
            <w:pPr>
              <w:pStyle w:val="T2"/>
              <w:spacing w:after="0"/>
              <w:ind w:left="0" w:right="0"/>
              <w:rPr>
                <w:b w:val="0"/>
                <w:sz w:val="20"/>
              </w:rPr>
            </w:pPr>
          </w:p>
        </w:tc>
        <w:tc>
          <w:tcPr>
            <w:tcW w:w="1006" w:type="pct"/>
            <w:vAlign w:val="center"/>
          </w:tcPr>
          <w:p w:rsidR="008A78F1" w:rsidRDefault="008A78F1" w:rsidP="00674C7F">
            <w:pPr>
              <w:pStyle w:val="T2"/>
              <w:spacing w:after="0"/>
              <w:ind w:left="0" w:right="0"/>
              <w:rPr>
                <w:b w:val="0"/>
                <w:sz w:val="20"/>
              </w:rPr>
            </w:pPr>
          </w:p>
        </w:tc>
        <w:tc>
          <w:tcPr>
            <w:tcW w:w="1714" w:type="pct"/>
            <w:vAlign w:val="center"/>
          </w:tcPr>
          <w:p w:rsidR="008A78F1" w:rsidRPr="004A5018" w:rsidRDefault="00B7638E" w:rsidP="00674C7F">
            <w:pPr>
              <w:pStyle w:val="T2"/>
              <w:spacing w:after="0"/>
              <w:ind w:left="0" w:right="0"/>
              <w:rPr>
                <w:b w:val="0"/>
                <w:sz w:val="20"/>
              </w:rPr>
            </w:pPr>
            <w:r w:rsidRPr="004A5018">
              <w:rPr>
                <w:b w:val="0"/>
                <w:sz w:val="20"/>
              </w:rPr>
              <w:t>YaoHuang.Wee@sg.panasonic.com</w:t>
            </w:r>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ED76B7">
                              <w:rPr>
                                <w:szCs w:val="22"/>
                              </w:rPr>
                              <w:t>a resolution to CID2098.</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proposed modifications are in reference to </w:t>
                            </w:r>
                            <w:r w:rsidRPr="00067685">
                              <w:rPr>
                                <w:szCs w:val="22"/>
                              </w:rPr>
                              <w:t>Draft P802.11REVmc_D2.0</w:t>
                            </w:r>
                            <w:r w:rsidRPr="002A3959">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ED76B7">
                        <w:rPr>
                          <w:szCs w:val="22"/>
                        </w:rPr>
                        <w:t>a resolution to CID2098.</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proposed modifications are in reference to </w:t>
                      </w:r>
                      <w:r w:rsidRPr="00067685">
                        <w:rPr>
                          <w:szCs w:val="22"/>
                        </w:rPr>
                        <w:t>Draft P802.11REVmc_D2.0</w:t>
                      </w:r>
                      <w:r w:rsidRPr="002A3959">
                        <w:rPr>
                          <w:szCs w:val="22"/>
                        </w:rPr>
                        <w:t>.</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0" w:name="RTF37363431303a2048322c312e"/>
    </w:p>
    <w:bookmarkEnd w:id="0"/>
    <w:p w:rsidR="004444A1" w:rsidRDefault="004444A1" w:rsidP="00320EEE">
      <w:pPr>
        <w:rPr>
          <w:rFonts w:eastAsia="Times New Roman"/>
        </w:rPr>
      </w:pPr>
    </w:p>
    <w:tbl>
      <w:tblPr>
        <w:tblStyle w:val="TableGrid1"/>
        <w:tblW w:w="0" w:type="auto"/>
        <w:tblLook w:val="04A0" w:firstRow="1" w:lastRow="0" w:firstColumn="1" w:lastColumn="0" w:noHBand="0" w:noVBand="1"/>
      </w:tblPr>
      <w:tblGrid>
        <w:gridCol w:w="661"/>
        <w:gridCol w:w="222"/>
        <w:gridCol w:w="661"/>
        <w:gridCol w:w="439"/>
        <w:gridCol w:w="1106"/>
        <w:gridCol w:w="222"/>
        <w:gridCol w:w="222"/>
        <w:gridCol w:w="222"/>
        <w:gridCol w:w="222"/>
        <w:gridCol w:w="222"/>
        <w:gridCol w:w="2955"/>
        <w:gridCol w:w="2922"/>
        <w:gridCol w:w="222"/>
      </w:tblGrid>
      <w:tr w:rsidR="002456B2" w:rsidRPr="004444A1" w:rsidTr="002456B2">
        <w:trPr>
          <w:trHeight w:val="1020"/>
        </w:trPr>
        <w:tc>
          <w:tcPr>
            <w:tcW w:w="0" w:type="auto"/>
            <w:hideMark/>
          </w:tcPr>
          <w:p w:rsidR="002456B2" w:rsidRPr="004444A1" w:rsidRDefault="002456B2" w:rsidP="004444A1">
            <w:pPr>
              <w:jc w:val="right"/>
              <w:rPr>
                <w:rFonts w:ascii="Arial" w:hAnsi="Arial" w:cs="Arial"/>
                <w:sz w:val="20"/>
                <w:lang w:val="en-US"/>
              </w:rPr>
            </w:pPr>
            <w:r w:rsidRPr="004444A1">
              <w:rPr>
                <w:rFonts w:ascii="Arial" w:hAnsi="Arial" w:cs="Arial"/>
                <w:sz w:val="20"/>
                <w:lang w:val="en-US"/>
              </w:rPr>
              <w:t>2098</w:t>
            </w: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r w:rsidRPr="004444A1">
              <w:rPr>
                <w:rFonts w:ascii="Arial" w:hAnsi="Arial" w:cs="Arial"/>
                <w:sz w:val="20"/>
                <w:lang w:val="en-US"/>
              </w:rPr>
              <w:t>1363</w:t>
            </w:r>
          </w:p>
        </w:tc>
        <w:tc>
          <w:tcPr>
            <w:tcW w:w="0" w:type="auto"/>
            <w:hideMark/>
          </w:tcPr>
          <w:p w:rsidR="002456B2" w:rsidRPr="004444A1" w:rsidRDefault="002456B2" w:rsidP="004444A1">
            <w:pPr>
              <w:rPr>
                <w:rFonts w:ascii="Arial" w:hAnsi="Arial" w:cs="Arial"/>
                <w:sz w:val="20"/>
                <w:lang w:val="en-US"/>
              </w:rPr>
            </w:pPr>
            <w:r w:rsidRPr="004444A1">
              <w:rPr>
                <w:rFonts w:ascii="Arial" w:hAnsi="Arial" w:cs="Arial"/>
                <w:sz w:val="20"/>
                <w:lang w:val="en-US"/>
              </w:rPr>
              <w:t>49</w:t>
            </w:r>
          </w:p>
        </w:tc>
        <w:tc>
          <w:tcPr>
            <w:tcW w:w="0" w:type="auto"/>
            <w:hideMark/>
          </w:tcPr>
          <w:p w:rsidR="002456B2" w:rsidRPr="004444A1" w:rsidRDefault="002456B2" w:rsidP="004444A1">
            <w:pPr>
              <w:rPr>
                <w:rFonts w:ascii="Arial" w:hAnsi="Arial" w:cs="Arial"/>
                <w:sz w:val="20"/>
                <w:lang w:val="en-US"/>
              </w:rPr>
            </w:pPr>
            <w:r w:rsidRPr="004444A1">
              <w:rPr>
                <w:rFonts w:ascii="Arial" w:hAnsi="Arial" w:cs="Arial"/>
                <w:sz w:val="20"/>
                <w:lang w:val="en-US"/>
              </w:rPr>
              <w:t>10.1.4.3.2</w:t>
            </w: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p>
        </w:tc>
        <w:tc>
          <w:tcPr>
            <w:tcW w:w="0" w:type="auto"/>
            <w:hideMark/>
          </w:tcPr>
          <w:p w:rsidR="002456B2" w:rsidRPr="004444A1" w:rsidRDefault="002456B2" w:rsidP="004444A1">
            <w:pPr>
              <w:rPr>
                <w:rFonts w:ascii="Arial" w:hAnsi="Arial" w:cs="Arial"/>
                <w:sz w:val="20"/>
                <w:lang w:val="en-US"/>
              </w:rPr>
            </w:pPr>
            <w:r w:rsidRPr="004444A1">
              <w:rPr>
                <w:rFonts w:ascii="Arial" w:hAnsi="Arial" w:cs="Arial"/>
                <w:sz w:val="20"/>
                <w:lang w:val="en-US"/>
              </w:rPr>
              <w:t>Much of the active scanning procedure is dependent on DMG/non-DMG.   This obscures the logic.</w:t>
            </w:r>
          </w:p>
        </w:tc>
        <w:tc>
          <w:tcPr>
            <w:tcW w:w="0" w:type="auto"/>
            <w:hideMark/>
          </w:tcPr>
          <w:p w:rsidR="002456B2" w:rsidRPr="004444A1" w:rsidRDefault="002456B2" w:rsidP="004444A1">
            <w:pPr>
              <w:rPr>
                <w:rFonts w:ascii="Arial" w:hAnsi="Arial" w:cs="Arial"/>
                <w:sz w:val="20"/>
                <w:lang w:val="en-US"/>
              </w:rPr>
            </w:pPr>
            <w:r w:rsidRPr="004444A1">
              <w:rPr>
                <w:rFonts w:ascii="Arial" w:hAnsi="Arial" w:cs="Arial"/>
                <w:sz w:val="20"/>
                <w:lang w:val="en-US"/>
              </w:rPr>
              <w:t xml:space="preserve">Describe DMG and non-DMG cases as either two separate lists or two separate </w:t>
            </w:r>
            <w:proofErr w:type="spellStart"/>
            <w:r w:rsidRPr="004444A1">
              <w:rPr>
                <w:rFonts w:ascii="Arial" w:hAnsi="Arial" w:cs="Arial"/>
                <w:sz w:val="20"/>
                <w:lang w:val="en-US"/>
              </w:rPr>
              <w:t>subclauses</w:t>
            </w:r>
            <w:proofErr w:type="spellEnd"/>
            <w:r w:rsidRPr="004444A1">
              <w:rPr>
                <w:rFonts w:ascii="Arial" w:hAnsi="Arial" w:cs="Arial"/>
                <w:sz w:val="20"/>
                <w:lang w:val="en-US"/>
              </w:rPr>
              <w:t>.</w:t>
            </w:r>
          </w:p>
        </w:tc>
        <w:tc>
          <w:tcPr>
            <w:tcW w:w="0" w:type="auto"/>
            <w:hideMark/>
          </w:tcPr>
          <w:p w:rsidR="002456B2" w:rsidRPr="004444A1" w:rsidRDefault="002456B2" w:rsidP="004444A1">
            <w:pPr>
              <w:rPr>
                <w:rFonts w:ascii="Arial" w:hAnsi="Arial" w:cs="Arial"/>
                <w:sz w:val="20"/>
                <w:lang w:val="en-US"/>
              </w:rPr>
            </w:pPr>
          </w:p>
        </w:tc>
      </w:tr>
    </w:tbl>
    <w:p w:rsidR="004444A1" w:rsidRDefault="004444A1" w:rsidP="00320EEE">
      <w:pPr>
        <w:rPr>
          <w:rFonts w:eastAsia="Times New Roman"/>
          <w:lang w:val="en-US"/>
        </w:rPr>
      </w:pPr>
    </w:p>
    <w:p w:rsidR="002456B2" w:rsidRDefault="002456B2" w:rsidP="00320EEE">
      <w:pPr>
        <w:rPr>
          <w:rFonts w:eastAsia="Times New Roman"/>
          <w:lang w:val="en-US"/>
        </w:rPr>
      </w:pPr>
      <w:r>
        <w:rPr>
          <w:rFonts w:eastAsia="Times New Roman"/>
          <w:lang w:val="en-US"/>
        </w:rPr>
        <w:t xml:space="preserve">Proposed resolution: Accept. </w:t>
      </w:r>
    </w:p>
    <w:p w:rsidR="002456B2" w:rsidRDefault="002456B2" w:rsidP="00320EEE">
      <w:pPr>
        <w:rPr>
          <w:rFonts w:eastAsia="Times New Roman"/>
          <w:lang w:val="en-US"/>
        </w:rPr>
      </w:pPr>
    </w:p>
    <w:p w:rsidR="00AC352D" w:rsidRDefault="00AC352D" w:rsidP="00320EEE">
      <w:pPr>
        <w:rPr>
          <w:rFonts w:eastAsia="Times New Roman"/>
          <w:lang w:val="en-US"/>
        </w:rPr>
      </w:pPr>
      <w:r>
        <w:rPr>
          <w:rFonts w:eastAsia="Times New Roman"/>
          <w:lang w:val="en-US"/>
        </w:rPr>
        <w:t>Discussion on resolution text:</w:t>
      </w:r>
    </w:p>
    <w:p w:rsidR="00AC352D" w:rsidRDefault="00AC352D" w:rsidP="00AC352D">
      <w:pPr>
        <w:pStyle w:val="ListParagraph"/>
        <w:numPr>
          <w:ilvl w:val="0"/>
          <w:numId w:val="36"/>
        </w:numPr>
        <w:rPr>
          <w:rFonts w:eastAsia="Times New Roman"/>
        </w:rPr>
      </w:pPr>
      <w:r>
        <w:rPr>
          <w:rFonts w:eastAsia="Times New Roman"/>
        </w:rPr>
        <w:t xml:space="preserve">A new, separate </w:t>
      </w:r>
      <w:proofErr w:type="spellStart"/>
      <w:r>
        <w:rPr>
          <w:rFonts w:eastAsia="Times New Roman"/>
        </w:rPr>
        <w:t>subclause</w:t>
      </w:r>
      <w:proofErr w:type="spellEnd"/>
      <w:r>
        <w:rPr>
          <w:rFonts w:eastAsia="Times New Roman"/>
        </w:rPr>
        <w:t xml:space="preserve"> 10.1.4.3.2a is proposed to be created specifically for DMG active scanning</w:t>
      </w:r>
    </w:p>
    <w:p w:rsidR="00AC352D" w:rsidRDefault="00AC352D" w:rsidP="00AC352D">
      <w:pPr>
        <w:pStyle w:val="ListParagraph"/>
        <w:numPr>
          <w:ilvl w:val="0"/>
          <w:numId w:val="36"/>
        </w:numPr>
        <w:rPr>
          <w:rFonts w:eastAsia="Times New Roman"/>
        </w:rPr>
      </w:pPr>
      <w:r>
        <w:rPr>
          <w:rFonts w:eastAsia="Times New Roman"/>
        </w:rPr>
        <w:t xml:space="preserve">All DMG specific normative text is thus removed from </w:t>
      </w:r>
      <w:proofErr w:type="spellStart"/>
      <w:r>
        <w:rPr>
          <w:rFonts w:eastAsia="Times New Roman"/>
        </w:rPr>
        <w:t>subclause</w:t>
      </w:r>
      <w:proofErr w:type="spellEnd"/>
      <w:r>
        <w:rPr>
          <w:rFonts w:eastAsia="Times New Roman"/>
        </w:rPr>
        <w:t xml:space="preserve"> 10.1.4.3.2</w:t>
      </w:r>
    </w:p>
    <w:p w:rsidR="00AC352D" w:rsidRDefault="00AC352D" w:rsidP="00AC352D">
      <w:pPr>
        <w:pStyle w:val="ListParagraph"/>
        <w:numPr>
          <w:ilvl w:val="0"/>
          <w:numId w:val="36"/>
        </w:numPr>
        <w:rPr>
          <w:rFonts w:eastAsia="Times New Roman"/>
        </w:rPr>
      </w:pPr>
      <w:r>
        <w:rPr>
          <w:rFonts w:eastAsia="Times New Roman"/>
        </w:rPr>
        <w:t xml:space="preserve">Everywhere reference in the draft to 10.1.4.3.2 is changed to 10.1.4.3.2a if </w:t>
      </w:r>
      <w:r w:rsidR="00085BF8">
        <w:rPr>
          <w:rFonts w:eastAsia="Times New Roman"/>
        </w:rPr>
        <w:t>in the context of DMG behavior.</w:t>
      </w:r>
    </w:p>
    <w:p w:rsidR="00085BF8" w:rsidRDefault="00085BF8" w:rsidP="00AC352D">
      <w:pPr>
        <w:pStyle w:val="ListParagraph"/>
        <w:numPr>
          <w:ilvl w:val="0"/>
          <w:numId w:val="36"/>
        </w:numPr>
        <w:rPr>
          <w:rFonts w:eastAsia="Times New Roman"/>
        </w:rPr>
      </w:pPr>
      <w:r>
        <w:rPr>
          <w:rFonts w:eastAsia="Times New Roman"/>
        </w:rPr>
        <w:t xml:space="preserve">From a technical perspective, the DMG behavior in the newly inserted </w:t>
      </w:r>
      <w:proofErr w:type="spellStart"/>
      <w:r>
        <w:rPr>
          <w:rFonts w:eastAsia="Times New Roman"/>
        </w:rPr>
        <w:t>subclause</w:t>
      </w:r>
      <w:proofErr w:type="spellEnd"/>
      <w:r>
        <w:rPr>
          <w:rFonts w:eastAsia="Times New Roman"/>
        </w:rPr>
        <w:t xml:space="preserve"> 10.1.4.3.2a is the same as in </w:t>
      </w:r>
      <w:proofErr w:type="spellStart"/>
      <w:r>
        <w:rPr>
          <w:rFonts w:eastAsia="Times New Roman"/>
        </w:rPr>
        <w:t>subclause</w:t>
      </w:r>
      <w:proofErr w:type="spellEnd"/>
      <w:r>
        <w:rPr>
          <w:rFonts w:eastAsia="Times New Roman"/>
        </w:rPr>
        <w:t xml:space="preserve"> 10.1.4.3.2, but with the following issues being addressed:</w:t>
      </w:r>
    </w:p>
    <w:p w:rsidR="00201970" w:rsidRDefault="00085BF8" w:rsidP="00085BF8">
      <w:pPr>
        <w:pStyle w:val="ListParagraph"/>
        <w:numPr>
          <w:ilvl w:val="1"/>
          <w:numId w:val="36"/>
        </w:numPr>
        <w:rPr>
          <w:rFonts w:eastAsia="Times New Roman"/>
        </w:rPr>
      </w:pPr>
      <w:r>
        <w:rPr>
          <w:rFonts w:eastAsia="Times New Roman"/>
        </w:rPr>
        <w:t xml:space="preserve">The timing of each step has been specified. </w:t>
      </w:r>
    </w:p>
    <w:p w:rsidR="00085BF8" w:rsidRDefault="00085BF8" w:rsidP="00085BF8">
      <w:pPr>
        <w:pStyle w:val="ListParagraph"/>
        <w:numPr>
          <w:ilvl w:val="1"/>
          <w:numId w:val="36"/>
        </w:numPr>
        <w:rPr>
          <w:rFonts w:eastAsia="Times New Roman"/>
        </w:rPr>
      </w:pPr>
      <w:r>
        <w:rPr>
          <w:rFonts w:eastAsia="Times New Roman"/>
        </w:rPr>
        <w:t>For transmissions of Probe Requests in the multiple SSID case, a basic access is used prior to each Probe Request transmission</w:t>
      </w:r>
    </w:p>
    <w:p w:rsidR="00085BF8" w:rsidRPr="00AC352D" w:rsidRDefault="00085BF8" w:rsidP="00085BF8">
      <w:pPr>
        <w:pStyle w:val="ListParagraph"/>
        <w:numPr>
          <w:ilvl w:val="1"/>
          <w:numId w:val="36"/>
        </w:numPr>
        <w:rPr>
          <w:rFonts w:eastAsia="Times New Roman"/>
        </w:rPr>
      </w:pPr>
      <w:r>
        <w:rPr>
          <w:rFonts w:eastAsia="Times New Roman"/>
        </w:rPr>
        <w:t xml:space="preserve">Move the probe timer early in the scanning phase, </w:t>
      </w:r>
      <w:r w:rsidR="00201970">
        <w:rPr>
          <w:rFonts w:eastAsia="Times New Roman"/>
        </w:rPr>
        <w:t>so that it accounts the time takes to sweep the DMG Beacon frames</w:t>
      </w:r>
    </w:p>
    <w:p w:rsidR="00AC352D" w:rsidRDefault="00AC352D" w:rsidP="00320EEE">
      <w:pPr>
        <w:rPr>
          <w:rFonts w:eastAsia="Times New Roman"/>
          <w:lang w:val="en-US"/>
        </w:rPr>
      </w:pPr>
    </w:p>
    <w:p w:rsidR="00AC352D" w:rsidRDefault="00AC352D" w:rsidP="00320EEE">
      <w:pPr>
        <w:rPr>
          <w:rFonts w:eastAsia="Times New Roman"/>
          <w:lang w:val="en-US"/>
        </w:rPr>
      </w:pPr>
    </w:p>
    <w:p w:rsidR="002456B2" w:rsidRDefault="002456B2" w:rsidP="00320EEE">
      <w:pPr>
        <w:rPr>
          <w:rFonts w:eastAsia="Times New Roman"/>
          <w:lang w:val="en-US"/>
        </w:rPr>
      </w:pPr>
      <w:r>
        <w:rPr>
          <w:rFonts w:eastAsia="Times New Roman"/>
          <w:lang w:val="en-US"/>
        </w:rPr>
        <w:t>Proposed resolution text:</w:t>
      </w:r>
    </w:p>
    <w:p w:rsidR="002456B2" w:rsidRDefault="002456B2" w:rsidP="00320EEE">
      <w:pPr>
        <w:rPr>
          <w:rFonts w:eastAsia="Times New Roman"/>
          <w:lang w:val="en-US"/>
        </w:rPr>
      </w:pPr>
    </w:p>
    <w:p w:rsidR="00F04134" w:rsidRDefault="00F04134" w:rsidP="00320EEE">
      <w:pPr>
        <w:rPr>
          <w:rFonts w:eastAsia="Times New Roman"/>
          <w:lang w:val="en-US"/>
        </w:rPr>
      </w:pPr>
      <w:r>
        <w:rPr>
          <w:rFonts w:ascii="Arial-BoldMT" w:hAnsi="Arial-BoldMT" w:cs="Arial-BoldMT"/>
          <w:b/>
          <w:bCs/>
          <w:sz w:val="20"/>
          <w:lang w:val="en-US" w:eastAsia="ko-KR"/>
        </w:rPr>
        <w:t>8.3.3.1 Format of Management frames</w:t>
      </w:r>
    </w:p>
    <w:p w:rsidR="00F04134" w:rsidRDefault="00F04134" w:rsidP="00320EEE">
      <w:pPr>
        <w:rPr>
          <w:rFonts w:eastAsia="Times New Roman"/>
          <w:lang w:val="en-US"/>
        </w:rPr>
      </w:pPr>
    </w:p>
    <w:p w:rsidR="00F04134" w:rsidRPr="003E33F1" w:rsidRDefault="006035EC" w:rsidP="00F04134">
      <w:pPr>
        <w:rPr>
          <w:rFonts w:eastAsia="Times New Roman"/>
          <w:b/>
          <w:i/>
          <w:lang w:val="en-US"/>
        </w:rPr>
      </w:pPr>
      <w:r>
        <w:rPr>
          <w:rFonts w:eastAsia="Times New Roman"/>
          <w:b/>
          <w:i/>
          <w:lang w:val="en-US"/>
        </w:rPr>
        <w:t>C</w:t>
      </w:r>
      <w:r w:rsidR="00F04134">
        <w:rPr>
          <w:rFonts w:eastAsia="Times New Roman"/>
          <w:b/>
          <w:i/>
          <w:lang w:val="en-US"/>
        </w:rPr>
        <w:t>hange the second para as follows</w:t>
      </w:r>
    </w:p>
    <w:p w:rsidR="00F04134" w:rsidRDefault="00F04134" w:rsidP="00320EEE">
      <w:pPr>
        <w:rPr>
          <w:rFonts w:eastAsia="Times New Roman"/>
          <w:lang w:val="en-US"/>
        </w:rPr>
      </w:pPr>
    </w:p>
    <w:p w:rsidR="00F04134" w:rsidRDefault="00F04134" w:rsidP="00F04134">
      <w:pPr>
        <w:autoSpaceDE w:val="0"/>
        <w:autoSpaceDN w:val="0"/>
        <w:adjustRightInd w:val="0"/>
        <w:rPr>
          <w:rFonts w:eastAsia="Times New Roman"/>
          <w:lang w:val="en-US"/>
        </w:rPr>
      </w:pPr>
      <w:r>
        <w:rPr>
          <w:rFonts w:ascii="TimesNewRomanPSMT" w:hAnsi="TimesNewRomanPSMT" w:cs="TimesNewRomanPSMT"/>
          <w:sz w:val="20"/>
          <w:lang w:val="en-US" w:eastAsia="ko-KR"/>
        </w:rPr>
        <w:t xml:space="preserve">A STA uses the contents of the Address 1 field to perform the address matching for receive decisions. In the case where the Address 1 field contains a group address and the frame subtype is other than Beacon or the frame subtype Action, Category </w:t>
      </w:r>
      <w:proofErr w:type="spellStart"/>
      <w:r>
        <w:rPr>
          <w:rFonts w:ascii="TimesNewRomanPSMT" w:hAnsi="TimesNewRomanPSMT" w:cs="TimesNewRomanPSMT"/>
          <w:sz w:val="20"/>
          <w:lang w:val="en-US" w:eastAsia="ko-KR"/>
        </w:rPr>
        <w:t>Multihop</w:t>
      </w:r>
      <w:proofErr w:type="spellEnd"/>
      <w:r>
        <w:rPr>
          <w:rFonts w:ascii="TimesNewRomanPSMT" w:hAnsi="TimesNewRomanPSMT" w:cs="TimesNewRomanPSMT"/>
          <w:sz w:val="20"/>
          <w:lang w:val="en-US" w:eastAsia="ko-KR"/>
        </w:rPr>
        <w:t xml:space="preserve"> Action (</w:t>
      </w:r>
      <w:proofErr w:type="spellStart"/>
      <w:r>
        <w:rPr>
          <w:rFonts w:ascii="TimesNewRomanPSMT" w:hAnsi="TimesNewRomanPSMT" w:cs="TimesNewRomanPSMT"/>
          <w:sz w:val="20"/>
          <w:lang w:val="en-US" w:eastAsia="ko-KR"/>
        </w:rPr>
        <w:t>Multihop</w:t>
      </w:r>
      <w:proofErr w:type="spellEnd"/>
      <w:r>
        <w:rPr>
          <w:rFonts w:ascii="TimesNewRomanPSMT" w:hAnsi="TimesNewRomanPSMT" w:cs="TimesNewRomanPSMT"/>
          <w:sz w:val="20"/>
          <w:lang w:val="en-US" w:eastAsia="ko-KR"/>
        </w:rPr>
        <w:t xml:space="preserve"> Action frame), the Address 3 field also is validated to verify that the group addressed frame originated from a STA in the BSS of which the receiving STA is a member or from a mesh STA to which mesh peering is maintained. Details of addressing and forwarding of the group addressed frame in an MBSS are defined in 9.33.5 (Addressing and forwarding of group addressed Mesh Data frames). When the Address 1 field contains a group address and the frame subtype is either Probe Request or Action with Category Public, a wildcard BSSID value matches all receiving STA’s BSSIDs. If the frame subtype is Beacon, other address matching rules apply, as specified in 10.1.3.7 (Beacon reception). Frames of subtype Probe Request with a group address in the Address 1 field are additionally processed as described in 10.1.4.3.2 (Active scanning procedure)</w:t>
      </w:r>
      <w:r>
        <w:rPr>
          <w:rFonts w:ascii="TimesNewRomanPSMT" w:hAnsi="TimesNewRomanPSMT" w:cs="TimesNewRomanPSMT"/>
          <w:sz w:val="20"/>
          <w:u w:val="single"/>
          <w:lang w:val="en-US" w:eastAsia="ko-KR"/>
        </w:rPr>
        <w:t xml:space="preserve"> for non-DMG STAs and</w:t>
      </w:r>
      <w:r w:rsidRPr="00F04134">
        <w:rPr>
          <w:rFonts w:ascii="TimesNewRomanPSMT" w:hAnsi="TimesNewRomanPSMT" w:cs="TimesNewRomanPSMT"/>
          <w:sz w:val="20"/>
          <w:u w:val="single"/>
          <w:lang w:val="en-US" w:eastAsia="ko-KR"/>
        </w:rPr>
        <w:t xml:space="preserve"> 10.1.4.3.2a for DMG STAs</w:t>
      </w:r>
      <w:r>
        <w:rPr>
          <w:rFonts w:ascii="TimesNewRomanPSMT" w:hAnsi="TimesNewRomanPSMT" w:cs="TimesNewRomanPSMT"/>
          <w:sz w:val="20"/>
          <w:lang w:val="en-US" w:eastAsia="ko-KR"/>
        </w:rPr>
        <w:t>. If the frame subtype is Action, the Category is Public, and the Action is 20/40 BSS Coexistence Management, then additional address matching rules for receive decisions apply as specified in 10.16 (20/40 MHz BSS operation) and 10.18 (20/40 BSS Coexistence Management frame usage).</w:t>
      </w:r>
    </w:p>
    <w:p w:rsidR="009C0E6A" w:rsidRDefault="009C0E6A" w:rsidP="00320EEE">
      <w:pPr>
        <w:rPr>
          <w:rFonts w:eastAsia="Times New Roman"/>
          <w:lang w:val="en-US"/>
        </w:rPr>
      </w:pPr>
    </w:p>
    <w:p w:rsidR="00F04134" w:rsidRDefault="00F04134" w:rsidP="00320EEE">
      <w:pPr>
        <w:rPr>
          <w:rFonts w:eastAsia="Times New Roman"/>
          <w:lang w:val="en-US"/>
        </w:rPr>
      </w:pPr>
      <w:r>
        <w:rPr>
          <w:rFonts w:ascii="Arial-BoldMT" w:hAnsi="Arial-BoldMT" w:cs="Arial-BoldMT"/>
          <w:b/>
          <w:bCs/>
          <w:sz w:val="20"/>
          <w:lang w:val="en-US" w:eastAsia="ko-KR"/>
        </w:rPr>
        <w:t>10.1.3.4 DMG Beacon generation before network initialization</w:t>
      </w:r>
    </w:p>
    <w:p w:rsidR="009C0E6A" w:rsidRDefault="009C0E6A" w:rsidP="00320EEE">
      <w:pPr>
        <w:rPr>
          <w:rFonts w:eastAsia="Times New Roman"/>
          <w:lang w:val="en-US"/>
        </w:rPr>
      </w:pPr>
    </w:p>
    <w:p w:rsidR="00F04134" w:rsidRPr="003E33F1" w:rsidRDefault="006035EC" w:rsidP="00F04134">
      <w:pPr>
        <w:rPr>
          <w:rFonts w:eastAsia="Times New Roman"/>
          <w:b/>
          <w:i/>
          <w:lang w:val="en-US"/>
        </w:rPr>
      </w:pPr>
      <w:r>
        <w:rPr>
          <w:rFonts w:eastAsia="Times New Roman"/>
          <w:b/>
          <w:i/>
          <w:lang w:val="en-US"/>
        </w:rPr>
        <w:t>I</w:t>
      </w:r>
      <w:r w:rsidR="00F04134">
        <w:rPr>
          <w:rFonts w:eastAsia="Times New Roman"/>
          <w:b/>
          <w:i/>
          <w:lang w:val="en-US"/>
        </w:rPr>
        <w:t xml:space="preserve">n the first para, change “10.1.4.3.2 </w:t>
      </w:r>
      <w:proofErr w:type="gramStart"/>
      <w:r w:rsidR="00F04134">
        <w:rPr>
          <w:rFonts w:eastAsia="Times New Roman"/>
          <w:b/>
          <w:i/>
          <w:lang w:val="en-US"/>
        </w:rPr>
        <w:t>“ to</w:t>
      </w:r>
      <w:proofErr w:type="gramEnd"/>
      <w:r w:rsidR="00F04134">
        <w:rPr>
          <w:rFonts w:eastAsia="Times New Roman"/>
          <w:b/>
          <w:i/>
          <w:lang w:val="en-US"/>
        </w:rPr>
        <w:t xml:space="preserve"> “10.1.4.3.2a”</w:t>
      </w:r>
    </w:p>
    <w:p w:rsidR="00F04134" w:rsidRDefault="00F04134" w:rsidP="00320EEE">
      <w:pPr>
        <w:rPr>
          <w:rFonts w:eastAsia="Times New Roman"/>
          <w:lang w:val="en-US"/>
        </w:rPr>
      </w:pPr>
    </w:p>
    <w:p w:rsidR="009C0E6A" w:rsidRDefault="009C0E6A" w:rsidP="00320EEE">
      <w:pPr>
        <w:rPr>
          <w:rFonts w:eastAsia="Times New Roman"/>
          <w:lang w:val="en-US"/>
        </w:rPr>
      </w:pPr>
    </w:p>
    <w:p w:rsidR="009C0E6A" w:rsidRDefault="009C0E6A" w:rsidP="009C0E6A">
      <w:pPr>
        <w:rPr>
          <w:rFonts w:ascii="Arial-BoldMT" w:hAnsi="Arial-BoldMT" w:cs="Arial-BoldMT"/>
          <w:b/>
          <w:bCs/>
          <w:sz w:val="20"/>
          <w:lang w:val="en-US" w:eastAsia="ko-KR"/>
        </w:rPr>
      </w:pPr>
      <w:r>
        <w:rPr>
          <w:rFonts w:ascii="Arial-BoldMT" w:hAnsi="Arial-BoldMT" w:cs="Arial-BoldMT"/>
          <w:b/>
          <w:bCs/>
          <w:sz w:val="20"/>
          <w:lang w:val="en-US" w:eastAsia="ko-KR"/>
        </w:rPr>
        <w:t>10.1.4.3 Active scanning</w:t>
      </w:r>
    </w:p>
    <w:p w:rsidR="009C0E6A" w:rsidRDefault="009C0E6A" w:rsidP="00320EEE">
      <w:pPr>
        <w:rPr>
          <w:rFonts w:eastAsia="Times New Roman"/>
          <w:lang w:val="en-US"/>
        </w:rPr>
      </w:pPr>
    </w:p>
    <w:p w:rsidR="00020E50" w:rsidRPr="00EE66F4" w:rsidRDefault="00020E50" w:rsidP="00020E50">
      <w:pPr>
        <w:pStyle w:val="T"/>
        <w:rPr>
          <w:b/>
          <w:i/>
          <w:w w:val="100"/>
        </w:rPr>
      </w:pPr>
      <w:r w:rsidRPr="00EE66F4">
        <w:rPr>
          <w:b/>
          <w:i/>
          <w:w w:val="100"/>
        </w:rPr>
        <w:t>Change 10.1.4.3.2 as follows:</w:t>
      </w:r>
    </w:p>
    <w:p w:rsidR="00020E50" w:rsidRPr="00EE66F4" w:rsidRDefault="00020E50" w:rsidP="00020E50">
      <w:pPr>
        <w:pStyle w:val="H5"/>
        <w:numPr>
          <w:ilvl w:val="0"/>
          <w:numId w:val="32"/>
        </w:numPr>
        <w:ind w:left="0"/>
        <w:rPr>
          <w:w w:val="100"/>
        </w:rPr>
      </w:pPr>
      <w:r w:rsidRPr="00EE66F4">
        <w:rPr>
          <w:w w:val="100"/>
        </w:rPr>
        <w:lastRenderedPageBreak/>
        <w:t>Active scanning procedure</w:t>
      </w:r>
      <w:ins w:id="1" w:author="Adrian Stephens 6" w:date="2013-12-04T15:46:00Z">
        <w:r w:rsidRPr="00EE66F4">
          <w:rPr>
            <w:w w:val="100"/>
          </w:rPr>
          <w:t xml:space="preserve"> for a non-DMG STA</w:t>
        </w:r>
      </w:ins>
    </w:p>
    <w:p w:rsidR="00020E50" w:rsidRPr="00EE66F4" w:rsidRDefault="00020E50" w:rsidP="00020E50">
      <w:pPr>
        <w:pStyle w:val="T"/>
        <w:rPr>
          <w:w w:val="100"/>
        </w:rPr>
      </w:pPr>
      <w:r w:rsidRPr="00EE66F4">
        <w:rPr>
          <w:w w:val="100"/>
        </w:rPr>
        <w:t>Upon receipt of the MLME-</w:t>
      </w:r>
      <w:proofErr w:type="spellStart"/>
      <w:r w:rsidRPr="00EE66F4">
        <w:rPr>
          <w:w w:val="100"/>
        </w:rPr>
        <w:t>SCAN.request</w:t>
      </w:r>
      <w:proofErr w:type="spellEnd"/>
      <w:r w:rsidRPr="00EE66F4">
        <w:rPr>
          <w:w w:val="100"/>
        </w:rPr>
        <w:t xml:space="preserve"> primitive with </w:t>
      </w:r>
      <w:proofErr w:type="spellStart"/>
      <w:r w:rsidRPr="00EE66F4">
        <w:rPr>
          <w:w w:val="100"/>
        </w:rPr>
        <w:t>ScanType</w:t>
      </w:r>
      <w:proofErr w:type="spellEnd"/>
      <w:r w:rsidRPr="00EE66F4">
        <w:rPr>
          <w:w w:val="100"/>
        </w:rPr>
        <w:t xml:space="preserve"> indicating an active scan, a STA shall use the </w:t>
      </w:r>
      <w:proofErr w:type="spellStart"/>
      <w:r w:rsidRPr="00EE66F4">
        <w:rPr>
          <w:w w:val="100"/>
        </w:rPr>
        <w:t>fol</w:t>
      </w:r>
      <w:proofErr w:type="spellEnd"/>
      <w:r w:rsidRPr="00EE66F4">
        <w:rPr>
          <w:w w:val="100"/>
        </w:rPr>
        <w:t>-lowing procedure:</w:t>
      </w:r>
    </w:p>
    <w:p w:rsidR="00020E50" w:rsidRPr="00EE66F4" w:rsidRDefault="00020E50" w:rsidP="00020E50">
      <w:pPr>
        <w:pStyle w:val="T"/>
        <w:rPr>
          <w:w w:val="100"/>
        </w:rPr>
      </w:pPr>
      <w:r w:rsidRPr="00EE66F4">
        <w:rPr>
          <w:w w:val="100"/>
        </w:rPr>
        <w:t>For each channel to be scanned:</w:t>
      </w:r>
    </w:p>
    <w:p w:rsidR="00020E50" w:rsidRPr="00EE66F4" w:rsidRDefault="00020E50" w:rsidP="00020E50">
      <w:pPr>
        <w:pStyle w:val="L1"/>
        <w:numPr>
          <w:ilvl w:val="0"/>
          <w:numId w:val="23"/>
        </w:numPr>
        <w:ind w:left="640" w:hanging="440"/>
        <w:rPr>
          <w:w w:val="100"/>
        </w:rPr>
      </w:pPr>
      <w:r w:rsidRPr="00EE66F4">
        <w:rPr>
          <w:w w:val="100"/>
        </w:rPr>
        <w:t xml:space="preserve">Wait until the </w:t>
      </w:r>
      <w:proofErr w:type="spellStart"/>
      <w:r w:rsidRPr="00EE66F4">
        <w:rPr>
          <w:w w:val="100"/>
        </w:rPr>
        <w:t>ProbeDelay</w:t>
      </w:r>
      <w:proofErr w:type="spellEnd"/>
      <w:r w:rsidRPr="00EE66F4">
        <w:rPr>
          <w:w w:val="100"/>
        </w:rPr>
        <w:t xml:space="preserve"> time has expired or a </w:t>
      </w:r>
      <w:r w:rsidRPr="00EE66F4">
        <w:rPr>
          <w:vanish/>
          <w:w w:val="100"/>
        </w:rPr>
        <w:t>(#1601)</w:t>
      </w:r>
      <w:r w:rsidRPr="00EE66F4">
        <w:rPr>
          <w:w w:val="100"/>
        </w:rPr>
        <w:t>PHY</w:t>
      </w:r>
      <w:r w:rsidRPr="00EE66F4">
        <w:rPr>
          <w:w w:val="100"/>
        </w:rPr>
        <w:noBreakHyphen/>
      </w:r>
      <w:proofErr w:type="spellStart"/>
      <w:r w:rsidRPr="00EE66F4">
        <w:rPr>
          <w:w w:val="100"/>
        </w:rPr>
        <w:t>RXSTART.indication</w:t>
      </w:r>
      <w:proofErr w:type="spellEnd"/>
      <w:r w:rsidRPr="00EE66F4">
        <w:rPr>
          <w:w w:val="100"/>
        </w:rPr>
        <w:t xml:space="preserve"> primitive has been received.</w:t>
      </w:r>
    </w:p>
    <w:p w:rsidR="00020E50" w:rsidRPr="00EE66F4" w:rsidRDefault="00020E50" w:rsidP="00020E50">
      <w:pPr>
        <w:pStyle w:val="L"/>
        <w:numPr>
          <w:ilvl w:val="0"/>
          <w:numId w:val="24"/>
        </w:numPr>
        <w:ind w:left="640" w:hanging="440"/>
        <w:rPr>
          <w:w w:val="100"/>
        </w:rPr>
      </w:pPr>
      <w:r w:rsidRPr="00EE66F4">
        <w:rPr>
          <w:w w:val="100"/>
        </w:rPr>
        <w:t>Perform the Basic Access procedure as defined in 9.3.4.2 (Basic access).</w:t>
      </w:r>
    </w:p>
    <w:p w:rsidR="00020E50" w:rsidDel="00AD6D10" w:rsidRDefault="00020E50" w:rsidP="00920684">
      <w:pPr>
        <w:pStyle w:val="L"/>
        <w:ind w:left="1040" w:hanging="400"/>
        <w:rPr>
          <w:del w:id="2" w:author="Adrian Stephens 6" w:date="2013-12-04T15:47:00Z"/>
          <w:rStyle w:val="editorinsertion"/>
        </w:rPr>
      </w:pPr>
      <w:del w:id="3" w:author="Adrian Stephens 6" w:date="2013-12-04T15:47:00Z">
        <w:r w:rsidDel="00AD6D10">
          <w:rPr>
            <w:rStyle w:val="editorinsertion"/>
          </w:rPr>
          <w:delText>If the STA is a DMG STA:</w:delText>
        </w:r>
        <w:r w:rsidRPr="00EE66F4" w:rsidDel="00AD6D10">
          <w:rPr>
            <w:rStyle w:val="editorinsertion"/>
            <w:vanish/>
          </w:rPr>
          <w:delText>(11ad)</w:delText>
        </w:r>
      </w:del>
    </w:p>
    <w:p w:rsidR="00020E50" w:rsidDel="00AD6D10" w:rsidRDefault="00020E50" w:rsidP="00920684">
      <w:pPr>
        <w:pStyle w:val="Ll1"/>
        <w:rPr>
          <w:del w:id="4" w:author="Adrian Stephens 6" w:date="2013-12-04T15:47:00Z"/>
          <w:rStyle w:val="editorinsertion"/>
        </w:rPr>
      </w:pPr>
      <w:del w:id="5" w:author="Adrian Stephens 6" w:date="2013-12-04T15:47:00Z">
        <w:r w:rsidDel="00AD6D10">
          <w:rPr>
            <w:rStyle w:val="editorinsertion"/>
          </w:rPr>
          <w:delText xml:space="preserve">Start generation of DMG Beacon frames according to the rules described in </w:delText>
        </w:r>
        <w:r w:rsidDel="00AD6D10">
          <w:rPr>
            <w:rStyle w:val="editorinsertion"/>
          </w:rPr>
          <w:fldChar w:fldCharType="begin"/>
        </w:r>
        <w:r w:rsidDel="00AD6D10">
          <w:rPr>
            <w:rStyle w:val="editorinsertion"/>
          </w:rPr>
          <w:delInstrText xml:space="preserve"> REF  RTF5f5265663234333938343430 \h</w:delInstrText>
        </w:r>
        <w:r w:rsidDel="00AD6D10">
          <w:rPr>
            <w:rStyle w:val="editorinsertion"/>
          </w:rPr>
        </w:r>
        <w:r w:rsidDel="00AD6D10">
          <w:rPr>
            <w:rStyle w:val="editorinsertion"/>
          </w:rPr>
          <w:fldChar w:fldCharType="separate"/>
        </w:r>
        <w:r w:rsidDel="00AD6D10">
          <w:rPr>
            <w:rStyle w:val="editorinsertion"/>
          </w:rPr>
          <w:delText>10.1.3.4 (DMG Beacon generation before network initialization)</w:delText>
        </w:r>
        <w:r w:rsidDel="00AD6D10">
          <w:rPr>
            <w:rStyle w:val="editorinsertion"/>
          </w:rPr>
          <w:fldChar w:fldCharType="end"/>
        </w:r>
        <w:r w:rsidDel="00AD6D10">
          <w:rPr>
            <w:rStyle w:val="editorinsertion"/>
          </w:rPr>
          <w:delText xml:space="preserve"> if the STA intends to transmit DMG Beacon frames with the Discovery Mode field set to 1.</w:delText>
        </w:r>
        <w:r w:rsidRPr="00EE66F4" w:rsidDel="00AD6D10">
          <w:rPr>
            <w:rStyle w:val="editorinsertion"/>
            <w:vanish/>
          </w:rPr>
          <w:delText>(11ad)</w:delText>
        </w:r>
      </w:del>
    </w:p>
    <w:p w:rsidR="00020E50" w:rsidRDefault="00020E50" w:rsidP="00920684">
      <w:pPr>
        <w:pStyle w:val="Ll"/>
        <w:rPr>
          <w:rStyle w:val="editorinsertion"/>
        </w:rPr>
      </w:pPr>
      <w:del w:id="6" w:author="Adrian Stephens 6" w:date="2013-12-04T15:47:00Z">
        <w:r w:rsidDel="00AD6D10">
          <w:rPr>
            <w:rStyle w:val="editorinsertion"/>
          </w:rPr>
          <w:delText xml:space="preserve">Otherwise, </w:delText>
        </w:r>
        <w:r w:rsidDel="00FF34E2">
          <w:rPr>
            <w:rStyle w:val="editorinsertion"/>
          </w:rPr>
          <w:delText>optionally</w:delText>
        </w:r>
        <w:r w:rsidRPr="00EE66F4" w:rsidDel="00FF34E2">
          <w:rPr>
            <w:rStyle w:val="editorinsertion"/>
            <w:vanish/>
          </w:rPr>
          <w:delText>(M34)</w:delText>
        </w:r>
        <w:r w:rsidDel="00FF34E2">
          <w:rPr>
            <w:rStyle w:val="editorinsertion"/>
          </w:rPr>
          <w:delText xml:space="preserve"> proceed to step (e).</w:delText>
        </w:r>
      </w:del>
      <w:r w:rsidRPr="00EE66F4">
        <w:rPr>
          <w:rStyle w:val="editorinsertion"/>
          <w:vanish/>
        </w:rPr>
        <w:t>(11ad)</w:t>
      </w:r>
    </w:p>
    <w:p w:rsidR="00020E50" w:rsidRPr="00EE66F4" w:rsidDel="00FF34E2" w:rsidRDefault="00020E50" w:rsidP="00020E50">
      <w:pPr>
        <w:pStyle w:val="L"/>
        <w:numPr>
          <w:ilvl w:val="0"/>
          <w:numId w:val="26"/>
        </w:numPr>
        <w:ind w:left="640" w:hanging="440"/>
        <w:rPr>
          <w:del w:id="7" w:author="Adrian Stephens 6" w:date="2013-12-04T15:47:00Z"/>
          <w:w w:val="100"/>
        </w:rPr>
      </w:pPr>
      <w:del w:id="8" w:author="Adrian Stephens 6" w:date="2013-12-04T15:47:00Z">
        <w:r w:rsidRPr="00EE66F4" w:rsidDel="00FF34E2">
          <w:rPr>
            <w:w w:val="100"/>
          </w:rPr>
          <w:delText xml:space="preserve">If a DMG Beacon frame is received, perform the beamforming training defined in 9.36.5 (Beamforming in A-BFT). </w:delText>
        </w:r>
        <w:r w:rsidRPr="00EE66F4" w:rsidDel="00FF34E2">
          <w:rPr>
            <w:vanish/>
            <w:w w:val="100"/>
          </w:rPr>
          <w:delText>(11ad)</w:delText>
        </w:r>
      </w:del>
    </w:p>
    <w:p w:rsidR="00020E50" w:rsidDel="00FF34E2" w:rsidRDefault="00020E50" w:rsidP="00020E50">
      <w:pPr>
        <w:pStyle w:val="L"/>
        <w:numPr>
          <w:ilvl w:val="0"/>
          <w:numId w:val="27"/>
        </w:numPr>
        <w:ind w:left="640" w:hanging="440"/>
        <w:rPr>
          <w:del w:id="9" w:author="Adrian Stephens 6" w:date="2013-12-04T15:47:00Z"/>
          <w:rStyle w:val="editorinsertion"/>
        </w:rPr>
      </w:pPr>
      <w:del w:id="10" w:author="Adrian Stephens 6" w:date="2013-12-04T15:47:00Z">
        <w:r w:rsidDel="00FF34E2">
          <w:rPr>
            <w:rStyle w:val="editorinsertion"/>
          </w:rPr>
          <w:delText>If the STA is a DMG STA, perform the basic access procedure defined in 9.3.4.2 (Basic access).</w:delText>
        </w:r>
        <w:r w:rsidRPr="00EE66F4" w:rsidDel="00FF34E2">
          <w:rPr>
            <w:rStyle w:val="editorinsertion"/>
            <w:vanish/>
          </w:rPr>
          <w:delText>(11ad)</w:delText>
        </w:r>
      </w:del>
    </w:p>
    <w:p w:rsidR="00020E50" w:rsidRPr="00EE66F4" w:rsidRDefault="00020E50" w:rsidP="00020E50">
      <w:pPr>
        <w:pStyle w:val="L"/>
        <w:numPr>
          <w:ilvl w:val="0"/>
          <w:numId w:val="28"/>
        </w:numPr>
        <w:ind w:left="640" w:hanging="440"/>
        <w:rPr>
          <w:w w:val="100"/>
        </w:rPr>
      </w:pPr>
      <w:r w:rsidRPr="00EE66F4">
        <w:rPr>
          <w:w w:val="100"/>
        </w:rPr>
        <w:t>Send a probe request to the broadcast destination</w:t>
      </w:r>
      <w:ins w:id="11" w:author="Adrian Stephens 6" w:date="2013-12-04T15:48:00Z">
        <w:r w:rsidRPr="00EE66F4">
          <w:rPr>
            <w:w w:val="100"/>
          </w:rPr>
          <w:t>.</w:t>
        </w:r>
      </w:ins>
      <w:r w:rsidRPr="00EE66F4">
        <w:rPr>
          <w:w w:val="100"/>
        </w:rPr>
        <w:t xml:space="preserve"> </w:t>
      </w:r>
      <w:del w:id="12" w:author="Adrian Stephens 6" w:date="2013-12-04T15:48:00Z">
        <w:r w:rsidRPr="00EE66F4" w:rsidDel="00FF34E2">
          <w:rPr>
            <w:w w:val="100"/>
          </w:rPr>
          <w:delText>address or, in the case of a DMG STA only:</w:delText>
        </w:r>
      </w:del>
    </w:p>
    <w:p w:rsidR="00020E50" w:rsidRPr="00EE66F4" w:rsidDel="00FF34E2" w:rsidRDefault="00020E50" w:rsidP="00920684">
      <w:pPr>
        <w:pStyle w:val="Ll1"/>
        <w:ind w:firstLine="0"/>
        <w:rPr>
          <w:del w:id="13" w:author="Adrian Stephens 6" w:date="2013-12-04T15:48:00Z"/>
          <w:w w:val="100"/>
        </w:rPr>
      </w:pPr>
      <w:del w:id="14" w:author="Adrian Stephens 6" w:date="2013-12-04T15:48:00Z">
        <w:r w:rsidRPr="00EE66F4" w:rsidDel="00FF34E2">
          <w:rPr>
            <w:w w:val="100"/>
          </w:rPr>
          <w:delText>Following the transmission of an SSW-Feedback frame, send a probe request to the MAC address of the DMG STA addressed by the SSW-Feedback frame and</w:delText>
        </w:r>
        <w:r w:rsidRPr="00EE66F4" w:rsidDel="00FF34E2">
          <w:rPr>
            <w:vanish/>
            <w:w w:val="100"/>
          </w:rPr>
          <w:delText>(M34)</w:delText>
        </w:r>
      </w:del>
    </w:p>
    <w:p w:rsidR="00020E50" w:rsidRPr="00EE66F4" w:rsidRDefault="00020E50" w:rsidP="00920684">
      <w:pPr>
        <w:pStyle w:val="Ll"/>
        <w:ind w:firstLine="0"/>
        <w:rPr>
          <w:w w:val="100"/>
        </w:rPr>
      </w:pPr>
      <w:del w:id="15" w:author="Adrian Stephens 6" w:date="2013-12-04T15:48:00Z">
        <w:r w:rsidRPr="00EE66F4" w:rsidDel="00FF34E2">
          <w:rPr>
            <w:w w:val="100"/>
          </w:rPr>
          <w:delText>Optionally,</w:delText>
        </w:r>
        <w:r w:rsidRPr="00EE66F4" w:rsidDel="00FF34E2">
          <w:rPr>
            <w:vanish/>
            <w:w w:val="100"/>
          </w:rPr>
          <w:delText>(M34)</w:delText>
        </w:r>
        <w:r w:rsidRPr="00EE66F4" w:rsidDel="00FF34E2">
          <w:rPr>
            <w:w w:val="100"/>
          </w:rPr>
          <w:delText xml:space="preserve"> following the reception of an SSW-Feedback frame, send a probe request to the MAC address of the DMG STA that transmitted the SSW-Feedback fram</w:delText>
        </w:r>
      </w:del>
      <w:r w:rsidRPr="00EE66F4">
        <w:rPr>
          <w:w w:val="100"/>
        </w:rPr>
        <w:t xml:space="preserve"> </w:t>
      </w:r>
    </w:p>
    <w:p w:rsidR="00020E50" w:rsidRPr="00EE66F4" w:rsidRDefault="00020E50" w:rsidP="00020E50">
      <w:pPr>
        <w:pStyle w:val="L"/>
        <w:ind w:firstLine="0"/>
        <w:rPr>
          <w:w w:val="100"/>
        </w:rPr>
      </w:pPr>
      <w:del w:id="16" w:author="Adrian Stephens 6" w:date="2013-12-04T15:48:00Z">
        <w:r w:rsidRPr="00EE66F4" w:rsidDel="00FF34E2">
          <w:rPr>
            <w:w w:val="100"/>
          </w:rPr>
          <w:delText>In all these cases, t</w:delText>
        </w:r>
      </w:del>
      <w:ins w:id="17" w:author="Adrian Stephens 6" w:date="2013-12-04T15:48:00Z">
        <w:r w:rsidRPr="00EE66F4">
          <w:rPr>
            <w:w w:val="100"/>
          </w:rPr>
          <w:t>T</w:t>
        </w:r>
      </w:ins>
      <w:r w:rsidRPr="00EE66F4">
        <w:rPr>
          <w:w w:val="100"/>
        </w:rPr>
        <w:t>he probe request is sent,</w:t>
      </w:r>
      <w:r w:rsidRPr="00EE66F4">
        <w:rPr>
          <w:vanish/>
          <w:w w:val="100"/>
        </w:rPr>
        <w:t>(11ad)</w:t>
      </w:r>
      <w:r w:rsidRPr="00EE66F4">
        <w:rPr>
          <w:w w:val="100"/>
        </w:rPr>
        <w:t xml:space="preserve"> with the SSID and BSSID from the MLME-</w:t>
      </w:r>
      <w:proofErr w:type="spellStart"/>
      <w:r w:rsidRPr="00EE66F4">
        <w:rPr>
          <w:w w:val="100"/>
        </w:rPr>
        <w:t>SCAN.request</w:t>
      </w:r>
      <w:proofErr w:type="spellEnd"/>
      <w:r w:rsidRPr="00EE66F4">
        <w:rPr>
          <w:w w:val="100"/>
        </w:rPr>
        <w:t xml:space="preserve"> primitive.</w:t>
      </w:r>
      <w:del w:id="18" w:author="Adrian Stephens 6" w:date="2013-12-04T15:48:00Z">
        <w:r w:rsidRPr="00EE66F4" w:rsidDel="00FF34E2">
          <w:rPr>
            <w:w w:val="100"/>
          </w:rPr>
          <w:delText xml:space="preserve"> When transmitted by a DMG STA, the probe request includes the DMG Capabilities element.</w:delText>
        </w:r>
        <w:r w:rsidRPr="00EE66F4" w:rsidDel="00FF34E2">
          <w:rPr>
            <w:vanish/>
            <w:w w:val="100"/>
          </w:rPr>
          <w:delText>(11ad)</w:delText>
        </w:r>
      </w:del>
      <w:r w:rsidRPr="00EE66F4">
        <w:rPr>
          <w:w w:val="100"/>
        </w:rPr>
        <w:t xml:space="preserve"> When the SSID List is present in the MLME-</w:t>
      </w:r>
      <w:proofErr w:type="spellStart"/>
      <w:r w:rsidRPr="00EE66F4">
        <w:rPr>
          <w:w w:val="100"/>
        </w:rPr>
        <w:t>SCAN.request</w:t>
      </w:r>
      <w:proofErr w:type="spellEnd"/>
      <w:r w:rsidRPr="00EE66F4">
        <w:rPr>
          <w:w w:val="100"/>
        </w:rPr>
        <w:t xml:space="preserve"> primitive, send one or more Probe </w:t>
      </w:r>
      <w:r w:rsidRPr="00EE66F4">
        <w:rPr>
          <w:vanish/>
          <w:w w:val="100"/>
        </w:rPr>
        <w:t>(#99)</w:t>
      </w:r>
      <w:r w:rsidRPr="00EE66F4">
        <w:rPr>
          <w:w w:val="100"/>
        </w:rPr>
        <w:t>Request frames,</w:t>
      </w:r>
      <w:r w:rsidRPr="00EE66F4">
        <w:rPr>
          <w:vanish/>
          <w:w w:val="100"/>
        </w:rPr>
        <w:t>(Ed)</w:t>
      </w:r>
      <w:r w:rsidRPr="00EE66F4">
        <w:rPr>
          <w:w w:val="100"/>
        </w:rPr>
        <w:t xml:space="preserve"> each with an SSID indicated in the SSID List and the BSSID from the MLME-</w:t>
      </w:r>
      <w:proofErr w:type="spellStart"/>
      <w:r w:rsidRPr="00EE66F4">
        <w:rPr>
          <w:w w:val="100"/>
        </w:rPr>
        <w:t>SCAN.request</w:t>
      </w:r>
      <w:proofErr w:type="spellEnd"/>
      <w:r w:rsidRPr="00EE66F4">
        <w:rPr>
          <w:w w:val="100"/>
        </w:rPr>
        <w:t xml:space="preserve"> primitive.</w:t>
      </w:r>
    </w:p>
    <w:p w:rsidR="00020E50" w:rsidRPr="00EE66F4" w:rsidRDefault="00020E50" w:rsidP="00020E50">
      <w:pPr>
        <w:pStyle w:val="L"/>
        <w:numPr>
          <w:ilvl w:val="0"/>
          <w:numId w:val="31"/>
        </w:numPr>
        <w:ind w:left="640" w:hanging="440"/>
        <w:rPr>
          <w:w w:val="100"/>
        </w:rPr>
      </w:pPr>
      <w:r w:rsidRPr="00EE66F4">
        <w:rPr>
          <w:w w:val="100"/>
        </w:rPr>
        <w:t>Set to 0 and start a timer</w:t>
      </w:r>
      <w:ins w:id="19" w:author="Adrian Stephens 6" w:date="2013-12-04T15:49:00Z">
        <w:r w:rsidRPr="00EE66F4" w:rsidDel="00FF34E2">
          <w:rPr>
            <w:w w:val="100"/>
          </w:rPr>
          <w:t xml:space="preserve"> </w:t>
        </w:r>
      </w:ins>
      <w:del w:id="20" w:author="Adrian Stephens 6" w:date="2013-12-04T15:49:00Z">
        <w:r w:rsidRPr="00EE66F4" w:rsidDel="00FF34E2">
          <w:rPr>
            <w:w w:val="100"/>
          </w:rPr>
          <w:delText xml:space="preserve"> if the STA is a non-DMG STA or, in case of a DMG STA set to 0 and start a </w:delText>
        </w:r>
        <w:r w:rsidRPr="00EE66F4" w:rsidDel="00FF34E2">
          <w:rPr>
            <w:vanish/>
            <w:w w:val="100"/>
          </w:rPr>
          <w:delText>(Ed)</w:delText>
        </w:r>
        <w:r w:rsidRPr="00EE66F4" w:rsidDel="00FF34E2">
          <w:rPr>
            <w:w w:val="100"/>
          </w:rPr>
          <w:delText>timer either immediately following the transmission of the first Probe Request on this channel or if no Probe Request is transmitted on this channel.</w:delText>
        </w:r>
      </w:del>
      <w:r w:rsidRPr="00EE66F4">
        <w:rPr>
          <w:vanish/>
          <w:w w:val="100"/>
        </w:rPr>
        <w:t>(M34)(#1311)</w:t>
      </w:r>
    </w:p>
    <w:p w:rsidR="00020E50" w:rsidRPr="00EE66F4" w:rsidRDefault="00020E50" w:rsidP="00020E50">
      <w:pPr>
        <w:pStyle w:val="L"/>
        <w:numPr>
          <w:ilvl w:val="0"/>
          <w:numId w:val="33"/>
        </w:numPr>
        <w:ind w:left="640" w:hanging="440"/>
        <w:rPr>
          <w:w w:val="100"/>
        </w:rPr>
      </w:pPr>
      <w:r w:rsidRPr="00EE66F4">
        <w:rPr>
          <w:w w:val="100"/>
        </w:rPr>
        <w:t>If PHY-</w:t>
      </w:r>
      <w:proofErr w:type="spellStart"/>
      <w:r w:rsidRPr="00EE66F4">
        <w:rPr>
          <w:w w:val="100"/>
        </w:rPr>
        <w:t>CCA.indication</w:t>
      </w:r>
      <w:proofErr w:type="spellEnd"/>
      <w:r w:rsidRPr="00EE66F4">
        <w:rPr>
          <w:w w:val="100"/>
        </w:rPr>
        <w:t xml:space="preserve"> </w:t>
      </w:r>
      <w:r w:rsidRPr="00EE66F4">
        <w:rPr>
          <w:spacing w:val="-2"/>
          <w:w w:val="100"/>
        </w:rPr>
        <w:t>(BUSY)</w:t>
      </w:r>
      <w:r w:rsidRPr="00EE66F4">
        <w:rPr>
          <w:vanish/>
          <w:spacing w:val="-2"/>
          <w:w w:val="100"/>
        </w:rPr>
        <w:t>(#1604)</w:t>
      </w:r>
      <w:r w:rsidRPr="00EE66F4">
        <w:rPr>
          <w:w w:val="100"/>
        </w:rPr>
        <w:t xml:space="preserve"> primitive has not been detected before the timer</w:t>
      </w:r>
      <w:r w:rsidRPr="00EE66F4">
        <w:rPr>
          <w:vanish/>
          <w:w w:val="100"/>
        </w:rPr>
        <w:t>(#1311)</w:t>
      </w:r>
      <w:r w:rsidRPr="00EE66F4">
        <w:rPr>
          <w:w w:val="100"/>
        </w:rPr>
        <w:t xml:space="preserve"> reaches </w:t>
      </w:r>
      <w:proofErr w:type="spellStart"/>
      <w:r w:rsidRPr="00EE66F4">
        <w:rPr>
          <w:w w:val="100"/>
        </w:rPr>
        <w:t>MinChannelTime</w:t>
      </w:r>
      <w:proofErr w:type="spellEnd"/>
      <w:r w:rsidRPr="00EE66F4">
        <w:rPr>
          <w:w w:val="100"/>
        </w:rPr>
        <w:t xml:space="preserve"> </w:t>
      </w:r>
      <w:del w:id="21" w:author="Adrian Stephens 6" w:date="2013-12-04T15:49:00Z">
        <w:r w:rsidRPr="00EE66F4" w:rsidDel="00FF34E2">
          <w:rPr>
            <w:w w:val="100"/>
          </w:rPr>
          <w:delText>and the STA is a non-DMG STA,</w:delText>
        </w:r>
      </w:del>
      <w:r w:rsidRPr="00EE66F4">
        <w:rPr>
          <w:vanish/>
          <w:w w:val="100"/>
        </w:rPr>
        <w:t>(M34)</w:t>
      </w:r>
      <w:r w:rsidRPr="00EE66F4">
        <w:rPr>
          <w:w w:val="100"/>
        </w:rPr>
        <w:t xml:space="preserve"> then</w:t>
      </w:r>
    </w:p>
    <w:p w:rsidR="00020E50" w:rsidRPr="00EE66F4" w:rsidRDefault="00020E50" w:rsidP="00020E50">
      <w:pPr>
        <w:pStyle w:val="Ll1"/>
        <w:numPr>
          <w:ilvl w:val="0"/>
          <w:numId w:val="34"/>
        </w:numPr>
        <w:ind w:left="1040" w:hanging="400"/>
        <w:rPr>
          <w:w w:val="100"/>
        </w:rPr>
      </w:pPr>
      <w:r w:rsidRPr="00EE66F4">
        <w:rPr>
          <w:w w:val="100"/>
        </w:rPr>
        <w:t>Set the NAV to 0 and scan the next channel.</w:t>
      </w:r>
      <w:r w:rsidRPr="00EE66F4">
        <w:rPr>
          <w:vanish/>
          <w:w w:val="100"/>
        </w:rPr>
        <w:t>(11ad)</w:t>
      </w:r>
    </w:p>
    <w:p w:rsidR="00020E50" w:rsidRPr="00EE66F4" w:rsidRDefault="00020E50" w:rsidP="00020E50">
      <w:pPr>
        <w:pStyle w:val="Ll"/>
        <w:numPr>
          <w:ilvl w:val="0"/>
          <w:numId w:val="30"/>
        </w:numPr>
        <w:ind w:left="1040" w:hanging="400"/>
        <w:rPr>
          <w:w w:val="100"/>
        </w:rPr>
      </w:pPr>
      <w:r w:rsidRPr="00EE66F4">
        <w:rPr>
          <w:w w:val="100"/>
        </w:rPr>
        <w:t>Otherwise, when the timer</w:t>
      </w:r>
      <w:r w:rsidRPr="00EE66F4">
        <w:rPr>
          <w:vanish/>
          <w:w w:val="100"/>
        </w:rPr>
        <w:t>(#1311)</w:t>
      </w:r>
      <w:r w:rsidRPr="00EE66F4">
        <w:rPr>
          <w:w w:val="100"/>
        </w:rPr>
        <w:t xml:space="preserve"> reaches </w:t>
      </w:r>
      <w:proofErr w:type="spellStart"/>
      <w:r w:rsidRPr="00EE66F4">
        <w:rPr>
          <w:w w:val="100"/>
        </w:rPr>
        <w:t>MaxChannelTime</w:t>
      </w:r>
      <w:proofErr w:type="spellEnd"/>
      <w:r w:rsidRPr="00EE66F4">
        <w:rPr>
          <w:w w:val="100"/>
        </w:rPr>
        <w:t>, process all received probe responses.</w:t>
      </w:r>
      <w:r w:rsidRPr="00EE66F4">
        <w:rPr>
          <w:vanish/>
          <w:w w:val="100"/>
        </w:rPr>
        <w:t>(11ad)</w:t>
      </w:r>
    </w:p>
    <w:p w:rsidR="00020E50" w:rsidRPr="00EE66F4" w:rsidRDefault="00020E50" w:rsidP="00020E50">
      <w:pPr>
        <w:pStyle w:val="L"/>
        <w:numPr>
          <w:ilvl w:val="0"/>
          <w:numId w:val="35"/>
        </w:numPr>
        <w:ind w:left="640" w:hanging="440"/>
        <w:rPr>
          <w:w w:val="100"/>
        </w:rPr>
      </w:pPr>
      <w:r w:rsidRPr="00EE66F4">
        <w:rPr>
          <w:w w:val="100"/>
        </w:rPr>
        <w:t>Set the</w:t>
      </w:r>
      <w:r w:rsidRPr="00EE66F4">
        <w:rPr>
          <w:vanish/>
          <w:w w:val="100"/>
        </w:rPr>
        <w:t>(11ad)</w:t>
      </w:r>
      <w:r w:rsidRPr="00EE66F4">
        <w:rPr>
          <w:w w:val="100"/>
        </w:rPr>
        <w:t xml:space="preserve"> NAV to 0 and scan the next channel. </w:t>
      </w:r>
    </w:p>
    <w:p w:rsidR="00020E50" w:rsidRPr="00EE66F4" w:rsidRDefault="00020E50" w:rsidP="00920684">
      <w:pPr>
        <w:pStyle w:val="T"/>
        <w:jc w:val="left"/>
        <w:rPr>
          <w:w w:val="100"/>
        </w:rPr>
      </w:pPr>
      <w:r w:rsidRPr="00EE66F4">
        <w:rPr>
          <w:w w:val="100"/>
        </w:rPr>
        <w:t xml:space="preserve">See </w:t>
      </w:r>
      <w:r w:rsidRPr="00EE66F4">
        <w:rPr>
          <w:w w:val="100"/>
        </w:rPr>
        <w:fldChar w:fldCharType="begin"/>
      </w:r>
      <w:r w:rsidRPr="00EE66F4">
        <w:rPr>
          <w:w w:val="100"/>
        </w:rPr>
        <w:instrText xml:space="preserve"> REF  RTF31383032333a204669675469 \h</w:instrText>
      </w:r>
      <w:r w:rsidRPr="00EE66F4">
        <w:rPr>
          <w:w w:val="100"/>
        </w:rPr>
      </w:r>
      <w:r w:rsidRPr="00EE66F4">
        <w:rPr>
          <w:w w:val="100"/>
        </w:rPr>
        <w:fldChar w:fldCharType="separate"/>
      </w:r>
      <w:r w:rsidRPr="00EE66F4">
        <w:rPr>
          <w:w w:val="100"/>
        </w:rPr>
        <w:t>Figure 10-4 (Probe response)</w:t>
      </w:r>
      <w:r w:rsidRPr="00EE66F4">
        <w:rPr>
          <w:w w:val="100"/>
        </w:rPr>
        <w:fldChar w:fldCharType="end"/>
      </w:r>
      <w:r w:rsidRPr="00EE66F4">
        <w:rPr>
          <w:w w:val="100"/>
        </w:rPr>
        <w:t xml:space="preserve"> for non-DMG STAs.</w:t>
      </w:r>
      <w:r w:rsidRPr="00EE66F4">
        <w:rPr>
          <w:vanish/>
          <w:w w:val="100"/>
        </w:rPr>
        <w:t>(11ad)</w:t>
      </w:r>
      <w:r w:rsidRPr="00EE66F4">
        <w:rPr>
          <w:w w:val="100"/>
        </w:rPr>
        <w:t xml:space="preserve"> </w:t>
      </w:r>
      <w:r>
        <w:rPr>
          <w:noProof/>
          <w:w w:val="100"/>
          <w:lang w:eastAsia="en-US"/>
        </w:rPr>
        <w:drawing>
          <wp:inline distT="0" distB="0" distL="0" distR="0">
            <wp:extent cx="5486400" cy="279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2794000"/>
                    </a:xfrm>
                    <a:prstGeom prst="rect">
                      <a:avLst/>
                    </a:prstGeom>
                    <a:noFill/>
                    <a:ln>
                      <a:noFill/>
                    </a:ln>
                  </pic:spPr>
                </pic:pic>
              </a:graphicData>
            </a:graphic>
          </wp:inline>
        </w:drawing>
      </w:r>
    </w:p>
    <w:p w:rsidR="00020E50" w:rsidRPr="00EE66F4" w:rsidDel="00FF34E2" w:rsidRDefault="00020E50" w:rsidP="00020E50">
      <w:pPr>
        <w:pStyle w:val="T"/>
        <w:rPr>
          <w:del w:id="22" w:author="Adrian Stephens 6" w:date="2013-12-04T15:49:00Z"/>
          <w:w w:val="100"/>
        </w:rPr>
      </w:pPr>
      <w:del w:id="23" w:author="Adrian Stephens 6" w:date="2013-12-04T15:49:00Z">
        <w:r w:rsidRPr="00EE66F4" w:rsidDel="00FF34E2">
          <w:rPr>
            <w:w w:val="100"/>
          </w:rPr>
          <w:lastRenderedPageBreak/>
          <w:delText xml:space="preserve">See </w:delText>
        </w:r>
        <w:r w:rsidRPr="00EE66F4" w:rsidDel="00FF34E2">
          <w:fldChar w:fldCharType="begin"/>
        </w:r>
        <w:r w:rsidRPr="00EE66F4" w:rsidDel="00FF34E2">
          <w:rPr>
            <w:w w:val="100"/>
          </w:rPr>
          <w:delInstrText xml:space="preserve"> REF  RTF5f5265663237373932393539 \h</w:delInstrText>
        </w:r>
        <w:r w:rsidRPr="00EE66F4" w:rsidDel="00FF34E2">
          <w:fldChar w:fldCharType="separate"/>
        </w:r>
        <w:r w:rsidRPr="00EE66F4" w:rsidDel="00FF34E2">
          <w:rPr>
            <w:w w:val="100"/>
          </w:rPr>
          <w:delText>Figure 10-5 (Active scanning for DMG STAs)</w:delText>
        </w:r>
        <w:r w:rsidRPr="00EE66F4" w:rsidDel="00FF34E2">
          <w:fldChar w:fldCharType="end"/>
        </w:r>
        <w:r w:rsidRPr="00EE66F4" w:rsidDel="00FF34E2">
          <w:rPr>
            <w:w w:val="100"/>
          </w:rPr>
          <w:delText xml:space="preserve"> for DMG STAs that generate DMG Beacon frames with the Discovery Mode field set to 1.</w:delText>
        </w:r>
        <w:r w:rsidRPr="00EE66F4" w:rsidDel="00FF34E2">
          <w:rPr>
            <w:vanish/>
            <w:w w:val="100"/>
          </w:rPr>
          <w:delText>(11ad)</w:delText>
        </w:r>
        <w:r w:rsidRPr="00EE66F4" w:rsidDel="00FF34E2">
          <w:rPr>
            <w:w w:val="100"/>
          </w:rPr>
          <w:delText>                   .</w:delText>
        </w:r>
        <w:r w:rsidRPr="006035EC">
          <w:rPr>
            <w:noProof/>
            <w:w w:val="100"/>
            <w:rPrChange w:id="24">
              <w:rPr>
                <w:noProof/>
              </w:rPr>
            </w:rPrChange>
          </w:rPr>
          <w:drawing>
            <wp:inline distT="0" distB="0" distL="0" distR="0" wp14:anchorId="5144468C" wp14:editId="435338F5">
              <wp:extent cx="5497830" cy="280479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97830" cy="2804795"/>
                      </a:xfrm>
                      <a:prstGeom prst="rect">
                        <a:avLst/>
                      </a:prstGeom>
                      <a:noFill/>
                      <a:ln>
                        <a:noFill/>
                      </a:ln>
                    </pic:spPr>
                  </pic:pic>
                </a:graphicData>
              </a:graphic>
            </wp:inline>
          </w:drawing>
        </w:r>
      </w:del>
    </w:p>
    <w:p w:rsidR="00020E50" w:rsidRPr="00EE66F4" w:rsidRDefault="00020E50" w:rsidP="00020E50">
      <w:pPr>
        <w:pStyle w:val="T"/>
        <w:rPr>
          <w:ins w:id="25" w:author="Adrian Stephens 6" w:date="2013-12-04T15:50:00Z"/>
          <w:w w:val="100"/>
        </w:rPr>
      </w:pPr>
      <w:r w:rsidRPr="00EE66F4">
        <w:rPr>
          <w:w w:val="100"/>
        </w:rPr>
        <w:t xml:space="preserve">When all channels in the </w:t>
      </w:r>
      <w:proofErr w:type="spellStart"/>
      <w:r w:rsidRPr="00EE66F4">
        <w:rPr>
          <w:w w:val="100"/>
        </w:rPr>
        <w:t>ChannelList</w:t>
      </w:r>
      <w:proofErr w:type="spellEnd"/>
      <w:r w:rsidRPr="00EE66F4">
        <w:rPr>
          <w:w w:val="100"/>
        </w:rPr>
        <w:t xml:space="preserve"> have been scanned, the MLME shall issue an MLME-</w:t>
      </w:r>
      <w:proofErr w:type="spellStart"/>
      <w:r w:rsidRPr="00EE66F4">
        <w:rPr>
          <w:w w:val="100"/>
        </w:rPr>
        <w:t>SCAN.confirm</w:t>
      </w:r>
      <w:proofErr w:type="spellEnd"/>
      <w:r w:rsidRPr="00EE66F4">
        <w:rPr>
          <w:w w:val="100"/>
        </w:rPr>
        <w:t xml:space="preserve"> primitive with the </w:t>
      </w:r>
      <w:proofErr w:type="spellStart"/>
      <w:r w:rsidRPr="00EE66F4">
        <w:rPr>
          <w:w w:val="100"/>
        </w:rPr>
        <w:t>BSSDescriptionSet</w:t>
      </w:r>
      <w:proofErr w:type="spellEnd"/>
      <w:r w:rsidRPr="00EE66F4">
        <w:rPr>
          <w:w w:val="100"/>
        </w:rPr>
        <w:t xml:space="preserve"> containing all of the information gathered during the scan.</w:t>
      </w:r>
    </w:p>
    <w:p w:rsidR="00020E50" w:rsidRPr="00EE66F4" w:rsidRDefault="00020E50" w:rsidP="00020E50">
      <w:pPr>
        <w:pStyle w:val="T"/>
        <w:pBdr>
          <w:bottom w:val="single" w:sz="6" w:space="1" w:color="auto"/>
        </w:pBdr>
        <w:rPr>
          <w:ins w:id="26" w:author="Adrian Stephens 6" w:date="2013-12-04T15:50:00Z"/>
          <w:w w:val="100"/>
        </w:rPr>
      </w:pPr>
    </w:p>
    <w:p w:rsidR="003E33F1" w:rsidRDefault="003E33F1" w:rsidP="00320EEE">
      <w:pPr>
        <w:rPr>
          <w:rFonts w:eastAsia="Times New Roman"/>
          <w:lang w:val="en-US"/>
        </w:rPr>
      </w:pPr>
    </w:p>
    <w:p w:rsidR="009826E4" w:rsidRDefault="009826E4" w:rsidP="00320EEE">
      <w:pPr>
        <w:rPr>
          <w:rFonts w:eastAsia="Times New Roman"/>
          <w:lang w:val="en-US"/>
        </w:rPr>
      </w:pPr>
    </w:p>
    <w:p w:rsidR="003E33F1" w:rsidRPr="003E33F1" w:rsidRDefault="003E33F1" w:rsidP="00320EEE">
      <w:pPr>
        <w:rPr>
          <w:rFonts w:eastAsia="Times New Roman"/>
          <w:b/>
          <w:i/>
          <w:lang w:val="en-US"/>
        </w:rPr>
      </w:pPr>
      <w:r w:rsidRPr="003E33F1">
        <w:rPr>
          <w:rFonts w:eastAsia="Times New Roman"/>
          <w:b/>
          <w:i/>
          <w:lang w:val="en-US"/>
        </w:rPr>
        <w:t xml:space="preserve">Editor: insert the following </w:t>
      </w:r>
      <w:proofErr w:type="spellStart"/>
      <w:r w:rsidRPr="003E33F1">
        <w:rPr>
          <w:rFonts w:eastAsia="Times New Roman"/>
          <w:b/>
          <w:i/>
          <w:lang w:val="en-US"/>
        </w:rPr>
        <w:t>subclause</w:t>
      </w:r>
      <w:proofErr w:type="spellEnd"/>
    </w:p>
    <w:p w:rsidR="004444A1" w:rsidRPr="004444A1" w:rsidRDefault="004444A1" w:rsidP="004444A1">
      <w:pPr>
        <w:keepNext/>
        <w:autoSpaceDE w:val="0"/>
        <w:autoSpaceDN w:val="0"/>
        <w:spacing w:before="240" w:after="240" w:line="240" w:lineRule="atLeast"/>
        <w:rPr>
          <w:rFonts w:ascii="Arial" w:eastAsia="Calibri" w:hAnsi="Arial" w:cs="Arial"/>
          <w:b/>
          <w:bCs/>
          <w:color w:val="000000"/>
          <w:sz w:val="20"/>
          <w:lang w:val="en-US"/>
        </w:rPr>
      </w:pPr>
      <w:r w:rsidRPr="004444A1">
        <w:rPr>
          <w:rFonts w:ascii="Arial" w:eastAsia="Calibri" w:hAnsi="Arial" w:cs="Arial"/>
          <w:b/>
          <w:bCs/>
          <w:color w:val="000000"/>
          <w:sz w:val="20"/>
          <w:lang w:val="en-US"/>
        </w:rPr>
        <w:t>10.1.4.3.2a Active scanning procedure for a DMG STA</w:t>
      </w:r>
    </w:p>
    <w:p w:rsidR="004444A1" w:rsidRPr="004444A1" w:rsidRDefault="004444A1" w:rsidP="004444A1">
      <w:pPr>
        <w:spacing w:after="240"/>
        <w:rPr>
          <w:rFonts w:ascii="Calibri" w:eastAsia="Calibri" w:hAnsi="Calibri" w:cs="Calibri"/>
          <w:szCs w:val="22"/>
        </w:rPr>
      </w:pPr>
      <w:r w:rsidRPr="004444A1">
        <w:rPr>
          <w:rFonts w:ascii="Calibri" w:eastAsia="Calibri" w:hAnsi="Calibri" w:cs="Calibri"/>
          <w:szCs w:val="22"/>
        </w:rPr>
        <w:t>Upon receipt of the MLME-</w:t>
      </w:r>
      <w:proofErr w:type="spellStart"/>
      <w:r w:rsidRPr="004444A1">
        <w:rPr>
          <w:rFonts w:ascii="Calibri" w:eastAsia="Calibri" w:hAnsi="Calibri" w:cs="Calibri"/>
          <w:szCs w:val="22"/>
        </w:rPr>
        <w:t>SCAN.request</w:t>
      </w:r>
      <w:proofErr w:type="spellEnd"/>
      <w:r w:rsidRPr="004444A1">
        <w:rPr>
          <w:rFonts w:ascii="Calibri" w:eastAsia="Calibri" w:hAnsi="Calibri" w:cs="Calibri"/>
          <w:szCs w:val="22"/>
        </w:rPr>
        <w:t xml:space="preserve"> primitive with </w:t>
      </w:r>
      <w:proofErr w:type="spellStart"/>
      <w:r w:rsidRPr="004444A1">
        <w:rPr>
          <w:rFonts w:ascii="Calibri" w:eastAsia="Calibri" w:hAnsi="Calibri" w:cs="Calibri"/>
          <w:szCs w:val="22"/>
        </w:rPr>
        <w:t>ScanType</w:t>
      </w:r>
      <w:proofErr w:type="spellEnd"/>
      <w:r w:rsidRPr="004444A1">
        <w:rPr>
          <w:rFonts w:ascii="Calibri" w:eastAsia="Calibri" w:hAnsi="Calibri" w:cs="Calibri"/>
          <w:szCs w:val="22"/>
        </w:rPr>
        <w:t xml:space="preserve"> indicating an active scan, a DMG STA shall use the following procedure:</w:t>
      </w:r>
    </w:p>
    <w:p w:rsidR="004444A1" w:rsidRPr="004444A1" w:rsidRDefault="004444A1" w:rsidP="004444A1">
      <w:pPr>
        <w:spacing w:after="240"/>
        <w:rPr>
          <w:rFonts w:ascii="Calibri" w:eastAsia="Calibri" w:hAnsi="Calibri" w:cs="Calibri"/>
          <w:szCs w:val="22"/>
        </w:rPr>
      </w:pPr>
      <w:r w:rsidRPr="004444A1">
        <w:rPr>
          <w:rFonts w:ascii="Calibri" w:eastAsia="Calibri" w:hAnsi="Calibri" w:cs="Calibri"/>
          <w:szCs w:val="22"/>
        </w:rPr>
        <w:t>For each channel to be scanned:</w:t>
      </w:r>
    </w:p>
    <w:p w:rsidR="004444A1" w:rsidRPr="004444A1" w:rsidRDefault="004444A1" w:rsidP="004444A1">
      <w:pPr>
        <w:numPr>
          <w:ilvl w:val="0"/>
          <w:numId w:val="21"/>
        </w:numPr>
        <w:spacing w:after="240"/>
        <w:contextualSpacing/>
        <w:rPr>
          <w:rFonts w:ascii="Calibri" w:eastAsia="Calibri" w:hAnsi="Calibri" w:cs="Calibri"/>
          <w:szCs w:val="22"/>
        </w:rPr>
      </w:pPr>
      <w:r w:rsidRPr="004444A1">
        <w:rPr>
          <w:rFonts w:ascii="Calibri" w:eastAsia="Calibri" w:hAnsi="Calibri" w:cs="Calibri"/>
          <w:szCs w:val="22"/>
        </w:rPr>
        <w:t xml:space="preserve">Wait until the </w:t>
      </w:r>
      <w:proofErr w:type="spellStart"/>
      <w:r w:rsidRPr="004444A1">
        <w:rPr>
          <w:rFonts w:ascii="Calibri" w:eastAsia="Calibri" w:hAnsi="Calibri" w:cs="Calibri"/>
          <w:szCs w:val="22"/>
        </w:rPr>
        <w:t>ProbeDelay</w:t>
      </w:r>
      <w:proofErr w:type="spellEnd"/>
      <w:r w:rsidRPr="004444A1">
        <w:rPr>
          <w:rFonts w:ascii="Calibri" w:eastAsia="Calibri" w:hAnsi="Calibri" w:cs="Calibri"/>
          <w:szCs w:val="22"/>
        </w:rPr>
        <w:t xml:space="preserve"> time has expired or a (#1601</w:t>
      </w:r>
      <w:proofErr w:type="gramStart"/>
      <w:r w:rsidRPr="004444A1">
        <w:rPr>
          <w:rFonts w:ascii="Calibri" w:eastAsia="Calibri" w:hAnsi="Calibri" w:cs="Calibri"/>
          <w:szCs w:val="22"/>
        </w:rPr>
        <w:t>)PHY</w:t>
      </w:r>
      <w:proofErr w:type="gramEnd"/>
      <w:r w:rsidRPr="004444A1">
        <w:rPr>
          <w:rFonts w:ascii="Calibri" w:eastAsia="Calibri" w:hAnsi="Calibri" w:cs="Calibri"/>
          <w:szCs w:val="22"/>
        </w:rPr>
        <w:noBreakHyphen/>
      </w:r>
      <w:proofErr w:type="spellStart"/>
      <w:r w:rsidRPr="004444A1">
        <w:rPr>
          <w:rFonts w:ascii="Calibri" w:eastAsia="Calibri" w:hAnsi="Calibri" w:cs="Calibri"/>
          <w:szCs w:val="22"/>
        </w:rPr>
        <w:t>RXSTART.indication</w:t>
      </w:r>
      <w:proofErr w:type="spellEnd"/>
      <w:r w:rsidRPr="004444A1">
        <w:rPr>
          <w:rFonts w:ascii="Calibri" w:eastAsia="Calibri" w:hAnsi="Calibri" w:cs="Calibri"/>
          <w:szCs w:val="22"/>
        </w:rPr>
        <w:t xml:space="preserve"> primitive has been received.</w:t>
      </w:r>
    </w:p>
    <w:p w:rsidR="004444A1" w:rsidRPr="004444A1" w:rsidRDefault="004444A1" w:rsidP="004444A1">
      <w:pPr>
        <w:numPr>
          <w:ilvl w:val="0"/>
          <w:numId w:val="21"/>
        </w:numPr>
        <w:spacing w:after="240"/>
        <w:contextualSpacing/>
        <w:rPr>
          <w:rFonts w:ascii="Calibri" w:eastAsia="Calibri" w:hAnsi="Calibri" w:cs="Calibri"/>
          <w:szCs w:val="22"/>
        </w:rPr>
      </w:pPr>
      <w:r w:rsidRPr="004444A1">
        <w:rPr>
          <w:rFonts w:ascii="Calibri" w:eastAsia="Calibri" w:hAnsi="Calibri" w:cs="Calibri"/>
          <w:szCs w:val="22"/>
        </w:rPr>
        <w:t>Set to 0 and start a timer</w:t>
      </w:r>
    </w:p>
    <w:p w:rsidR="004444A1" w:rsidRPr="004444A1" w:rsidRDefault="004444A1" w:rsidP="004444A1">
      <w:pPr>
        <w:spacing w:after="240"/>
        <w:ind w:left="720" w:hanging="360"/>
        <w:rPr>
          <w:rFonts w:ascii="Calibri" w:eastAsia="Calibri" w:hAnsi="Calibri" w:cs="Calibri"/>
          <w:color w:val="000000"/>
          <w:szCs w:val="22"/>
        </w:rPr>
      </w:pPr>
      <w:r w:rsidRPr="009C0E6A">
        <w:rPr>
          <w:rFonts w:eastAsia="Calibri"/>
          <w:color w:val="000000"/>
          <w:sz w:val="20"/>
          <w:lang w:val="en-US"/>
        </w:rPr>
        <w:t>c)</w:t>
      </w:r>
      <w:r w:rsidRPr="009C0E6A">
        <w:rPr>
          <w:rFonts w:eastAsia="Calibri"/>
          <w:color w:val="000000"/>
          <w:sz w:val="14"/>
          <w:szCs w:val="14"/>
          <w:lang w:val="en-US"/>
        </w:rPr>
        <w:t xml:space="preserve">       </w:t>
      </w:r>
      <w:r w:rsidRPr="004444A1">
        <w:rPr>
          <w:rFonts w:ascii="Calibri" w:eastAsia="Calibri" w:hAnsi="Calibri" w:cs="Calibri"/>
          <w:color w:val="000000"/>
          <w:szCs w:val="22"/>
        </w:rPr>
        <w:t xml:space="preserve">If the </w:t>
      </w:r>
      <w:proofErr w:type="spellStart"/>
      <w:r w:rsidRPr="004444A1">
        <w:rPr>
          <w:rFonts w:ascii="Calibri" w:eastAsia="Calibri" w:hAnsi="Calibri" w:cs="Calibri"/>
          <w:color w:val="000000"/>
          <w:szCs w:val="22"/>
        </w:rPr>
        <w:t>DiscoveryMode</w:t>
      </w:r>
      <w:proofErr w:type="spellEnd"/>
      <w:r w:rsidRPr="004444A1">
        <w:rPr>
          <w:rFonts w:ascii="Calibri" w:eastAsia="Calibri" w:hAnsi="Calibri" w:cs="Calibri"/>
          <w:color w:val="000000"/>
          <w:szCs w:val="22"/>
        </w:rPr>
        <w:t xml:space="preserve"> parameter of the MLME-</w:t>
      </w:r>
      <w:proofErr w:type="spellStart"/>
      <w:r w:rsidRPr="004444A1">
        <w:rPr>
          <w:rFonts w:ascii="Calibri" w:eastAsia="Calibri" w:hAnsi="Calibri" w:cs="Calibri"/>
          <w:color w:val="000000"/>
          <w:szCs w:val="22"/>
        </w:rPr>
        <w:t>SCAN.request</w:t>
      </w:r>
      <w:proofErr w:type="spellEnd"/>
      <w:r w:rsidRPr="004444A1">
        <w:rPr>
          <w:rFonts w:ascii="Calibri" w:eastAsia="Calibri" w:hAnsi="Calibri" w:cs="Calibri"/>
          <w:color w:val="000000"/>
          <w:szCs w:val="22"/>
        </w:rPr>
        <w:t xml:space="preserve"> primitive is equal to 1, generate DMG Beacon frames as described in 10.1.3.4 (DMG Beacon generation before network initialization) for a period no longer than </w:t>
      </w:r>
      <w:proofErr w:type="spellStart"/>
      <w:r w:rsidRPr="004444A1">
        <w:rPr>
          <w:rFonts w:ascii="Calibri" w:eastAsia="Calibri" w:hAnsi="Calibri" w:cs="Calibri"/>
          <w:color w:val="000000"/>
          <w:szCs w:val="22"/>
        </w:rPr>
        <w:t>MaxChannelTime</w:t>
      </w:r>
      <w:proofErr w:type="spellEnd"/>
    </w:p>
    <w:p w:rsidR="004444A1" w:rsidRPr="004444A1" w:rsidRDefault="004444A1" w:rsidP="004444A1">
      <w:pPr>
        <w:spacing w:after="240"/>
        <w:ind w:left="720" w:hanging="360"/>
        <w:rPr>
          <w:rFonts w:ascii="Calibri" w:eastAsia="Calibri" w:hAnsi="Calibri" w:cs="Calibri"/>
          <w:szCs w:val="22"/>
        </w:rPr>
      </w:pPr>
      <w:r w:rsidRPr="004444A1">
        <w:rPr>
          <w:rFonts w:ascii="Calibri" w:eastAsia="Calibri" w:hAnsi="Calibri" w:cs="Calibri"/>
          <w:szCs w:val="22"/>
        </w:rPr>
        <w:t>d)</w:t>
      </w:r>
      <w:r w:rsidRPr="004444A1">
        <w:rPr>
          <w:rFonts w:eastAsia="Calibri"/>
          <w:sz w:val="14"/>
          <w:szCs w:val="14"/>
        </w:rPr>
        <w:t xml:space="preserve">      </w:t>
      </w:r>
      <w:r w:rsidRPr="004444A1">
        <w:rPr>
          <w:rFonts w:ascii="Calibri" w:eastAsia="Calibri" w:hAnsi="Calibri" w:cs="Calibri"/>
          <w:szCs w:val="22"/>
        </w:rPr>
        <w:t xml:space="preserve">If a DMG Beacon frame is received before the timer reaches </w:t>
      </w:r>
      <w:proofErr w:type="spellStart"/>
      <w:r w:rsidRPr="004444A1">
        <w:rPr>
          <w:rFonts w:ascii="Calibri" w:eastAsia="Calibri" w:hAnsi="Calibri" w:cs="Calibri"/>
          <w:szCs w:val="22"/>
        </w:rPr>
        <w:t>MaxChannelTime</w:t>
      </w:r>
      <w:proofErr w:type="spellEnd"/>
      <w:r w:rsidRPr="004444A1">
        <w:rPr>
          <w:rFonts w:ascii="Calibri" w:eastAsia="Calibri" w:hAnsi="Calibri" w:cs="Calibri"/>
          <w:szCs w:val="22"/>
        </w:rPr>
        <w:t xml:space="preserve"> and beamforming training is required (see 9.36), perform beamforming training defined in 9.36.</w:t>
      </w:r>
      <w:r w:rsidR="0066477C">
        <w:rPr>
          <w:rFonts w:ascii="Calibri" w:eastAsia="Calibri" w:hAnsi="Calibri" w:cs="Calibri"/>
          <w:szCs w:val="22"/>
        </w:rPr>
        <w:t xml:space="preserve">5 (Beamforming in A-BFT). </w:t>
      </w:r>
    </w:p>
    <w:p w:rsidR="004444A1" w:rsidRPr="004444A1" w:rsidRDefault="004444A1" w:rsidP="004444A1">
      <w:pPr>
        <w:spacing w:after="240"/>
        <w:ind w:left="720" w:hanging="360"/>
        <w:rPr>
          <w:rFonts w:eastAsia="Calibri"/>
          <w:color w:val="000000"/>
          <w:sz w:val="20"/>
          <w:u w:val="single"/>
          <w:lang w:val="en-US"/>
        </w:rPr>
      </w:pPr>
      <w:r w:rsidRPr="009C0E6A">
        <w:rPr>
          <w:rFonts w:eastAsia="Calibri"/>
          <w:color w:val="000000"/>
          <w:sz w:val="20"/>
          <w:lang w:val="en-US"/>
        </w:rPr>
        <w:t>e)</w:t>
      </w:r>
      <w:r w:rsidRPr="009C0E6A">
        <w:rPr>
          <w:rFonts w:eastAsia="Calibri"/>
          <w:color w:val="000000"/>
          <w:sz w:val="14"/>
          <w:szCs w:val="14"/>
          <w:lang w:val="en-US"/>
        </w:rPr>
        <w:t> </w:t>
      </w:r>
      <w:r w:rsidRPr="004444A1">
        <w:rPr>
          <w:rFonts w:ascii="Calibri" w:eastAsia="Calibri" w:hAnsi="Calibri" w:cs="Calibri"/>
          <w:szCs w:val="22"/>
        </w:rPr>
        <w:t xml:space="preserve">     </w:t>
      </w:r>
      <w:r w:rsidRPr="004444A1">
        <w:rPr>
          <w:rFonts w:ascii="Calibri" w:eastAsia="Calibri" w:hAnsi="Calibri" w:cs="Calibri"/>
          <w:color w:val="000000"/>
          <w:szCs w:val="22"/>
        </w:rPr>
        <w:t>Perform the basic access procedure defined in 9.3.4.2 (Basic access)</w:t>
      </w:r>
    </w:p>
    <w:p w:rsidR="004444A1" w:rsidRPr="004444A1" w:rsidRDefault="004444A1" w:rsidP="004444A1">
      <w:pPr>
        <w:spacing w:after="240"/>
        <w:ind w:left="720" w:hanging="360"/>
        <w:rPr>
          <w:rFonts w:ascii="Calibri" w:eastAsia="Calibri" w:hAnsi="Calibri" w:cs="Calibri"/>
          <w:szCs w:val="22"/>
        </w:rPr>
      </w:pPr>
      <w:r w:rsidRPr="004444A1">
        <w:rPr>
          <w:rFonts w:ascii="Calibri" w:eastAsia="Calibri" w:hAnsi="Calibri" w:cs="Calibri"/>
          <w:szCs w:val="22"/>
        </w:rPr>
        <w:t>f)</w:t>
      </w:r>
      <w:r w:rsidRPr="004444A1">
        <w:rPr>
          <w:rFonts w:eastAsia="Calibri"/>
          <w:sz w:val="14"/>
          <w:szCs w:val="14"/>
        </w:rPr>
        <w:t>   </w:t>
      </w:r>
      <w:r w:rsidRPr="004444A1">
        <w:rPr>
          <w:rFonts w:ascii="Calibri" w:eastAsia="Calibri" w:hAnsi="Calibri" w:cs="Calibri"/>
          <w:szCs w:val="22"/>
        </w:rPr>
        <w:t>    If an SSW-Feedback frame is transmitted or received in step (d), send a probe request to the broadcast destination address or:</w:t>
      </w:r>
    </w:p>
    <w:p w:rsidR="004444A1" w:rsidRPr="004444A1" w:rsidRDefault="004444A1" w:rsidP="004444A1">
      <w:pPr>
        <w:spacing w:after="240"/>
        <w:ind w:left="1440" w:hanging="360"/>
        <w:rPr>
          <w:rFonts w:ascii="Calibri" w:eastAsia="Calibri" w:hAnsi="Calibri" w:cs="Calibri"/>
          <w:szCs w:val="22"/>
        </w:rPr>
      </w:pPr>
      <w:r w:rsidRPr="004444A1">
        <w:rPr>
          <w:rFonts w:ascii="Calibri" w:eastAsia="Calibri" w:hAnsi="Calibri" w:cs="Calibri"/>
          <w:szCs w:val="22"/>
        </w:rPr>
        <w:t>a.</w:t>
      </w:r>
      <w:r w:rsidRPr="004444A1">
        <w:rPr>
          <w:rFonts w:eastAsia="Calibri"/>
          <w:sz w:val="14"/>
          <w:szCs w:val="14"/>
        </w:rPr>
        <w:t xml:space="preserve">       </w:t>
      </w:r>
      <w:r w:rsidRPr="004444A1">
        <w:rPr>
          <w:rFonts w:ascii="Calibri" w:eastAsia="Calibri" w:hAnsi="Calibri" w:cs="Calibri"/>
          <w:szCs w:val="22"/>
        </w:rPr>
        <w:t>Following the transmission of an SSW-Feedback frame, send a probe request to the MAC address of the STA addressed by</w:t>
      </w:r>
      <w:r w:rsidR="0066477C">
        <w:rPr>
          <w:rFonts w:ascii="Calibri" w:eastAsia="Calibri" w:hAnsi="Calibri" w:cs="Calibri"/>
          <w:szCs w:val="22"/>
        </w:rPr>
        <w:t xml:space="preserve"> the SSW-Feedback frame and</w:t>
      </w:r>
    </w:p>
    <w:p w:rsidR="004444A1" w:rsidRPr="00AC352D" w:rsidRDefault="004444A1" w:rsidP="004444A1">
      <w:pPr>
        <w:spacing w:after="240"/>
        <w:ind w:left="1440" w:hanging="360"/>
        <w:rPr>
          <w:rFonts w:ascii="Calibri" w:eastAsia="Calibri" w:hAnsi="Calibri" w:cs="Calibri"/>
          <w:szCs w:val="22"/>
        </w:rPr>
      </w:pPr>
      <w:r w:rsidRPr="004444A1">
        <w:rPr>
          <w:rFonts w:ascii="Calibri" w:eastAsia="Calibri" w:hAnsi="Calibri" w:cs="Calibri"/>
          <w:szCs w:val="22"/>
        </w:rPr>
        <w:lastRenderedPageBreak/>
        <w:t>b.</w:t>
      </w:r>
      <w:r w:rsidRPr="004444A1">
        <w:rPr>
          <w:rFonts w:eastAsia="Calibri"/>
          <w:sz w:val="14"/>
          <w:szCs w:val="14"/>
        </w:rPr>
        <w:t xml:space="preserve">      </w:t>
      </w:r>
      <w:r w:rsidRPr="004444A1">
        <w:rPr>
          <w:rFonts w:ascii="Calibri" w:eastAsia="Calibri" w:hAnsi="Calibri" w:cs="Calibri"/>
          <w:szCs w:val="22"/>
        </w:rPr>
        <w:t xml:space="preserve">Optionally, </w:t>
      </w:r>
      <w:r w:rsidRPr="00AC352D">
        <w:rPr>
          <w:rFonts w:ascii="Calibri" w:eastAsia="Calibri" w:hAnsi="Calibri" w:cs="Calibri"/>
          <w:szCs w:val="22"/>
        </w:rPr>
        <w:t xml:space="preserve">following the reception of an SSW-Feedback frame, </w:t>
      </w:r>
      <w:r w:rsidR="00BC5D56" w:rsidRPr="00AC352D">
        <w:rPr>
          <w:rFonts w:ascii="Calibri" w:eastAsia="Calibri" w:hAnsi="Calibri" w:cs="Calibri"/>
          <w:color w:val="000000"/>
          <w:szCs w:val="22"/>
        </w:rPr>
        <w:t xml:space="preserve">perform the basic access procedure defined in 9.3.4.2 (Basic access) to </w:t>
      </w:r>
      <w:r w:rsidRPr="00AC352D">
        <w:rPr>
          <w:rFonts w:ascii="Calibri" w:eastAsia="Calibri" w:hAnsi="Calibri" w:cs="Calibri"/>
          <w:szCs w:val="22"/>
        </w:rPr>
        <w:t xml:space="preserve">send a probe request to the MAC address of the STA that transmitted the SSW-Feedback frame. </w:t>
      </w:r>
    </w:p>
    <w:p w:rsidR="004444A1" w:rsidRPr="00AC352D" w:rsidRDefault="004444A1" w:rsidP="004444A1">
      <w:pPr>
        <w:spacing w:after="240"/>
        <w:ind w:left="720"/>
        <w:rPr>
          <w:rFonts w:ascii="Calibri" w:eastAsia="Calibri" w:hAnsi="Calibri" w:cs="Calibri"/>
          <w:szCs w:val="22"/>
        </w:rPr>
      </w:pPr>
      <w:r w:rsidRPr="00AC352D">
        <w:rPr>
          <w:rFonts w:ascii="Calibri" w:eastAsia="Calibri" w:hAnsi="Calibri" w:cs="Calibri"/>
          <w:szCs w:val="22"/>
        </w:rPr>
        <w:t>In all these cases, the probe request is sent with the SSID and BSSID from the MLME-</w:t>
      </w:r>
      <w:proofErr w:type="spellStart"/>
      <w:r w:rsidRPr="00AC352D">
        <w:rPr>
          <w:rFonts w:ascii="Calibri" w:eastAsia="Calibri" w:hAnsi="Calibri" w:cs="Calibri"/>
          <w:szCs w:val="22"/>
        </w:rPr>
        <w:t>SCAN.request</w:t>
      </w:r>
      <w:proofErr w:type="spellEnd"/>
      <w:r w:rsidRPr="00AC352D">
        <w:rPr>
          <w:rFonts w:ascii="Calibri" w:eastAsia="Calibri" w:hAnsi="Calibri" w:cs="Calibri"/>
          <w:szCs w:val="22"/>
        </w:rPr>
        <w:t xml:space="preserve"> primitive. The probe request includes the DMG Capabilities element. When the SSID List is present in the MLME-</w:t>
      </w:r>
      <w:proofErr w:type="spellStart"/>
      <w:r w:rsidRPr="00AC352D">
        <w:rPr>
          <w:rFonts w:ascii="Calibri" w:eastAsia="Calibri" w:hAnsi="Calibri" w:cs="Calibri"/>
          <w:szCs w:val="22"/>
        </w:rPr>
        <w:t>SCAN.request</w:t>
      </w:r>
      <w:proofErr w:type="spellEnd"/>
      <w:r w:rsidRPr="00AC352D">
        <w:rPr>
          <w:rFonts w:ascii="Calibri" w:eastAsia="Calibri" w:hAnsi="Calibri" w:cs="Calibri"/>
          <w:szCs w:val="22"/>
        </w:rPr>
        <w:t xml:space="preserve"> primitive, </w:t>
      </w:r>
      <w:r w:rsidR="009F2320" w:rsidRPr="00AC352D">
        <w:rPr>
          <w:rFonts w:ascii="Calibri" w:eastAsia="Calibri" w:hAnsi="Calibri" w:cs="Calibri"/>
          <w:color w:val="000000"/>
          <w:szCs w:val="22"/>
        </w:rPr>
        <w:t xml:space="preserve">perform the basic access procedure defined in 9.3.4.2 (Basic access) prior to the transmission of each of the </w:t>
      </w:r>
      <w:r w:rsidRPr="00AC352D">
        <w:rPr>
          <w:rFonts w:ascii="Calibri" w:eastAsia="Calibri" w:hAnsi="Calibri" w:cs="Calibri"/>
          <w:szCs w:val="22"/>
        </w:rPr>
        <w:t>one or more Probe Request frames, each with an SSID indicated in the SSID List and the BSSID from the MLME-</w:t>
      </w:r>
      <w:proofErr w:type="spellStart"/>
      <w:r w:rsidRPr="00AC352D">
        <w:rPr>
          <w:rFonts w:ascii="Calibri" w:eastAsia="Calibri" w:hAnsi="Calibri" w:cs="Calibri"/>
          <w:szCs w:val="22"/>
        </w:rPr>
        <w:t>SCAN.request</w:t>
      </w:r>
      <w:proofErr w:type="spellEnd"/>
      <w:r w:rsidRPr="00AC352D">
        <w:rPr>
          <w:rFonts w:ascii="Calibri" w:eastAsia="Calibri" w:hAnsi="Calibri" w:cs="Calibri"/>
          <w:szCs w:val="22"/>
        </w:rPr>
        <w:t xml:space="preserve"> primitive.</w:t>
      </w:r>
    </w:p>
    <w:p w:rsidR="004444A1" w:rsidRPr="004444A1" w:rsidRDefault="004444A1" w:rsidP="004444A1">
      <w:pPr>
        <w:spacing w:after="240"/>
        <w:ind w:left="720" w:hanging="360"/>
        <w:rPr>
          <w:rFonts w:ascii="Calibri" w:eastAsia="Calibri" w:hAnsi="Calibri" w:cs="Calibri"/>
          <w:szCs w:val="22"/>
        </w:rPr>
      </w:pPr>
      <w:r w:rsidRPr="00AC352D">
        <w:rPr>
          <w:rFonts w:ascii="Calibri" w:eastAsia="Calibri" w:hAnsi="Calibri" w:cs="Calibri"/>
          <w:szCs w:val="22"/>
        </w:rPr>
        <w:t>g)</w:t>
      </w:r>
      <w:r w:rsidRPr="00AC352D">
        <w:rPr>
          <w:rFonts w:eastAsia="Calibri"/>
          <w:sz w:val="14"/>
          <w:szCs w:val="14"/>
        </w:rPr>
        <w:t>   </w:t>
      </w:r>
      <w:r w:rsidRPr="00AC352D">
        <w:rPr>
          <w:rFonts w:ascii="Calibri" w:eastAsia="Calibri" w:hAnsi="Calibri" w:cs="Calibri"/>
          <w:szCs w:val="22"/>
        </w:rPr>
        <w:t>   If an SSW-Feedback frame is neither transmitted nor received in step (d), optionally send a probe request to the broadcast destination address. The probe request is sent with the SSID and BSSID from the MLME-</w:t>
      </w:r>
      <w:proofErr w:type="spellStart"/>
      <w:r w:rsidRPr="00AC352D">
        <w:rPr>
          <w:rFonts w:ascii="Calibri" w:eastAsia="Calibri" w:hAnsi="Calibri" w:cs="Calibri"/>
          <w:szCs w:val="22"/>
        </w:rPr>
        <w:t>SCAN.request</w:t>
      </w:r>
      <w:proofErr w:type="spellEnd"/>
      <w:r w:rsidRPr="00AC352D">
        <w:rPr>
          <w:rFonts w:ascii="Calibri" w:eastAsia="Calibri" w:hAnsi="Calibri" w:cs="Calibri"/>
          <w:szCs w:val="22"/>
        </w:rPr>
        <w:t xml:space="preserve"> primitive. The probe request includes the DMG Capabilities element. When the SSID List is present in the MLME-</w:t>
      </w:r>
      <w:proofErr w:type="spellStart"/>
      <w:r w:rsidRPr="00AC352D">
        <w:rPr>
          <w:rFonts w:ascii="Calibri" w:eastAsia="Calibri" w:hAnsi="Calibri" w:cs="Calibri"/>
          <w:szCs w:val="22"/>
        </w:rPr>
        <w:t>SCAN.request</w:t>
      </w:r>
      <w:proofErr w:type="spellEnd"/>
      <w:r w:rsidRPr="00AC352D">
        <w:rPr>
          <w:rFonts w:ascii="Calibri" w:eastAsia="Calibri" w:hAnsi="Calibri" w:cs="Calibri"/>
          <w:szCs w:val="22"/>
        </w:rPr>
        <w:t xml:space="preserve"> primitive, </w:t>
      </w:r>
      <w:r w:rsidR="009F2320" w:rsidRPr="00AC352D">
        <w:rPr>
          <w:rFonts w:ascii="Calibri" w:eastAsia="Calibri" w:hAnsi="Calibri" w:cs="Calibri"/>
          <w:color w:val="000000"/>
          <w:szCs w:val="22"/>
        </w:rPr>
        <w:t xml:space="preserve">perform the basic access procedure defined in 9.3.4.2 (Basic access) prior to the transmission of each of the </w:t>
      </w:r>
      <w:r w:rsidRPr="00AC352D">
        <w:rPr>
          <w:rFonts w:ascii="Calibri" w:eastAsia="Calibri" w:hAnsi="Calibri" w:cs="Calibri"/>
          <w:szCs w:val="22"/>
        </w:rPr>
        <w:t>one or</w:t>
      </w:r>
      <w:r w:rsidRPr="004444A1">
        <w:rPr>
          <w:rFonts w:ascii="Calibri" w:eastAsia="Calibri" w:hAnsi="Calibri" w:cs="Calibri"/>
          <w:szCs w:val="22"/>
        </w:rPr>
        <w:t xml:space="preserve"> more Probe Request frames, each with an SSID indicated in the SSID List and the BSSID from the MLME-</w:t>
      </w:r>
      <w:proofErr w:type="spellStart"/>
      <w:r w:rsidRPr="004444A1">
        <w:rPr>
          <w:rFonts w:ascii="Calibri" w:eastAsia="Calibri" w:hAnsi="Calibri" w:cs="Calibri"/>
          <w:szCs w:val="22"/>
        </w:rPr>
        <w:t>SCAN.request</w:t>
      </w:r>
      <w:proofErr w:type="spellEnd"/>
      <w:r w:rsidRPr="004444A1">
        <w:rPr>
          <w:rFonts w:ascii="Calibri" w:eastAsia="Calibri" w:hAnsi="Calibri" w:cs="Calibri"/>
          <w:szCs w:val="22"/>
        </w:rPr>
        <w:t xml:space="preserve"> primitive.</w:t>
      </w:r>
    </w:p>
    <w:p w:rsidR="004444A1" w:rsidRPr="004444A1" w:rsidRDefault="004444A1" w:rsidP="004444A1">
      <w:pPr>
        <w:spacing w:after="240"/>
        <w:ind w:left="720" w:hanging="360"/>
        <w:rPr>
          <w:rFonts w:ascii="Calibri" w:eastAsia="Calibri" w:hAnsi="Calibri" w:cs="Calibri"/>
          <w:szCs w:val="22"/>
        </w:rPr>
      </w:pPr>
      <w:r w:rsidRPr="004444A1">
        <w:rPr>
          <w:rFonts w:ascii="Calibri" w:eastAsia="Calibri" w:hAnsi="Calibri" w:cs="Calibri"/>
          <w:szCs w:val="22"/>
        </w:rPr>
        <w:t>h)</w:t>
      </w:r>
      <w:r w:rsidRPr="004444A1">
        <w:rPr>
          <w:rFonts w:eastAsia="Calibri"/>
          <w:sz w:val="14"/>
          <w:szCs w:val="14"/>
        </w:rPr>
        <w:t xml:space="preserve">      </w:t>
      </w:r>
      <w:r w:rsidR="0066477C">
        <w:rPr>
          <w:rFonts w:ascii="Calibri" w:eastAsia="Calibri" w:hAnsi="Calibri" w:cs="Calibri"/>
          <w:szCs w:val="22"/>
        </w:rPr>
        <w:t>When the timer</w:t>
      </w:r>
      <w:r w:rsidRPr="004444A1">
        <w:rPr>
          <w:rFonts w:ascii="Calibri" w:eastAsia="Calibri" w:hAnsi="Calibri" w:cs="Calibri"/>
          <w:szCs w:val="22"/>
        </w:rPr>
        <w:t xml:space="preserve"> reaches </w:t>
      </w:r>
      <w:proofErr w:type="spellStart"/>
      <w:r w:rsidRPr="004444A1">
        <w:rPr>
          <w:rFonts w:ascii="Calibri" w:eastAsia="Calibri" w:hAnsi="Calibri" w:cs="Calibri"/>
          <w:szCs w:val="22"/>
        </w:rPr>
        <w:t>MaxChannelTime</w:t>
      </w:r>
      <w:proofErr w:type="spellEnd"/>
      <w:r w:rsidRPr="004444A1">
        <w:rPr>
          <w:rFonts w:ascii="Calibri" w:eastAsia="Calibri" w:hAnsi="Calibri" w:cs="Calibri"/>
          <w:szCs w:val="22"/>
        </w:rPr>
        <w:t>, process all</w:t>
      </w:r>
      <w:r w:rsidR="0066477C">
        <w:rPr>
          <w:rFonts w:ascii="Calibri" w:eastAsia="Calibri" w:hAnsi="Calibri" w:cs="Calibri"/>
          <w:szCs w:val="22"/>
        </w:rPr>
        <w:t xml:space="preserve"> received probe responses.</w:t>
      </w:r>
    </w:p>
    <w:p w:rsidR="004444A1" w:rsidRPr="004444A1" w:rsidRDefault="004444A1" w:rsidP="004444A1">
      <w:pPr>
        <w:spacing w:after="240"/>
        <w:ind w:left="720" w:hanging="360"/>
        <w:rPr>
          <w:rFonts w:ascii="Calibri" w:eastAsia="Calibri" w:hAnsi="Calibri" w:cs="Calibri"/>
          <w:szCs w:val="22"/>
        </w:rPr>
      </w:pPr>
      <w:proofErr w:type="spellStart"/>
      <w:r w:rsidRPr="004444A1">
        <w:rPr>
          <w:rFonts w:ascii="Calibri" w:eastAsia="Calibri" w:hAnsi="Calibri" w:cs="Calibri"/>
          <w:szCs w:val="22"/>
        </w:rPr>
        <w:t>i</w:t>
      </w:r>
      <w:proofErr w:type="spellEnd"/>
      <w:r w:rsidRPr="004444A1">
        <w:rPr>
          <w:rFonts w:ascii="Calibri" w:eastAsia="Calibri" w:hAnsi="Calibri" w:cs="Calibri"/>
          <w:szCs w:val="22"/>
        </w:rPr>
        <w:t>)</w:t>
      </w:r>
      <w:r w:rsidRPr="004444A1">
        <w:rPr>
          <w:rFonts w:eastAsia="Calibri"/>
          <w:sz w:val="14"/>
          <w:szCs w:val="14"/>
        </w:rPr>
        <w:t xml:space="preserve">        </w:t>
      </w:r>
      <w:r w:rsidR="0066477C">
        <w:rPr>
          <w:rFonts w:ascii="Calibri" w:eastAsia="Calibri" w:hAnsi="Calibri" w:cs="Calibri"/>
          <w:szCs w:val="22"/>
        </w:rPr>
        <w:t>Set the</w:t>
      </w:r>
      <w:r w:rsidRPr="004444A1">
        <w:rPr>
          <w:rFonts w:ascii="Calibri" w:eastAsia="Calibri" w:hAnsi="Calibri" w:cs="Calibri"/>
          <w:szCs w:val="22"/>
        </w:rPr>
        <w:t xml:space="preserve"> NAV to 0 and scan the next channel. </w:t>
      </w:r>
    </w:p>
    <w:p w:rsidR="004444A1" w:rsidRPr="004444A1" w:rsidRDefault="004444A1" w:rsidP="004444A1">
      <w:pPr>
        <w:spacing w:after="240"/>
        <w:rPr>
          <w:rFonts w:ascii="Calibri" w:eastAsia="Calibri" w:hAnsi="Calibri" w:cs="Calibri"/>
          <w:szCs w:val="22"/>
        </w:rPr>
      </w:pPr>
    </w:p>
    <w:p w:rsidR="004444A1" w:rsidRPr="004444A1" w:rsidRDefault="004444A1" w:rsidP="004444A1">
      <w:pPr>
        <w:spacing w:after="240"/>
        <w:rPr>
          <w:rFonts w:ascii="Calibri" w:eastAsia="Calibri" w:hAnsi="Calibri" w:cs="Calibri"/>
          <w:szCs w:val="22"/>
        </w:rPr>
      </w:pPr>
      <w:r w:rsidRPr="004444A1">
        <w:rPr>
          <w:rFonts w:ascii="Calibri" w:eastAsia="Calibri" w:hAnsi="Calibri" w:cs="Calibri"/>
          <w:szCs w:val="22"/>
        </w:rPr>
        <w:t>See Figure 10-5 (Active scanning for DMG STAs) for DMG STAs that generate DMG Beacon frames with the Discovery Mode field set to 1.</w:t>
      </w:r>
    </w:p>
    <w:p w:rsidR="004444A1" w:rsidRPr="004444A1" w:rsidRDefault="00E11F28" w:rsidP="004444A1">
      <w:pPr>
        <w:spacing w:after="240"/>
        <w:jc w:val="center"/>
        <w:rPr>
          <w:rFonts w:ascii="Calibri" w:eastAsia="Calibri" w:hAnsi="Calibri" w:cs="Calibri"/>
          <w:szCs w:val="22"/>
        </w:rPr>
      </w:pPr>
      <w:r>
        <w:rPr>
          <w:rFonts w:ascii="Calibri" w:eastAsia="Calibri" w:hAnsi="Calibri" w:cs="Calibri"/>
          <w:szCs w:val="22"/>
        </w:rPr>
        <w:object w:dxaOrig="10605" w:dyaOrig="47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0.05pt;height:235.45pt" o:ole="">
            <v:imagedata r:id="rId12" o:title=""/>
          </v:shape>
          <o:OLEObject Type="Embed" ProgID="Visio.Drawing.11" ShapeID="_x0000_i1025" DrawAspect="Content" ObjectID="_1450536101" r:id="rId13"/>
        </w:object>
      </w:r>
      <w:r w:rsidR="00920684">
        <w:rPr>
          <w:rFonts w:ascii="Calibri" w:eastAsia="Calibri" w:hAnsi="Calibri" w:cs="Calibri"/>
          <w:szCs w:val="22"/>
        </w:rPr>
        <w:t>Figure 10-5 – Active scanning for DMG STAs</w:t>
      </w:r>
    </w:p>
    <w:p w:rsidR="004444A1" w:rsidRPr="004444A1" w:rsidRDefault="004444A1" w:rsidP="004444A1">
      <w:pPr>
        <w:spacing w:after="240"/>
        <w:rPr>
          <w:rFonts w:ascii="Calibri" w:eastAsia="Calibri" w:hAnsi="Calibri" w:cs="Calibri"/>
          <w:szCs w:val="22"/>
        </w:rPr>
      </w:pPr>
    </w:p>
    <w:p w:rsidR="004444A1" w:rsidRPr="004444A1" w:rsidRDefault="004444A1" w:rsidP="004444A1">
      <w:pPr>
        <w:spacing w:after="240"/>
        <w:rPr>
          <w:rFonts w:ascii="Calibri" w:eastAsia="Calibri" w:hAnsi="Calibri" w:cs="Calibri"/>
          <w:szCs w:val="22"/>
        </w:rPr>
      </w:pPr>
      <w:r w:rsidRPr="004444A1">
        <w:rPr>
          <w:rFonts w:ascii="Calibri" w:eastAsia="Calibri" w:hAnsi="Calibri" w:cs="Calibri"/>
          <w:szCs w:val="22"/>
        </w:rPr>
        <w:t xml:space="preserve">When all channels in the </w:t>
      </w:r>
      <w:proofErr w:type="spellStart"/>
      <w:r w:rsidRPr="004444A1">
        <w:rPr>
          <w:rFonts w:ascii="Calibri" w:eastAsia="Calibri" w:hAnsi="Calibri" w:cs="Calibri"/>
          <w:szCs w:val="22"/>
        </w:rPr>
        <w:t>ChannelList</w:t>
      </w:r>
      <w:proofErr w:type="spellEnd"/>
      <w:r w:rsidRPr="004444A1">
        <w:rPr>
          <w:rFonts w:ascii="Calibri" w:eastAsia="Calibri" w:hAnsi="Calibri" w:cs="Calibri"/>
          <w:szCs w:val="22"/>
        </w:rPr>
        <w:t xml:space="preserve"> have been scanned, the MLME shall issue an MLME-</w:t>
      </w:r>
      <w:proofErr w:type="spellStart"/>
      <w:r w:rsidRPr="004444A1">
        <w:rPr>
          <w:rFonts w:ascii="Calibri" w:eastAsia="Calibri" w:hAnsi="Calibri" w:cs="Calibri"/>
          <w:szCs w:val="22"/>
        </w:rPr>
        <w:t>SCAN.confirm</w:t>
      </w:r>
      <w:proofErr w:type="spellEnd"/>
      <w:r w:rsidRPr="004444A1">
        <w:rPr>
          <w:rFonts w:ascii="Calibri" w:eastAsia="Calibri" w:hAnsi="Calibri" w:cs="Calibri"/>
          <w:szCs w:val="22"/>
        </w:rPr>
        <w:t xml:space="preserve"> primitive with the </w:t>
      </w:r>
      <w:proofErr w:type="spellStart"/>
      <w:r w:rsidRPr="004444A1">
        <w:rPr>
          <w:rFonts w:ascii="Calibri" w:eastAsia="Calibri" w:hAnsi="Calibri" w:cs="Calibri"/>
          <w:szCs w:val="22"/>
        </w:rPr>
        <w:t>BSSDescriptionS</w:t>
      </w:r>
      <w:bookmarkStart w:id="27" w:name="_GoBack"/>
      <w:bookmarkEnd w:id="27"/>
      <w:r w:rsidRPr="004444A1">
        <w:rPr>
          <w:rFonts w:ascii="Calibri" w:eastAsia="Calibri" w:hAnsi="Calibri" w:cs="Calibri"/>
          <w:szCs w:val="22"/>
        </w:rPr>
        <w:t>et</w:t>
      </w:r>
      <w:proofErr w:type="spellEnd"/>
      <w:r w:rsidRPr="004444A1">
        <w:rPr>
          <w:rFonts w:ascii="Calibri" w:eastAsia="Calibri" w:hAnsi="Calibri" w:cs="Calibri"/>
          <w:szCs w:val="22"/>
        </w:rPr>
        <w:t xml:space="preserve"> containing all of the information gathered during the scan.</w:t>
      </w:r>
    </w:p>
    <w:p w:rsidR="004444A1" w:rsidRDefault="00F04134" w:rsidP="00320EEE">
      <w:pPr>
        <w:rPr>
          <w:rFonts w:eastAsia="Times New Roman"/>
        </w:rPr>
      </w:pPr>
      <w:r>
        <w:rPr>
          <w:rFonts w:ascii="Arial-BoldMT" w:hAnsi="Arial-BoldMT" w:cs="Arial-BoldMT"/>
          <w:b/>
          <w:bCs/>
          <w:sz w:val="20"/>
          <w:lang w:val="en-US" w:eastAsia="ko-KR"/>
        </w:rPr>
        <w:t>10.1.4.3.3 Sending a probe response</w:t>
      </w:r>
    </w:p>
    <w:p w:rsidR="00F04134" w:rsidRDefault="00F04134" w:rsidP="00320EEE">
      <w:pPr>
        <w:rPr>
          <w:rFonts w:eastAsia="Times New Roman"/>
        </w:rPr>
      </w:pPr>
    </w:p>
    <w:p w:rsidR="00F04134" w:rsidRPr="003E33F1" w:rsidRDefault="003B7F0E" w:rsidP="00F04134">
      <w:pPr>
        <w:rPr>
          <w:rFonts w:eastAsia="Times New Roman"/>
          <w:b/>
          <w:i/>
          <w:lang w:val="en-US"/>
        </w:rPr>
      </w:pPr>
      <w:r>
        <w:rPr>
          <w:rFonts w:eastAsia="Times New Roman"/>
          <w:b/>
          <w:i/>
          <w:lang w:val="en-US"/>
        </w:rPr>
        <w:t>I</w:t>
      </w:r>
      <w:r w:rsidR="00F04134">
        <w:rPr>
          <w:rFonts w:eastAsia="Times New Roman"/>
          <w:b/>
          <w:i/>
          <w:lang w:val="en-US"/>
        </w:rPr>
        <w:t xml:space="preserve">n the third para, change “10.1.4.3.2 </w:t>
      </w:r>
      <w:proofErr w:type="gramStart"/>
      <w:r w:rsidR="00F04134">
        <w:rPr>
          <w:rFonts w:eastAsia="Times New Roman"/>
          <w:b/>
          <w:i/>
          <w:lang w:val="en-US"/>
        </w:rPr>
        <w:t>“ to</w:t>
      </w:r>
      <w:proofErr w:type="gramEnd"/>
      <w:r w:rsidR="00F04134">
        <w:rPr>
          <w:rFonts w:eastAsia="Times New Roman"/>
          <w:b/>
          <w:i/>
          <w:lang w:val="en-US"/>
        </w:rPr>
        <w:t xml:space="preserve"> “10.1.4.3.2a”</w:t>
      </w:r>
    </w:p>
    <w:p w:rsidR="00F04134" w:rsidRPr="00F04134" w:rsidRDefault="00F04134" w:rsidP="00320EEE">
      <w:pPr>
        <w:rPr>
          <w:rFonts w:eastAsia="Times New Roman"/>
          <w:lang w:val="en-US"/>
        </w:rPr>
      </w:pPr>
    </w:p>
    <w:p w:rsidR="00F04134" w:rsidRPr="003E33F1" w:rsidRDefault="003B7F0E" w:rsidP="00F04134">
      <w:pPr>
        <w:rPr>
          <w:rFonts w:eastAsia="Times New Roman"/>
          <w:b/>
          <w:i/>
          <w:lang w:val="en-US"/>
        </w:rPr>
      </w:pPr>
      <w:r>
        <w:rPr>
          <w:rFonts w:eastAsia="Times New Roman"/>
          <w:b/>
          <w:i/>
          <w:lang w:val="en-US"/>
        </w:rPr>
        <w:t>I</w:t>
      </w:r>
      <w:r w:rsidR="00F04134">
        <w:rPr>
          <w:rFonts w:eastAsia="Times New Roman"/>
          <w:b/>
          <w:i/>
          <w:lang w:val="en-US"/>
        </w:rPr>
        <w:t xml:space="preserve">n the fifth para, change “10.1.4.3.2 </w:t>
      </w:r>
      <w:proofErr w:type="gramStart"/>
      <w:r w:rsidR="00F04134">
        <w:rPr>
          <w:rFonts w:eastAsia="Times New Roman"/>
          <w:b/>
          <w:i/>
          <w:lang w:val="en-US"/>
        </w:rPr>
        <w:t>“ to</w:t>
      </w:r>
      <w:proofErr w:type="gramEnd"/>
      <w:r w:rsidR="00F04134">
        <w:rPr>
          <w:rFonts w:eastAsia="Times New Roman"/>
          <w:b/>
          <w:i/>
          <w:lang w:val="en-US"/>
        </w:rPr>
        <w:t xml:space="preserve"> “10.1.4.3.2a”</w:t>
      </w:r>
    </w:p>
    <w:p w:rsidR="00F04134" w:rsidRPr="00F04134" w:rsidRDefault="00F04134" w:rsidP="00320EEE">
      <w:pPr>
        <w:rPr>
          <w:rFonts w:eastAsia="Times New Roman"/>
          <w:lang w:val="en-US"/>
        </w:rPr>
      </w:pPr>
    </w:p>
    <w:p w:rsidR="004444A1" w:rsidRDefault="004444A1" w:rsidP="00320EEE">
      <w:pPr>
        <w:rPr>
          <w:rFonts w:eastAsia="Times New Roman"/>
        </w:rPr>
      </w:pPr>
    </w:p>
    <w:sectPr w:rsidR="004444A1" w:rsidSect="008A6911">
      <w:headerReference w:type="default" r:id="rId14"/>
      <w:footerReference w:type="default" r:id="rId15"/>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771" w:rsidRDefault="00050771">
      <w:r>
        <w:separator/>
      </w:r>
    </w:p>
  </w:endnote>
  <w:endnote w:type="continuationSeparator" w:id="0">
    <w:p w:rsidR="00050771" w:rsidRDefault="0005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9B16D2" w:rsidRDefault="00A70721"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00644243" w:rsidRPr="00644243">
      <w:rPr>
        <w:lang w:val="da-DK" w:eastAsia="ko-KR"/>
      </w:rPr>
      <w:fldChar w:fldCharType="begin"/>
    </w:r>
    <w:r w:rsidR="00644243" w:rsidRPr="00644243">
      <w:rPr>
        <w:lang w:val="da-DK" w:eastAsia="ko-KR"/>
      </w:rPr>
      <w:instrText xml:space="preserve"> PAGE   \* MERGEFORMAT </w:instrText>
    </w:r>
    <w:r w:rsidR="00644243" w:rsidRPr="00644243">
      <w:rPr>
        <w:lang w:val="da-DK" w:eastAsia="ko-KR"/>
      </w:rPr>
      <w:fldChar w:fldCharType="separate"/>
    </w:r>
    <w:r w:rsidR="00E11F28">
      <w:rPr>
        <w:noProof/>
        <w:lang w:val="da-DK" w:eastAsia="ko-KR"/>
      </w:rPr>
      <w:t>5</w:t>
    </w:r>
    <w:r w:rsidR="00644243" w:rsidRPr="00644243">
      <w:rPr>
        <w:noProof/>
        <w:lang w:val="da-DK" w:eastAsia="ko-KR"/>
      </w:rPr>
      <w:fldChar w:fldCharType="end"/>
    </w:r>
    <w:r w:rsidRPr="0021707A">
      <w:rPr>
        <w:lang w:val="da-DK" w:eastAsia="ko-KR"/>
      </w:rPr>
      <w:ptab w:relativeTo="margin" w:alignment="right" w:leader="none"/>
    </w:r>
    <w:r w:rsidR="00207286">
      <w:rPr>
        <w:lang w:val="da-DK" w:eastAsia="ko-KR"/>
      </w:rPr>
      <w:t>Carlos Cordeiro</w:t>
    </w:r>
    <w:r>
      <w:rPr>
        <w:lang w:val="da-DK" w:eastAsia="ko-KR"/>
      </w:rPr>
      <w:t xml:space="preserve">, </w:t>
    </w:r>
    <w:r w:rsidR="00207286">
      <w:rPr>
        <w:lang w:val="da-DK" w:eastAsia="ko-KR"/>
      </w:rPr>
      <w:t>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771" w:rsidRDefault="00050771">
      <w:r>
        <w:separator/>
      </w:r>
    </w:p>
  </w:footnote>
  <w:footnote w:type="continuationSeparator" w:id="0">
    <w:p w:rsidR="00050771" w:rsidRDefault="00050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8419E7" w:rsidRDefault="009866DD" w:rsidP="00F704F2">
    <w:pPr>
      <w:pStyle w:val="Header"/>
      <w:tabs>
        <w:tab w:val="clear" w:pos="6480"/>
        <w:tab w:val="center" w:pos="4680"/>
        <w:tab w:val="right" w:pos="9360"/>
      </w:tabs>
      <w:rPr>
        <w:lang w:eastAsia="ko-KR"/>
      </w:rPr>
    </w:pPr>
    <w:r>
      <w:rPr>
        <w:lang w:eastAsia="ko-KR"/>
      </w:rPr>
      <w:t>January 2014</w:t>
    </w:r>
    <w:r w:rsidR="00A70721">
      <w:rPr>
        <w:lang w:eastAsia="ko-KR"/>
      </w:rPr>
      <w:t xml:space="preserve">                                                                    </w:t>
    </w:r>
    <w:proofErr w:type="spellStart"/>
    <w:r w:rsidR="00A70721">
      <w:rPr>
        <w:lang w:eastAsia="ko-KR"/>
      </w:rPr>
      <w:t>doc.</w:t>
    </w:r>
    <w:proofErr w:type="gramStart"/>
    <w:r w:rsidR="00A70721">
      <w:rPr>
        <w:lang w:eastAsia="ko-KR"/>
      </w:rPr>
      <w:t>:I</w:t>
    </w:r>
    <w:proofErr w:type="gramEnd"/>
    <w:r w:rsidR="00A70721">
      <w:rPr>
        <w:lang w:eastAsia="ko-KR"/>
      </w:rPr>
      <w:t>EEE</w:t>
    </w:r>
    <w:proofErr w:type="spellEnd"/>
    <w:r w:rsidR="00A70721">
      <w:rPr>
        <w:lang w:eastAsia="ko-KR"/>
      </w:rPr>
      <w:t xml:space="preserve"> 802.11-1</w:t>
    </w:r>
    <w:r w:rsidR="00227F84">
      <w:rPr>
        <w:lang w:eastAsia="ko-KR"/>
      </w:rPr>
      <w:t>4</w:t>
    </w:r>
    <w:r w:rsidR="00A70721">
      <w:rPr>
        <w:lang w:eastAsia="ko-KR"/>
      </w:rPr>
      <w:t>/</w:t>
    </w:r>
    <w:r w:rsidR="008414C1">
      <w:rPr>
        <w:lang w:eastAsia="ko-KR"/>
      </w:rPr>
      <w:t>0005</w:t>
    </w:r>
    <w:r w:rsidR="003F6AF3">
      <w:rPr>
        <w:lang w:eastAsia="ko-KR"/>
      </w:rPr>
      <w:t>r</w:t>
    </w:r>
    <w:r w:rsidR="00E11F28">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E8EFE2"/>
    <w:lvl w:ilvl="0">
      <w:numFmt w:val="bullet"/>
      <w:lvlText w:val="*"/>
      <w:lvlJc w:val="left"/>
    </w:lvl>
  </w:abstractNum>
  <w:abstractNum w:abstractNumId="11">
    <w:nsid w:val="0256582A"/>
    <w:multiLevelType w:val="hybridMultilevel"/>
    <w:tmpl w:val="31D4D7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6">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2"/>
  </w:num>
  <w:num w:numId="3">
    <w:abstractNumId w:val="15"/>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6"/>
  </w:num>
  <w:num w:numId="17">
    <w:abstractNumId w:val="22"/>
  </w:num>
  <w:num w:numId="18">
    <w:abstractNumId w:val="21"/>
  </w:num>
  <w:num w:numId="19">
    <w:abstractNumId w:val="13"/>
  </w:num>
  <w:num w:numId="20">
    <w:abstractNumId w:val="19"/>
  </w:num>
  <w:num w:numId="21">
    <w:abstractNumId w:val="23"/>
  </w:num>
  <w:num w:numId="22">
    <w:abstractNumId w:val="18"/>
  </w:num>
  <w:num w:numId="23">
    <w:abstractNumId w:val="1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1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1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1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
    <w:abstractNumId w:val="1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1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0">
    <w:abstractNumId w:val="1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1">
    <w:abstractNumId w:val="1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10"/>
    <w:lvlOverride w:ilvl="0">
      <w:lvl w:ilvl="0">
        <w:start w:val="1"/>
        <w:numFmt w:val="bullet"/>
        <w:lvlText w:val="10.1.4.3.2 "/>
        <w:legacy w:legacy="1" w:legacySpace="0" w:legacyIndent="0"/>
        <w:lvlJc w:val="left"/>
        <w:pPr>
          <w:ind w:left="426" w:firstLine="0"/>
        </w:pPr>
        <w:rPr>
          <w:rFonts w:ascii="Arial" w:hAnsi="Arial" w:cs="Arial" w:hint="default"/>
          <w:b/>
          <w:i w:val="0"/>
          <w:strike w:val="0"/>
          <w:color w:val="000000"/>
          <w:sz w:val="20"/>
          <w:u w:val="none"/>
        </w:rPr>
      </w:lvl>
    </w:lvlOverride>
  </w:num>
  <w:num w:numId="33">
    <w:abstractNumId w:val="1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1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5">
    <w:abstractNumId w:val="1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6904"/>
    <w:rsid w:val="00017D1B"/>
    <w:rsid w:val="00020E50"/>
    <w:rsid w:val="00021F1E"/>
    <w:rsid w:val="0002230E"/>
    <w:rsid w:val="0002239A"/>
    <w:rsid w:val="00023383"/>
    <w:rsid w:val="0002348A"/>
    <w:rsid w:val="00024C1F"/>
    <w:rsid w:val="0002601E"/>
    <w:rsid w:val="000262A2"/>
    <w:rsid w:val="0003182A"/>
    <w:rsid w:val="000331D4"/>
    <w:rsid w:val="0003428C"/>
    <w:rsid w:val="000400AA"/>
    <w:rsid w:val="00041489"/>
    <w:rsid w:val="00043337"/>
    <w:rsid w:val="000467BA"/>
    <w:rsid w:val="00046DB6"/>
    <w:rsid w:val="00050126"/>
    <w:rsid w:val="00050771"/>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1543"/>
    <w:rsid w:val="0008183F"/>
    <w:rsid w:val="00081A56"/>
    <w:rsid w:val="00081C00"/>
    <w:rsid w:val="00081C53"/>
    <w:rsid w:val="00082867"/>
    <w:rsid w:val="00083526"/>
    <w:rsid w:val="00083DED"/>
    <w:rsid w:val="00084F58"/>
    <w:rsid w:val="000854E6"/>
    <w:rsid w:val="000854F8"/>
    <w:rsid w:val="00085B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626"/>
    <w:rsid w:val="000A6A75"/>
    <w:rsid w:val="000A6F32"/>
    <w:rsid w:val="000A76BC"/>
    <w:rsid w:val="000B0174"/>
    <w:rsid w:val="000B47D6"/>
    <w:rsid w:val="000B57FF"/>
    <w:rsid w:val="000B5BFF"/>
    <w:rsid w:val="000B672D"/>
    <w:rsid w:val="000B7051"/>
    <w:rsid w:val="000C0E45"/>
    <w:rsid w:val="000C136C"/>
    <w:rsid w:val="000C1912"/>
    <w:rsid w:val="000C42D0"/>
    <w:rsid w:val="000C50BC"/>
    <w:rsid w:val="000C50D9"/>
    <w:rsid w:val="000C647F"/>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551"/>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DE1"/>
    <w:rsid w:val="00161E6E"/>
    <w:rsid w:val="0016329B"/>
    <w:rsid w:val="001635D7"/>
    <w:rsid w:val="0016474A"/>
    <w:rsid w:val="00164768"/>
    <w:rsid w:val="00164988"/>
    <w:rsid w:val="001658EF"/>
    <w:rsid w:val="001666AB"/>
    <w:rsid w:val="00166F3D"/>
    <w:rsid w:val="00167085"/>
    <w:rsid w:val="001678FF"/>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E15"/>
    <w:rsid w:val="001B370C"/>
    <w:rsid w:val="001B61CD"/>
    <w:rsid w:val="001B7A93"/>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13B2"/>
    <w:rsid w:val="001E21AE"/>
    <w:rsid w:val="001E2A6A"/>
    <w:rsid w:val="001E393E"/>
    <w:rsid w:val="001E3CD4"/>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970"/>
    <w:rsid w:val="00201FE9"/>
    <w:rsid w:val="00202732"/>
    <w:rsid w:val="00204403"/>
    <w:rsid w:val="00206C16"/>
    <w:rsid w:val="00206EBC"/>
    <w:rsid w:val="00206F46"/>
    <w:rsid w:val="00207148"/>
    <w:rsid w:val="00207286"/>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27F84"/>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5DD"/>
    <w:rsid w:val="002717FF"/>
    <w:rsid w:val="002729B1"/>
    <w:rsid w:val="00272E8A"/>
    <w:rsid w:val="00272F9B"/>
    <w:rsid w:val="00273040"/>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830"/>
    <w:rsid w:val="002948E6"/>
    <w:rsid w:val="00294EAE"/>
    <w:rsid w:val="002950FE"/>
    <w:rsid w:val="002A1603"/>
    <w:rsid w:val="002A1C25"/>
    <w:rsid w:val="002A34BF"/>
    <w:rsid w:val="002A3959"/>
    <w:rsid w:val="002A5C02"/>
    <w:rsid w:val="002B0392"/>
    <w:rsid w:val="002B09BE"/>
    <w:rsid w:val="002B1B92"/>
    <w:rsid w:val="002B29DD"/>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829"/>
    <w:rsid w:val="003900D7"/>
    <w:rsid w:val="00391A3C"/>
    <w:rsid w:val="003920D7"/>
    <w:rsid w:val="00392DCE"/>
    <w:rsid w:val="003933AA"/>
    <w:rsid w:val="00393AD3"/>
    <w:rsid w:val="00393D35"/>
    <w:rsid w:val="00394E20"/>
    <w:rsid w:val="00394F5F"/>
    <w:rsid w:val="00395C29"/>
    <w:rsid w:val="0039608B"/>
    <w:rsid w:val="003972DB"/>
    <w:rsid w:val="003A25D5"/>
    <w:rsid w:val="003A2D8E"/>
    <w:rsid w:val="003A2EAB"/>
    <w:rsid w:val="003A2F71"/>
    <w:rsid w:val="003A3E79"/>
    <w:rsid w:val="003A6DBE"/>
    <w:rsid w:val="003A7AF9"/>
    <w:rsid w:val="003B18D0"/>
    <w:rsid w:val="003B1AF0"/>
    <w:rsid w:val="003B26D9"/>
    <w:rsid w:val="003B31DA"/>
    <w:rsid w:val="003B36C4"/>
    <w:rsid w:val="003B491F"/>
    <w:rsid w:val="003B5153"/>
    <w:rsid w:val="003B5FBC"/>
    <w:rsid w:val="003B62FF"/>
    <w:rsid w:val="003B769A"/>
    <w:rsid w:val="003B7F0E"/>
    <w:rsid w:val="003C059D"/>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CF"/>
    <w:rsid w:val="004134BA"/>
    <w:rsid w:val="00413F68"/>
    <w:rsid w:val="00414D20"/>
    <w:rsid w:val="00416B65"/>
    <w:rsid w:val="00416D40"/>
    <w:rsid w:val="00417AED"/>
    <w:rsid w:val="0042044A"/>
    <w:rsid w:val="00420D5F"/>
    <w:rsid w:val="00420F2D"/>
    <w:rsid w:val="00421798"/>
    <w:rsid w:val="00421FAC"/>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EBD"/>
    <w:rsid w:val="00431FE9"/>
    <w:rsid w:val="004322C7"/>
    <w:rsid w:val="00433901"/>
    <w:rsid w:val="00434009"/>
    <w:rsid w:val="00434093"/>
    <w:rsid w:val="00434624"/>
    <w:rsid w:val="0043519B"/>
    <w:rsid w:val="004355B7"/>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21B8"/>
    <w:rsid w:val="004731E5"/>
    <w:rsid w:val="00473DF2"/>
    <w:rsid w:val="00473E80"/>
    <w:rsid w:val="004747E0"/>
    <w:rsid w:val="0047699F"/>
    <w:rsid w:val="00476F88"/>
    <w:rsid w:val="00480DE4"/>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018"/>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5002B"/>
    <w:rsid w:val="005507BA"/>
    <w:rsid w:val="00551C89"/>
    <w:rsid w:val="0055210B"/>
    <w:rsid w:val="0055355C"/>
    <w:rsid w:val="00553F9A"/>
    <w:rsid w:val="005548E4"/>
    <w:rsid w:val="00554D79"/>
    <w:rsid w:val="00556618"/>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3F35"/>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C0A0B"/>
    <w:rsid w:val="005C1B04"/>
    <w:rsid w:val="005C23D5"/>
    <w:rsid w:val="005C305B"/>
    <w:rsid w:val="005C4880"/>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5062"/>
    <w:rsid w:val="005E525A"/>
    <w:rsid w:val="005E641E"/>
    <w:rsid w:val="005E7990"/>
    <w:rsid w:val="005F2DCB"/>
    <w:rsid w:val="005F3202"/>
    <w:rsid w:val="005F3AB2"/>
    <w:rsid w:val="005F3C54"/>
    <w:rsid w:val="005F3F19"/>
    <w:rsid w:val="005F4949"/>
    <w:rsid w:val="005F5F2E"/>
    <w:rsid w:val="005F6CDB"/>
    <w:rsid w:val="005F7DF9"/>
    <w:rsid w:val="0060324E"/>
    <w:rsid w:val="006035EC"/>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5760"/>
    <w:rsid w:val="00625960"/>
    <w:rsid w:val="00625F7D"/>
    <w:rsid w:val="006269A9"/>
    <w:rsid w:val="00627A2F"/>
    <w:rsid w:val="00630BBD"/>
    <w:rsid w:val="006315CB"/>
    <w:rsid w:val="006319C0"/>
    <w:rsid w:val="00632BCE"/>
    <w:rsid w:val="00633553"/>
    <w:rsid w:val="0063365F"/>
    <w:rsid w:val="006348C0"/>
    <w:rsid w:val="006349FF"/>
    <w:rsid w:val="00640B95"/>
    <w:rsid w:val="00640F44"/>
    <w:rsid w:val="00641FB1"/>
    <w:rsid w:val="0064207F"/>
    <w:rsid w:val="00644243"/>
    <w:rsid w:val="006447D3"/>
    <w:rsid w:val="00645B54"/>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77C"/>
    <w:rsid w:val="00664A26"/>
    <w:rsid w:val="00665E15"/>
    <w:rsid w:val="00665E3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652"/>
    <w:rsid w:val="006A5063"/>
    <w:rsid w:val="006A514A"/>
    <w:rsid w:val="006A5841"/>
    <w:rsid w:val="006A61CB"/>
    <w:rsid w:val="006A64A1"/>
    <w:rsid w:val="006B0428"/>
    <w:rsid w:val="006B0D01"/>
    <w:rsid w:val="006B1BE6"/>
    <w:rsid w:val="006B2107"/>
    <w:rsid w:val="006B54D7"/>
    <w:rsid w:val="006B559D"/>
    <w:rsid w:val="006B6660"/>
    <w:rsid w:val="006C035B"/>
    <w:rsid w:val="006C04D1"/>
    <w:rsid w:val="006C0876"/>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04E"/>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6222"/>
    <w:rsid w:val="0083706B"/>
    <w:rsid w:val="00840F3C"/>
    <w:rsid w:val="008413AE"/>
    <w:rsid w:val="008414C1"/>
    <w:rsid w:val="0084189D"/>
    <w:rsid w:val="008419E7"/>
    <w:rsid w:val="00842520"/>
    <w:rsid w:val="00844F9B"/>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75BD"/>
    <w:rsid w:val="008777F4"/>
    <w:rsid w:val="0088466B"/>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2C8D"/>
    <w:rsid w:val="008F3CF2"/>
    <w:rsid w:val="008F44BF"/>
    <w:rsid w:val="008F5AD3"/>
    <w:rsid w:val="008F671B"/>
    <w:rsid w:val="0090057D"/>
    <w:rsid w:val="009007F8"/>
    <w:rsid w:val="0090092C"/>
    <w:rsid w:val="009011AD"/>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684"/>
    <w:rsid w:val="009207F6"/>
    <w:rsid w:val="00920CBA"/>
    <w:rsid w:val="00920E53"/>
    <w:rsid w:val="009214F6"/>
    <w:rsid w:val="0092257F"/>
    <w:rsid w:val="00922B92"/>
    <w:rsid w:val="00923A29"/>
    <w:rsid w:val="00923FAA"/>
    <w:rsid w:val="00924F2F"/>
    <w:rsid w:val="00925000"/>
    <w:rsid w:val="00925473"/>
    <w:rsid w:val="0092765D"/>
    <w:rsid w:val="00930B9C"/>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602A1"/>
    <w:rsid w:val="00960550"/>
    <w:rsid w:val="00960587"/>
    <w:rsid w:val="00961442"/>
    <w:rsid w:val="009628BE"/>
    <w:rsid w:val="00964732"/>
    <w:rsid w:val="00964D7A"/>
    <w:rsid w:val="00965845"/>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26E4"/>
    <w:rsid w:val="00983394"/>
    <w:rsid w:val="009838C2"/>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C8B"/>
    <w:rsid w:val="009A02FD"/>
    <w:rsid w:val="009A0465"/>
    <w:rsid w:val="009A24F8"/>
    <w:rsid w:val="009A275A"/>
    <w:rsid w:val="009A2B10"/>
    <w:rsid w:val="009A31B9"/>
    <w:rsid w:val="009A631E"/>
    <w:rsid w:val="009B05EE"/>
    <w:rsid w:val="009B0EF8"/>
    <w:rsid w:val="009B12D1"/>
    <w:rsid w:val="009B14B1"/>
    <w:rsid w:val="009B16D2"/>
    <w:rsid w:val="009B2366"/>
    <w:rsid w:val="009B25BF"/>
    <w:rsid w:val="009B53E3"/>
    <w:rsid w:val="009B5520"/>
    <w:rsid w:val="009B572A"/>
    <w:rsid w:val="009B5CD5"/>
    <w:rsid w:val="009B6402"/>
    <w:rsid w:val="009C076B"/>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BCD"/>
    <w:rsid w:val="009F2320"/>
    <w:rsid w:val="009F246F"/>
    <w:rsid w:val="009F2C1D"/>
    <w:rsid w:val="009F2E07"/>
    <w:rsid w:val="009F4838"/>
    <w:rsid w:val="009F63AB"/>
    <w:rsid w:val="009F6F95"/>
    <w:rsid w:val="009F79F9"/>
    <w:rsid w:val="00A0111E"/>
    <w:rsid w:val="00A014F8"/>
    <w:rsid w:val="00A01E3F"/>
    <w:rsid w:val="00A02C5C"/>
    <w:rsid w:val="00A02F60"/>
    <w:rsid w:val="00A0580F"/>
    <w:rsid w:val="00A060A7"/>
    <w:rsid w:val="00A07830"/>
    <w:rsid w:val="00A07E58"/>
    <w:rsid w:val="00A114DF"/>
    <w:rsid w:val="00A11E50"/>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2F03"/>
    <w:rsid w:val="00A33509"/>
    <w:rsid w:val="00A3499C"/>
    <w:rsid w:val="00A35A37"/>
    <w:rsid w:val="00A36059"/>
    <w:rsid w:val="00A36E14"/>
    <w:rsid w:val="00A3723A"/>
    <w:rsid w:val="00A3747E"/>
    <w:rsid w:val="00A37490"/>
    <w:rsid w:val="00A37497"/>
    <w:rsid w:val="00A37CDA"/>
    <w:rsid w:val="00A41878"/>
    <w:rsid w:val="00A420E0"/>
    <w:rsid w:val="00A436E9"/>
    <w:rsid w:val="00A43C31"/>
    <w:rsid w:val="00A44283"/>
    <w:rsid w:val="00A460B7"/>
    <w:rsid w:val="00A50646"/>
    <w:rsid w:val="00A50912"/>
    <w:rsid w:val="00A50A7C"/>
    <w:rsid w:val="00A516BA"/>
    <w:rsid w:val="00A53CA9"/>
    <w:rsid w:val="00A54388"/>
    <w:rsid w:val="00A54FE7"/>
    <w:rsid w:val="00A56092"/>
    <w:rsid w:val="00A56FBB"/>
    <w:rsid w:val="00A57A8F"/>
    <w:rsid w:val="00A60286"/>
    <w:rsid w:val="00A60C84"/>
    <w:rsid w:val="00A6308C"/>
    <w:rsid w:val="00A64FC5"/>
    <w:rsid w:val="00A656DA"/>
    <w:rsid w:val="00A65DC8"/>
    <w:rsid w:val="00A66181"/>
    <w:rsid w:val="00A678CD"/>
    <w:rsid w:val="00A70721"/>
    <w:rsid w:val="00A70BA1"/>
    <w:rsid w:val="00A71B9B"/>
    <w:rsid w:val="00A71CA8"/>
    <w:rsid w:val="00A764D2"/>
    <w:rsid w:val="00A76E90"/>
    <w:rsid w:val="00A77650"/>
    <w:rsid w:val="00A77B0C"/>
    <w:rsid w:val="00A8159E"/>
    <w:rsid w:val="00A81920"/>
    <w:rsid w:val="00A82467"/>
    <w:rsid w:val="00A83637"/>
    <w:rsid w:val="00A84554"/>
    <w:rsid w:val="00A84A5B"/>
    <w:rsid w:val="00A84FEE"/>
    <w:rsid w:val="00A852B2"/>
    <w:rsid w:val="00A85F8C"/>
    <w:rsid w:val="00A86555"/>
    <w:rsid w:val="00A87344"/>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8F"/>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352D"/>
    <w:rsid w:val="00AC5219"/>
    <w:rsid w:val="00AC530D"/>
    <w:rsid w:val="00AC55A4"/>
    <w:rsid w:val="00AC5F1C"/>
    <w:rsid w:val="00AC65DC"/>
    <w:rsid w:val="00AD0A9C"/>
    <w:rsid w:val="00AD3587"/>
    <w:rsid w:val="00AD44A1"/>
    <w:rsid w:val="00AD5501"/>
    <w:rsid w:val="00AD6EFE"/>
    <w:rsid w:val="00AD7256"/>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968"/>
    <w:rsid w:val="00B6448F"/>
    <w:rsid w:val="00B66644"/>
    <w:rsid w:val="00B714BC"/>
    <w:rsid w:val="00B7242B"/>
    <w:rsid w:val="00B732C1"/>
    <w:rsid w:val="00B73D2B"/>
    <w:rsid w:val="00B758E8"/>
    <w:rsid w:val="00B7620B"/>
    <w:rsid w:val="00B7638E"/>
    <w:rsid w:val="00B77F1B"/>
    <w:rsid w:val="00B8083D"/>
    <w:rsid w:val="00B848EB"/>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75D0"/>
    <w:rsid w:val="00BB75DF"/>
    <w:rsid w:val="00BC0046"/>
    <w:rsid w:val="00BC1955"/>
    <w:rsid w:val="00BC1BC8"/>
    <w:rsid w:val="00BC20B9"/>
    <w:rsid w:val="00BC2253"/>
    <w:rsid w:val="00BC3E53"/>
    <w:rsid w:val="00BC5D56"/>
    <w:rsid w:val="00BC68DC"/>
    <w:rsid w:val="00BD0B3D"/>
    <w:rsid w:val="00BD17C8"/>
    <w:rsid w:val="00BD1A77"/>
    <w:rsid w:val="00BD2036"/>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2A83"/>
    <w:rsid w:val="00C143C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1128"/>
    <w:rsid w:val="00C926AC"/>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209D"/>
    <w:rsid w:val="00CB2A44"/>
    <w:rsid w:val="00CB3723"/>
    <w:rsid w:val="00CB4287"/>
    <w:rsid w:val="00CB441F"/>
    <w:rsid w:val="00CB5035"/>
    <w:rsid w:val="00CB5B29"/>
    <w:rsid w:val="00CB5CDE"/>
    <w:rsid w:val="00CB5D5B"/>
    <w:rsid w:val="00CB600F"/>
    <w:rsid w:val="00CC0F67"/>
    <w:rsid w:val="00CC150C"/>
    <w:rsid w:val="00CC1C28"/>
    <w:rsid w:val="00CC2202"/>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401A0"/>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FAB"/>
    <w:rsid w:val="00D74796"/>
    <w:rsid w:val="00D74BD0"/>
    <w:rsid w:val="00D80516"/>
    <w:rsid w:val="00D807A3"/>
    <w:rsid w:val="00D80D4F"/>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7CC8"/>
    <w:rsid w:val="00DA7EE7"/>
    <w:rsid w:val="00DB17E2"/>
    <w:rsid w:val="00DB31CD"/>
    <w:rsid w:val="00DB589E"/>
    <w:rsid w:val="00DB5D9C"/>
    <w:rsid w:val="00DB7CDA"/>
    <w:rsid w:val="00DC04C4"/>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85"/>
    <w:rsid w:val="00DE059F"/>
    <w:rsid w:val="00DE13DF"/>
    <w:rsid w:val="00DE2B68"/>
    <w:rsid w:val="00DE4389"/>
    <w:rsid w:val="00DE595F"/>
    <w:rsid w:val="00DE6F42"/>
    <w:rsid w:val="00DE6F59"/>
    <w:rsid w:val="00DE7BA1"/>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1F28"/>
    <w:rsid w:val="00E126E4"/>
    <w:rsid w:val="00E12776"/>
    <w:rsid w:val="00E12C04"/>
    <w:rsid w:val="00E13A90"/>
    <w:rsid w:val="00E158F5"/>
    <w:rsid w:val="00E16E3D"/>
    <w:rsid w:val="00E17D18"/>
    <w:rsid w:val="00E20979"/>
    <w:rsid w:val="00E22759"/>
    <w:rsid w:val="00E227E6"/>
    <w:rsid w:val="00E229FF"/>
    <w:rsid w:val="00E23499"/>
    <w:rsid w:val="00E241C9"/>
    <w:rsid w:val="00E241D7"/>
    <w:rsid w:val="00E24BDE"/>
    <w:rsid w:val="00E25D59"/>
    <w:rsid w:val="00E2736A"/>
    <w:rsid w:val="00E31747"/>
    <w:rsid w:val="00E3186A"/>
    <w:rsid w:val="00E31D98"/>
    <w:rsid w:val="00E32C04"/>
    <w:rsid w:val="00E34356"/>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D02"/>
    <w:rsid w:val="00E6375F"/>
    <w:rsid w:val="00E64287"/>
    <w:rsid w:val="00E6547F"/>
    <w:rsid w:val="00E660CE"/>
    <w:rsid w:val="00E672CD"/>
    <w:rsid w:val="00E725D9"/>
    <w:rsid w:val="00E73142"/>
    <w:rsid w:val="00E732FA"/>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C6F"/>
    <w:rsid w:val="00E87E0A"/>
    <w:rsid w:val="00E9189C"/>
    <w:rsid w:val="00E92295"/>
    <w:rsid w:val="00E92AF6"/>
    <w:rsid w:val="00E94D80"/>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91B"/>
    <w:rsid w:val="00EC1966"/>
    <w:rsid w:val="00EC2B5C"/>
    <w:rsid w:val="00EC3A46"/>
    <w:rsid w:val="00EC3BC3"/>
    <w:rsid w:val="00ED0A6D"/>
    <w:rsid w:val="00ED2CC0"/>
    <w:rsid w:val="00ED36D0"/>
    <w:rsid w:val="00ED467C"/>
    <w:rsid w:val="00ED6F85"/>
    <w:rsid w:val="00ED74A4"/>
    <w:rsid w:val="00ED75B0"/>
    <w:rsid w:val="00ED75FA"/>
    <w:rsid w:val="00ED76B7"/>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598F"/>
    <w:rsid w:val="00F361B5"/>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1C6"/>
    <w:rsid w:val="00FE2233"/>
    <w:rsid w:val="00FE24E5"/>
    <w:rsid w:val="00FE3B6C"/>
    <w:rsid w:val="00FE4890"/>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1.1.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1.1.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Adrian.Stephens@intel.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21FF0-2331-430A-AFDD-8434325A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180</TotalTime>
  <Pages>6</Pages>
  <Words>1374</Words>
  <Characters>7833</Characters>
  <Application>Microsoft Office Word</Application>
  <DocSecurity>0</DocSecurity>
  <Lines>65</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cp:lastModifiedBy>
  <cp:revision>18</cp:revision>
  <cp:lastPrinted>2008-01-21T07:29:00Z</cp:lastPrinted>
  <dcterms:created xsi:type="dcterms:W3CDTF">2014-01-03T09:36:00Z</dcterms:created>
  <dcterms:modified xsi:type="dcterms:W3CDTF">2014-01-07T01:55:00Z</dcterms:modified>
</cp:coreProperties>
</file>