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730DE" w14:textId="31D560EF" w:rsidR="00B67949" w:rsidRDefault="00B67949" w:rsidP="00B67949">
      <w:pPr>
        <w:jc w:val="right"/>
      </w:pPr>
      <w:r>
        <w:t>IEEE 802-</w:t>
      </w:r>
      <w:r w:rsidR="006370F3">
        <w:t>1</w:t>
      </w:r>
      <w:r w:rsidRPr="00B67949">
        <w:t>-</w:t>
      </w:r>
      <w:r w:rsidR="006370F3">
        <w:t>24</w:t>
      </w:r>
      <w:r w:rsidRPr="00B67949">
        <w:t>-</w:t>
      </w:r>
      <w:r w:rsidR="006370F3">
        <w:t>0034</w:t>
      </w:r>
      <w:r w:rsidRPr="00B67949">
        <w:t>-</w:t>
      </w:r>
      <w:r w:rsidR="006370F3" w:rsidRPr="006370F3">
        <w:t>0</w:t>
      </w:r>
      <w:r w:rsidR="006D67FE">
        <w:t>1</w:t>
      </w:r>
      <w:r w:rsidR="006370F3" w:rsidRPr="006370F3">
        <w:t>-Mntg</w:t>
      </w:r>
    </w:p>
    <w:p w14:paraId="23D69EA2" w14:textId="77777777" w:rsidR="00B67949" w:rsidRDefault="00B67949"/>
    <w:p w14:paraId="23BA9F2C" w14:textId="4979246A" w:rsidR="006370F3" w:rsidRPr="006370F3" w:rsidRDefault="006370F3" w:rsidP="006370F3">
      <w:pPr>
        <w:rPr>
          <w:b/>
          <w:bCs/>
        </w:rPr>
      </w:pPr>
      <w:r w:rsidRPr="006370F3">
        <w:rPr>
          <w:b/>
          <w:bCs/>
        </w:rPr>
        <w:t>Proposal to revise bit-ordering material in P802REVc D2.0</w:t>
      </w:r>
    </w:p>
    <w:p w14:paraId="7A65006C" w14:textId="77777777" w:rsidR="006370F3" w:rsidRDefault="006370F3" w:rsidP="006370F3"/>
    <w:p w14:paraId="7B23F758" w14:textId="3457B4AA" w:rsidR="006370F3" w:rsidRPr="006370F3" w:rsidRDefault="006370F3" w:rsidP="006370F3">
      <w:r w:rsidRPr="006370F3">
        <w:t>Roger Marks (</w:t>
      </w:r>
      <w:proofErr w:type="spellStart"/>
      <w:r w:rsidRPr="006370F3">
        <w:t>EthAirNet</w:t>
      </w:r>
      <w:proofErr w:type="spellEnd"/>
      <w:r w:rsidRPr="006370F3">
        <w:t xml:space="preserve"> Associates)</w:t>
      </w:r>
    </w:p>
    <w:p w14:paraId="0D4945A5" w14:textId="2C136ACE" w:rsidR="00C763EF" w:rsidRDefault="006D67FE">
      <w:ins w:id="0" w:author="Roger Marks" w:date="2024-08-12T17:56:00Z" w16du:dateUtc="2024-08-12T23:56:00Z">
        <w:r>
          <w:t xml:space="preserve">2024-08-12 </w:t>
        </w:r>
      </w:ins>
      <w:del w:id="1" w:author="Roger Marks" w:date="2024-08-12T17:56:00Z" w16du:dateUtc="2024-08-12T23:56:00Z">
        <w:r w:rsidR="006370F3" w:rsidDel="006D67FE">
          <w:delText>2024-07-1</w:delText>
        </w:r>
        <w:r w:rsidR="00F27336" w:rsidDel="006D67FE">
          <w:delText>4</w:delText>
        </w:r>
      </w:del>
    </w:p>
    <w:p w14:paraId="4309A962" w14:textId="64B3DCAE" w:rsidR="00891A64" w:rsidRDefault="00891A64"/>
    <w:p w14:paraId="3A89ABD9" w14:textId="77777777" w:rsidR="006370F3" w:rsidRDefault="006370F3"/>
    <w:p w14:paraId="62D83914" w14:textId="77777777" w:rsidR="006370F3" w:rsidRDefault="006370F3"/>
    <w:p w14:paraId="6325F55F" w14:textId="77777777" w:rsidR="00891A64" w:rsidRDefault="00891A64"/>
    <w:p w14:paraId="5EE53C5F" w14:textId="54472EF4" w:rsidR="006370F3" w:rsidRPr="006370F3" w:rsidRDefault="006370F3">
      <w:pPr>
        <w:rPr>
          <w:b/>
          <w:bCs/>
        </w:rPr>
      </w:pPr>
      <w:r w:rsidRPr="006370F3">
        <w:rPr>
          <w:b/>
          <w:bCs/>
        </w:rPr>
        <w:t>Comment</w:t>
      </w:r>
      <w:r>
        <w:rPr>
          <w:b/>
          <w:bCs/>
        </w:rPr>
        <w:t>: (p</w:t>
      </w:r>
      <w:proofErr w:type="gramStart"/>
      <w:r w:rsidRPr="006370F3">
        <w:rPr>
          <w:b/>
          <w:bCs/>
        </w:rPr>
        <w:t>21</w:t>
      </w:r>
      <w:r>
        <w:rPr>
          <w:b/>
          <w:bCs/>
        </w:rPr>
        <w:t xml:space="preserve">  l</w:t>
      </w:r>
      <w:proofErr w:type="gramEnd"/>
      <w:r w:rsidRPr="006370F3">
        <w:rPr>
          <w:b/>
          <w:bCs/>
        </w:rPr>
        <w:t>15</w:t>
      </w:r>
      <w:r>
        <w:rPr>
          <w:b/>
          <w:bCs/>
        </w:rPr>
        <w:t xml:space="preserve"> </w:t>
      </w:r>
      <w:r w:rsidRPr="006370F3">
        <w:rPr>
          <w:b/>
          <w:bCs/>
        </w:rPr>
        <w:t>§3.1</w:t>
      </w:r>
      <w:r>
        <w:rPr>
          <w:b/>
          <w:bCs/>
        </w:rPr>
        <w:t>)</w:t>
      </w:r>
    </w:p>
    <w:p w14:paraId="4F7B74E3" w14:textId="6AC89BD5" w:rsidR="006370F3" w:rsidRDefault="006370F3">
      <w:r w:rsidRPr="006370F3">
        <w:t>The definition of "canonical format" is problematic. It specifies the order in which the bits are "conveyed" as "the same bit ordering as in the hexadecimal representation." However, the hexadecimal representation is NOT an indication of bit ordering at all. Hexadecimal representation (per 8.1) specifies how a bit string in represented in a string of hexadecimal digits. That doesn't limit the order in which bits may be transmitted. 8.6 de</w:t>
      </w:r>
      <w:r>
        <w:t>s</w:t>
      </w:r>
      <w:r w:rsidRPr="006370F3">
        <w:t>cribes the bits of an octet being transmitted either LSB-first or MSB-first; that's a separate issue from how the set of bits is transcribed in hexadecimal characters. Furthermore, 8.6 confuses issues by referring to LSB as "canonical order"; here the intent seems to be that "canonical order" may represent a different concept from "canonical format", but readers are likely to be confused. Likewise, the draft refers to both "bit-reversed representation" and bit-reversed order"; with some confusion. And, yet furthermore, the relevance of some of this "bit-reversed" material is obsolete; consider, for example, this note in 8.1: "The bit-reversed representation is of historical interest only and is no longer applicable to any active IEEE 802 standard." It is appropriate to review the entire draft, unifying the language and removing obsolete material, considering also Annex C ("Examples of bit ordering for addresses").</w:t>
      </w:r>
    </w:p>
    <w:p w14:paraId="0AFB211D" w14:textId="77777777" w:rsidR="006370F3" w:rsidRDefault="006370F3"/>
    <w:p w14:paraId="1B85614D" w14:textId="0B270C67" w:rsidR="006370F3" w:rsidRPr="006370F3" w:rsidRDefault="006370F3">
      <w:pPr>
        <w:rPr>
          <w:b/>
          <w:bCs/>
        </w:rPr>
      </w:pPr>
      <w:r w:rsidRPr="006370F3">
        <w:rPr>
          <w:b/>
          <w:bCs/>
        </w:rPr>
        <w:t>Suggested remedy:</w:t>
      </w:r>
    </w:p>
    <w:p w14:paraId="5FD420D7" w14:textId="5B13E5BA" w:rsidR="006370F3" w:rsidRDefault="006370F3">
      <w:r w:rsidRPr="006370F3">
        <w:t xml:space="preserve">Adopt remedies in "Proposal to revise bit-ordering material in P802REVc D2.0" </w:t>
      </w:r>
      <w:hyperlink r:id="rId5" w:history="1">
        <w:r w:rsidRPr="00111253">
          <w:rPr>
            <w:rStyle w:val="Hyperlink"/>
          </w:rPr>
          <w:t>https://mentor.ieee.org/802.1/documents?is_dcn=0034&amp;is_group=Mntg&amp;is_year=2024</w:t>
        </w:r>
      </w:hyperlink>
    </w:p>
    <w:p w14:paraId="7446438B" w14:textId="77777777" w:rsidR="006370F3" w:rsidRDefault="006370F3">
      <w:r>
        <w:br w:type="page"/>
      </w:r>
    </w:p>
    <w:p w14:paraId="49B79F2C" w14:textId="77777777" w:rsidR="007247BA" w:rsidRDefault="007247BA" w:rsidP="004F5078">
      <w:pPr>
        <w:rPr>
          <w:i/>
          <w:iCs/>
        </w:rPr>
      </w:pPr>
    </w:p>
    <w:p w14:paraId="60962D91" w14:textId="77777777" w:rsidR="00EB247C" w:rsidRPr="0091459E" w:rsidRDefault="00EB247C" w:rsidP="00EB247C">
      <w:pPr>
        <w:pStyle w:val="ListParagraph"/>
        <w:numPr>
          <w:ilvl w:val="0"/>
          <w:numId w:val="3"/>
        </w:numPr>
        <w:rPr>
          <w:b/>
          <w:bCs/>
          <w:u w:val="single"/>
        </w:rPr>
      </w:pPr>
      <w:r w:rsidRPr="0091459E">
        <w:rPr>
          <w:b/>
          <w:bCs/>
          <w:u w:val="single"/>
        </w:rPr>
        <w:t xml:space="preserve">Hexadecimal </w:t>
      </w:r>
      <w:r>
        <w:rPr>
          <w:b/>
          <w:bCs/>
          <w:u w:val="single"/>
        </w:rPr>
        <w:t>a</w:t>
      </w:r>
      <w:r w:rsidRPr="00447FD4">
        <w:rPr>
          <w:b/>
          <w:bCs/>
          <w:u w:val="single"/>
        </w:rPr>
        <w:t>nd bit-reversed</w:t>
      </w:r>
      <w:r w:rsidRPr="00447FD4">
        <w:rPr>
          <w:b/>
          <w:bCs/>
          <w:i/>
          <w:iCs/>
          <w:u w:val="single"/>
        </w:rPr>
        <w:t xml:space="preserve"> </w:t>
      </w:r>
      <w:r w:rsidRPr="0091459E">
        <w:rPr>
          <w:b/>
          <w:bCs/>
          <w:u w:val="single"/>
        </w:rPr>
        <w:t>representation</w:t>
      </w:r>
    </w:p>
    <w:p w14:paraId="572ABECB" w14:textId="77777777" w:rsidR="00EB247C" w:rsidRDefault="00EB247C" w:rsidP="004F5078">
      <w:pPr>
        <w:rPr>
          <w:b/>
          <w:bCs/>
        </w:rPr>
      </w:pPr>
    </w:p>
    <w:p w14:paraId="2217D3BF" w14:textId="6CA027FB" w:rsidR="007247BA" w:rsidRPr="00EB247C" w:rsidRDefault="0034403C" w:rsidP="004F5078">
      <w:pPr>
        <w:rPr>
          <w:b/>
          <w:bCs/>
          <w:i/>
          <w:iCs/>
        </w:rPr>
      </w:pPr>
      <w:r w:rsidRPr="00EB247C">
        <w:rPr>
          <w:b/>
          <w:bCs/>
          <w:i/>
          <w:iCs/>
        </w:rPr>
        <w:t>In 8.1, before p 41 line 23, insert</w:t>
      </w:r>
      <w:r w:rsidR="007247BA" w:rsidRPr="00EB247C">
        <w:rPr>
          <w:b/>
          <w:bCs/>
          <w:i/>
          <w:iCs/>
        </w:rPr>
        <w:t xml:space="preserve"> a second note</w:t>
      </w:r>
      <w:r w:rsidRPr="00EB247C">
        <w:rPr>
          <w:b/>
          <w:bCs/>
          <w:i/>
          <w:iCs/>
        </w:rPr>
        <w:t>:</w:t>
      </w:r>
    </w:p>
    <w:p w14:paraId="71CFA74C" w14:textId="4DEF6661" w:rsidR="007247BA" w:rsidRPr="00EB247C" w:rsidRDefault="007247BA" w:rsidP="007247BA">
      <w:pPr>
        <w:rPr>
          <w:ins w:id="2" w:author="Roger Marks" w:date="2024-07-14T09:23:00Z" w16du:dateUtc="2024-07-14T13:23:00Z"/>
          <w:i/>
          <w:iCs/>
        </w:rPr>
      </w:pPr>
      <w:ins w:id="3" w:author="Roger Marks" w:date="2024-07-14T09:23:00Z" w16du:dateUtc="2024-07-14T13:23:00Z">
        <w:r w:rsidRPr="00EB247C">
          <w:rPr>
            <w:i/>
            <w:iCs/>
          </w:rPr>
          <w:t xml:space="preserve">NOTE–Many representations of MAC addresses outside of IEEE 802 standards use hexadecimal digits ordered as in the hexadecimal representation but </w:t>
        </w:r>
      </w:ins>
      <w:ins w:id="4" w:author="Roger Marks" w:date="2024-07-14T17:15:00Z" w16du:dateUtc="2024-07-14T21:15:00Z">
        <w:r w:rsidR="00CA1D86" w:rsidRPr="00EB247C">
          <w:rPr>
            <w:i/>
            <w:iCs/>
          </w:rPr>
          <w:t>with</w:t>
        </w:r>
      </w:ins>
      <w:ins w:id="5" w:author="Roger Marks" w:date="2024-07-14T09:23:00Z" w16du:dateUtc="2024-07-14T13:23:00Z">
        <w:r w:rsidRPr="00EB247C">
          <w:rPr>
            <w:i/>
            <w:iCs/>
          </w:rPr>
          <w:t xml:space="preserve"> colons separat</w:t>
        </w:r>
      </w:ins>
      <w:ins w:id="6" w:author="Roger Marks" w:date="2024-07-14T17:15:00Z" w16du:dateUtc="2024-07-14T21:15:00Z">
        <w:r w:rsidR="00CA1D86" w:rsidRPr="00EB247C">
          <w:rPr>
            <w:i/>
            <w:iCs/>
          </w:rPr>
          <w:t>ing</w:t>
        </w:r>
      </w:ins>
      <w:ins w:id="7" w:author="Roger Marks" w:date="2024-07-14T09:23:00Z" w16du:dateUtc="2024-07-14T13:23:00Z">
        <w:r w:rsidRPr="00EB247C">
          <w:rPr>
            <w:i/>
            <w:iCs/>
          </w:rPr>
          <w:t xml:space="preserve"> octet numerals. </w:t>
        </w:r>
      </w:ins>
    </w:p>
    <w:p w14:paraId="712CC499" w14:textId="77777777" w:rsidR="007247BA" w:rsidRDefault="007247BA" w:rsidP="007247BA"/>
    <w:p w14:paraId="1F59C44B" w14:textId="5B0D2411" w:rsidR="00EB247C" w:rsidRPr="00EB247C" w:rsidRDefault="00EB247C" w:rsidP="00D42E45">
      <w:pPr>
        <w:pStyle w:val="ListParagraph"/>
        <w:numPr>
          <w:ilvl w:val="0"/>
          <w:numId w:val="5"/>
        </w:numPr>
        <w:rPr>
          <w:i/>
          <w:iCs/>
        </w:rPr>
      </w:pPr>
      <w:r>
        <w:t>{</w:t>
      </w:r>
      <w:r w:rsidR="00021E1B">
        <w:t>Rationale</w:t>
      </w:r>
      <w:r w:rsidR="007247BA">
        <w:t>: Th</w:t>
      </w:r>
      <w:r w:rsidR="00232B88">
        <w:t xml:space="preserve">is </w:t>
      </w:r>
      <w:r w:rsidR="007247BA">
        <w:t>colon</w:t>
      </w:r>
      <w:r w:rsidR="00232B88">
        <w:t>-separated</w:t>
      </w:r>
      <w:r w:rsidR="007247BA">
        <w:t xml:space="preserve"> notation </w:t>
      </w:r>
      <w:r w:rsidR="00232B88">
        <w:t>is very common in products and product documentation</w:t>
      </w:r>
      <w:r w:rsidR="007247BA">
        <w:t>.</w:t>
      </w:r>
      <w:r w:rsidR="00232B88">
        <w:t xml:space="preserve"> The note lets the standard recognize that reality and may aid readers to more easily interpret industrial materials.</w:t>
      </w:r>
      <w:r>
        <w:t xml:space="preserve"> The remainder of the material on </w:t>
      </w:r>
      <w:r>
        <w:t>hexadecima</w:t>
      </w:r>
      <w:r>
        <w:t>l and</w:t>
      </w:r>
      <w:r>
        <w:t xml:space="preserve"> bit-reversed notation is self-consistent and unrelated to separate discussions about bit ordering in bit-serial transmissions.</w:t>
      </w:r>
      <w:r>
        <w:t>}</w:t>
      </w:r>
    </w:p>
    <w:p w14:paraId="66725421" w14:textId="62202016" w:rsidR="00232B88" w:rsidRPr="00EB247C" w:rsidRDefault="00232B88" w:rsidP="00EB247C">
      <w:r w:rsidRPr="00EB247C">
        <w:rPr>
          <w:b/>
          <w:bCs/>
        </w:rPr>
        <w:br w:type="page"/>
      </w:r>
    </w:p>
    <w:p w14:paraId="3B7240E8" w14:textId="096128D7" w:rsidR="0091459E" w:rsidRPr="0091459E" w:rsidRDefault="0091459E" w:rsidP="0091459E">
      <w:pPr>
        <w:pStyle w:val="ListParagraph"/>
        <w:numPr>
          <w:ilvl w:val="0"/>
          <w:numId w:val="3"/>
        </w:numPr>
        <w:rPr>
          <w:b/>
          <w:bCs/>
          <w:u w:val="single"/>
        </w:rPr>
      </w:pPr>
      <w:r>
        <w:rPr>
          <w:b/>
          <w:bCs/>
          <w:u w:val="single"/>
        </w:rPr>
        <w:lastRenderedPageBreak/>
        <w:t>Bit-order transmission</w:t>
      </w:r>
    </w:p>
    <w:p w14:paraId="15C4D6D4" w14:textId="77777777" w:rsidR="0091459E" w:rsidRDefault="0091459E" w:rsidP="00232B88">
      <w:pPr>
        <w:rPr>
          <w:b/>
          <w:bCs/>
        </w:rPr>
      </w:pPr>
    </w:p>
    <w:p w14:paraId="22CF2358" w14:textId="7C5D28C6" w:rsidR="00232B88" w:rsidRPr="00EB247C" w:rsidRDefault="00232B88" w:rsidP="00EB247C">
      <w:pPr>
        <w:pStyle w:val="ListParagraph"/>
        <w:numPr>
          <w:ilvl w:val="0"/>
          <w:numId w:val="6"/>
        </w:numPr>
        <w:rPr>
          <w:i/>
          <w:iCs/>
        </w:rPr>
      </w:pPr>
      <w:r w:rsidRPr="00EB247C">
        <w:rPr>
          <w:i/>
          <w:iCs/>
        </w:rPr>
        <w:t xml:space="preserve">Replace </w:t>
      </w:r>
      <w:r w:rsidR="00EB247C" w:rsidRPr="00EB247C">
        <w:rPr>
          <w:i/>
          <w:iCs/>
        </w:rPr>
        <w:t xml:space="preserve">the contents of Annex C </w:t>
      </w:r>
      <w:r w:rsidRPr="00EB247C">
        <w:rPr>
          <w:i/>
          <w:iCs/>
        </w:rPr>
        <w:t>with “This annex was deleted during the development of IEEE Std 802-202x.”</w:t>
      </w:r>
    </w:p>
    <w:p w14:paraId="7F8B9D4A" w14:textId="77777777" w:rsidR="00232B88" w:rsidRDefault="00232B88" w:rsidP="00232B88"/>
    <w:p w14:paraId="4B671990" w14:textId="51ED7263" w:rsidR="00E11223" w:rsidRPr="00EB247C" w:rsidRDefault="00EB247C" w:rsidP="00EB247C">
      <w:pPr>
        <w:pStyle w:val="ListParagraph"/>
        <w:numPr>
          <w:ilvl w:val="0"/>
          <w:numId w:val="5"/>
        </w:numPr>
        <w:rPr>
          <w:i/>
          <w:iCs/>
        </w:rPr>
      </w:pPr>
      <w:r>
        <w:t>{</w:t>
      </w:r>
      <w:r w:rsidR="00021E1B">
        <w:t>Rationale</w:t>
      </w:r>
      <w:r w:rsidR="00232B88">
        <w:t>: As explained in the introduction to Annex C, “</w:t>
      </w:r>
      <w:r w:rsidR="00232B88" w:rsidRPr="008A5630">
        <w:t>This annex illustrates the various bit- and octet-transmission scenarios that can occur, and it is intended as a basis for clarifying the issue of bit-ordering for EUI-48s across different MAC</w:t>
      </w:r>
      <w:r w:rsidR="00232B88">
        <w:t xml:space="preserve">s.” It proceeds to </w:t>
      </w:r>
      <w:r w:rsidR="00BB2564">
        <w:t xml:space="preserve">describe and </w:t>
      </w:r>
      <w:r w:rsidR="00232B88">
        <w:t xml:space="preserve">contrast </w:t>
      </w:r>
      <w:r w:rsidR="00232B88" w:rsidRPr="008A5630">
        <w:t>canonical</w:t>
      </w:r>
      <w:r w:rsidR="00232B88">
        <w:t xml:space="preserve"> and </w:t>
      </w:r>
      <w:r w:rsidR="00232B88" w:rsidRPr="008A5630">
        <w:t>noncanonical</w:t>
      </w:r>
      <w:r w:rsidR="00232B88">
        <w:t xml:space="preserve"> formats</w:t>
      </w:r>
      <w:r w:rsidR="000F504C">
        <w:t>.</w:t>
      </w:r>
      <w:r w:rsidR="000F504C" w:rsidRPr="00EB247C">
        <w:rPr>
          <w:i/>
          <w:iCs/>
        </w:rPr>
        <w:t xml:space="preserve"> </w:t>
      </w:r>
      <w:r w:rsidR="00232B88">
        <w:t xml:space="preserve">However, the concept of canonical format is </w:t>
      </w:r>
      <w:r w:rsidR="00E276A0">
        <w:t>rendered</w:t>
      </w:r>
      <w:r w:rsidR="00232B88">
        <w:t xml:space="preserve"> obsolete by</w:t>
      </w:r>
      <w:r w:rsidR="00E276A0">
        <w:t xml:space="preserve"> this sentence in</w:t>
      </w:r>
      <w:r w:rsidR="00232B88">
        <w:t xml:space="preserve"> 8.6: “</w:t>
      </w:r>
      <w:r w:rsidR="00232B88" w:rsidRPr="00575EE3">
        <w:t>However, if MSB (bit-reversed) serial transmission order is used, the standard shall assure that a MAC address will be the same at the MSAP whether it is a MAC address field or an address appearing in the information field.</w:t>
      </w:r>
      <w:r w:rsidR="00232B88">
        <w:t>” This specifies the bit order</w:t>
      </w:r>
      <w:r w:rsidR="005E486B">
        <w:t xml:space="preserve"> as</w:t>
      </w:r>
      <w:r w:rsidR="00232B88">
        <w:t xml:space="preserve"> mandatory</w:t>
      </w:r>
      <w:r w:rsidR="005E486B">
        <w:t xml:space="preserve">. </w:t>
      </w:r>
      <w:r w:rsidR="00D577D9">
        <w:t>If only one</w:t>
      </w:r>
      <w:r w:rsidR="00232B88">
        <w:t xml:space="preserve"> ordering</w:t>
      </w:r>
      <w:r w:rsidR="00D577D9">
        <w:t xml:space="preserve"> is allowed, there is no point in describing others</w:t>
      </w:r>
      <w:r w:rsidR="00232B88">
        <w:t xml:space="preserve">. Therefore, Annex C is obsolete and should be deleted. </w:t>
      </w:r>
      <w:r w:rsidR="00E11223">
        <w:t>This contribution proposes to significantly revise 8.6 and delete that sentence. However, the revision nevertheless leaves Annex C obsolete.</w:t>
      </w:r>
      <w:r>
        <w:t>}</w:t>
      </w:r>
    </w:p>
    <w:p w14:paraId="65FE89CB" w14:textId="77777777" w:rsidR="004F5078" w:rsidRDefault="004F5078">
      <w:pPr>
        <w:rPr>
          <w:b/>
          <w:bCs/>
        </w:rPr>
      </w:pPr>
    </w:p>
    <w:p w14:paraId="691C221A" w14:textId="4F6EB881" w:rsidR="00EB247C" w:rsidRPr="00673F77" w:rsidRDefault="00EB247C" w:rsidP="00673F77">
      <w:pPr>
        <w:pStyle w:val="ListParagraph"/>
        <w:numPr>
          <w:ilvl w:val="0"/>
          <w:numId w:val="6"/>
        </w:numPr>
        <w:rPr>
          <w:i/>
          <w:iCs/>
        </w:rPr>
      </w:pPr>
      <w:r>
        <w:rPr>
          <w:i/>
          <w:iCs/>
        </w:rPr>
        <w:t>In</w:t>
      </w:r>
      <w:r w:rsidRPr="00EB247C">
        <w:rPr>
          <w:i/>
          <w:iCs/>
        </w:rPr>
        <w:t xml:space="preserve"> </w:t>
      </w:r>
      <w:r w:rsidRPr="00EB247C">
        <w:rPr>
          <w:i/>
          <w:iCs/>
        </w:rPr>
        <w:t>§3.1</w:t>
      </w:r>
      <w:r>
        <w:rPr>
          <w:i/>
          <w:iCs/>
        </w:rPr>
        <w:t>, delete the definitions of</w:t>
      </w:r>
      <w:r w:rsidR="00021E1B">
        <w:rPr>
          <w:i/>
          <w:iCs/>
        </w:rPr>
        <w:t xml:space="preserve"> “</w:t>
      </w:r>
      <w:r w:rsidR="00021E1B" w:rsidRPr="00021E1B">
        <w:rPr>
          <w:i/>
          <w:iCs/>
        </w:rPr>
        <w:t>canonical format</w:t>
      </w:r>
      <w:r w:rsidR="00021E1B">
        <w:rPr>
          <w:i/>
          <w:iCs/>
        </w:rPr>
        <w:t>” and “</w:t>
      </w:r>
      <w:r w:rsidR="00021E1B" w:rsidRPr="00021E1B">
        <w:rPr>
          <w:i/>
          <w:iCs/>
        </w:rPr>
        <w:t>noncanonical format</w:t>
      </w:r>
      <w:r w:rsidR="00021E1B">
        <w:rPr>
          <w:i/>
          <w:iCs/>
        </w:rPr>
        <w:t>”.</w:t>
      </w:r>
    </w:p>
    <w:p w14:paraId="1B9FFEAE" w14:textId="77777777" w:rsidR="00EB247C" w:rsidRDefault="00EB247C">
      <w:pPr>
        <w:rPr>
          <w:b/>
          <w:bCs/>
        </w:rPr>
      </w:pPr>
    </w:p>
    <w:p w14:paraId="76BF15F1" w14:textId="67A4A43C" w:rsidR="00575EE3" w:rsidRDefault="00021E1B" w:rsidP="00021E1B">
      <w:pPr>
        <w:pStyle w:val="ListParagraph"/>
        <w:numPr>
          <w:ilvl w:val="0"/>
          <w:numId w:val="5"/>
        </w:numPr>
      </w:pPr>
      <w:r>
        <w:t>{Rationale</w:t>
      </w:r>
      <w:r w:rsidR="00575EE3">
        <w:t>: (a) Th</w:t>
      </w:r>
      <w:r w:rsidR="008A5630">
        <w:t>ese</w:t>
      </w:r>
      <w:r w:rsidR="00575EE3">
        <w:t xml:space="preserve"> </w:t>
      </w:r>
      <w:r>
        <w:t xml:space="preserve">definitions </w:t>
      </w:r>
      <w:r w:rsidR="00575EE3">
        <w:t xml:space="preserve">confuse bit ordering with hexadecimal representation </w:t>
      </w:r>
      <w:r w:rsidR="00232B88">
        <w:t>[</w:t>
      </w:r>
      <w:r w:rsidR="00575EE3">
        <w:t>which does not indicate bit order</w:t>
      </w:r>
      <w:r w:rsidR="00232B88">
        <w:t>]</w:t>
      </w:r>
      <w:r w:rsidR="00575EE3">
        <w:t xml:space="preserve">. (b) </w:t>
      </w:r>
      <w:r w:rsidR="00BB2564">
        <w:t xml:space="preserve">The definitions diverge from the description of the same terms in Annex C. (c) </w:t>
      </w:r>
      <w:r w:rsidR="00575EE3">
        <w:t>The concept of canonical format is used only in Annex C, which is obsolete and should be deleted</w:t>
      </w:r>
      <w:r w:rsidR="00E276A0">
        <w:t>, leaving no purpose for defining the terms</w:t>
      </w:r>
      <w:r w:rsidR="00575EE3">
        <w:t>.</w:t>
      </w:r>
      <w:r>
        <w:t>}</w:t>
      </w:r>
    </w:p>
    <w:p w14:paraId="554E846C" w14:textId="77777777" w:rsidR="00DD0342" w:rsidRDefault="00DD0342"/>
    <w:p w14:paraId="11943E59" w14:textId="15354AAD" w:rsidR="00DE5B63" w:rsidRPr="00021E1B" w:rsidRDefault="00DE5B63" w:rsidP="00DE5B63">
      <w:pPr>
        <w:pStyle w:val="ListParagraph"/>
        <w:numPr>
          <w:ilvl w:val="0"/>
          <w:numId w:val="6"/>
        </w:numPr>
        <w:rPr>
          <w:i/>
          <w:iCs/>
        </w:rPr>
      </w:pPr>
      <w:r>
        <w:rPr>
          <w:i/>
          <w:iCs/>
        </w:rPr>
        <w:t>Revise</w:t>
      </w:r>
      <w:r w:rsidRPr="00EB247C">
        <w:rPr>
          <w:i/>
          <w:iCs/>
        </w:rPr>
        <w:t xml:space="preserve"> §</w:t>
      </w:r>
      <w:r>
        <w:rPr>
          <w:i/>
          <w:iCs/>
        </w:rPr>
        <w:t>8</w:t>
      </w:r>
      <w:r w:rsidRPr="00EB247C">
        <w:rPr>
          <w:i/>
          <w:iCs/>
        </w:rPr>
        <w:t>.</w:t>
      </w:r>
      <w:r>
        <w:rPr>
          <w:i/>
          <w:iCs/>
        </w:rPr>
        <w:t>6 as follows:</w:t>
      </w:r>
    </w:p>
    <w:p w14:paraId="5479E0A7" w14:textId="77777777" w:rsidR="00DE5B63" w:rsidRDefault="00DE5B63"/>
    <w:p w14:paraId="07BA4FCE" w14:textId="77777777" w:rsidR="00DE5B63" w:rsidRDefault="00DE5B63"/>
    <w:p w14:paraId="54A802FE" w14:textId="6ACCA9EE" w:rsidR="004F5078" w:rsidRPr="00D82239" w:rsidRDefault="004F5078" w:rsidP="004F5078">
      <w:pPr>
        <w:rPr>
          <w:b/>
          <w:bCs/>
        </w:rPr>
      </w:pPr>
      <w:r w:rsidRPr="00D82239">
        <w:rPr>
          <w:b/>
          <w:bCs/>
        </w:rPr>
        <w:t>§8.6</w:t>
      </w:r>
      <w:r>
        <w:rPr>
          <w:b/>
          <w:bCs/>
        </w:rPr>
        <w:t xml:space="preserve"> </w:t>
      </w:r>
      <w:r w:rsidRPr="00D82239">
        <w:rPr>
          <w:b/>
          <w:bCs/>
        </w:rPr>
        <w:t xml:space="preserve">Bit-ordering </w:t>
      </w:r>
      <w:del w:id="8" w:author="Roger Marks" w:date="2024-07-14T15:51:00Z" w16du:dateUtc="2024-07-14T19:51:00Z">
        <w:r w:rsidRPr="00D82239" w:rsidDel="00616829">
          <w:rPr>
            <w:b/>
            <w:bCs/>
          </w:rPr>
          <w:delText>and different MACs</w:delText>
        </w:r>
      </w:del>
      <w:ins w:id="9" w:author="Roger Marks" w:date="2024-07-14T15:51:00Z" w16du:dateUtc="2024-07-14T19:51:00Z">
        <w:r w:rsidR="00616829">
          <w:rPr>
            <w:b/>
            <w:bCs/>
          </w:rPr>
          <w:t>within octets</w:t>
        </w:r>
      </w:ins>
    </w:p>
    <w:p w14:paraId="4C87A948" w14:textId="62F9A8AA" w:rsidR="004F5078" w:rsidRDefault="004F5078" w:rsidP="004F5078">
      <w:r w:rsidRPr="00B66EDE">
        <w:t xml:space="preserve">Clause 5 describes the reference models for IEEE Std 802 networks. </w:t>
      </w:r>
      <w:del w:id="10" w:author="Roger Marks" w:date="2024-07-14T14:21:00Z" w16du:dateUtc="2024-07-14T18:21:00Z">
        <w:r w:rsidRPr="00B66EDE" w:rsidDel="008B655B">
          <w:delText>IEEE Std 802</w:delText>
        </w:r>
      </w:del>
      <w:ins w:id="11" w:author="Roger Marks" w:date="2024-07-14T14:21:00Z" w16du:dateUtc="2024-07-14T18:21:00Z">
        <w:r w:rsidR="008B655B">
          <w:t>Regarding</w:t>
        </w:r>
      </w:ins>
      <w:r w:rsidRPr="00B66EDE">
        <w:t xml:space="preserve"> interoperability </w:t>
      </w:r>
      <w:del w:id="12" w:author="Roger Marks" w:date="2024-07-14T14:21:00Z" w16du:dateUtc="2024-07-14T18:21:00Z">
        <w:r w:rsidRPr="00B66EDE" w:rsidDel="008B655B">
          <w:delText xml:space="preserve">is determined </w:delText>
        </w:r>
      </w:del>
      <w:r w:rsidRPr="00B66EDE">
        <w:t>at the MAC Service Access Point (MSAP)</w:t>
      </w:r>
      <w:del w:id="13" w:author="Roger Marks" w:date="2024-07-14T14:21:00Z" w16du:dateUtc="2024-07-14T18:21:00Z">
        <w:r w:rsidRPr="00B66EDE" w:rsidDel="008B655B">
          <w:delText>. E</w:delText>
        </w:r>
      </w:del>
      <w:ins w:id="14" w:author="Roger Marks" w:date="2024-07-14T14:21:00Z" w16du:dateUtc="2024-07-14T18:21:00Z">
        <w:r w:rsidR="008B655B">
          <w:t xml:space="preserve">, </w:t>
        </w:r>
      </w:ins>
      <w:del w:id="15" w:author="Roger Marks" w:date="2024-07-14T14:22:00Z" w16du:dateUtc="2024-07-14T18:22:00Z">
        <w:r w:rsidRPr="00B66EDE" w:rsidDel="008B655B">
          <w:delText xml:space="preserve">ach </w:delText>
        </w:r>
      </w:del>
      <w:r w:rsidRPr="00B66EDE">
        <w:t>IEEE Std 802 network standard</w:t>
      </w:r>
      <w:ins w:id="16" w:author="Roger Marks" w:date="2024-07-14T14:22:00Z" w16du:dateUtc="2024-07-14T18:22:00Z">
        <w:r w:rsidR="008B655B">
          <w:t>s</w:t>
        </w:r>
      </w:ins>
      <w:r w:rsidRPr="00B66EDE">
        <w:t xml:space="preserve"> specif</w:t>
      </w:r>
      <w:ins w:id="17" w:author="Roger Marks" w:date="2024-07-14T14:22:00Z" w16du:dateUtc="2024-07-14T18:22:00Z">
        <w:r w:rsidR="008B655B">
          <w:t>y</w:t>
        </w:r>
      </w:ins>
      <w:del w:id="18" w:author="Roger Marks" w:date="2024-07-14T14:22:00Z" w16du:dateUtc="2024-07-14T18:22:00Z">
        <w:r w:rsidRPr="00B66EDE" w:rsidDel="008B655B">
          <w:delText>ies</w:delText>
        </w:r>
      </w:del>
      <w:r w:rsidRPr="00B66EDE">
        <w:t xml:space="preserve"> how octets from the LLC are transmitted and received. </w:t>
      </w:r>
      <w:del w:id="19" w:author="Roger Marks" w:date="2024-07-14T15:42:00Z" w16du:dateUtc="2024-07-14T19:42:00Z">
        <w:r w:rsidRPr="00B66EDE" w:rsidDel="00E11223">
          <w:delText xml:space="preserve">Most IEEE 802 network standards have multiple options for the Physical Layer, often with these Physical Layer options tied to different data rates. </w:delText>
        </w:r>
      </w:del>
      <w:r w:rsidRPr="00B66EDE">
        <w:t>Though most IEEE 802 network Physical Layers encode multiple bits or multiple octets of the MAC frame for transmission on the medium, a few IEEE 802 network Physical Layers have a one-to-one mapping of a bit in the MAC frame to an encoded bit on the medium.</w:t>
      </w:r>
    </w:p>
    <w:p w14:paraId="0B761549" w14:textId="77777777" w:rsidR="004F5078" w:rsidRDefault="004F5078" w:rsidP="004F5078"/>
    <w:p w14:paraId="62A8FC38" w14:textId="17D50DE7" w:rsidR="00F84ECC" w:rsidRDefault="004F5078" w:rsidP="004F5078">
      <w:pPr>
        <w:rPr>
          <w:ins w:id="20" w:author="Roger Marks" w:date="2024-07-14T14:48:00Z" w16du:dateUtc="2024-07-14T18:48:00Z"/>
        </w:rPr>
      </w:pPr>
      <w:del w:id="21" w:author="Roger Marks" w:date="2024-07-14T15:44:00Z" w16du:dateUtc="2024-07-14T19:44:00Z">
        <w:r w:rsidRPr="00B66EDE" w:rsidDel="00E11223">
          <w:delText xml:space="preserve">IEEE Std 802 specifies how MAC address I/G and U/L bits are positioned in the destination and source address fields (e.g., see Figure 9). Some </w:delText>
        </w:r>
      </w:del>
      <w:ins w:id="22" w:author="Roger Marks" w:date="2024-07-14T15:44:00Z" w16du:dateUtc="2024-07-14T19:44:00Z">
        <w:r w:rsidR="00E11223">
          <w:t>In this case of bit-serial transmission, s</w:t>
        </w:r>
        <w:r w:rsidR="00E11223" w:rsidRPr="00B66EDE">
          <w:t xml:space="preserve">ome </w:t>
        </w:r>
      </w:ins>
      <w:r w:rsidRPr="00B66EDE">
        <w:t>MAC standards have specified serial transmission of the bits of an octet LSB first</w:t>
      </w:r>
      <w:del w:id="23" w:author="Roger Marks" w:date="2024-07-12T19:57:00Z" w16du:dateUtc="2024-07-12T23:57:00Z">
        <w:r w:rsidRPr="00B66EDE" w:rsidDel="00FB43D8">
          <w:delText xml:space="preserve"> (historically referred to as canonical order)</w:delText>
        </w:r>
      </w:del>
      <w:r w:rsidRPr="00B66EDE">
        <w:t>, and other MAC standards specify</w:t>
      </w:r>
      <w:del w:id="24" w:author="Roger Marks" w:date="2024-07-14T14:23:00Z" w16du:dateUtc="2024-07-14T18:23:00Z">
        <w:r w:rsidRPr="00B66EDE" w:rsidDel="008B655B">
          <w:delText>ing</w:delText>
        </w:r>
      </w:del>
      <w:r w:rsidRPr="00B66EDE">
        <w:t xml:space="preserve"> transmission of the MSB first</w:t>
      </w:r>
      <w:del w:id="25" w:author="Roger Marks" w:date="2024-07-12T20:02:00Z" w16du:dateUtc="2024-07-13T00:02:00Z">
        <w:r w:rsidRPr="00B66EDE" w:rsidDel="008222E4">
          <w:delText xml:space="preserve"> </w:delText>
        </w:r>
        <w:r w:rsidRPr="00B66EDE" w:rsidDel="008222E4">
          <w:lastRenderedPageBreak/>
          <w:delText>(historically referred to as bit-reversed order)</w:delText>
        </w:r>
      </w:del>
      <w:del w:id="26" w:author="Roger Marks" w:date="2024-07-14T15:19:00Z" w16du:dateUtc="2024-07-14T19:19:00Z">
        <w:r w:rsidRPr="00B66EDE" w:rsidDel="00777777">
          <w:delText>, but both specifying the I/G bit as being the first bit of a frame to be transmitted with bit</w:delText>
        </w:r>
      </w:del>
      <w:del w:id="27" w:author="Roger Marks" w:date="2024-07-12T20:03:00Z" w16du:dateUtc="2024-07-13T00:03:00Z">
        <w:r w:rsidRPr="00B66EDE" w:rsidDel="008222E4">
          <w:delText xml:space="preserve"> </w:delText>
        </w:r>
      </w:del>
      <w:del w:id="28" w:author="Roger Marks" w:date="2024-07-14T15:19:00Z" w16du:dateUtc="2024-07-14T19:19:00Z">
        <w:r w:rsidRPr="00B66EDE" w:rsidDel="00777777">
          <w:delText>serial transmission</w:delText>
        </w:r>
      </w:del>
      <w:r w:rsidRPr="00B66EDE">
        <w:t xml:space="preserve">. </w:t>
      </w:r>
    </w:p>
    <w:p w14:paraId="6B196031" w14:textId="77777777" w:rsidR="00777777" w:rsidRDefault="00777777" w:rsidP="004F5078">
      <w:pPr>
        <w:rPr>
          <w:ins w:id="29" w:author="Roger Marks" w:date="2024-07-14T14:48:00Z" w16du:dateUtc="2024-07-14T18:48:00Z"/>
        </w:rPr>
      </w:pPr>
    </w:p>
    <w:p w14:paraId="4C1B5B19" w14:textId="10CD1EBB" w:rsidR="004F5078" w:rsidDel="00C0698C" w:rsidRDefault="004F5078" w:rsidP="004F5078">
      <w:pPr>
        <w:rPr>
          <w:del w:id="30" w:author="Roger Marks" w:date="2024-07-14T15:04:00Z" w16du:dateUtc="2024-07-14T19:04:00Z"/>
        </w:rPr>
      </w:pPr>
      <w:del w:id="31" w:author="Roger Marks" w:date="2024-07-14T14:56:00Z" w16du:dateUtc="2024-07-14T18:56:00Z">
        <w:r w:rsidRPr="00B66EDE" w:rsidDel="00F84ECC">
          <w:delText xml:space="preserve">Historically, this has created </w:delText>
        </w:r>
      </w:del>
      <w:del w:id="32" w:author="Roger Marks" w:date="2024-07-14T14:23:00Z" w16du:dateUtc="2024-07-14T18:23:00Z">
        <w:r w:rsidRPr="00B66EDE" w:rsidDel="008B655B">
          <w:delText xml:space="preserve">problems </w:delText>
        </w:r>
      </w:del>
      <w:del w:id="33" w:author="Roger Marks" w:date="2024-07-14T15:04:00Z" w16du:dateUtc="2024-07-14T19:04:00Z">
        <w:r w:rsidRPr="00B66EDE" w:rsidDel="00C0698C">
          <w:delText>when MAC addresses occur within the information field of a frame (e.g., a management frame).</w:delText>
        </w:r>
      </w:del>
    </w:p>
    <w:p w14:paraId="5082B628" w14:textId="282096DF" w:rsidR="004F5078" w:rsidDel="00C0698C" w:rsidRDefault="004F5078" w:rsidP="004F5078">
      <w:pPr>
        <w:rPr>
          <w:del w:id="34" w:author="Roger Marks" w:date="2024-07-14T15:04:00Z" w16du:dateUtc="2024-07-14T19:04:00Z"/>
        </w:rPr>
      </w:pPr>
    </w:p>
    <w:p w14:paraId="586B6B87" w14:textId="77777777" w:rsidR="00060EDA" w:rsidRDefault="004F5078" w:rsidP="004F5078">
      <w:del w:id="35" w:author="Roger Marks" w:date="2024-07-14T15:04:00Z" w16du:dateUtc="2024-07-14T19:04:00Z">
        <w:r w:rsidRPr="00B66EDE" w:rsidDel="00C0698C">
          <w:delText xml:space="preserve">It is strongly recommended </w:delText>
        </w:r>
      </w:del>
      <w:del w:id="36" w:author="Roger Marks" w:date="2024-07-14T14:58:00Z" w16du:dateUtc="2024-07-14T18:58:00Z">
        <w:r w:rsidRPr="00B66EDE" w:rsidDel="00F84ECC">
          <w:delText xml:space="preserve">that the </w:delText>
        </w:r>
      </w:del>
      <w:del w:id="37" w:author="Roger Marks" w:date="2024-07-14T15:04:00Z" w16du:dateUtc="2024-07-14T19:04:00Z">
        <w:r w:rsidRPr="00B66EDE" w:rsidDel="00C0698C">
          <w:delText xml:space="preserve">historical problems observed with different serial bit transmission orders are best avoided by </w:delText>
        </w:r>
      </w:del>
      <w:del w:id="38" w:author="Roger Marks" w:date="2024-07-14T14:59:00Z" w16du:dateUtc="2024-07-14T18:59:00Z">
        <w:r w:rsidRPr="00B66EDE" w:rsidDel="00C0698C">
          <w:delText xml:space="preserve">only </w:delText>
        </w:r>
      </w:del>
      <w:del w:id="39" w:author="Roger Marks" w:date="2024-07-14T15:04:00Z" w16du:dateUtc="2024-07-14T19:04:00Z">
        <w:r w:rsidRPr="00B66EDE" w:rsidDel="00C0698C">
          <w:delText>transmitting the LSB of octets first.</w:delText>
        </w:r>
      </w:del>
    </w:p>
    <w:p w14:paraId="15D0E9C6" w14:textId="77777777" w:rsidR="00060EDA" w:rsidRDefault="00060EDA" w:rsidP="004F5078"/>
    <w:p w14:paraId="15090A8B" w14:textId="60DA7D0A" w:rsidR="00060EDA" w:rsidRDefault="00673F77" w:rsidP="00060EDA">
      <w:pPr>
        <w:rPr>
          <w:ins w:id="40" w:author="Roger Marks" w:date="2024-07-14T17:35:00Z" w16du:dateUtc="2024-07-14T21:35:00Z"/>
        </w:rPr>
      </w:pPr>
      <w:ins w:id="41" w:author="Roger Marks" w:date="2024-07-14T14:48:00Z" w16du:dateUtc="2024-07-14T18:48:00Z">
        <w:r>
          <w:t xml:space="preserve">For frames </w:t>
        </w:r>
      </w:ins>
      <w:ins w:id="42" w:author="Roger Marks" w:date="2024-07-14T14:49:00Z" w16du:dateUtc="2024-07-14T18:49:00Z">
        <w:r>
          <w:t xml:space="preserve">transmitted in bit-serial fashion, </w:t>
        </w:r>
      </w:ins>
      <w:ins w:id="43" w:author="Roger Marks" w:date="2024-07-14T17:36:00Z" w16du:dateUtc="2024-07-14T21:36:00Z">
        <w:r>
          <w:t xml:space="preserve">IEEE 802 standards shall specify </w:t>
        </w:r>
      </w:ins>
      <w:ins w:id="44" w:author="Roger Marks" w:date="2024-07-14T14:54:00Z" w16du:dateUtc="2024-07-14T18:54:00Z">
        <w:r>
          <w:t>LSB-first transmissio</w:t>
        </w:r>
      </w:ins>
      <w:ins w:id="45" w:author="Roger Marks" w:date="2024-07-14T14:55:00Z" w16du:dateUtc="2024-07-14T18:55:00Z">
        <w:r>
          <w:t xml:space="preserve">n for </w:t>
        </w:r>
      </w:ins>
      <w:ins w:id="46" w:author="Roger Marks" w:date="2024-07-14T14:49:00Z" w16du:dateUtc="2024-07-14T18:49:00Z">
        <w:r>
          <w:t xml:space="preserve">each octet of </w:t>
        </w:r>
      </w:ins>
      <w:ins w:id="47" w:author="Roger Marks" w:date="2024-07-14T14:55:00Z" w16du:dateUtc="2024-07-14T18:55:00Z">
        <w:r>
          <w:t xml:space="preserve">a source or destination </w:t>
        </w:r>
      </w:ins>
      <w:ins w:id="48" w:author="Roger Marks" w:date="2024-07-14T15:55:00Z" w16du:dateUtc="2024-07-14T19:55:00Z">
        <w:r>
          <w:t xml:space="preserve">address </w:t>
        </w:r>
      </w:ins>
      <w:ins w:id="49" w:author="Roger Marks" w:date="2024-07-14T14:55:00Z" w16du:dateUtc="2024-07-14T18:55:00Z">
        <w:r>
          <w:t>field.</w:t>
        </w:r>
      </w:ins>
      <w:ins w:id="50" w:author="Roger Marks" w:date="2024-07-14T15:02:00Z" w16du:dateUtc="2024-07-14T19:02:00Z">
        <w:r>
          <w:t xml:space="preserve"> </w:t>
        </w:r>
      </w:ins>
      <w:ins w:id="51" w:author="Roger Marks" w:date="2024-07-14T17:35:00Z" w16du:dateUtc="2024-07-14T21:35:00Z">
        <w:r w:rsidR="00060EDA">
          <w:t xml:space="preserve">For frames transmitted in bit-serial fashion, </w:t>
        </w:r>
      </w:ins>
      <w:ins w:id="52" w:author="Roger Marks" w:date="2024-07-14T17:36:00Z" w16du:dateUtc="2024-07-14T21:36:00Z">
        <w:r w:rsidR="00060EDA">
          <w:t xml:space="preserve">IEEE 802 standards should specify </w:t>
        </w:r>
      </w:ins>
      <w:ins w:id="53" w:author="Roger Marks" w:date="2024-07-14T17:35:00Z" w16du:dateUtc="2024-07-14T21:35:00Z">
        <w:r w:rsidR="00060EDA">
          <w:t xml:space="preserve">LSB-first transmission for each octet of the frame. </w:t>
        </w:r>
      </w:ins>
    </w:p>
    <w:p w14:paraId="79394958" w14:textId="77777777" w:rsidR="00060EDA" w:rsidRDefault="00060EDA" w:rsidP="004F5078"/>
    <w:p w14:paraId="16A4B7FE" w14:textId="24FE55CD" w:rsidR="00673F77" w:rsidRDefault="00673F77" w:rsidP="00673F77">
      <w:pPr>
        <w:pStyle w:val="ListParagraph"/>
        <w:numPr>
          <w:ilvl w:val="0"/>
          <w:numId w:val="5"/>
        </w:numPr>
      </w:pPr>
      <w:r>
        <w:t xml:space="preserve"> </w:t>
      </w:r>
      <w:r>
        <w:t>{Reasoning: The draft is softly implying that bit-serial address fields are always sent LSB-first</w:t>
      </w:r>
      <w:r w:rsidR="0081615F">
        <w:t>. However, it</w:t>
      </w:r>
      <w:r>
        <w:t xml:space="preserve"> suggests that only for the very first bit</w:t>
      </w:r>
      <w:r w:rsidR="0081615F">
        <w:t xml:space="preserve"> (“</w:t>
      </w:r>
      <w:r w:rsidR="0081615F" w:rsidRPr="0081615F">
        <w:t>the I/G bit as being the first bit of a frame to be transmitted with bit serial transmission</w:t>
      </w:r>
      <w:r w:rsidR="0081615F">
        <w:t>”)</w:t>
      </w:r>
      <w:r>
        <w:t xml:space="preserve">; the reader needs to generalize that to the </w:t>
      </w:r>
      <w:r w:rsidR="0081615F">
        <w:t>entire first octet and to the other</w:t>
      </w:r>
      <w:r>
        <w:t xml:space="preserve"> </w:t>
      </w:r>
      <w:r w:rsidR="0081615F">
        <w:t xml:space="preserve">octets of </w:t>
      </w:r>
      <w:r>
        <w:t>the address.}</w:t>
      </w:r>
    </w:p>
    <w:p w14:paraId="382B0D79" w14:textId="48333AA1" w:rsidR="00673F77" w:rsidRDefault="00673F77" w:rsidP="004F5078"/>
    <w:p w14:paraId="3C82E7D3" w14:textId="7E3E8581" w:rsidR="0081615F" w:rsidDel="00C0698C" w:rsidRDefault="004F5078" w:rsidP="004F5078">
      <w:pPr>
        <w:rPr>
          <w:del w:id="54" w:author="Roger Marks" w:date="2024-07-14T15:04:00Z" w16du:dateUtc="2024-07-14T19:04:00Z"/>
        </w:rPr>
      </w:pPr>
      <w:del w:id="55" w:author="Roger Marks" w:date="2024-07-14T15:04:00Z" w16du:dateUtc="2024-07-14T19:04:00Z">
        <w:r w:rsidRPr="00B66EDE" w:rsidDel="00C0698C">
          <w:delText>However, if MSB</w:delText>
        </w:r>
      </w:del>
      <w:del w:id="56" w:author="Roger Marks" w:date="2024-07-14T14:59:00Z" w16du:dateUtc="2024-07-14T18:59:00Z">
        <w:r w:rsidRPr="00B66EDE" w:rsidDel="00C0698C">
          <w:delText xml:space="preserve"> </w:delText>
        </w:r>
      </w:del>
      <w:del w:id="57" w:author="Roger Marks" w:date="2024-07-13T07:49:00Z" w16du:dateUtc="2024-07-13T11:49:00Z">
        <w:r w:rsidRPr="00B66EDE" w:rsidDel="00DD0342">
          <w:delText xml:space="preserve">(bit-reversed) </w:delText>
        </w:r>
      </w:del>
      <w:del w:id="58" w:author="Roger Marks" w:date="2024-07-14T15:04:00Z" w16du:dateUtc="2024-07-14T19:04:00Z">
        <w:r w:rsidRPr="00B66EDE" w:rsidDel="00C0698C">
          <w:delText>serial transmission order is used, the standard shall assure that a MAC address will be the same at the MSAP whether it is a MAC address field or an address appearing in the information field.</w:delText>
        </w:r>
      </w:del>
    </w:p>
    <w:p w14:paraId="3FBA3866" w14:textId="77777777" w:rsidR="004F5078" w:rsidRDefault="004F5078" w:rsidP="004F5078"/>
    <w:p w14:paraId="719ECF98" w14:textId="2D3ED167" w:rsidR="00DD0342" w:rsidRDefault="00DE5B63" w:rsidP="00927B62">
      <w:pPr>
        <w:pStyle w:val="ListParagraph"/>
        <w:numPr>
          <w:ilvl w:val="0"/>
          <w:numId w:val="5"/>
        </w:numPr>
      </w:pPr>
      <w:r>
        <w:t>{</w:t>
      </w:r>
      <w:r w:rsidR="004F5078">
        <w:t>Reasoning</w:t>
      </w:r>
      <w:r w:rsidR="0070700D">
        <w:t xml:space="preserve"> for deletion of last sentence</w:t>
      </w:r>
      <w:r w:rsidR="004F5078">
        <w:t xml:space="preserve">: </w:t>
      </w:r>
      <w:r w:rsidR="00927B62">
        <w:t xml:space="preserve">It’s not clear what standard is “the standard” and how that standard can solve the problem. For example, if it’s a MAC standard, how can a MAC standard assure the bit order of data received (at the MSAP) from the LLC? If it’s a </w:t>
      </w:r>
      <w:r w:rsidR="00C0698C">
        <w:t xml:space="preserve">higher-layer protocol </w:t>
      </w:r>
      <w:r w:rsidR="00927B62">
        <w:t xml:space="preserve">standard, how can such a standard </w:t>
      </w:r>
      <w:r w:rsidR="00927B62">
        <w:t xml:space="preserve">assure the bit order of data received (at the MSAP) from the </w:t>
      </w:r>
      <w:r w:rsidR="00927B62">
        <w:t>MAC</w:t>
      </w:r>
      <w:r w:rsidR="00927B62">
        <w:t>?</w:t>
      </w:r>
    </w:p>
    <w:sectPr w:rsidR="00DD0342" w:rsidSect="00C551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C0B97"/>
    <w:multiLevelType w:val="hybridMultilevel"/>
    <w:tmpl w:val="BA54BEF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5755D8"/>
    <w:multiLevelType w:val="hybridMultilevel"/>
    <w:tmpl w:val="0C069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BB87BB9"/>
    <w:multiLevelType w:val="hybridMultilevel"/>
    <w:tmpl w:val="89448C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5EF1130D"/>
    <w:multiLevelType w:val="hybridMultilevel"/>
    <w:tmpl w:val="04E05A72"/>
    <w:lvl w:ilvl="0" w:tplc="FA34594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CC051FB"/>
    <w:multiLevelType w:val="hybridMultilevel"/>
    <w:tmpl w:val="86FCFA3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76B3120F"/>
    <w:multiLevelType w:val="hybridMultilevel"/>
    <w:tmpl w:val="A80C61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25936056">
    <w:abstractNumId w:val="4"/>
  </w:num>
  <w:num w:numId="2" w16cid:durableId="368532252">
    <w:abstractNumId w:val="1"/>
  </w:num>
  <w:num w:numId="3" w16cid:durableId="1978947058">
    <w:abstractNumId w:val="3"/>
  </w:num>
  <w:num w:numId="4" w16cid:durableId="612634253">
    <w:abstractNumId w:val="2"/>
  </w:num>
  <w:num w:numId="5" w16cid:durableId="1503350291">
    <w:abstractNumId w:val="5"/>
  </w:num>
  <w:num w:numId="6" w16cid:durableId="1849559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Roger Marks">
    <w15:presenceInfo w15:providerId="Windows Live" w15:userId="b65994a36d120e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7E2"/>
    <w:rsid w:val="000043EC"/>
    <w:rsid w:val="00021E1B"/>
    <w:rsid w:val="00060D91"/>
    <w:rsid w:val="00060EDA"/>
    <w:rsid w:val="000B4D6E"/>
    <w:rsid w:val="000F2E64"/>
    <w:rsid w:val="000F42D6"/>
    <w:rsid w:val="000F504C"/>
    <w:rsid w:val="00185200"/>
    <w:rsid w:val="001915CD"/>
    <w:rsid w:val="001A0761"/>
    <w:rsid w:val="00200AC9"/>
    <w:rsid w:val="00232B17"/>
    <w:rsid w:val="00232B88"/>
    <w:rsid w:val="00243154"/>
    <w:rsid w:val="00280804"/>
    <w:rsid w:val="002D799F"/>
    <w:rsid w:val="002E1124"/>
    <w:rsid w:val="003056EE"/>
    <w:rsid w:val="0032307C"/>
    <w:rsid w:val="00331139"/>
    <w:rsid w:val="00332A68"/>
    <w:rsid w:val="0034403C"/>
    <w:rsid w:val="0035773F"/>
    <w:rsid w:val="003754F8"/>
    <w:rsid w:val="003C393C"/>
    <w:rsid w:val="003E7591"/>
    <w:rsid w:val="003F37E2"/>
    <w:rsid w:val="003F54A1"/>
    <w:rsid w:val="00421EE7"/>
    <w:rsid w:val="004258FA"/>
    <w:rsid w:val="00447FD4"/>
    <w:rsid w:val="00456558"/>
    <w:rsid w:val="00462361"/>
    <w:rsid w:val="004F5078"/>
    <w:rsid w:val="004F710F"/>
    <w:rsid w:val="005176D1"/>
    <w:rsid w:val="00543BCB"/>
    <w:rsid w:val="00556FB3"/>
    <w:rsid w:val="00575D6D"/>
    <w:rsid w:val="00575EE3"/>
    <w:rsid w:val="0059113A"/>
    <w:rsid w:val="00596A75"/>
    <w:rsid w:val="005B17C6"/>
    <w:rsid w:val="005B38DD"/>
    <w:rsid w:val="005C353D"/>
    <w:rsid w:val="005E486B"/>
    <w:rsid w:val="00616829"/>
    <w:rsid w:val="0063695E"/>
    <w:rsid w:val="006370F3"/>
    <w:rsid w:val="00664100"/>
    <w:rsid w:val="00673F77"/>
    <w:rsid w:val="006B5CCE"/>
    <w:rsid w:val="006D2808"/>
    <w:rsid w:val="006D67FE"/>
    <w:rsid w:val="006F1257"/>
    <w:rsid w:val="0070700D"/>
    <w:rsid w:val="007247BA"/>
    <w:rsid w:val="00743550"/>
    <w:rsid w:val="00752CC7"/>
    <w:rsid w:val="00753610"/>
    <w:rsid w:val="0077517C"/>
    <w:rsid w:val="00777777"/>
    <w:rsid w:val="007A5738"/>
    <w:rsid w:val="007B7637"/>
    <w:rsid w:val="00805F15"/>
    <w:rsid w:val="00807298"/>
    <w:rsid w:val="0081615F"/>
    <w:rsid w:val="008222E4"/>
    <w:rsid w:val="00891A64"/>
    <w:rsid w:val="008A5630"/>
    <w:rsid w:val="008B655B"/>
    <w:rsid w:val="008E2D1D"/>
    <w:rsid w:val="008F275A"/>
    <w:rsid w:val="0091459E"/>
    <w:rsid w:val="00927B62"/>
    <w:rsid w:val="00942687"/>
    <w:rsid w:val="00963E3F"/>
    <w:rsid w:val="00974401"/>
    <w:rsid w:val="009E66FD"/>
    <w:rsid w:val="009F57F0"/>
    <w:rsid w:val="00A21B62"/>
    <w:rsid w:val="00A37670"/>
    <w:rsid w:val="00A428FB"/>
    <w:rsid w:val="00A57809"/>
    <w:rsid w:val="00AC0CF1"/>
    <w:rsid w:val="00B66EDE"/>
    <w:rsid w:val="00B67949"/>
    <w:rsid w:val="00B94B37"/>
    <w:rsid w:val="00B962FE"/>
    <w:rsid w:val="00BB2564"/>
    <w:rsid w:val="00BC3CF2"/>
    <w:rsid w:val="00BD4AC3"/>
    <w:rsid w:val="00BE6872"/>
    <w:rsid w:val="00C0698C"/>
    <w:rsid w:val="00C10631"/>
    <w:rsid w:val="00C138F2"/>
    <w:rsid w:val="00C551CE"/>
    <w:rsid w:val="00C6090A"/>
    <w:rsid w:val="00C763EF"/>
    <w:rsid w:val="00C80E88"/>
    <w:rsid w:val="00C83CD9"/>
    <w:rsid w:val="00CA1D86"/>
    <w:rsid w:val="00CE6CF7"/>
    <w:rsid w:val="00D1786B"/>
    <w:rsid w:val="00D577D9"/>
    <w:rsid w:val="00D62A44"/>
    <w:rsid w:val="00D82239"/>
    <w:rsid w:val="00D82429"/>
    <w:rsid w:val="00D94DCB"/>
    <w:rsid w:val="00DC2DB2"/>
    <w:rsid w:val="00DD0342"/>
    <w:rsid w:val="00DE5B63"/>
    <w:rsid w:val="00E11223"/>
    <w:rsid w:val="00E22682"/>
    <w:rsid w:val="00E276A0"/>
    <w:rsid w:val="00E620BE"/>
    <w:rsid w:val="00EB247C"/>
    <w:rsid w:val="00EF2713"/>
    <w:rsid w:val="00F27336"/>
    <w:rsid w:val="00F4312E"/>
    <w:rsid w:val="00F61507"/>
    <w:rsid w:val="00F62D39"/>
    <w:rsid w:val="00F77BA6"/>
    <w:rsid w:val="00F81EF6"/>
    <w:rsid w:val="00F84ECC"/>
    <w:rsid w:val="00F864F0"/>
    <w:rsid w:val="00FB43D8"/>
    <w:rsid w:val="00FC5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022B669"/>
  <w15:chartTrackingRefBased/>
  <w15:docId w15:val="{22497D72-60C1-E44A-A4AF-6D91D441E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B63"/>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15CD"/>
    <w:pPr>
      <w:ind w:left="720"/>
      <w:contextualSpacing/>
    </w:pPr>
  </w:style>
  <w:style w:type="character" w:styleId="Hyperlink">
    <w:name w:val="Hyperlink"/>
    <w:basedOn w:val="DefaultParagraphFont"/>
    <w:uiPriority w:val="99"/>
    <w:unhideWhenUsed/>
    <w:rsid w:val="006370F3"/>
    <w:rPr>
      <w:color w:val="0563C1" w:themeColor="hyperlink"/>
      <w:u w:val="single"/>
    </w:rPr>
  </w:style>
  <w:style w:type="character" w:styleId="UnresolvedMention">
    <w:name w:val="Unresolved Mention"/>
    <w:basedOn w:val="DefaultParagraphFont"/>
    <w:uiPriority w:val="99"/>
    <w:semiHidden/>
    <w:unhideWhenUsed/>
    <w:rsid w:val="006370F3"/>
    <w:rPr>
      <w:color w:val="605E5C"/>
      <w:shd w:val="clear" w:color="auto" w:fill="E1DFDD"/>
    </w:rPr>
  </w:style>
  <w:style w:type="paragraph" w:styleId="Revision">
    <w:name w:val="Revision"/>
    <w:hidden/>
    <w:uiPriority w:val="99"/>
    <w:semiHidden/>
    <w:rsid w:val="00F615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344629">
      <w:bodyDiv w:val="1"/>
      <w:marLeft w:val="0"/>
      <w:marRight w:val="0"/>
      <w:marTop w:val="0"/>
      <w:marBottom w:val="0"/>
      <w:divBdr>
        <w:top w:val="none" w:sz="0" w:space="0" w:color="auto"/>
        <w:left w:val="none" w:sz="0" w:space="0" w:color="auto"/>
        <w:bottom w:val="none" w:sz="0" w:space="0" w:color="auto"/>
        <w:right w:val="none" w:sz="0" w:space="0" w:color="auto"/>
      </w:divBdr>
    </w:div>
    <w:div w:id="712072213">
      <w:bodyDiv w:val="1"/>
      <w:marLeft w:val="0"/>
      <w:marRight w:val="0"/>
      <w:marTop w:val="0"/>
      <w:marBottom w:val="0"/>
      <w:divBdr>
        <w:top w:val="none" w:sz="0" w:space="0" w:color="auto"/>
        <w:left w:val="none" w:sz="0" w:space="0" w:color="auto"/>
        <w:bottom w:val="none" w:sz="0" w:space="0" w:color="auto"/>
        <w:right w:val="none" w:sz="0" w:space="0" w:color="auto"/>
      </w:divBdr>
    </w:div>
    <w:div w:id="984579870">
      <w:bodyDiv w:val="1"/>
      <w:marLeft w:val="0"/>
      <w:marRight w:val="0"/>
      <w:marTop w:val="0"/>
      <w:marBottom w:val="0"/>
      <w:divBdr>
        <w:top w:val="none" w:sz="0" w:space="0" w:color="auto"/>
        <w:left w:val="none" w:sz="0" w:space="0" w:color="auto"/>
        <w:bottom w:val="none" w:sz="0" w:space="0" w:color="auto"/>
        <w:right w:val="none" w:sz="0" w:space="0" w:color="auto"/>
      </w:divBdr>
    </w:div>
    <w:div w:id="1182233909">
      <w:bodyDiv w:val="1"/>
      <w:marLeft w:val="0"/>
      <w:marRight w:val="0"/>
      <w:marTop w:val="0"/>
      <w:marBottom w:val="0"/>
      <w:divBdr>
        <w:top w:val="none" w:sz="0" w:space="0" w:color="auto"/>
        <w:left w:val="none" w:sz="0" w:space="0" w:color="auto"/>
        <w:bottom w:val="none" w:sz="0" w:space="0" w:color="auto"/>
        <w:right w:val="none" w:sz="0" w:space="0" w:color="auto"/>
      </w:divBdr>
    </w:div>
    <w:div w:id="1937398953">
      <w:bodyDiv w:val="1"/>
      <w:marLeft w:val="0"/>
      <w:marRight w:val="0"/>
      <w:marTop w:val="0"/>
      <w:marBottom w:val="0"/>
      <w:divBdr>
        <w:top w:val="none" w:sz="0" w:space="0" w:color="auto"/>
        <w:left w:val="none" w:sz="0" w:space="0" w:color="auto"/>
        <w:bottom w:val="none" w:sz="0" w:space="0" w:color="auto"/>
        <w:right w:val="none" w:sz="0" w:space="0" w:color="auto"/>
      </w:divBdr>
    </w:div>
    <w:div w:id="209998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entor.ieee.org/802.1/documents?is_dcn=0034&amp;is_group=Mntg&amp;is_year=2024"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OfficeUser4564</dc:creator>
  <cp:keywords/>
  <dc:description/>
  <cp:lastModifiedBy>Roger Marks</cp:lastModifiedBy>
  <cp:revision>8</cp:revision>
  <dcterms:created xsi:type="dcterms:W3CDTF">2024-07-17T09:31:00Z</dcterms:created>
  <dcterms:modified xsi:type="dcterms:W3CDTF">2024-08-13T04:34:00Z</dcterms:modified>
</cp:coreProperties>
</file>