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451" w:rsidRPr="00F740C7" w:rsidRDefault="005D6451" w:rsidP="005D6451">
      <w:pPr>
        <w:pStyle w:val="Heading"/>
      </w:pPr>
      <w:r w:rsidRPr="00F740C7">
        <w:t>CRITERIA FOR STANDARDS DEVELOPMENT (CSD)</w:t>
      </w:r>
    </w:p>
    <w:p w:rsidR="005D6451" w:rsidRPr="00F740C7" w:rsidRDefault="005D6451" w:rsidP="005D6451">
      <w:pPr>
        <w:jc w:val="center"/>
      </w:pPr>
      <w:r w:rsidRPr="00F740C7">
        <w:t>Based on IEEE 802 LMSC Operations Manuals approved 15 November 2013</w:t>
      </w:r>
    </w:p>
    <w:p w:rsidR="005D6451" w:rsidRDefault="005D6451" w:rsidP="005D6451">
      <w:pPr>
        <w:jc w:val="center"/>
      </w:pPr>
      <w:r w:rsidRPr="00F740C7">
        <w:t xml:space="preserve">Last edited 20 January </w:t>
      </w:r>
      <w:bookmarkStart w:id="0" w:name="RevisionDate"/>
      <w:r w:rsidRPr="00F740C7">
        <w:t>201</w:t>
      </w:r>
      <w:bookmarkEnd w:id="0"/>
      <w:r w:rsidRPr="00F740C7">
        <w:t xml:space="preserve">4 </w:t>
      </w:r>
    </w:p>
    <w:p w:rsidR="00433AB7" w:rsidRDefault="00433AB7" w:rsidP="005D6451">
      <w:pPr>
        <w:jc w:val="center"/>
      </w:pPr>
    </w:p>
    <w:p w:rsidR="00433AB7" w:rsidRDefault="00433AB7" w:rsidP="00433AB7">
      <w:pPr>
        <w:ind w:left="720" w:right="720"/>
        <w:jc w:val="center"/>
        <w:rPr>
          <w:b/>
          <w:sz w:val="28"/>
        </w:rPr>
      </w:pPr>
      <w:r>
        <w:rPr>
          <w:b/>
          <w:sz w:val="28"/>
          <w:lang w:eastAsia="ja-JP"/>
        </w:rPr>
        <w:t>Amendment to IEEE</w:t>
      </w:r>
      <w:r w:rsidR="009646F1">
        <w:rPr>
          <w:b/>
          <w:sz w:val="28"/>
          <w:lang w:eastAsia="ja-JP"/>
        </w:rPr>
        <w:t xml:space="preserve"> </w:t>
      </w:r>
      <w:r>
        <w:rPr>
          <w:b/>
          <w:sz w:val="28"/>
          <w:lang w:eastAsia="ja-JP"/>
        </w:rPr>
        <w:t>802.15.3 for High Rate Close Proximity (</w:t>
      </w:r>
      <w:r>
        <w:rPr>
          <w:rFonts w:hint="eastAsia"/>
          <w:b/>
          <w:sz w:val="28"/>
          <w:lang w:eastAsia="ja-JP"/>
        </w:rPr>
        <w:t>HRCP</w:t>
      </w:r>
      <w:r>
        <w:rPr>
          <w:b/>
          <w:sz w:val="28"/>
          <w:lang w:eastAsia="ja-JP"/>
        </w:rPr>
        <w:t>) Point to Point Communications</w:t>
      </w:r>
    </w:p>
    <w:p w:rsidR="00433AB7" w:rsidRPr="00433AB7" w:rsidRDefault="00433AB7" w:rsidP="00433AB7">
      <w:pPr>
        <w:jc w:val="center"/>
        <w:rPr>
          <w:b/>
          <w:i/>
          <w:sz w:val="28"/>
        </w:rPr>
      </w:pPr>
      <w:r w:rsidRPr="00433AB7">
        <w:rPr>
          <w:b/>
          <w:i/>
          <w:sz w:val="28"/>
        </w:rPr>
        <w:t>(15-14-0716-04-003e-sg3e-draft-csd with changes accepted)</w:t>
      </w:r>
    </w:p>
    <w:p w:rsidR="005D6451" w:rsidRPr="00F740C7" w:rsidRDefault="005D6451" w:rsidP="005D6451">
      <w:pPr>
        <w:pStyle w:val="Heading1"/>
        <w:numPr>
          <w:ilvl w:val="0"/>
          <w:numId w:val="4"/>
        </w:numPr>
        <w:tabs>
          <w:tab w:val="left" w:pos="720"/>
        </w:tabs>
        <w:suppressAutoHyphens/>
        <w:spacing w:before="245" w:after="115"/>
        <w:rPr>
          <w:rFonts w:ascii="Times New Roman" w:hAnsi="Times New Roman"/>
        </w:rPr>
      </w:pPr>
      <w:r w:rsidRPr="00F740C7">
        <w:rPr>
          <w:rFonts w:ascii="Times New Roman" w:hAnsi="Times New Roman"/>
        </w:rPr>
        <w:t>IEEE 802 criteria for standards development (CSD)</w:t>
      </w:r>
    </w:p>
    <w:p w:rsidR="005D6451" w:rsidRPr="00F740C7" w:rsidRDefault="005D6451" w:rsidP="005D6451">
      <w:pPr>
        <w:pStyle w:val="BodyText"/>
        <w:rPr>
          <w:color w:val="auto"/>
        </w:rPr>
      </w:pPr>
      <w:r w:rsidRPr="00F740C7">
        <w:rPr>
          <w:color w:val="auto"/>
        </w:rPr>
        <w:t xml:space="preserve">The CSD documents an agreement between the WG and the Sponsor that provides a description of the project and the Sponsor's requirements more detailed than required in the PAR.  The CSD consists of the project process requirements, </w:t>
      </w:r>
      <w:r w:rsidR="00924651">
        <w:fldChar w:fldCharType="begin"/>
      </w:r>
      <w:r w:rsidR="00924651">
        <w:instrText xml:space="preserve"> REF __RefHeading__5867_1944447809 \w \h  \* MERGEFORMAT </w:instrText>
      </w:r>
      <w:r w:rsidR="00924651">
        <w:fldChar w:fldCharType="separate"/>
      </w:r>
      <w:r w:rsidRPr="00F740C7">
        <w:rPr>
          <w:color w:val="auto"/>
        </w:rPr>
        <w:t>1.1</w:t>
      </w:r>
      <w:r w:rsidR="00924651">
        <w:fldChar w:fldCharType="end"/>
      </w:r>
      <w:r w:rsidRPr="00F740C7">
        <w:rPr>
          <w:color w:val="auto"/>
        </w:rPr>
        <w:t xml:space="preserve">, and the 5C requirements, </w:t>
      </w:r>
      <w:r w:rsidR="00924651">
        <w:fldChar w:fldCharType="begin"/>
      </w:r>
      <w:r w:rsidR="00924651">
        <w:instrText xml:space="preserve"> REF __RefHeading__5883_1944447809 \w \h  \* MERGEFORMAT </w:instrText>
      </w:r>
      <w:r w:rsidR="00924651">
        <w:fldChar w:fldCharType="separate"/>
      </w:r>
      <w:r w:rsidRPr="00F740C7">
        <w:rPr>
          <w:color w:val="auto"/>
        </w:rPr>
        <w:t>1.2</w:t>
      </w:r>
      <w:r w:rsidR="00924651">
        <w:fldChar w:fldCharType="end"/>
      </w:r>
      <w:r w:rsidRPr="00F740C7">
        <w:rPr>
          <w:color w:val="auto"/>
        </w:rPr>
        <w:t>.</w:t>
      </w:r>
    </w:p>
    <w:p w:rsidR="005D6451" w:rsidRPr="00F740C7" w:rsidRDefault="005D6451" w:rsidP="005D6451">
      <w:pPr>
        <w:pStyle w:val="Heading2"/>
        <w:numPr>
          <w:ilvl w:val="1"/>
          <w:numId w:val="4"/>
        </w:numPr>
        <w:suppressAutoHyphens/>
        <w:spacing w:before="245" w:after="115"/>
        <w:rPr>
          <w:rFonts w:ascii="Times New Roman" w:hAnsi="Times New Roman"/>
        </w:rPr>
      </w:pPr>
      <w:bookmarkStart w:id="1" w:name="__RefHeading__5867_1944447809"/>
      <w:bookmarkEnd w:id="1"/>
      <w:r w:rsidRPr="00F740C7">
        <w:rPr>
          <w:rFonts w:ascii="Times New Roman" w:hAnsi="Times New Roman"/>
        </w:rPr>
        <w:t>Project process requirements</w:t>
      </w:r>
    </w:p>
    <w:p w:rsidR="005D6451" w:rsidRPr="00F740C7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4"/>
          <w:szCs w:val="24"/>
        </w:rPr>
      </w:pPr>
      <w:bookmarkStart w:id="2" w:name="__RefHeading__9700_1012863564"/>
      <w:bookmarkEnd w:id="2"/>
      <w:r w:rsidRPr="00F740C7">
        <w:rPr>
          <w:rFonts w:ascii="Times New Roman" w:hAnsi="Times New Roman"/>
          <w:sz w:val="24"/>
          <w:szCs w:val="24"/>
        </w:rPr>
        <w:t>Managed objects</w:t>
      </w:r>
    </w:p>
    <w:p w:rsidR="005D6451" w:rsidRPr="00F740C7" w:rsidRDefault="005D6451" w:rsidP="005D6451">
      <w:pPr>
        <w:pStyle w:val="BodyText"/>
        <w:rPr>
          <w:color w:val="auto"/>
          <w:szCs w:val="24"/>
        </w:rPr>
      </w:pPr>
      <w:r w:rsidRPr="00F740C7">
        <w:rPr>
          <w:color w:val="auto"/>
          <w:szCs w:val="24"/>
        </w:rPr>
        <w:t>Describe the plan for developing a definition of managed objects.  The plan shall specify one of the following:</w:t>
      </w:r>
    </w:p>
    <w:p w:rsidR="001E47E8" w:rsidRPr="00E334D5" w:rsidRDefault="005D6451" w:rsidP="001E47E8">
      <w:pPr>
        <w:pStyle w:val="LetteredList1"/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color w:val="FF0000"/>
          <w:szCs w:val="24"/>
        </w:rPr>
      </w:pPr>
      <w:r w:rsidRPr="00F740C7">
        <w:rPr>
          <w:szCs w:val="24"/>
        </w:rPr>
        <w:t>The definitions will be part of this project.</w:t>
      </w:r>
      <w:r w:rsidR="007E3E69" w:rsidRPr="00F740C7">
        <w:rPr>
          <w:szCs w:val="24"/>
        </w:rPr>
        <w:t xml:space="preserve"> </w:t>
      </w:r>
      <w:r w:rsidR="007E3E69" w:rsidRPr="00E334D5">
        <w:rPr>
          <w:color w:val="FF0000"/>
          <w:szCs w:val="24"/>
        </w:rPr>
        <w:t>Yes.</w:t>
      </w:r>
      <w:r w:rsidR="001E47E8" w:rsidRPr="00E334D5">
        <w:rPr>
          <w:color w:val="FF0000"/>
          <w:szCs w:val="24"/>
        </w:rPr>
        <w:t xml:space="preserve"> This standard provides an interface between the MAC </w:t>
      </w:r>
      <w:proofErr w:type="spellStart"/>
      <w:r w:rsidR="001E47E8" w:rsidRPr="00E334D5">
        <w:rPr>
          <w:color w:val="FF0000"/>
          <w:szCs w:val="24"/>
        </w:rPr>
        <w:t>sublayer</w:t>
      </w:r>
      <w:proofErr w:type="spellEnd"/>
      <w:r w:rsidR="001E47E8" w:rsidRPr="00E334D5">
        <w:rPr>
          <w:color w:val="FF0000"/>
          <w:szCs w:val="24"/>
        </w:rPr>
        <w:t xml:space="preserve"> and the physical channel. The PHY conceptually includes a management entity called the PLME. This entity provides the layer management service interfaces through which layer management functions may be invoked. The PLME is also responsible for maintaining a database of managed objects pertaining to the PHY.</w:t>
      </w:r>
    </w:p>
    <w:p w:rsidR="005D6451" w:rsidRPr="00F740C7" w:rsidRDefault="005D6451" w:rsidP="005D6451">
      <w:pPr>
        <w:pStyle w:val="LetteredList1"/>
        <w:numPr>
          <w:ilvl w:val="0"/>
          <w:numId w:val="5"/>
        </w:numPr>
        <w:rPr>
          <w:szCs w:val="24"/>
        </w:rPr>
      </w:pPr>
      <w:r w:rsidRPr="00F740C7">
        <w:rPr>
          <w:szCs w:val="24"/>
        </w:rPr>
        <w:t>The definitions will be part of a different project and provide the plan for that projec</w:t>
      </w:r>
      <w:r w:rsidR="003F1273" w:rsidRPr="00F740C7">
        <w:rPr>
          <w:szCs w:val="24"/>
        </w:rPr>
        <w:t>t or anticipated future project</w:t>
      </w:r>
      <w:r w:rsidR="003F1273" w:rsidRPr="00F740C7">
        <w:rPr>
          <w:rFonts w:hint="eastAsia"/>
          <w:szCs w:val="24"/>
          <w:lang w:eastAsia="ja-JP"/>
        </w:rPr>
        <w:t>.</w:t>
      </w:r>
    </w:p>
    <w:p w:rsidR="005D6451" w:rsidRPr="00F740C7" w:rsidRDefault="005D6451" w:rsidP="005D6451">
      <w:pPr>
        <w:pStyle w:val="LetteredList1"/>
        <w:numPr>
          <w:ilvl w:val="0"/>
          <w:numId w:val="5"/>
        </w:numPr>
        <w:rPr>
          <w:szCs w:val="24"/>
        </w:rPr>
      </w:pPr>
      <w:r w:rsidRPr="00F740C7">
        <w:rPr>
          <w:szCs w:val="24"/>
        </w:rPr>
        <w:t>The definitions will not be developed and explain why such definitions are not needed.</w:t>
      </w:r>
    </w:p>
    <w:p w:rsidR="00141849" w:rsidRPr="00F740C7" w:rsidRDefault="00141849" w:rsidP="00141849">
      <w:pPr>
        <w:pStyle w:val="LetteredList1"/>
        <w:tabs>
          <w:tab w:val="clear" w:pos="720"/>
        </w:tabs>
        <w:ind w:firstLine="0"/>
        <w:rPr>
          <w:szCs w:val="24"/>
          <w:lang w:eastAsia="ja-JP"/>
        </w:rPr>
      </w:pPr>
    </w:p>
    <w:p w:rsidR="005D6451" w:rsidRPr="00F740C7" w:rsidRDefault="00141849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4"/>
          <w:szCs w:val="24"/>
        </w:rPr>
      </w:pPr>
      <w:r w:rsidRPr="00F740C7">
        <w:rPr>
          <w:rFonts w:hint="eastAsia"/>
          <w:szCs w:val="24"/>
          <w:lang w:eastAsia="ja-JP"/>
        </w:rPr>
        <w:tab/>
      </w:r>
      <w:bookmarkStart w:id="3" w:name="__RefHeading__9702_1012863564"/>
      <w:bookmarkEnd w:id="3"/>
      <w:r w:rsidR="005D6451" w:rsidRPr="00F740C7">
        <w:rPr>
          <w:rFonts w:ascii="Times New Roman" w:hAnsi="Times New Roman"/>
          <w:sz w:val="24"/>
          <w:szCs w:val="24"/>
        </w:rPr>
        <w:t>Coexistence</w:t>
      </w:r>
    </w:p>
    <w:p w:rsidR="005D6451" w:rsidRPr="00F740C7" w:rsidRDefault="005D6451" w:rsidP="005D6451">
      <w:pPr>
        <w:pStyle w:val="BodyText"/>
        <w:rPr>
          <w:color w:val="auto"/>
          <w:szCs w:val="24"/>
        </w:rPr>
      </w:pPr>
      <w:r w:rsidRPr="00F740C7">
        <w:rPr>
          <w:color w:val="auto"/>
          <w:szCs w:val="24"/>
        </w:rPr>
        <w:t>A WG proposing a wireless project shall demonstrate coexistence through the preparation of a Coexistence Assurance (CA) document unless it is not applicable.</w:t>
      </w:r>
    </w:p>
    <w:p w:rsidR="00B54CD3" w:rsidRPr="001E47E8" w:rsidRDefault="005D6451" w:rsidP="00E334D5">
      <w:pPr>
        <w:pStyle w:val="LetteredList1"/>
        <w:numPr>
          <w:ilvl w:val="0"/>
          <w:numId w:val="6"/>
        </w:numPr>
        <w:tabs>
          <w:tab w:val="clear" w:pos="720"/>
        </w:tabs>
        <w:ind w:firstLine="0"/>
        <w:rPr>
          <w:szCs w:val="24"/>
        </w:rPr>
      </w:pPr>
      <w:r w:rsidRPr="001E47E8">
        <w:rPr>
          <w:szCs w:val="24"/>
        </w:rPr>
        <w:t>Will the WG create a CA document as part of the WG balloting process as described in Clause 13? (yes/no)</w:t>
      </w:r>
      <w:r w:rsidR="001E47E8" w:rsidRPr="001E47E8">
        <w:rPr>
          <w:szCs w:val="24"/>
        </w:rPr>
        <w:t xml:space="preserve"> </w:t>
      </w:r>
      <w:r w:rsidR="001E47E8">
        <w:rPr>
          <w:szCs w:val="24"/>
          <w:lang w:eastAsia="ja-JP"/>
        </w:rPr>
        <w:t xml:space="preserve">   </w:t>
      </w:r>
      <w:r w:rsidR="00B54CD3" w:rsidRPr="00E334D5">
        <w:rPr>
          <w:color w:val="FF0000"/>
          <w:szCs w:val="24"/>
          <w:lang w:eastAsia="ja-JP"/>
        </w:rPr>
        <w:t>YES</w:t>
      </w:r>
    </w:p>
    <w:p w:rsidR="005D6451" w:rsidRPr="00F740C7" w:rsidRDefault="005D6451" w:rsidP="005D6451">
      <w:pPr>
        <w:pStyle w:val="LetteredList1"/>
        <w:numPr>
          <w:ilvl w:val="0"/>
          <w:numId w:val="6"/>
        </w:numPr>
        <w:rPr>
          <w:szCs w:val="24"/>
        </w:rPr>
      </w:pPr>
      <w:r w:rsidRPr="00F740C7">
        <w:rPr>
          <w:szCs w:val="24"/>
        </w:rPr>
        <w:t>If not, explain why the CA document is not applicable.</w:t>
      </w:r>
    </w:p>
    <w:p w:rsidR="005D6451" w:rsidRPr="00F740C7" w:rsidRDefault="003F1273" w:rsidP="005D6451">
      <w:pPr>
        <w:pStyle w:val="LetteredList1"/>
        <w:tabs>
          <w:tab w:val="clear" w:pos="720"/>
        </w:tabs>
        <w:ind w:left="0" w:firstLine="0"/>
        <w:rPr>
          <w:i/>
          <w:lang w:eastAsia="ja-JP"/>
        </w:rPr>
      </w:pPr>
      <w:r w:rsidRPr="00F740C7">
        <w:rPr>
          <w:rFonts w:hint="eastAsia"/>
          <w:lang w:eastAsia="ja-JP"/>
        </w:rPr>
        <w:t xml:space="preserve">          </w:t>
      </w:r>
      <w:r w:rsidR="00B54CD3" w:rsidRPr="00F740C7">
        <w:rPr>
          <w:rFonts w:hint="eastAsia"/>
          <w:lang w:eastAsia="ja-JP"/>
        </w:rPr>
        <w:t xml:space="preserve">  </w:t>
      </w:r>
    </w:p>
    <w:p w:rsidR="005D6451" w:rsidRPr="00F740C7" w:rsidRDefault="005D6451" w:rsidP="005D6451">
      <w:pPr>
        <w:pStyle w:val="Heading2"/>
        <w:numPr>
          <w:ilvl w:val="1"/>
          <w:numId w:val="4"/>
        </w:numPr>
        <w:suppressAutoHyphens/>
        <w:spacing w:before="245" w:after="115"/>
        <w:rPr>
          <w:rFonts w:ascii="Times New Roman" w:hAnsi="Times New Roman"/>
        </w:rPr>
      </w:pPr>
      <w:bookmarkStart w:id="4" w:name="__RefHeading__5883_1944447809"/>
      <w:bookmarkEnd w:id="4"/>
      <w:r w:rsidRPr="00F740C7">
        <w:rPr>
          <w:rFonts w:ascii="Times New Roman" w:hAnsi="Times New Roman"/>
        </w:rPr>
        <w:lastRenderedPageBreak/>
        <w:t>5C requirements</w:t>
      </w:r>
    </w:p>
    <w:p w:rsidR="005D6451" w:rsidRPr="00F740C7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4"/>
          <w:szCs w:val="24"/>
        </w:rPr>
      </w:pPr>
      <w:bookmarkStart w:id="5" w:name="__RefHeading__9704_1012863564"/>
      <w:bookmarkEnd w:id="5"/>
      <w:r w:rsidRPr="00F740C7">
        <w:rPr>
          <w:rFonts w:ascii="Times New Roman" w:hAnsi="Times New Roman"/>
          <w:sz w:val="24"/>
          <w:szCs w:val="24"/>
        </w:rPr>
        <w:t>Broad market potential</w:t>
      </w:r>
    </w:p>
    <w:p w:rsidR="005D6451" w:rsidRPr="00F740C7" w:rsidRDefault="005D6451" w:rsidP="005D6451">
      <w:pPr>
        <w:pStyle w:val="BodyText"/>
        <w:rPr>
          <w:color w:val="auto"/>
          <w:szCs w:val="24"/>
        </w:rPr>
      </w:pPr>
      <w:r w:rsidRPr="00F740C7">
        <w:rPr>
          <w:color w:val="auto"/>
          <w:szCs w:val="24"/>
        </w:rPr>
        <w:t>Each proposed IEEE 802 LMSC standard shall have broad market potential.  At a minimum, address the following areas:</w:t>
      </w:r>
    </w:p>
    <w:p w:rsidR="000D6529" w:rsidRPr="00F740C7" w:rsidRDefault="000D6529" w:rsidP="005D6451">
      <w:pPr>
        <w:pStyle w:val="BodyText"/>
        <w:rPr>
          <w:color w:val="auto"/>
          <w:szCs w:val="24"/>
        </w:rPr>
      </w:pPr>
    </w:p>
    <w:p w:rsidR="005D6451" w:rsidRPr="00F740C7" w:rsidRDefault="005D6451" w:rsidP="005D6451">
      <w:pPr>
        <w:pStyle w:val="LetteredList1"/>
        <w:numPr>
          <w:ilvl w:val="0"/>
          <w:numId w:val="7"/>
        </w:numPr>
        <w:rPr>
          <w:szCs w:val="24"/>
        </w:rPr>
      </w:pPr>
      <w:r w:rsidRPr="00F740C7">
        <w:rPr>
          <w:szCs w:val="24"/>
        </w:rPr>
        <w:t>Broad sets of applicability.</w:t>
      </w:r>
    </w:p>
    <w:p w:rsidR="00163034" w:rsidRPr="00E334D5" w:rsidRDefault="00BF4CA7" w:rsidP="00E334D5">
      <w:pPr>
        <w:pStyle w:val="LetteredList1"/>
        <w:ind w:firstLine="0"/>
        <w:rPr>
          <w:color w:val="FF0000"/>
        </w:rPr>
      </w:pPr>
      <w:r w:rsidRPr="00E334D5">
        <w:rPr>
          <w:color w:val="FF0000"/>
          <w:szCs w:val="24"/>
          <w:lang w:eastAsia="ja-JP"/>
        </w:rPr>
        <w:t>There</w:t>
      </w:r>
      <w:r w:rsidR="000C53AF" w:rsidRPr="00E334D5">
        <w:rPr>
          <w:color w:val="FF0000"/>
          <w:szCs w:val="24"/>
          <w:lang w:eastAsia="ja-JP"/>
        </w:rPr>
        <w:t xml:space="preserve"> is a need for </w:t>
      </w:r>
      <w:r w:rsidR="001E519B" w:rsidRPr="00E334D5">
        <w:rPr>
          <w:color w:val="FF0000"/>
          <w:szCs w:val="24"/>
          <w:lang w:eastAsia="ja-JP"/>
        </w:rPr>
        <w:t>close proximity</w:t>
      </w:r>
      <w:r w:rsidR="00660FE2" w:rsidRPr="00E334D5">
        <w:rPr>
          <w:color w:val="FF0000"/>
          <w:szCs w:val="24"/>
          <w:lang w:eastAsia="ja-JP"/>
        </w:rPr>
        <w:t xml:space="preserve"> </w:t>
      </w:r>
      <w:r w:rsidR="00225BFC" w:rsidRPr="00E334D5">
        <w:rPr>
          <w:color w:val="FF0000"/>
          <w:szCs w:val="24"/>
          <w:lang w:eastAsia="ja-JP"/>
        </w:rPr>
        <w:t xml:space="preserve">high rate </w:t>
      </w:r>
      <w:r w:rsidR="001E519B" w:rsidRPr="00E334D5">
        <w:rPr>
          <w:color w:val="FF0000"/>
          <w:szCs w:val="24"/>
          <w:lang w:eastAsia="ja-JP"/>
        </w:rPr>
        <w:t>communication</w:t>
      </w:r>
      <w:r w:rsidR="001F5379" w:rsidRPr="00E334D5">
        <w:rPr>
          <w:color w:val="FF0000"/>
          <w:szCs w:val="24"/>
          <w:lang w:eastAsia="ja-JP"/>
        </w:rPr>
        <w:t>s</w:t>
      </w:r>
      <w:r w:rsidR="001E519B" w:rsidRPr="00E334D5">
        <w:rPr>
          <w:color w:val="FF0000"/>
          <w:szCs w:val="24"/>
          <w:lang w:eastAsia="ja-JP"/>
        </w:rPr>
        <w:t xml:space="preserve"> </w:t>
      </w:r>
      <w:r w:rsidRPr="00E334D5">
        <w:rPr>
          <w:color w:val="FF0000"/>
          <w:szCs w:val="24"/>
          <w:lang w:eastAsia="ja-JP"/>
        </w:rPr>
        <w:t xml:space="preserve">to </w:t>
      </w:r>
      <w:r w:rsidR="000D1A0D" w:rsidRPr="00E334D5">
        <w:rPr>
          <w:color w:val="FF0000"/>
          <w:szCs w:val="24"/>
          <w:lang w:eastAsia="ja-JP"/>
        </w:rPr>
        <w:t>service</w:t>
      </w:r>
      <w:r w:rsidR="008F25DD" w:rsidRPr="00E334D5">
        <w:rPr>
          <w:color w:val="FF0000"/>
          <w:szCs w:val="24"/>
          <w:lang w:eastAsia="ja-JP"/>
        </w:rPr>
        <w:t xml:space="preserve"> </w:t>
      </w:r>
      <w:r w:rsidR="001F5379" w:rsidRPr="00E334D5">
        <w:rPr>
          <w:color w:val="FF0000"/>
          <w:szCs w:val="24"/>
          <w:lang w:eastAsia="ja-JP"/>
        </w:rPr>
        <w:t xml:space="preserve">the </w:t>
      </w:r>
      <w:r w:rsidR="000D1A0D" w:rsidRPr="00E334D5">
        <w:rPr>
          <w:color w:val="FF0000"/>
          <w:szCs w:val="24"/>
          <w:lang w:eastAsia="ja-JP"/>
        </w:rPr>
        <w:t xml:space="preserve">transmission and </w:t>
      </w:r>
      <w:r w:rsidR="00660FE2" w:rsidRPr="00E334D5">
        <w:rPr>
          <w:color w:val="FF0000"/>
          <w:szCs w:val="24"/>
          <w:lang w:eastAsia="ja-JP"/>
        </w:rPr>
        <w:t xml:space="preserve">rapid </w:t>
      </w:r>
      <w:r w:rsidR="00F61E1F" w:rsidRPr="00E334D5">
        <w:rPr>
          <w:color w:val="FF0000"/>
          <w:szCs w:val="24"/>
          <w:lang w:eastAsia="ja-JP"/>
        </w:rPr>
        <w:t>exchange</w:t>
      </w:r>
      <w:ins w:id="6" w:author="Estrada, Andrew" w:date="2015-03-11T02:02:00Z">
        <w:r w:rsidR="00EC5A1F">
          <w:rPr>
            <w:color w:val="FF0000"/>
            <w:szCs w:val="24"/>
            <w:lang w:eastAsia="ja-JP"/>
          </w:rPr>
          <w:t xml:space="preserve"> </w:t>
        </w:r>
        <w:r w:rsidR="00EC5A1F" w:rsidRPr="00EC5A1F">
          <w:rPr>
            <w:color w:val="FF0000"/>
            <w:szCs w:val="24"/>
            <w:lang w:eastAsia="ja-JP"/>
          </w:rPr>
          <w:t>(</w:t>
        </w:r>
        <w:proofErr w:type="spellStart"/>
        <w:r w:rsidR="00EC5A1F" w:rsidRPr="00EC5A1F">
          <w:rPr>
            <w:color w:val="FF0000"/>
            <w:szCs w:val="24"/>
            <w:lang w:eastAsia="ja-JP"/>
          </w:rPr>
          <w:t>subseconds</w:t>
        </w:r>
        <w:proofErr w:type="spellEnd"/>
        <w:r w:rsidR="00EC5A1F" w:rsidRPr="00EC5A1F">
          <w:rPr>
            <w:color w:val="FF0000"/>
            <w:szCs w:val="24"/>
            <w:lang w:eastAsia="ja-JP"/>
          </w:rPr>
          <w:t>)</w:t>
        </w:r>
      </w:ins>
      <w:r w:rsidR="001F5379" w:rsidRPr="00E334D5">
        <w:rPr>
          <w:color w:val="FF0000"/>
          <w:szCs w:val="24"/>
          <w:lang w:eastAsia="ja-JP"/>
        </w:rPr>
        <w:t xml:space="preserve"> of large data files</w:t>
      </w:r>
      <w:ins w:id="7" w:author="Estrada, Andrew" w:date="2015-03-11T02:02:00Z">
        <w:r w:rsidR="00EC5A1F">
          <w:rPr>
            <w:color w:val="FF0000"/>
            <w:szCs w:val="24"/>
            <w:lang w:eastAsia="ja-JP"/>
          </w:rPr>
          <w:t xml:space="preserve"> </w:t>
        </w:r>
        <w:r w:rsidR="00EC5A1F" w:rsidRPr="00EC5A1F">
          <w:rPr>
            <w:color w:val="FF0000"/>
            <w:szCs w:val="24"/>
            <w:lang w:eastAsia="ja-JP"/>
          </w:rPr>
          <w:t xml:space="preserve">(on the order of 25 </w:t>
        </w:r>
        <w:proofErr w:type="spellStart"/>
        <w:r w:rsidR="00EC5A1F" w:rsidRPr="00EC5A1F">
          <w:rPr>
            <w:color w:val="FF0000"/>
            <w:szCs w:val="24"/>
            <w:lang w:eastAsia="ja-JP"/>
          </w:rPr>
          <w:t>Gbits</w:t>
        </w:r>
        <w:proofErr w:type="spellEnd"/>
        <w:r w:rsidR="00EC5A1F" w:rsidRPr="00EC5A1F">
          <w:rPr>
            <w:color w:val="FF0000"/>
            <w:szCs w:val="24"/>
            <w:lang w:eastAsia="ja-JP"/>
          </w:rPr>
          <w:t>)</w:t>
        </w:r>
      </w:ins>
      <w:r w:rsidR="006042A1" w:rsidRPr="00E334D5">
        <w:rPr>
          <w:color w:val="FF0000"/>
          <w:szCs w:val="24"/>
          <w:lang w:eastAsia="ja-JP"/>
        </w:rPr>
        <w:t xml:space="preserve"> </w:t>
      </w:r>
      <w:r w:rsidR="00F61E1F" w:rsidRPr="00E334D5">
        <w:rPr>
          <w:color w:val="FF0000"/>
          <w:szCs w:val="24"/>
          <w:lang w:eastAsia="ja-JP"/>
        </w:rPr>
        <w:t xml:space="preserve">based on </w:t>
      </w:r>
      <w:r w:rsidR="00660FE2" w:rsidRPr="00E334D5">
        <w:rPr>
          <w:color w:val="FF0000"/>
          <w:szCs w:val="24"/>
          <w:lang w:eastAsia="ja-JP"/>
        </w:rPr>
        <w:t xml:space="preserve">close proximity, </w:t>
      </w:r>
      <w:r w:rsidR="00F61E1F" w:rsidRPr="00E334D5">
        <w:rPr>
          <w:color w:val="FF0000"/>
          <w:szCs w:val="24"/>
          <w:lang w:eastAsia="ja-JP"/>
        </w:rPr>
        <w:t>point-to-point</w:t>
      </w:r>
      <w:r w:rsidR="001F5379" w:rsidRPr="00E334D5">
        <w:rPr>
          <w:color w:val="FF0000"/>
          <w:szCs w:val="24"/>
          <w:lang w:eastAsia="ja-JP"/>
        </w:rPr>
        <w:t xml:space="preserve"> connections</w:t>
      </w:r>
      <w:r w:rsidR="006042A1" w:rsidRPr="00E334D5">
        <w:rPr>
          <w:color w:val="FF0000"/>
          <w:szCs w:val="24"/>
          <w:lang w:eastAsia="ja-JP"/>
        </w:rPr>
        <w:t>,</w:t>
      </w:r>
      <w:r w:rsidRPr="00E334D5">
        <w:rPr>
          <w:color w:val="FF0000"/>
          <w:szCs w:val="24"/>
          <w:lang w:eastAsia="ja-JP"/>
        </w:rPr>
        <w:t xml:space="preserve"> </w:t>
      </w:r>
      <w:r w:rsidR="006042A1" w:rsidRPr="00E334D5">
        <w:rPr>
          <w:color w:val="FF0000"/>
          <w:szCs w:val="24"/>
          <w:lang w:eastAsia="ja-JP"/>
        </w:rPr>
        <w:t>potentially to large numbers of mobile devices in the same space</w:t>
      </w:r>
      <w:r w:rsidR="00644FBC" w:rsidRPr="00E334D5">
        <w:rPr>
          <w:color w:val="FF0000"/>
          <w:szCs w:val="24"/>
          <w:lang w:eastAsia="ja-JP"/>
        </w:rPr>
        <w:t>.</w:t>
      </w:r>
      <w:r w:rsidR="006042A1" w:rsidRPr="00E334D5">
        <w:rPr>
          <w:color w:val="FF0000"/>
          <w:szCs w:val="24"/>
          <w:lang w:eastAsia="ja-JP"/>
        </w:rPr>
        <w:t xml:space="preserve"> </w:t>
      </w:r>
      <w:r w:rsidR="00AD58D6" w:rsidRPr="00E334D5">
        <w:rPr>
          <w:color w:val="FF0000"/>
          <w:szCs w:val="24"/>
          <w:lang w:eastAsia="ja-JP"/>
        </w:rPr>
        <w:t>This amendment</w:t>
      </w:r>
      <w:r w:rsidR="003F1273" w:rsidRPr="00E334D5">
        <w:rPr>
          <w:color w:val="FF0000"/>
          <w:szCs w:val="24"/>
        </w:rPr>
        <w:t xml:space="preserve"> </w:t>
      </w:r>
      <w:r w:rsidR="008F25DD" w:rsidRPr="00E334D5">
        <w:rPr>
          <w:color w:val="FF0000"/>
          <w:szCs w:val="24"/>
          <w:lang w:eastAsia="ja-JP"/>
        </w:rPr>
        <w:t>consists of</w:t>
      </w:r>
      <w:r w:rsidR="000D1A0D" w:rsidRPr="00E334D5">
        <w:rPr>
          <w:color w:val="FF0000"/>
          <w:szCs w:val="24"/>
          <w:lang w:eastAsia="ja-JP"/>
        </w:rPr>
        <w:t xml:space="preserve"> </w:t>
      </w:r>
      <w:r w:rsidR="000F2D4F" w:rsidRPr="00E334D5">
        <w:rPr>
          <w:color w:val="FF0000"/>
          <w:szCs w:val="24"/>
          <w:lang w:eastAsia="ja-JP"/>
        </w:rPr>
        <w:t xml:space="preserve">IEEE 802.15.3 </w:t>
      </w:r>
      <w:r w:rsidR="000D1A0D" w:rsidRPr="00E334D5">
        <w:rPr>
          <w:color w:val="FF0000"/>
          <w:szCs w:val="24"/>
          <w:lang w:eastAsia="ja-JP"/>
        </w:rPr>
        <w:t>MAC</w:t>
      </w:r>
      <w:r w:rsidR="009D7BFD" w:rsidRPr="00E334D5">
        <w:rPr>
          <w:color w:val="FF0000"/>
          <w:szCs w:val="24"/>
          <w:lang w:eastAsia="ja-JP"/>
        </w:rPr>
        <w:t xml:space="preserve"> additions</w:t>
      </w:r>
      <w:r w:rsidR="000D1A0D" w:rsidRPr="00E334D5">
        <w:rPr>
          <w:color w:val="FF0000"/>
          <w:szCs w:val="24"/>
          <w:lang w:eastAsia="ja-JP"/>
        </w:rPr>
        <w:t xml:space="preserve"> and </w:t>
      </w:r>
      <w:r w:rsidR="00660FE2" w:rsidRPr="00E334D5">
        <w:rPr>
          <w:color w:val="FF0000"/>
          <w:szCs w:val="24"/>
          <w:lang w:eastAsia="ja-JP"/>
        </w:rPr>
        <w:t>an unlicensed 60GHz Physical layer</w:t>
      </w:r>
      <w:r w:rsidR="00644FBC" w:rsidRPr="00E334D5">
        <w:rPr>
          <w:color w:val="FF0000"/>
          <w:szCs w:val="24"/>
          <w:lang w:eastAsia="ja-JP"/>
        </w:rPr>
        <w:t xml:space="preserve">, delivering date rates up to 100Gbps, </w:t>
      </w:r>
      <w:r w:rsidR="00660FE2" w:rsidRPr="00E334D5">
        <w:rPr>
          <w:color w:val="FF0000"/>
          <w:szCs w:val="24"/>
          <w:lang w:eastAsia="ja-JP"/>
        </w:rPr>
        <w:t>for use in</w:t>
      </w:r>
      <w:r w:rsidR="003F1273" w:rsidRPr="00E334D5">
        <w:rPr>
          <w:color w:val="FF0000"/>
          <w:szCs w:val="24"/>
        </w:rPr>
        <w:t xml:space="preserve"> a wide variety of </w:t>
      </w:r>
      <w:r w:rsidR="001F5379" w:rsidRPr="00E334D5">
        <w:rPr>
          <w:color w:val="FF0000"/>
          <w:szCs w:val="24"/>
          <w:lang w:eastAsia="ja-JP"/>
        </w:rPr>
        <w:t>use cases</w:t>
      </w:r>
      <w:r w:rsidR="003F1273" w:rsidRPr="00E334D5">
        <w:rPr>
          <w:color w:val="FF0000"/>
          <w:szCs w:val="24"/>
        </w:rPr>
        <w:t xml:space="preserve"> such as</w:t>
      </w:r>
      <w:r w:rsidR="00163034" w:rsidRPr="00E334D5">
        <w:rPr>
          <w:color w:val="FF0000"/>
        </w:rPr>
        <w:t xml:space="preserve"> </w:t>
      </w:r>
      <w:r w:rsidR="00660FE2" w:rsidRPr="00E334D5">
        <w:rPr>
          <w:color w:val="FF0000"/>
          <w:lang w:eastAsia="ja-JP"/>
        </w:rPr>
        <w:t xml:space="preserve">rapid </w:t>
      </w:r>
      <w:r w:rsidR="00163034" w:rsidRPr="00E334D5">
        <w:rPr>
          <w:color w:val="FF0000"/>
        </w:rPr>
        <w:t>large mul</w:t>
      </w:r>
      <w:r w:rsidR="00660FE2" w:rsidRPr="00E334D5">
        <w:rPr>
          <w:color w:val="FF0000"/>
        </w:rPr>
        <w:t>timedia data downloads and</w:t>
      </w:r>
      <w:r w:rsidR="00163034" w:rsidRPr="00E334D5">
        <w:rPr>
          <w:color w:val="FF0000"/>
        </w:rPr>
        <w:t xml:space="preserve"> file exchanges between two close proximity </w:t>
      </w:r>
      <w:r w:rsidR="00644FBC" w:rsidRPr="00E334D5">
        <w:rPr>
          <w:color w:val="FF0000"/>
        </w:rPr>
        <w:t>devices</w:t>
      </w:r>
      <w:r w:rsidR="00163034" w:rsidRPr="00E334D5">
        <w:rPr>
          <w:color w:val="FF0000"/>
        </w:rPr>
        <w:t xml:space="preserve">, i.e. mobile </w:t>
      </w:r>
      <w:r w:rsidR="00644FBC" w:rsidRPr="00E334D5">
        <w:rPr>
          <w:color w:val="FF0000"/>
        </w:rPr>
        <w:t>devices</w:t>
      </w:r>
      <w:r w:rsidR="00163034" w:rsidRPr="00E334D5">
        <w:rPr>
          <w:color w:val="FF0000"/>
        </w:rPr>
        <w:t xml:space="preserve">, stationary </w:t>
      </w:r>
      <w:r w:rsidR="00644FBC" w:rsidRPr="00E334D5">
        <w:rPr>
          <w:color w:val="FF0000"/>
        </w:rPr>
        <w:t>devices</w:t>
      </w:r>
      <w:r w:rsidR="00163034" w:rsidRPr="00E334D5">
        <w:rPr>
          <w:color w:val="FF0000"/>
          <w:lang w:eastAsia="ja-JP"/>
        </w:rPr>
        <w:t xml:space="preserve"> </w:t>
      </w:r>
      <w:r w:rsidR="00163034" w:rsidRPr="00E334D5">
        <w:rPr>
          <w:color w:val="FF0000"/>
        </w:rPr>
        <w:t>(kiosks, t</w:t>
      </w:r>
      <w:r w:rsidR="00644FBC" w:rsidRPr="00E334D5">
        <w:rPr>
          <w:color w:val="FF0000"/>
        </w:rPr>
        <w:t>icket</w:t>
      </w:r>
      <w:r w:rsidR="00163034" w:rsidRPr="00E334D5">
        <w:rPr>
          <w:color w:val="FF0000"/>
        </w:rPr>
        <w:t xml:space="preserve"> gates, etc.), and </w:t>
      </w:r>
      <w:r w:rsidR="00660FE2" w:rsidRPr="00E334D5">
        <w:rPr>
          <w:color w:val="FF0000"/>
          <w:lang w:eastAsia="ja-JP"/>
        </w:rPr>
        <w:t xml:space="preserve">other </w:t>
      </w:r>
      <w:r w:rsidR="00163034" w:rsidRPr="00E334D5">
        <w:rPr>
          <w:color w:val="FF0000"/>
        </w:rPr>
        <w:t>wireless</w:t>
      </w:r>
      <w:r w:rsidR="00CB10F8" w:rsidRPr="00E334D5">
        <w:rPr>
          <w:color w:val="FF0000"/>
        </w:rPr>
        <w:t>ly enabled</w:t>
      </w:r>
      <w:r w:rsidR="00163034" w:rsidRPr="00E334D5">
        <w:rPr>
          <w:color w:val="FF0000"/>
        </w:rPr>
        <w:t xml:space="preserve"> </w:t>
      </w:r>
      <w:r w:rsidR="00660FE2" w:rsidRPr="00E334D5">
        <w:rPr>
          <w:color w:val="FF0000"/>
          <w:lang w:eastAsia="ja-JP"/>
        </w:rPr>
        <w:t xml:space="preserve">data </w:t>
      </w:r>
      <w:r w:rsidR="00660FE2" w:rsidRPr="00E334D5">
        <w:rPr>
          <w:color w:val="FF0000"/>
        </w:rPr>
        <w:t>storage</w:t>
      </w:r>
      <w:r w:rsidR="00660FE2" w:rsidRPr="00E334D5">
        <w:rPr>
          <w:color w:val="FF0000"/>
          <w:lang w:eastAsia="ja-JP"/>
        </w:rPr>
        <w:t xml:space="preserve"> devices</w:t>
      </w:r>
      <w:r w:rsidR="00163034" w:rsidRPr="00E334D5">
        <w:rPr>
          <w:color w:val="FF0000"/>
        </w:rPr>
        <w:t>.</w:t>
      </w:r>
    </w:p>
    <w:p w:rsidR="005D6451" w:rsidRPr="00F740C7" w:rsidRDefault="005D6451">
      <w:pPr>
        <w:pStyle w:val="LetteredList1"/>
        <w:tabs>
          <w:tab w:val="clear" w:pos="720"/>
        </w:tabs>
        <w:ind w:left="0" w:firstLine="0"/>
        <w:rPr>
          <w:szCs w:val="24"/>
        </w:rPr>
      </w:pPr>
    </w:p>
    <w:p w:rsidR="005D6451" w:rsidRPr="00F740C7" w:rsidRDefault="005D6451" w:rsidP="005D6451">
      <w:pPr>
        <w:pStyle w:val="LetteredList1"/>
        <w:numPr>
          <w:ilvl w:val="0"/>
          <w:numId w:val="7"/>
        </w:numPr>
        <w:rPr>
          <w:szCs w:val="24"/>
        </w:rPr>
      </w:pPr>
      <w:r w:rsidRPr="00F740C7">
        <w:rPr>
          <w:szCs w:val="24"/>
        </w:rPr>
        <w:t>Multiple vendors and numerous users.</w:t>
      </w:r>
    </w:p>
    <w:p w:rsidR="00A61E40" w:rsidRDefault="00A61E40" w:rsidP="004214B5">
      <w:pPr>
        <w:pStyle w:val="PlainText"/>
        <w:tabs>
          <w:tab w:val="left" w:pos="360"/>
        </w:tabs>
        <w:ind w:leftChars="300" w:left="720"/>
        <w:rPr>
          <w:ins w:id="8" w:author="Estrada, Andrew" w:date="2015-03-11T09:18:00Z"/>
          <w:rFonts w:ascii="Times New Roman" w:hAnsi="Times New Roman"/>
          <w:color w:val="FF0000"/>
          <w:sz w:val="24"/>
          <w:szCs w:val="24"/>
        </w:rPr>
      </w:pPr>
      <w:ins w:id="9" w:author="Estrada, Andrew" w:date="2015-03-11T09:18:00Z">
        <w:r w:rsidRPr="00A61E40">
          <w:rPr>
            <w:rFonts w:ascii="Times New Roman" w:hAnsi="Times New Roman"/>
            <w:color w:val="FF0000"/>
            <w:sz w:val="24"/>
            <w:szCs w:val="24"/>
          </w:rPr>
          <w:t>There are a large number of multimedia companies who are expected to serve this application space. The application is aimed at a broad consumer market which is comprised of a large number of users. Participants in the standard include chip vendors, chip designers, technology suppliers, radio frequency (RF) equipment manufacturers, infrastructure providers, international wireless carriers/service providers, academic researchers, government research laboratories, semiconductor manufacturers, communication equipment manufacturers, system integrators and consumers.</w:t>
        </w:r>
      </w:ins>
    </w:p>
    <w:p w:rsidR="00A61E40" w:rsidDel="00A61E40" w:rsidRDefault="00A61E40" w:rsidP="004214B5">
      <w:pPr>
        <w:pStyle w:val="PlainText"/>
        <w:tabs>
          <w:tab w:val="left" w:pos="360"/>
        </w:tabs>
        <w:ind w:leftChars="300" w:left="720"/>
        <w:rPr>
          <w:del w:id="10" w:author="Estrada, Andrew" w:date="2015-03-11T09:18:00Z"/>
          <w:rFonts w:ascii="Times New Roman" w:hAnsi="Times New Roman"/>
          <w:color w:val="FF0000"/>
          <w:sz w:val="24"/>
          <w:szCs w:val="24"/>
        </w:rPr>
      </w:pPr>
      <w:del w:id="11" w:author="Estrada, Andrew" w:date="2015-03-11T09:18:00Z">
        <w:r w:rsidRPr="00A61E40" w:rsidDel="00A61E40">
          <w:rPr>
            <w:rFonts w:ascii="Times New Roman" w:hAnsi="Times New Roman"/>
            <w:color w:val="FF0000"/>
            <w:sz w:val="24"/>
            <w:szCs w:val="24"/>
          </w:rPr>
          <w:delText>There have been 20-30 people, affiliated with 10 or so companies, participating in the development of this project and actively showing interest. Participants include international wireless carriers/service providers, academic researchers, government research laboratories, semiconductor manufacturers, communication equipment manufacturers, system integrators and end users.</w:delText>
        </w:r>
      </w:del>
    </w:p>
    <w:p w:rsidR="005D6451" w:rsidRPr="00F740C7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4"/>
          <w:szCs w:val="24"/>
        </w:rPr>
      </w:pPr>
      <w:bookmarkStart w:id="12" w:name="__RefHeading__9706_1012863564"/>
      <w:bookmarkEnd w:id="12"/>
      <w:r w:rsidRPr="00F740C7">
        <w:rPr>
          <w:rFonts w:ascii="Times New Roman" w:hAnsi="Times New Roman"/>
          <w:sz w:val="24"/>
          <w:szCs w:val="24"/>
        </w:rPr>
        <w:t>Compatibility</w:t>
      </w:r>
    </w:p>
    <w:p w:rsidR="005D6451" w:rsidRPr="00F740C7" w:rsidRDefault="005D6451" w:rsidP="005D6451">
      <w:pPr>
        <w:pStyle w:val="BodyText"/>
        <w:rPr>
          <w:color w:val="auto"/>
          <w:szCs w:val="24"/>
        </w:rPr>
      </w:pPr>
      <w:r w:rsidRPr="00F740C7">
        <w:rPr>
          <w:color w:val="auto"/>
          <w:szCs w:val="24"/>
        </w:rPr>
        <w:t xml:space="preserve">Each proposed IEEE 802 LMSC standard should be in conformance with IEEE </w:t>
      </w:r>
      <w:proofErr w:type="spellStart"/>
      <w:proofErr w:type="gramStart"/>
      <w:r w:rsidRPr="00F740C7">
        <w:rPr>
          <w:color w:val="auto"/>
          <w:szCs w:val="24"/>
        </w:rPr>
        <w:t>Std</w:t>
      </w:r>
      <w:proofErr w:type="spellEnd"/>
      <w:proofErr w:type="gramEnd"/>
      <w:r w:rsidRPr="00F740C7">
        <w:rPr>
          <w:color w:val="auto"/>
          <w:szCs w:val="24"/>
        </w:rPr>
        <w:t xml:space="preserve"> 802, IEEE 802.1AC, and IEEE 802.1Q. If any variances in conformance emerge, they shall be thoroughly disclosed and reviewed with IEEE 802.1 WG prior to submitting a PAR to the Sponsor.</w:t>
      </w:r>
    </w:p>
    <w:p w:rsidR="005D6451" w:rsidRDefault="005D6451" w:rsidP="005D6451">
      <w:pPr>
        <w:pStyle w:val="LetteredList1"/>
        <w:numPr>
          <w:ilvl w:val="0"/>
          <w:numId w:val="8"/>
        </w:numPr>
        <w:rPr>
          <w:szCs w:val="24"/>
        </w:rPr>
      </w:pPr>
      <w:r w:rsidRPr="00F740C7">
        <w:rPr>
          <w:szCs w:val="24"/>
        </w:rPr>
        <w:t xml:space="preserve">Will the proposed standard comply with IEEE </w:t>
      </w:r>
      <w:proofErr w:type="spellStart"/>
      <w:proofErr w:type="gramStart"/>
      <w:r w:rsidRPr="00F740C7">
        <w:rPr>
          <w:szCs w:val="24"/>
        </w:rPr>
        <w:t>Std</w:t>
      </w:r>
      <w:proofErr w:type="spellEnd"/>
      <w:proofErr w:type="gramEnd"/>
      <w:r w:rsidRPr="00F740C7">
        <w:rPr>
          <w:szCs w:val="24"/>
        </w:rPr>
        <w:t xml:space="preserve"> 802, IEEE </w:t>
      </w:r>
      <w:proofErr w:type="spellStart"/>
      <w:r w:rsidRPr="00F740C7">
        <w:rPr>
          <w:szCs w:val="24"/>
        </w:rPr>
        <w:t>Std</w:t>
      </w:r>
      <w:proofErr w:type="spellEnd"/>
      <w:r w:rsidRPr="00F740C7">
        <w:rPr>
          <w:szCs w:val="24"/>
        </w:rPr>
        <w:t xml:space="preserve"> 802.1AC and IEEE </w:t>
      </w:r>
      <w:proofErr w:type="spellStart"/>
      <w:r w:rsidRPr="00F740C7">
        <w:rPr>
          <w:szCs w:val="24"/>
        </w:rPr>
        <w:t>Std</w:t>
      </w:r>
      <w:proofErr w:type="spellEnd"/>
      <w:r w:rsidRPr="00F740C7">
        <w:rPr>
          <w:szCs w:val="24"/>
        </w:rPr>
        <w:t xml:space="preserve"> 802.1Q?</w:t>
      </w:r>
    </w:p>
    <w:p w:rsidR="0024760D" w:rsidRPr="00F740C7" w:rsidRDefault="0024760D" w:rsidP="00E334D5">
      <w:pPr>
        <w:pStyle w:val="LetteredList1"/>
        <w:tabs>
          <w:tab w:val="clear" w:pos="720"/>
        </w:tabs>
        <w:ind w:left="360" w:firstLine="0"/>
        <w:rPr>
          <w:szCs w:val="24"/>
        </w:rPr>
      </w:pPr>
    </w:p>
    <w:p w:rsidR="00B54CD3" w:rsidRDefault="00B54CD3" w:rsidP="00B54CD3">
      <w:pPr>
        <w:pStyle w:val="ListParagraph"/>
        <w:rPr>
          <w:iCs/>
          <w:color w:val="FF0000"/>
          <w:szCs w:val="24"/>
          <w:lang w:eastAsia="ja-JP"/>
        </w:rPr>
      </w:pPr>
      <w:r w:rsidRPr="00E334D5">
        <w:rPr>
          <w:iCs/>
          <w:color w:val="FF0000"/>
          <w:szCs w:val="24"/>
          <w:lang w:eastAsia="ja-JP"/>
        </w:rPr>
        <w:t>YES</w:t>
      </w:r>
    </w:p>
    <w:p w:rsidR="00995E98" w:rsidRDefault="00995E98" w:rsidP="00B54CD3">
      <w:pPr>
        <w:pStyle w:val="ListParagraph"/>
        <w:rPr>
          <w:iCs/>
          <w:color w:val="FF0000"/>
          <w:szCs w:val="24"/>
          <w:lang w:eastAsia="ja-JP"/>
        </w:rPr>
      </w:pPr>
    </w:p>
    <w:p w:rsidR="00995E98" w:rsidRPr="00995E98" w:rsidRDefault="00995E98" w:rsidP="00995E98">
      <w:pPr>
        <w:ind w:firstLine="360"/>
        <w:rPr>
          <w:b/>
          <w:color w:val="FF0000"/>
          <w:szCs w:val="24"/>
          <w:lang w:eastAsia="ja-JP"/>
        </w:rPr>
      </w:pPr>
      <w:r w:rsidRPr="00995E98">
        <w:rPr>
          <w:rFonts w:hint="eastAsia"/>
          <w:szCs w:val="24"/>
          <w:lang w:eastAsia="ja-JP"/>
        </w:rPr>
        <w:t>b)</w:t>
      </w:r>
      <w:r>
        <w:rPr>
          <w:szCs w:val="24"/>
          <w:lang w:eastAsia="zh-CN"/>
        </w:rPr>
        <w:t xml:space="preserve"> </w:t>
      </w:r>
      <w:r w:rsidRPr="00995E98">
        <w:rPr>
          <w:szCs w:val="24"/>
          <w:lang w:eastAsia="zh-CN"/>
        </w:rPr>
        <w:t>If the answer to a) is no, supply the response from the IEEE 802.1 WG.</w:t>
      </w:r>
      <w:r w:rsidRPr="00995E98">
        <w:rPr>
          <w:szCs w:val="24"/>
          <w:lang w:eastAsia="zh-CN"/>
        </w:rPr>
        <w:br/>
      </w:r>
      <w:bookmarkStart w:id="13" w:name="__RefHeading__9708_1012863564"/>
      <w:bookmarkEnd w:id="13"/>
    </w:p>
    <w:p w:rsidR="00995E98" w:rsidRDefault="00995E98" w:rsidP="000D6529">
      <w:pPr>
        <w:pStyle w:val="LetteredList1"/>
        <w:numPr>
          <w:ilvl w:val="2"/>
          <w:numId w:val="4"/>
        </w:numPr>
        <w:spacing w:before="245" w:after="115"/>
        <w:rPr>
          <w:szCs w:val="24"/>
        </w:rPr>
      </w:pPr>
      <w:r w:rsidRPr="00995E98">
        <w:rPr>
          <w:szCs w:val="24"/>
        </w:rPr>
        <w:lastRenderedPageBreak/>
        <w:t xml:space="preserve">Distinct Identity </w:t>
      </w:r>
    </w:p>
    <w:p w:rsidR="000D6529" w:rsidRPr="00995E98" w:rsidRDefault="000D6529" w:rsidP="00995E98">
      <w:pPr>
        <w:pStyle w:val="LetteredList1"/>
        <w:tabs>
          <w:tab w:val="clear" w:pos="720"/>
        </w:tabs>
        <w:spacing w:before="245" w:after="115"/>
        <w:ind w:left="0" w:firstLine="0"/>
        <w:rPr>
          <w:szCs w:val="24"/>
        </w:rPr>
      </w:pPr>
      <w:r w:rsidRPr="00995E98">
        <w:rPr>
          <w:szCs w:val="24"/>
        </w:rPr>
        <w:t>Each proposed IEEE 802 LMSC standard shall provide evidence of a distinct identity. Identify standards and standards projects with similar scopes and for each one describe why the proposed project is substantially different.</w:t>
      </w:r>
    </w:p>
    <w:p w:rsidR="00C53141" w:rsidRPr="00F740C7" w:rsidRDefault="00C53141" w:rsidP="00882F59">
      <w:pPr>
        <w:pStyle w:val="BodyText"/>
        <w:ind w:leftChars="200" w:left="480"/>
        <w:rPr>
          <w:iCs/>
          <w:color w:val="auto"/>
          <w:szCs w:val="24"/>
          <w:lang w:val="en-GB" w:eastAsia="ja-JP"/>
        </w:rPr>
      </w:pPr>
      <w:r w:rsidRPr="00E334D5">
        <w:rPr>
          <w:iCs/>
          <w:color w:val="FF0000"/>
          <w:szCs w:val="24"/>
          <w:lang w:val="en-GB"/>
        </w:rPr>
        <w:t xml:space="preserve">There </w:t>
      </w:r>
      <w:r w:rsidR="00F61E1F" w:rsidRPr="00E334D5">
        <w:rPr>
          <w:iCs/>
          <w:color w:val="FF0000"/>
          <w:szCs w:val="24"/>
          <w:lang w:val="en-GB" w:eastAsia="ja-JP"/>
        </w:rPr>
        <w:t>is</w:t>
      </w:r>
      <w:r w:rsidRPr="00E334D5">
        <w:rPr>
          <w:iCs/>
          <w:color w:val="FF0000"/>
          <w:szCs w:val="24"/>
          <w:lang w:val="en-GB"/>
        </w:rPr>
        <w:t xml:space="preserve"> currently no wireless</w:t>
      </w:r>
      <w:r w:rsidR="00882F59" w:rsidRPr="00E334D5">
        <w:rPr>
          <w:iCs/>
          <w:color w:val="FF0000"/>
          <w:szCs w:val="24"/>
          <w:lang w:val="en-GB" w:eastAsia="ja-JP"/>
        </w:rPr>
        <w:t xml:space="preserve"> </w:t>
      </w:r>
      <w:r w:rsidR="00BA2930" w:rsidRPr="00E334D5">
        <w:rPr>
          <w:iCs/>
          <w:color w:val="FF0000"/>
          <w:szCs w:val="24"/>
          <w:lang w:val="en-GB"/>
        </w:rPr>
        <w:t>standard</w:t>
      </w:r>
      <w:r w:rsidRPr="00E334D5">
        <w:rPr>
          <w:iCs/>
          <w:color w:val="FF0000"/>
          <w:szCs w:val="24"/>
          <w:lang w:val="en-GB"/>
        </w:rPr>
        <w:t xml:space="preserve"> </w:t>
      </w:r>
      <w:r w:rsidR="0024760D">
        <w:rPr>
          <w:iCs/>
          <w:color w:val="FF0000"/>
          <w:szCs w:val="24"/>
          <w:lang w:val="en-GB" w:eastAsia="ja-JP"/>
        </w:rPr>
        <w:t>capable of supporting applications demanding high device density,</w:t>
      </w:r>
      <w:r w:rsidR="00CD0082" w:rsidRPr="00E334D5">
        <w:rPr>
          <w:iCs/>
          <w:color w:val="FF0000"/>
          <w:szCs w:val="24"/>
          <w:lang w:val="en-GB"/>
        </w:rPr>
        <w:t xml:space="preserve"> </w:t>
      </w:r>
      <w:r w:rsidR="00CD0082" w:rsidRPr="00E334D5">
        <w:rPr>
          <w:iCs/>
          <w:color w:val="FF0000"/>
          <w:szCs w:val="24"/>
          <w:lang w:val="en-GB" w:eastAsia="ja-JP"/>
        </w:rPr>
        <w:t>close proximity</w:t>
      </w:r>
      <w:r w:rsidR="00791569" w:rsidRPr="00E334D5">
        <w:rPr>
          <w:iCs/>
          <w:color w:val="FF0000"/>
          <w:szCs w:val="24"/>
          <w:lang w:val="en-GB" w:eastAsia="ja-JP"/>
        </w:rPr>
        <w:t xml:space="preserve">, </w:t>
      </w:r>
      <w:r w:rsidRPr="00E334D5">
        <w:rPr>
          <w:iCs/>
          <w:color w:val="FF0000"/>
          <w:szCs w:val="24"/>
          <w:lang w:val="en-GB"/>
        </w:rPr>
        <w:t xml:space="preserve">point-to-point </w:t>
      </w:r>
      <w:r w:rsidR="00995E98">
        <w:rPr>
          <w:rFonts w:hint="eastAsia"/>
          <w:iCs/>
          <w:color w:val="FF0000"/>
          <w:szCs w:val="24"/>
          <w:lang w:val="en-GB" w:eastAsia="ja-JP"/>
        </w:rPr>
        <w:t>communications</w:t>
      </w:r>
      <w:r w:rsidR="00F61E1F" w:rsidRPr="00E334D5">
        <w:rPr>
          <w:iCs/>
          <w:color w:val="FF0000"/>
          <w:szCs w:val="24"/>
          <w:lang w:val="en-GB" w:eastAsia="ja-JP"/>
        </w:rPr>
        <w:t xml:space="preserve">, </w:t>
      </w:r>
      <w:r w:rsidR="00BA2930" w:rsidRPr="00E334D5">
        <w:rPr>
          <w:iCs/>
          <w:color w:val="FF0000"/>
          <w:szCs w:val="24"/>
          <w:lang w:val="en-GB" w:eastAsia="ja-JP"/>
        </w:rPr>
        <w:t>including</w:t>
      </w:r>
      <w:r w:rsidR="00F61E1F" w:rsidRPr="00E334D5">
        <w:rPr>
          <w:iCs/>
          <w:color w:val="FF0000"/>
          <w:szCs w:val="24"/>
          <w:lang w:val="en-GB" w:eastAsia="ja-JP"/>
        </w:rPr>
        <w:t xml:space="preserve"> </w:t>
      </w:r>
      <w:r w:rsidR="00BA2930" w:rsidRPr="00E334D5">
        <w:rPr>
          <w:iCs/>
          <w:color w:val="FF0000"/>
          <w:szCs w:val="24"/>
          <w:lang w:val="en-GB" w:eastAsia="ja-JP"/>
        </w:rPr>
        <w:t>kiosk</w:t>
      </w:r>
      <w:r w:rsidR="00F61E1F" w:rsidRPr="00E334D5">
        <w:rPr>
          <w:iCs/>
          <w:color w:val="FF0000"/>
          <w:szCs w:val="24"/>
          <w:lang w:val="en-GB" w:eastAsia="ja-JP"/>
        </w:rPr>
        <w:t xml:space="preserve"> downloading, </w:t>
      </w:r>
      <w:r w:rsidR="00BA2930" w:rsidRPr="00E334D5">
        <w:rPr>
          <w:iCs/>
          <w:color w:val="FF0000"/>
          <w:szCs w:val="24"/>
          <w:lang w:val="en-GB" w:eastAsia="ja-JP"/>
        </w:rPr>
        <w:t>data exchange at t</w:t>
      </w:r>
      <w:r w:rsidR="0024760D">
        <w:rPr>
          <w:iCs/>
          <w:color w:val="FF0000"/>
          <w:szCs w:val="24"/>
          <w:lang w:val="en-GB" w:eastAsia="ja-JP"/>
        </w:rPr>
        <w:t>icket</w:t>
      </w:r>
      <w:r w:rsidR="00BA2930" w:rsidRPr="00E334D5">
        <w:rPr>
          <w:iCs/>
          <w:color w:val="FF0000"/>
          <w:szCs w:val="24"/>
          <w:lang w:val="en-GB" w:eastAsia="ja-JP"/>
        </w:rPr>
        <w:t xml:space="preserve"> g</w:t>
      </w:r>
      <w:r w:rsidR="00F61E1F" w:rsidRPr="00E334D5">
        <w:rPr>
          <w:iCs/>
          <w:color w:val="FF0000"/>
          <w:szCs w:val="24"/>
          <w:lang w:val="en-GB" w:eastAsia="ja-JP"/>
        </w:rPr>
        <w:t xml:space="preserve">ates and </w:t>
      </w:r>
      <w:r w:rsidR="00BA2930" w:rsidRPr="00E334D5">
        <w:rPr>
          <w:iCs/>
          <w:color w:val="FF0000"/>
          <w:szCs w:val="24"/>
          <w:lang w:val="en-GB" w:eastAsia="ja-JP"/>
        </w:rPr>
        <w:t>other high speed use</w:t>
      </w:r>
      <w:r w:rsidR="00B37BF6" w:rsidRPr="00E334D5">
        <w:rPr>
          <w:iCs/>
          <w:color w:val="FF0000"/>
          <w:szCs w:val="24"/>
          <w:lang w:val="en-GB" w:eastAsia="ja-JP"/>
        </w:rPr>
        <w:t xml:space="preserve"> cases requiring </w:t>
      </w:r>
      <w:r w:rsidR="00206BDE" w:rsidRPr="00E334D5">
        <w:rPr>
          <w:iCs/>
          <w:color w:val="FF0000"/>
          <w:szCs w:val="24"/>
          <w:lang w:val="en-GB" w:eastAsia="ja-JP"/>
        </w:rPr>
        <w:t xml:space="preserve">a </w:t>
      </w:r>
      <w:r w:rsidR="00B37BF6" w:rsidRPr="00E334D5">
        <w:rPr>
          <w:iCs/>
          <w:color w:val="FF0000"/>
          <w:szCs w:val="24"/>
          <w:lang w:val="en-GB" w:eastAsia="ja-JP"/>
        </w:rPr>
        <w:t>transfer speed</w:t>
      </w:r>
      <w:r w:rsidR="00BA2930" w:rsidRPr="00E334D5">
        <w:rPr>
          <w:iCs/>
          <w:color w:val="FF0000"/>
          <w:szCs w:val="24"/>
          <w:lang w:val="en-GB" w:eastAsia="ja-JP"/>
        </w:rPr>
        <w:t xml:space="preserve"> </w:t>
      </w:r>
      <w:r w:rsidR="00B83166" w:rsidRPr="00E334D5">
        <w:rPr>
          <w:iCs/>
          <w:color w:val="FF0000"/>
          <w:szCs w:val="24"/>
          <w:lang w:val="en-GB" w:eastAsia="ja-JP"/>
        </w:rPr>
        <w:t xml:space="preserve">up to 100 </w:t>
      </w:r>
      <w:proofErr w:type="spellStart"/>
      <w:r w:rsidR="000E6649" w:rsidRPr="00E334D5">
        <w:rPr>
          <w:iCs/>
          <w:color w:val="FF0000"/>
          <w:szCs w:val="24"/>
          <w:lang w:val="en-GB" w:eastAsia="ja-JP"/>
        </w:rPr>
        <w:t>Gbp</w:t>
      </w:r>
      <w:r w:rsidR="00CC39B0" w:rsidRPr="00E334D5">
        <w:rPr>
          <w:iCs/>
          <w:color w:val="FF0000"/>
          <w:szCs w:val="24"/>
          <w:lang w:val="en-GB"/>
        </w:rPr>
        <w:t>s</w:t>
      </w:r>
      <w:proofErr w:type="spellEnd"/>
      <w:r w:rsidR="0024760D">
        <w:rPr>
          <w:iCs/>
          <w:color w:val="FF0000"/>
          <w:szCs w:val="24"/>
          <w:lang w:val="en-GB"/>
        </w:rPr>
        <w:t xml:space="preserve"> and total transaction times of </w:t>
      </w:r>
      <w:r w:rsidR="00412C4B">
        <w:rPr>
          <w:iCs/>
          <w:color w:val="FF0000"/>
          <w:szCs w:val="24"/>
          <w:lang w:val="en-GB"/>
        </w:rPr>
        <w:t xml:space="preserve">typically </w:t>
      </w:r>
      <w:r w:rsidR="0024760D">
        <w:rPr>
          <w:iCs/>
          <w:color w:val="FF0000"/>
          <w:szCs w:val="24"/>
          <w:lang w:val="en-GB"/>
        </w:rPr>
        <w:t>250ms or less</w:t>
      </w:r>
      <w:r w:rsidRPr="00E334D5">
        <w:rPr>
          <w:iCs/>
          <w:color w:val="FF0000"/>
          <w:szCs w:val="24"/>
          <w:lang w:val="en-GB"/>
        </w:rPr>
        <w:t>. Standards addressing wireless links operatin</w:t>
      </w:r>
      <w:r w:rsidR="004F4A84" w:rsidRPr="00E334D5">
        <w:rPr>
          <w:iCs/>
          <w:color w:val="FF0000"/>
          <w:szCs w:val="24"/>
          <w:lang w:val="en-GB"/>
        </w:rPr>
        <w:t xml:space="preserve">g at 60 GHz </w:t>
      </w:r>
      <w:r w:rsidR="00BA2930" w:rsidRPr="00E334D5">
        <w:rPr>
          <w:iCs/>
          <w:color w:val="FF0000"/>
          <w:szCs w:val="24"/>
          <w:lang w:val="en-GB" w:eastAsia="ja-JP"/>
        </w:rPr>
        <w:t>include</w:t>
      </w:r>
      <w:r w:rsidR="004F4A84" w:rsidRPr="00E334D5">
        <w:rPr>
          <w:iCs/>
          <w:color w:val="FF0000"/>
          <w:szCs w:val="24"/>
          <w:lang w:val="en-GB"/>
        </w:rPr>
        <w:t xml:space="preserve"> IEEE 802.15.3c</w:t>
      </w:r>
      <w:r w:rsidR="004F4A84" w:rsidRPr="00E334D5">
        <w:rPr>
          <w:iCs/>
          <w:color w:val="FF0000"/>
          <w:szCs w:val="24"/>
          <w:lang w:val="en-GB" w:eastAsia="ja-JP"/>
        </w:rPr>
        <w:t xml:space="preserve">, </w:t>
      </w:r>
      <w:r w:rsidR="000E6649" w:rsidRPr="00E334D5">
        <w:rPr>
          <w:iCs/>
          <w:color w:val="FF0000"/>
          <w:szCs w:val="24"/>
          <w:lang w:val="en-GB"/>
        </w:rPr>
        <w:t>IEEE 802.11ad, ECMA</w:t>
      </w:r>
      <w:r w:rsidRPr="00E334D5">
        <w:rPr>
          <w:iCs/>
          <w:color w:val="FF0000"/>
          <w:szCs w:val="24"/>
          <w:lang w:val="en-GB"/>
        </w:rPr>
        <w:t xml:space="preserve">387 and </w:t>
      </w:r>
      <w:proofErr w:type="spellStart"/>
      <w:r w:rsidRPr="00E334D5">
        <w:rPr>
          <w:iCs/>
          <w:color w:val="FF0000"/>
          <w:szCs w:val="24"/>
          <w:lang w:val="en-GB"/>
        </w:rPr>
        <w:t>W</w:t>
      </w:r>
      <w:r w:rsidR="00A11505" w:rsidRPr="00E334D5">
        <w:rPr>
          <w:iCs/>
          <w:color w:val="FF0000"/>
          <w:szCs w:val="24"/>
          <w:lang w:val="en-GB"/>
        </w:rPr>
        <w:t>i</w:t>
      </w:r>
      <w:r w:rsidRPr="00E334D5">
        <w:rPr>
          <w:iCs/>
          <w:color w:val="FF0000"/>
          <w:szCs w:val="24"/>
          <w:lang w:val="en-GB"/>
        </w:rPr>
        <w:t>relessHD</w:t>
      </w:r>
      <w:proofErr w:type="spellEnd"/>
      <w:r w:rsidR="0024760D">
        <w:rPr>
          <w:iCs/>
          <w:color w:val="FF0000"/>
          <w:szCs w:val="24"/>
          <w:lang w:val="en-GB" w:eastAsia="ja-JP"/>
        </w:rPr>
        <w:t xml:space="preserve"> but none is able to meet the requirements of this class of use cases. IEEE802.15.3 comes closest</w:t>
      </w:r>
      <w:r w:rsidR="00412C4B">
        <w:rPr>
          <w:iCs/>
          <w:color w:val="FF0000"/>
          <w:szCs w:val="24"/>
          <w:lang w:val="en-GB" w:eastAsia="ja-JP"/>
        </w:rPr>
        <w:t>.</w:t>
      </w:r>
      <w:r w:rsidR="0024760D">
        <w:rPr>
          <w:iCs/>
          <w:color w:val="FF0000"/>
          <w:szCs w:val="24"/>
          <w:lang w:val="en-GB" w:eastAsia="ja-JP"/>
        </w:rPr>
        <w:t xml:space="preserve"> </w:t>
      </w:r>
      <w:r w:rsidR="000E6649" w:rsidRPr="00E334D5">
        <w:rPr>
          <w:iCs/>
          <w:color w:val="FF0000"/>
          <w:szCs w:val="24"/>
          <w:lang w:val="en-GB" w:eastAsia="ja-JP"/>
        </w:rPr>
        <w:t>A</w:t>
      </w:r>
      <w:r w:rsidR="00412C4B">
        <w:rPr>
          <w:iCs/>
          <w:color w:val="FF0000"/>
          <w:szCs w:val="24"/>
          <w:lang w:val="en-GB" w:eastAsia="ja-JP"/>
        </w:rPr>
        <w:t>n a</w:t>
      </w:r>
      <w:r w:rsidR="000E6649" w:rsidRPr="00E334D5">
        <w:rPr>
          <w:iCs/>
          <w:color w:val="FF0000"/>
          <w:szCs w:val="24"/>
          <w:lang w:val="en-GB" w:eastAsia="ja-JP"/>
        </w:rPr>
        <w:t>mend</w:t>
      </w:r>
      <w:r w:rsidR="001D2340" w:rsidRPr="00E334D5">
        <w:rPr>
          <w:iCs/>
          <w:color w:val="FF0000"/>
          <w:szCs w:val="24"/>
          <w:lang w:val="en-GB" w:eastAsia="ja-JP"/>
        </w:rPr>
        <w:t>ment</w:t>
      </w:r>
      <w:r w:rsidR="00412C4B">
        <w:rPr>
          <w:iCs/>
          <w:color w:val="FF0000"/>
          <w:szCs w:val="24"/>
          <w:lang w:val="en-GB" w:eastAsia="ja-JP"/>
        </w:rPr>
        <w:t xml:space="preserve"> defining additions </w:t>
      </w:r>
      <w:r w:rsidR="001D2340" w:rsidRPr="00E334D5">
        <w:rPr>
          <w:iCs/>
          <w:color w:val="FF0000"/>
          <w:szCs w:val="24"/>
          <w:lang w:val="en-GB" w:eastAsia="ja-JP"/>
        </w:rPr>
        <w:t xml:space="preserve">to the </w:t>
      </w:r>
      <w:r w:rsidR="00710F6E" w:rsidRPr="00E334D5">
        <w:rPr>
          <w:iCs/>
          <w:color w:val="FF0000"/>
          <w:szCs w:val="24"/>
          <w:lang w:val="en-GB" w:eastAsia="ja-JP"/>
        </w:rPr>
        <w:t>IEEE802.15.3</w:t>
      </w:r>
      <w:r w:rsidR="001D2340" w:rsidRPr="00E334D5">
        <w:rPr>
          <w:iCs/>
          <w:color w:val="FF0000"/>
          <w:szCs w:val="24"/>
          <w:lang w:val="en-GB" w:eastAsia="ja-JP"/>
        </w:rPr>
        <w:t xml:space="preserve"> MAC</w:t>
      </w:r>
      <w:r w:rsidR="00412C4B">
        <w:rPr>
          <w:iCs/>
          <w:color w:val="FF0000"/>
          <w:szCs w:val="24"/>
          <w:lang w:val="en-GB" w:eastAsia="ja-JP"/>
        </w:rPr>
        <w:t xml:space="preserve"> and defining a unlicensed 60GHz 100Gbps PHY layer</w:t>
      </w:r>
      <w:r w:rsidR="00412C4B" w:rsidRPr="00412C4B">
        <w:rPr>
          <w:iCs/>
          <w:color w:val="FF0000"/>
          <w:szCs w:val="24"/>
          <w:lang w:val="en-GB" w:eastAsia="ja-JP"/>
        </w:rPr>
        <w:t xml:space="preserve"> </w:t>
      </w:r>
      <w:r w:rsidR="00412C4B">
        <w:rPr>
          <w:iCs/>
          <w:color w:val="FF0000"/>
          <w:szCs w:val="24"/>
          <w:lang w:val="en-GB" w:eastAsia="ja-JP"/>
        </w:rPr>
        <w:t>optimized for close proximity</w:t>
      </w:r>
      <w:r w:rsidR="001D2340" w:rsidRPr="00E334D5">
        <w:rPr>
          <w:iCs/>
          <w:color w:val="FF0000"/>
          <w:szCs w:val="24"/>
          <w:lang w:val="en-GB" w:eastAsia="ja-JP"/>
        </w:rPr>
        <w:t xml:space="preserve"> </w:t>
      </w:r>
      <w:r w:rsidR="00412C4B">
        <w:rPr>
          <w:iCs/>
          <w:color w:val="FF0000"/>
          <w:szCs w:val="24"/>
          <w:lang w:val="en-GB" w:eastAsia="ja-JP"/>
        </w:rPr>
        <w:t xml:space="preserve">operation, </w:t>
      </w:r>
      <w:r w:rsidR="001D2340" w:rsidRPr="00E334D5">
        <w:rPr>
          <w:iCs/>
          <w:color w:val="FF0000"/>
          <w:szCs w:val="24"/>
          <w:lang w:val="en-GB" w:eastAsia="ja-JP"/>
        </w:rPr>
        <w:t>will enable a</w:t>
      </w:r>
      <w:r w:rsidR="00710F6E" w:rsidRPr="00E334D5">
        <w:rPr>
          <w:iCs/>
          <w:color w:val="FF0000"/>
          <w:szCs w:val="24"/>
          <w:lang w:val="en-GB" w:eastAsia="ja-JP"/>
        </w:rPr>
        <w:t xml:space="preserve"> </w:t>
      </w:r>
      <w:r w:rsidR="00412C4B">
        <w:rPr>
          <w:iCs/>
          <w:color w:val="FF0000"/>
          <w:szCs w:val="24"/>
          <w:lang w:val="en-GB" w:eastAsia="ja-JP"/>
        </w:rPr>
        <w:t xml:space="preserve">unique capability for </w:t>
      </w:r>
      <w:r w:rsidR="00710F6E" w:rsidRPr="00E334D5">
        <w:rPr>
          <w:color w:val="FF0000"/>
          <w:szCs w:val="24"/>
          <w:lang w:eastAsia="ja-JP"/>
        </w:rPr>
        <w:t>close proximity</w:t>
      </w:r>
      <w:r w:rsidR="009A50BC" w:rsidRPr="00E334D5">
        <w:rPr>
          <w:color w:val="FF0000"/>
          <w:szCs w:val="24"/>
          <w:lang w:eastAsia="ja-JP"/>
        </w:rPr>
        <w:t xml:space="preserve"> </w:t>
      </w:r>
      <w:r w:rsidR="00710F6E" w:rsidRPr="00E334D5">
        <w:rPr>
          <w:color w:val="FF0000"/>
          <w:szCs w:val="24"/>
          <w:lang w:eastAsia="ja-JP"/>
        </w:rPr>
        <w:t>communication</w:t>
      </w:r>
      <w:r w:rsidR="001D2340" w:rsidRPr="00E334D5">
        <w:rPr>
          <w:color w:val="FF0000"/>
          <w:szCs w:val="24"/>
          <w:lang w:eastAsia="ja-JP"/>
        </w:rPr>
        <w:t>s</w:t>
      </w:r>
      <w:r w:rsidR="00A50213" w:rsidRPr="00E334D5">
        <w:rPr>
          <w:color w:val="FF0000"/>
          <w:szCs w:val="24"/>
          <w:lang w:eastAsia="ja-JP"/>
        </w:rPr>
        <w:t xml:space="preserve">, </w:t>
      </w:r>
      <w:r w:rsidR="00412C4B">
        <w:rPr>
          <w:color w:val="FF0000"/>
          <w:szCs w:val="24"/>
          <w:lang w:eastAsia="ja-JP"/>
        </w:rPr>
        <w:t>with</w:t>
      </w:r>
      <w:r w:rsidR="00F67B1B" w:rsidRPr="00E334D5">
        <w:rPr>
          <w:color w:val="FF0000"/>
          <w:szCs w:val="24"/>
          <w:lang w:eastAsia="ja-JP"/>
        </w:rPr>
        <w:t xml:space="preserve"> </w:t>
      </w:r>
      <w:r w:rsidR="00706A80" w:rsidRPr="00E334D5">
        <w:rPr>
          <w:color w:val="FF0000"/>
          <w:szCs w:val="24"/>
          <w:lang w:eastAsia="ja-JP"/>
        </w:rPr>
        <w:t>quick link</w:t>
      </w:r>
      <w:r w:rsidR="00F67B1B" w:rsidRPr="00E334D5">
        <w:rPr>
          <w:color w:val="FF0000"/>
          <w:szCs w:val="24"/>
          <w:lang w:eastAsia="ja-JP"/>
        </w:rPr>
        <w:t xml:space="preserve"> setup and</w:t>
      </w:r>
      <w:r w:rsidR="00706A80" w:rsidRPr="00E334D5">
        <w:rPr>
          <w:color w:val="FF0000"/>
          <w:szCs w:val="24"/>
          <w:lang w:eastAsia="ja-JP"/>
        </w:rPr>
        <w:t xml:space="preserve"> </w:t>
      </w:r>
      <w:r w:rsidR="009054EA" w:rsidRPr="00E334D5">
        <w:rPr>
          <w:color w:val="FF0000"/>
          <w:szCs w:val="24"/>
          <w:lang w:eastAsia="ja-JP"/>
        </w:rPr>
        <w:t>release</w:t>
      </w:r>
      <w:r w:rsidR="00A50213" w:rsidRPr="00E334D5">
        <w:rPr>
          <w:color w:val="FF0000"/>
          <w:szCs w:val="24"/>
          <w:lang w:eastAsia="ja-JP"/>
        </w:rPr>
        <w:t>,</w:t>
      </w:r>
      <w:r w:rsidR="00A31597" w:rsidRPr="00E334D5">
        <w:rPr>
          <w:color w:val="FF0000"/>
          <w:szCs w:val="24"/>
          <w:lang w:eastAsia="ja-JP"/>
        </w:rPr>
        <w:t xml:space="preserve"> for</w:t>
      </w:r>
      <w:r w:rsidR="00710F6E" w:rsidRPr="00E334D5">
        <w:rPr>
          <w:color w:val="FF0000"/>
          <w:szCs w:val="24"/>
          <w:lang w:eastAsia="ja-JP"/>
        </w:rPr>
        <w:t xml:space="preserve"> </w:t>
      </w:r>
      <w:r w:rsidR="00A31597" w:rsidRPr="00E334D5">
        <w:rPr>
          <w:color w:val="FF0000"/>
          <w:szCs w:val="24"/>
          <w:lang w:eastAsia="ja-JP"/>
        </w:rPr>
        <w:t>exchanging</w:t>
      </w:r>
      <w:r w:rsidR="00710F6E" w:rsidRPr="00E334D5">
        <w:rPr>
          <w:color w:val="FF0000"/>
          <w:szCs w:val="24"/>
          <w:lang w:eastAsia="ja-JP"/>
        </w:rPr>
        <w:t xml:space="preserve"> large </w:t>
      </w:r>
      <w:r w:rsidR="001D2340" w:rsidRPr="00E334D5">
        <w:rPr>
          <w:color w:val="FF0000"/>
          <w:szCs w:val="24"/>
          <w:lang w:eastAsia="ja-JP"/>
        </w:rPr>
        <w:t xml:space="preserve">amounts of </w:t>
      </w:r>
      <w:r w:rsidR="00710F6E" w:rsidRPr="00E334D5">
        <w:rPr>
          <w:color w:val="FF0000"/>
          <w:szCs w:val="24"/>
          <w:lang w:eastAsia="ja-JP"/>
        </w:rPr>
        <w:t xml:space="preserve">data </w:t>
      </w:r>
      <w:r w:rsidR="00A31597" w:rsidRPr="00E334D5">
        <w:rPr>
          <w:color w:val="FF0000"/>
          <w:szCs w:val="24"/>
          <w:lang w:eastAsia="ja-JP"/>
        </w:rPr>
        <w:t>almost instantaneously</w:t>
      </w:r>
      <w:r w:rsidR="009A50BC" w:rsidRPr="00E334D5">
        <w:rPr>
          <w:color w:val="FF0000"/>
          <w:szCs w:val="24"/>
          <w:lang w:eastAsia="ja-JP"/>
        </w:rPr>
        <w:t xml:space="preserve"> by means of a simple, impromptu touch action</w:t>
      </w:r>
      <w:r w:rsidR="00412C4B">
        <w:rPr>
          <w:color w:val="FF0000"/>
          <w:szCs w:val="24"/>
          <w:lang w:eastAsia="ja-JP"/>
        </w:rPr>
        <w:t>, in potentially dense device applications while co-existing with other uses of this unlicensed band.</w:t>
      </w:r>
      <w:r w:rsidR="00963D73" w:rsidRPr="00F740C7">
        <w:rPr>
          <w:rFonts w:hint="eastAsia"/>
          <w:color w:val="auto"/>
          <w:szCs w:val="24"/>
          <w:lang w:eastAsia="ja-JP"/>
        </w:rPr>
        <w:t xml:space="preserve"> </w:t>
      </w:r>
    </w:p>
    <w:p w:rsidR="005D6451" w:rsidRPr="00F740C7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4"/>
          <w:szCs w:val="24"/>
        </w:rPr>
      </w:pPr>
      <w:bookmarkStart w:id="14" w:name="__RefHeading__9710_1012863564"/>
      <w:bookmarkEnd w:id="14"/>
      <w:r w:rsidRPr="00F740C7">
        <w:rPr>
          <w:rFonts w:ascii="Times New Roman" w:hAnsi="Times New Roman"/>
          <w:sz w:val="24"/>
          <w:szCs w:val="24"/>
        </w:rPr>
        <w:t>Technical Feasibility</w:t>
      </w:r>
    </w:p>
    <w:p w:rsidR="000D6529" w:rsidRPr="00F740C7" w:rsidRDefault="000D6529" w:rsidP="000D6529">
      <w:pPr>
        <w:pStyle w:val="BodyText"/>
        <w:rPr>
          <w:color w:val="auto"/>
          <w:szCs w:val="24"/>
        </w:rPr>
      </w:pPr>
      <w:r w:rsidRPr="00F740C7">
        <w:rPr>
          <w:color w:val="auto"/>
          <w:szCs w:val="24"/>
        </w:rPr>
        <w:t>Each proposed IEEE 802 LMSC standard shall provide evidence that the project is technically feasible within the time frame of the project. At a minimum, address the following items to demonstrate technical feasibility:</w:t>
      </w:r>
    </w:p>
    <w:p w:rsidR="000D6529" w:rsidRPr="00F740C7" w:rsidRDefault="000D6529" w:rsidP="000D6529">
      <w:pPr>
        <w:pStyle w:val="LetteredList1"/>
        <w:numPr>
          <w:ilvl w:val="0"/>
          <w:numId w:val="9"/>
        </w:numPr>
        <w:rPr>
          <w:szCs w:val="24"/>
        </w:rPr>
      </w:pPr>
      <w:r w:rsidRPr="00F740C7">
        <w:rPr>
          <w:szCs w:val="24"/>
        </w:rPr>
        <w:t>Demonstrated system feasibility.</w:t>
      </w:r>
    </w:p>
    <w:p w:rsidR="0098123F" w:rsidRPr="00E334D5" w:rsidRDefault="00FC3E02" w:rsidP="0098123F">
      <w:pPr>
        <w:pStyle w:val="PlainText"/>
        <w:ind w:left="720"/>
        <w:rPr>
          <w:rFonts w:ascii="Times New Roman" w:hAnsi="Times New Roman"/>
          <w:color w:val="FF0000"/>
          <w:sz w:val="24"/>
          <w:szCs w:val="24"/>
          <w:lang w:eastAsia="ja-JP"/>
        </w:rPr>
      </w:pPr>
      <w:ins w:id="15" w:author="Estrada, Andrew" w:date="2015-03-11T09:27:00Z">
        <w:r w:rsidRPr="00EC5A1F">
          <w:rPr>
            <w:rFonts w:ascii="Times New Roman" w:hAnsi="Times New Roman"/>
            <w:color w:val="FF0000"/>
            <w:sz w:val="24"/>
            <w:szCs w:val="24"/>
            <w:lang w:eastAsia="ja-JP"/>
          </w:rPr>
          <w:t xml:space="preserve">The sequence of link setup, data transfer and link release occurring within a short duration has already been demonstrated for point-to-point wireless communication systems by a number of multimedia organizations and universities such as TU </w:t>
        </w:r>
        <w:proofErr w:type="spellStart"/>
        <w:r w:rsidRPr="00EC5A1F">
          <w:rPr>
            <w:rFonts w:ascii="Times New Roman" w:hAnsi="Times New Roman"/>
            <w:color w:val="FF0000"/>
            <w:sz w:val="24"/>
            <w:szCs w:val="24"/>
            <w:lang w:eastAsia="ja-JP"/>
          </w:rPr>
          <w:t>Braunschweig</w:t>
        </w:r>
        <w:proofErr w:type="spellEnd"/>
        <w:r>
          <w:rPr>
            <w:rFonts w:ascii="Times New Roman" w:hAnsi="Times New Roman" w:hint="eastAsia"/>
            <w:color w:val="FF0000"/>
            <w:sz w:val="24"/>
            <w:szCs w:val="24"/>
            <w:lang w:eastAsia="ja-JP"/>
          </w:rPr>
          <w:t>.</w:t>
        </w:r>
      </w:ins>
      <w:del w:id="16" w:author="Estrada, Andrew" w:date="2015-03-11T09:27:00Z">
        <w:r w:rsidRPr="00E334D5" w:rsidDel="00FC3E02">
          <w:rPr>
            <w:rFonts w:ascii="Times New Roman" w:hAnsi="Times New Roman"/>
            <w:color w:val="FF0000"/>
            <w:sz w:val="24"/>
            <w:szCs w:val="24"/>
            <w:lang w:eastAsia="ja-JP"/>
          </w:rPr>
          <w:delText>The sequence of l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</w:rPr>
          <w:delText>ink setup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  <w:lang w:eastAsia="ja-JP"/>
          </w:rPr>
          <w:delText>, data transfer and link release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</w:rPr>
          <w:delText xml:space="preserve"> 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  <w:lang w:eastAsia="ja-JP"/>
          </w:rPr>
          <w:delText xml:space="preserve">occurring 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</w:rPr>
          <w:delText xml:space="preserve">within 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  <w:lang w:eastAsia="ja-JP"/>
          </w:rPr>
          <w:delText xml:space="preserve">a 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</w:rPr>
          <w:delText xml:space="preserve">short 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  <w:lang w:eastAsia="ja-JP"/>
          </w:rPr>
          <w:delText>duration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</w:rPr>
          <w:delText xml:space="preserve"> has 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  <w:lang w:eastAsia="ja-JP"/>
          </w:rPr>
          <w:delText xml:space="preserve">already 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</w:rPr>
          <w:delText xml:space="preserve">been </w:delText>
        </w:r>
        <w:r w:rsidDel="00FC3E02">
          <w:rPr>
            <w:rFonts w:ascii="Times New Roman" w:hAnsi="Times New Roman"/>
            <w:color w:val="FF0000"/>
            <w:sz w:val="24"/>
            <w:szCs w:val="24"/>
          </w:rPr>
          <w:delText>demonstrated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</w:rPr>
          <w:delText xml:space="preserve"> for point-to-point wireless communication system</w:delText>
        </w:r>
        <w:r w:rsidRPr="00E334D5" w:rsidDel="00FC3E02">
          <w:rPr>
            <w:rFonts w:ascii="Times New Roman" w:hAnsi="Times New Roman"/>
            <w:color w:val="FF0000"/>
            <w:sz w:val="24"/>
            <w:szCs w:val="24"/>
            <w:lang w:eastAsia="ja-JP"/>
          </w:rPr>
          <w:delText>s</w:delText>
        </w:r>
        <w:r w:rsidDel="00FC3E02">
          <w:rPr>
            <w:rFonts w:ascii="Times New Roman" w:hAnsi="Times New Roman"/>
            <w:color w:val="FF0000"/>
            <w:sz w:val="24"/>
            <w:szCs w:val="24"/>
          </w:rPr>
          <w:delText xml:space="preserve"> by Sony</w:delText>
        </w:r>
        <w:r w:rsidDel="00FC3E02">
          <w:rPr>
            <w:rFonts w:ascii="Times New Roman" w:hAnsi="Times New Roman" w:hint="eastAsia"/>
            <w:color w:val="FF0000"/>
            <w:sz w:val="24"/>
            <w:szCs w:val="24"/>
            <w:lang w:eastAsia="ja-JP"/>
          </w:rPr>
          <w:delText>, Toshiba and others.</w:delText>
        </w:r>
      </w:del>
    </w:p>
    <w:p w:rsidR="0098123F" w:rsidRPr="00E334D5" w:rsidRDefault="0098123F" w:rsidP="0098123F">
      <w:pPr>
        <w:pStyle w:val="LetteredList1"/>
        <w:tabs>
          <w:tab w:val="clear" w:pos="720"/>
        </w:tabs>
        <w:ind w:firstLine="0"/>
        <w:rPr>
          <w:color w:val="FF0000"/>
          <w:szCs w:val="24"/>
        </w:rPr>
      </w:pPr>
    </w:p>
    <w:p w:rsidR="000D6529" w:rsidRPr="00F740C7" w:rsidRDefault="000D6529" w:rsidP="000D6529">
      <w:pPr>
        <w:pStyle w:val="LetteredList1"/>
        <w:numPr>
          <w:ilvl w:val="0"/>
          <w:numId w:val="9"/>
        </w:numPr>
        <w:rPr>
          <w:szCs w:val="24"/>
        </w:rPr>
      </w:pPr>
      <w:r w:rsidRPr="00F740C7">
        <w:rPr>
          <w:szCs w:val="24"/>
        </w:rPr>
        <w:t>Proven similar technology via testing, modeling, simulation, etc.</w:t>
      </w:r>
    </w:p>
    <w:p w:rsidR="00884D27" w:rsidRPr="00E334D5" w:rsidRDefault="00FC3E02" w:rsidP="00F740C7">
      <w:pPr>
        <w:pStyle w:val="PlainText"/>
        <w:ind w:left="720"/>
        <w:rPr>
          <w:rFonts w:ascii="Times New Roman" w:hAnsi="Times New Roman"/>
          <w:color w:val="FF0000"/>
          <w:sz w:val="24"/>
        </w:rPr>
      </w:pPr>
      <w:ins w:id="17" w:author="Estrada, Andrew" w:date="2015-03-11T09:28:00Z">
        <w:r w:rsidRPr="00EC5A1F">
          <w:rPr>
            <w:rFonts w:ascii="Times New Roman" w:hAnsi="Times New Roman"/>
            <w:color w:val="FF0000"/>
            <w:sz w:val="24"/>
          </w:rPr>
          <w:t xml:space="preserve">Similar main components of the technology and signaling are being used today in proprietary commercial systems and in research laboratories at University institutions such as TU </w:t>
        </w:r>
        <w:proofErr w:type="spellStart"/>
        <w:r w:rsidRPr="00EC5A1F">
          <w:rPr>
            <w:rFonts w:ascii="Times New Roman" w:hAnsi="Times New Roman"/>
            <w:color w:val="FF0000"/>
            <w:sz w:val="24"/>
          </w:rPr>
          <w:t>Braunschweig</w:t>
        </w:r>
        <w:proofErr w:type="spellEnd"/>
        <w:r w:rsidRPr="00EC5A1F">
          <w:rPr>
            <w:rFonts w:ascii="Times New Roman" w:hAnsi="Times New Roman"/>
            <w:color w:val="FF0000"/>
            <w:sz w:val="24"/>
          </w:rPr>
          <w:t>.</w:t>
        </w:r>
      </w:ins>
      <w:bookmarkStart w:id="18" w:name="_GoBack"/>
      <w:bookmarkEnd w:id="18"/>
      <w:del w:id="19" w:author="Estrada, Andrew" w:date="2015-03-11T09:28:00Z">
        <w:r w:rsidDel="00FC3E02">
          <w:rPr>
            <w:rFonts w:ascii="Times New Roman" w:hAnsi="Times New Roman"/>
            <w:color w:val="FF0000"/>
            <w:sz w:val="24"/>
          </w:rPr>
          <w:delText>Similar</w:delText>
        </w:r>
        <w:r w:rsidRPr="00E334D5" w:rsidDel="00FC3E02">
          <w:rPr>
            <w:rFonts w:ascii="Times New Roman" w:hAnsi="Times New Roman"/>
            <w:color w:val="FF0000"/>
            <w:sz w:val="24"/>
          </w:rPr>
          <w:delText xml:space="preserve"> main components of the technology and signaling are </w:delText>
        </w:r>
        <w:r w:rsidDel="00FC3E02">
          <w:rPr>
            <w:rFonts w:ascii="Times New Roman" w:hAnsi="Times New Roman"/>
            <w:color w:val="FF0000"/>
            <w:sz w:val="24"/>
            <w:lang w:eastAsia="ja-JP"/>
          </w:rPr>
          <w:delText>being</w:delText>
        </w:r>
        <w:r w:rsidRPr="00E334D5" w:rsidDel="00FC3E02">
          <w:rPr>
            <w:rFonts w:ascii="Times New Roman" w:hAnsi="Times New Roman"/>
            <w:color w:val="FF0000"/>
            <w:sz w:val="24"/>
            <w:lang w:eastAsia="ja-JP"/>
          </w:rPr>
          <w:delText xml:space="preserve"> used</w:delText>
        </w:r>
        <w:r w:rsidRPr="00E334D5" w:rsidDel="00FC3E02">
          <w:rPr>
            <w:rFonts w:ascii="Times New Roman" w:hAnsi="Times New Roman"/>
            <w:color w:val="FF0000"/>
            <w:sz w:val="24"/>
          </w:rPr>
          <w:delText xml:space="preserve"> </w:delText>
        </w:r>
        <w:r w:rsidRPr="00E334D5" w:rsidDel="00FC3E02">
          <w:rPr>
            <w:rFonts w:ascii="Times New Roman" w:hAnsi="Times New Roman"/>
            <w:color w:val="FF0000"/>
            <w:sz w:val="24"/>
            <w:lang w:eastAsia="ja-JP"/>
          </w:rPr>
          <w:delText xml:space="preserve">in </w:delText>
        </w:r>
        <w:r w:rsidRPr="00E334D5" w:rsidDel="00FC3E02">
          <w:rPr>
            <w:rFonts w:ascii="Times New Roman" w:hAnsi="Times New Roman"/>
            <w:color w:val="FF0000"/>
            <w:sz w:val="24"/>
          </w:rPr>
          <w:delText>today</w:delText>
        </w:r>
        <w:r w:rsidRPr="00E334D5" w:rsidDel="00FC3E02">
          <w:rPr>
            <w:rFonts w:ascii="Times New Roman" w:hAnsi="Times New Roman"/>
            <w:color w:val="FF0000"/>
            <w:sz w:val="24"/>
            <w:lang w:eastAsia="ja-JP"/>
          </w:rPr>
          <w:delText>’s systems</w:delText>
        </w:r>
        <w:r w:rsidDel="00FC3E02">
          <w:rPr>
            <w:rFonts w:ascii="Times New Roman" w:hAnsi="Times New Roman"/>
            <w:color w:val="FF0000"/>
            <w:sz w:val="24"/>
            <w:lang w:eastAsia="ja-JP"/>
          </w:rPr>
          <w:delText xml:space="preserve"> by Sony</w:delText>
        </w:r>
        <w:r w:rsidDel="00FC3E02">
          <w:rPr>
            <w:rFonts w:ascii="Times New Roman" w:hAnsi="Times New Roman" w:hint="eastAsia"/>
            <w:color w:val="FF0000"/>
            <w:sz w:val="24"/>
            <w:lang w:eastAsia="ja-JP"/>
          </w:rPr>
          <w:delText>, Toshiba and others</w:delText>
        </w:r>
        <w:r w:rsidRPr="00E334D5" w:rsidDel="00FC3E02">
          <w:rPr>
            <w:rFonts w:ascii="Times New Roman" w:hAnsi="Times New Roman"/>
            <w:color w:val="FF0000"/>
            <w:sz w:val="24"/>
          </w:rPr>
          <w:delText>. Hence, the involved testing overhead associated with a commercial development undertaken by manufacturers is</w:delText>
        </w:r>
        <w:r w:rsidDel="00FC3E02">
          <w:rPr>
            <w:rFonts w:ascii="Times New Roman" w:hAnsi="Times New Roman"/>
            <w:color w:val="FF0000"/>
            <w:sz w:val="24"/>
          </w:rPr>
          <w:delText xml:space="preserve"> known to be</w:delText>
        </w:r>
        <w:r w:rsidRPr="00E334D5" w:rsidDel="00FC3E02">
          <w:rPr>
            <w:rFonts w:ascii="Times New Roman" w:hAnsi="Times New Roman"/>
            <w:color w:val="FF0000"/>
            <w:sz w:val="24"/>
          </w:rPr>
          <w:delText xml:space="preserve"> reasonable.</w:delText>
        </w:r>
        <w:r w:rsidDel="00FC3E02">
          <w:rPr>
            <w:rFonts w:ascii="Times New Roman" w:hAnsi="Times New Roman"/>
            <w:color w:val="FF0000"/>
            <w:sz w:val="24"/>
          </w:rPr>
          <w:delText xml:space="preserve"> </w:delText>
        </w:r>
      </w:del>
    </w:p>
    <w:p w:rsidR="005D6451" w:rsidRPr="00F740C7" w:rsidRDefault="005D6451" w:rsidP="005D6451">
      <w:pPr>
        <w:pStyle w:val="Heading3"/>
        <w:numPr>
          <w:ilvl w:val="2"/>
          <w:numId w:val="4"/>
        </w:numPr>
        <w:tabs>
          <w:tab w:val="clear" w:pos="792"/>
        </w:tabs>
        <w:suppressAutoHyphens/>
        <w:spacing w:before="245" w:after="115"/>
        <w:rPr>
          <w:rFonts w:ascii="Times New Roman" w:hAnsi="Times New Roman"/>
          <w:sz w:val="24"/>
          <w:szCs w:val="24"/>
        </w:rPr>
      </w:pPr>
      <w:r w:rsidRPr="00F740C7">
        <w:rPr>
          <w:rFonts w:ascii="Times New Roman" w:hAnsi="Times New Roman"/>
          <w:sz w:val="24"/>
          <w:szCs w:val="24"/>
        </w:rPr>
        <w:t>Economic Feasibility</w:t>
      </w:r>
    </w:p>
    <w:p w:rsidR="000D6529" w:rsidRPr="00F740C7" w:rsidRDefault="000D6529" w:rsidP="000D6529">
      <w:pPr>
        <w:pStyle w:val="BodyText"/>
        <w:rPr>
          <w:color w:val="auto"/>
          <w:szCs w:val="24"/>
        </w:rPr>
      </w:pPr>
      <w:r w:rsidRPr="00F740C7">
        <w:rPr>
          <w:color w:val="auto"/>
          <w:szCs w:val="24"/>
        </w:rPr>
        <w:t xml:space="preserve">Each proposed IEEE 802 LMSC standard shall provide evidence of economic feasibility. Demonstrate, as far as can reasonably be estimated, the economic feasibility of the proposed </w:t>
      </w:r>
      <w:r w:rsidRPr="00F740C7">
        <w:rPr>
          <w:color w:val="auto"/>
          <w:szCs w:val="24"/>
        </w:rPr>
        <w:lastRenderedPageBreak/>
        <w:t>project for its intended applications. Among the areas that may be addressed in the cost for performance analysis are the following:</w:t>
      </w:r>
    </w:p>
    <w:p w:rsidR="000D6529" w:rsidRDefault="000D6529" w:rsidP="000D6529">
      <w:pPr>
        <w:pStyle w:val="LetteredList1"/>
        <w:numPr>
          <w:ilvl w:val="0"/>
          <w:numId w:val="10"/>
        </w:numPr>
        <w:rPr>
          <w:szCs w:val="24"/>
        </w:rPr>
      </w:pPr>
      <w:r w:rsidRPr="00F740C7">
        <w:rPr>
          <w:szCs w:val="24"/>
        </w:rPr>
        <w:t>Balanced costs (infrastructure versus attached stations).</w:t>
      </w:r>
    </w:p>
    <w:p w:rsidR="008665AC" w:rsidRPr="001B597B" w:rsidRDefault="00A61E40" w:rsidP="00E334D5">
      <w:pPr>
        <w:pStyle w:val="PlainText"/>
        <w:tabs>
          <w:tab w:val="left" w:pos="360"/>
        </w:tabs>
        <w:ind w:left="720"/>
        <w:rPr>
          <w:rFonts w:ascii="Times New Roman" w:hAnsi="Times New Roman"/>
          <w:color w:val="FF0000"/>
          <w:sz w:val="24"/>
          <w:szCs w:val="24"/>
        </w:rPr>
      </w:pPr>
      <w:ins w:id="20" w:author="Estrada, Andrew" w:date="2015-03-11T09:24:00Z">
        <w:r w:rsidRPr="00A266DC">
          <w:rPr>
            <w:rFonts w:ascii="Times New Roman" w:hAnsi="Times New Roman"/>
            <w:color w:val="FF0000"/>
            <w:sz w:val="24"/>
            <w:szCs w:val="24"/>
          </w:rPr>
          <w:t>The incremental cost of the communications technology proposed to serve this application is consistent with the value of the service provided.</w:t>
        </w:r>
      </w:ins>
      <w:del w:id="21" w:author="Estrada, Andrew" w:date="2015-03-11T09:24:00Z">
        <w:r w:rsidRPr="00A61E40" w:rsidDel="00A61E40">
          <w:rPr>
            <w:rFonts w:ascii="Times New Roman" w:hAnsi="Times New Roman"/>
            <w:color w:val="FF0000"/>
            <w:sz w:val="24"/>
            <w:szCs w:val="24"/>
          </w:rPr>
          <w:delText>The cost of the communications technology proposed here is only a small fraction of the cost of the infrastructure it uses to serve this application.</w:delText>
        </w:r>
      </w:del>
      <w:r w:rsidRPr="00A61E40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0D6529" w:rsidRDefault="000D6529" w:rsidP="000D6529">
      <w:pPr>
        <w:pStyle w:val="LetteredList1"/>
        <w:numPr>
          <w:ilvl w:val="0"/>
          <w:numId w:val="10"/>
        </w:numPr>
        <w:rPr>
          <w:szCs w:val="24"/>
        </w:rPr>
      </w:pPr>
      <w:r w:rsidRPr="00F740C7">
        <w:rPr>
          <w:szCs w:val="24"/>
        </w:rPr>
        <w:t>Known cost factors.</w:t>
      </w:r>
    </w:p>
    <w:p w:rsidR="008665AC" w:rsidRPr="00F740C7" w:rsidRDefault="008665AC" w:rsidP="00E334D5">
      <w:pPr>
        <w:pStyle w:val="PlainText"/>
        <w:tabs>
          <w:tab w:val="left" w:pos="360"/>
        </w:tabs>
        <w:ind w:left="720"/>
        <w:rPr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Cost factors are known based on experience with elements of the technology already in the field as part of other applications</w:t>
      </w:r>
    </w:p>
    <w:p w:rsidR="000D6529" w:rsidRDefault="000D6529" w:rsidP="000D6529">
      <w:pPr>
        <w:pStyle w:val="LetteredList1"/>
        <w:numPr>
          <w:ilvl w:val="0"/>
          <w:numId w:val="10"/>
        </w:numPr>
        <w:rPr>
          <w:szCs w:val="24"/>
        </w:rPr>
      </w:pPr>
      <w:r w:rsidRPr="00F740C7">
        <w:rPr>
          <w:szCs w:val="24"/>
        </w:rPr>
        <w:t>Consideration of installation costs.</w:t>
      </w:r>
    </w:p>
    <w:p w:rsidR="008665AC" w:rsidRPr="00F740C7" w:rsidRDefault="008665AC" w:rsidP="00E334D5">
      <w:pPr>
        <w:pStyle w:val="PlainText"/>
        <w:tabs>
          <w:tab w:val="left" w:pos="360"/>
        </w:tabs>
        <w:ind w:left="720"/>
        <w:rPr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The installation of fixed standalone terminals would be similar to that of installing </w:t>
      </w:r>
      <w:ins w:id="22" w:author="Estrada, Andrew" w:date="2015-03-11T09:24:00Z">
        <w:r w:rsidR="00FC3E02">
          <w:rPr>
            <w:rFonts w:ascii="Times New Roman" w:hAnsi="Times New Roman"/>
            <w:color w:val="FF0000"/>
            <w:sz w:val="24"/>
            <w:szCs w:val="24"/>
          </w:rPr>
          <w:t xml:space="preserve">WLAN </w:t>
        </w:r>
      </w:ins>
      <w:del w:id="23" w:author="Estrada, Andrew" w:date="2015-03-11T09:24:00Z">
        <w:r w:rsidR="00FC3E02" w:rsidDel="00FC3E02">
          <w:rPr>
            <w:rFonts w:ascii="Times New Roman" w:hAnsi="Times New Roman"/>
            <w:color w:val="FF0000"/>
            <w:sz w:val="24"/>
            <w:szCs w:val="24"/>
          </w:rPr>
          <w:delText xml:space="preserve">Wi-Fi </w:delText>
        </w:r>
      </w:del>
      <w:r>
        <w:rPr>
          <w:rFonts w:ascii="Times New Roman" w:hAnsi="Times New Roman"/>
          <w:color w:val="FF0000"/>
          <w:sz w:val="24"/>
          <w:szCs w:val="24"/>
        </w:rPr>
        <w:t>access points and when included in devices like ticket gates would not add to the installation cost of that gate</w:t>
      </w:r>
    </w:p>
    <w:p w:rsidR="000D6529" w:rsidRDefault="000D6529" w:rsidP="000D6529">
      <w:pPr>
        <w:pStyle w:val="LetteredList1"/>
        <w:numPr>
          <w:ilvl w:val="0"/>
          <w:numId w:val="10"/>
        </w:numPr>
        <w:rPr>
          <w:szCs w:val="24"/>
        </w:rPr>
      </w:pPr>
      <w:r w:rsidRPr="00F740C7">
        <w:rPr>
          <w:szCs w:val="24"/>
        </w:rPr>
        <w:t>Consideration of operational costs (e.g., energy consumption).</w:t>
      </w:r>
    </w:p>
    <w:p w:rsidR="008665AC" w:rsidRPr="00E334D5" w:rsidRDefault="008665AC" w:rsidP="00E334D5">
      <w:pPr>
        <w:widowControl w:val="0"/>
        <w:spacing w:before="120"/>
        <w:ind w:left="720"/>
        <w:rPr>
          <w:color w:val="FF0000"/>
          <w:szCs w:val="24"/>
          <w:lang w:eastAsia="ja-JP"/>
        </w:rPr>
      </w:pPr>
      <w:r w:rsidRPr="00E334D5">
        <w:rPr>
          <w:color w:val="FF0000"/>
          <w:szCs w:val="24"/>
          <w:lang w:eastAsia="ja-JP"/>
        </w:rPr>
        <w:t>The total operational cost is low and the system will provide substantial benefits for users and service operators.</w:t>
      </w:r>
    </w:p>
    <w:p w:rsidR="000D6529" w:rsidRPr="000605EB" w:rsidRDefault="000D6529" w:rsidP="00E334D5">
      <w:pPr>
        <w:pStyle w:val="LetteredList1"/>
        <w:numPr>
          <w:ilvl w:val="0"/>
          <w:numId w:val="10"/>
        </w:numPr>
        <w:rPr>
          <w:szCs w:val="24"/>
        </w:rPr>
      </w:pPr>
      <w:r w:rsidRPr="008665AC">
        <w:rPr>
          <w:szCs w:val="24"/>
        </w:rPr>
        <w:t>Other areas, as appropriate.</w:t>
      </w:r>
    </w:p>
    <w:p w:rsidR="00673163" w:rsidRPr="00E334D5" w:rsidRDefault="00673163" w:rsidP="00E334D5">
      <w:pPr>
        <w:pStyle w:val="PlainText"/>
        <w:keepNext/>
        <w:tabs>
          <w:tab w:val="left" w:pos="360"/>
        </w:tabs>
        <w:rPr>
          <w:color w:val="FF0000"/>
          <w:szCs w:val="24"/>
          <w:lang w:eastAsia="ja-JP"/>
        </w:rPr>
      </w:pPr>
    </w:p>
    <w:p w:rsidR="00416781" w:rsidRPr="00F740C7" w:rsidRDefault="00416781">
      <w:pPr>
        <w:widowControl w:val="0"/>
        <w:spacing w:before="120"/>
        <w:rPr>
          <w:szCs w:val="24"/>
          <w:lang w:eastAsia="ja-JP"/>
        </w:rPr>
      </w:pPr>
    </w:p>
    <w:sectPr w:rsidR="00416781" w:rsidRPr="00F740C7" w:rsidSect="007A412B">
      <w:headerReference w:type="default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2240" w:h="15840"/>
      <w:pgMar w:top="1800" w:right="1440" w:bottom="1800" w:left="1440" w:header="1296" w:footer="1296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FF4" w:rsidRDefault="00D13FF4">
      <w:r>
        <w:separator/>
      </w:r>
    </w:p>
  </w:endnote>
  <w:endnote w:type="continuationSeparator" w:id="0">
    <w:p w:rsidR="00D13FF4" w:rsidRDefault="00D13FF4">
      <w:r>
        <w:continuationSeparator/>
      </w:r>
    </w:p>
  </w:endnote>
  <w:endnote w:type="continuationNotice" w:id="1">
    <w:p w:rsidR="00D13FF4" w:rsidRDefault="00D13F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lbk">
    <w:altName w:val="Century Schoolbook"/>
    <w:charset w:val="4D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E8" w:rsidRPr="00EF1459" w:rsidRDefault="001E47E8">
    <w:pPr>
      <w:pStyle w:val="Footer"/>
      <w:widowControl w:val="0"/>
      <w:pBdr>
        <w:top w:val="single" w:sz="6" w:space="0" w:color="auto"/>
      </w:pBdr>
      <w:tabs>
        <w:tab w:val="clear" w:pos="4320"/>
        <w:tab w:val="clear" w:pos="8640"/>
        <w:tab w:val="center" w:pos="4680"/>
        <w:tab w:val="right" w:pos="9360"/>
      </w:tabs>
      <w:spacing w:before="240"/>
      <w:rPr>
        <w:lang w:val="de-DE"/>
      </w:rPr>
    </w:pPr>
    <w:r w:rsidRPr="00EF1459">
      <w:rPr>
        <w:lang w:val="de-DE"/>
      </w:rPr>
      <w:t>Submission</w:t>
    </w:r>
    <w:r w:rsidRPr="00EF1459">
      <w:rPr>
        <w:lang w:val="de-DE"/>
      </w:rPr>
      <w:tab/>
      <w:t xml:space="preserve">Page </w:t>
    </w:r>
    <w:r>
      <w:pgNum/>
    </w:r>
    <w:r w:rsidRPr="00EF1459">
      <w:rPr>
        <w:lang w:val="de-DE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E8" w:rsidRPr="0026282B" w:rsidRDefault="001E47E8">
    <w:pPr>
      <w:pStyle w:val="Footer"/>
      <w:widowControl w:val="0"/>
      <w:pBdr>
        <w:top w:val="single" w:sz="6" w:space="0" w:color="auto"/>
      </w:pBdr>
      <w:tabs>
        <w:tab w:val="clear" w:pos="4320"/>
        <w:tab w:val="clear" w:pos="8640"/>
        <w:tab w:val="center" w:pos="4680"/>
        <w:tab w:val="right" w:pos="9360"/>
      </w:tabs>
      <w:spacing w:before="240"/>
      <w:rPr>
        <w:rFonts w:ascii="Times" w:hAnsi="Times"/>
        <w:lang w:val="fr-FR"/>
      </w:rPr>
    </w:pPr>
    <w:r w:rsidRPr="008207BD">
      <w:rPr>
        <w:lang w:val="fr-FR"/>
      </w:rPr>
      <w:t>Submission</w:t>
    </w:r>
    <w:r w:rsidRPr="008207BD">
      <w:rPr>
        <w:lang w:val="fr-FR"/>
      </w:rPr>
      <w:tab/>
      <w:t xml:space="preserve">Page </w:t>
    </w:r>
    <w:r>
      <w:pgNum/>
    </w:r>
    <w:r w:rsidRPr="008207BD">
      <w:rPr>
        <w:lang w:val="fr-FR"/>
      </w:rPr>
      <w:tab/>
      <w:t>D. Kawaguchi, Symbol Technologies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FF4" w:rsidRDefault="00D13FF4">
      <w:r>
        <w:separator/>
      </w:r>
    </w:p>
  </w:footnote>
  <w:footnote w:type="continuationSeparator" w:id="0">
    <w:p w:rsidR="00D13FF4" w:rsidRDefault="00D13FF4">
      <w:r>
        <w:continuationSeparator/>
      </w:r>
    </w:p>
  </w:footnote>
  <w:footnote w:type="continuationNotice" w:id="1">
    <w:p w:rsidR="00D13FF4" w:rsidRDefault="00D13FF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E8" w:rsidRPr="00793EEA" w:rsidRDefault="001E47E8">
    <w:pPr>
      <w:pStyle w:val="Header"/>
      <w:widowControl w:val="0"/>
      <w:pBdr>
        <w:bottom w:val="single" w:sz="6" w:space="0" w:color="auto"/>
        <w:between w:val="single" w:sz="6" w:space="0" w:color="auto"/>
      </w:pBdr>
      <w:tabs>
        <w:tab w:val="clear" w:pos="4320"/>
        <w:tab w:val="clear" w:pos="8640"/>
        <w:tab w:val="right" w:pos="9270"/>
      </w:tabs>
      <w:spacing w:after="360"/>
      <w:jc w:val="both"/>
      <w:rPr>
        <w:b/>
        <w:sz w:val="28"/>
        <w:lang w:val="de-DE"/>
      </w:rPr>
    </w:pPr>
    <w:r>
      <w:rPr>
        <w:b/>
        <w:sz w:val="28"/>
      </w:rPr>
      <w:fldChar w:fldCharType="begin"/>
    </w:r>
    <w:r>
      <w:rPr>
        <w:b/>
        <w:sz w:val="28"/>
      </w:rPr>
      <w:instrText xml:space="preserve"> SAVEDATE \@ "MMMM, yyyy" \* MERGEFORMAT </w:instrText>
    </w:r>
    <w:r>
      <w:rPr>
        <w:b/>
        <w:sz w:val="28"/>
      </w:rPr>
      <w:fldChar w:fldCharType="separate"/>
    </w:r>
    <w:ins w:id="24" w:author="Estrada, Andrew" w:date="2015-03-11T08:47:00Z">
      <w:r w:rsidR="00382F95">
        <w:rPr>
          <w:b/>
          <w:noProof/>
          <w:sz w:val="28"/>
          <w:lang w:eastAsia="ja-JP"/>
        </w:rPr>
        <w:t>March</w:t>
      </w:r>
      <w:r w:rsidR="00382F95">
        <w:rPr>
          <w:b/>
          <w:noProof/>
          <w:sz w:val="28"/>
        </w:rPr>
        <w:t>, 2015</w:t>
      </w:r>
    </w:ins>
    <w:del w:id="25" w:author="Estrada, Andrew" w:date="2015-03-11T08:47:00Z">
      <w:r w:rsidR="00EA3DBB" w:rsidDel="00382F95">
        <w:rPr>
          <w:b/>
          <w:noProof/>
          <w:sz w:val="28"/>
          <w:lang w:eastAsia="ja-JP"/>
        </w:rPr>
        <w:delText>January</w:delText>
      </w:r>
      <w:r w:rsidR="00EA3DBB" w:rsidDel="00382F95">
        <w:rPr>
          <w:b/>
          <w:noProof/>
          <w:sz w:val="28"/>
        </w:rPr>
        <w:delText>, 2015</w:delText>
      </w:r>
    </w:del>
    <w:r>
      <w:rPr>
        <w:b/>
        <w:sz w:val="28"/>
      </w:rPr>
      <w:fldChar w:fldCharType="end"/>
    </w:r>
    <w:r w:rsidRPr="00793EEA">
      <w:rPr>
        <w:b/>
        <w:sz w:val="28"/>
        <w:lang w:val="de-DE"/>
      </w:rPr>
      <w:tab/>
      <w:t>doc. 15-14-0716-0</w:t>
    </w:r>
    <w:del w:id="26" w:author="Estrada, Andrew" w:date="2015-03-11T09:16:00Z">
      <w:r w:rsidR="00CA7256" w:rsidDel="00A61E40">
        <w:rPr>
          <w:b/>
          <w:sz w:val="28"/>
          <w:lang w:val="de-DE"/>
        </w:rPr>
        <w:delText>6</w:delText>
      </w:r>
    </w:del>
    <w:ins w:id="27" w:author="Estrada, Andrew" w:date="2015-03-11T09:16:00Z">
      <w:r w:rsidR="00A61E40">
        <w:rPr>
          <w:b/>
          <w:sz w:val="28"/>
          <w:lang w:val="de-DE"/>
        </w:rPr>
        <w:t>7</w:t>
      </w:r>
    </w:ins>
    <w:r w:rsidRPr="00793EEA">
      <w:rPr>
        <w:b/>
        <w:sz w:val="28"/>
        <w:lang w:val="de-DE"/>
      </w:rPr>
      <w:t>-003e_SG3e_draft_CSD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7E8" w:rsidRDefault="001E47E8">
    <w:pPr>
      <w:pStyle w:val="Header"/>
      <w:widowControl w:val="0"/>
      <w:pBdr>
        <w:bottom w:val="single" w:sz="6" w:space="0" w:color="auto"/>
        <w:between w:val="single" w:sz="6" w:space="0" w:color="auto"/>
      </w:pBdr>
      <w:tabs>
        <w:tab w:val="clear" w:pos="4320"/>
        <w:tab w:val="clear" w:pos="8640"/>
        <w:tab w:val="right" w:pos="9360"/>
      </w:tabs>
      <w:spacing w:after="360"/>
      <w:jc w:val="both"/>
    </w:pPr>
    <w:r>
      <w:t>March, 1994</w:t>
    </w:r>
    <w:r>
      <w:tab/>
      <w:t xml:space="preserve">      DOC: IEEE P802.11-94/xxx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1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F"/>
    <w:multiLevelType w:val="multilevel"/>
    <w:tmpl w:val="0000000F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10"/>
    <w:multiLevelType w:val="multilevel"/>
    <w:tmpl w:val="000000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11"/>
    <w:multiLevelType w:val="multilevel"/>
    <w:tmpl w:val="0000001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2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7">
    <w:nsid w:val="1FD2657C"/>
    <w:multiLevelType w:val="multilevel"/>
    <w:tmpl w:val="1F5EB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53C43E2B"/>
    <w:multiLevelType w:val="hybridMultilevel"/>
    <w:tmpl w:val="D6E007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E93343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C643BA9"/>
    <w:multiLevelType w:val="hybridMultilevel"/>
    <w:tmpl w:val="B114E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99B0C4B"/>
    <w:multiLevelType w:val="multilevel"/>
    <w:tmpl w:val="040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9"/>
  </w:num>
  <w:num w:numId="12">
    <w:abstractNumId w:val="7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activeWritingStyle w:appName="MSWord" w:lang="en-US" w:vendorID="8" w:dllVersion="513" w:checkStyle="1"/>
  <w:proofState w:spelling="clean" w:grammar="clean"/>
  <w:attachedTemplate r:id="rId1"/>
  <w:trackRevisions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73"/>
    <w:rsid w:val="00000AE1"/>
    <w:rsid w:val="000058DC"/>
    <w:rsid w:val="000122ED"/>
    <w:rsid w:val="00034CCF"/>
    <w:rsid w:val="00035CAB"/>
    <w:rsid w:val="00036D62"/>
    <w:rsid w:val="00037AAD"/>
    <w:rsid w:val="000403EF"/>
    <w:rsid w:val="00043AF1"/>
    <w:rsid w:val="00051BEF"/>
    <w:rsid w:val="00056DDA"/>
    <w:rsid w:val="000605EB"/>
    <w:rsid w:val="00061E1F"/>
    <w:rsid w:val="00074D11"/>
    <w:rsid w:val="0007613D"/>
    <w:rsid w:val="0008163B"/>
    <w:rsid w:val="0008551B"/>
    <w:rsid w:val="00086484"/>
    <w:rsid w:val="000923B1"/>
    <w:rsid w:val="00096953"/>
    <w:rsid w:val="000A18B4"/>
    <w:rsid w:val="000A60C4"/>
    <w:rsid w:val="000B23AF"/>
    <w:rsid w:val="000B3777"/>
    <w:rsid w:val="000C1378"/>
    <w:rsid w:val="000C1AEA"/>
    <w:rsid w:val="000C2935"/>
    <w:rsid w:val="000C53AF"/>
    <w:rsid w:val="000D1A0D"/>
    <w:rsid w:val="000D241F"/>
    <w:rsid w:val="000D2F00"/>
    <w:rsid w:val="000D6529"/>
    <w:rsid w:val="000E5F52"/>
    <w:rsid w:val="000E6649"/>
    <w:rsid w:val="000F0E91"/>
    <w:rsid w:val="000F2D4F"/>
    <w:rsid w:val="000F7A7E"/>
    <w:rsid w:val="001037FE"/>
    <w:rsid w:val="00107F7E"/>
    <w:rsid w:val="00110ACB"/>
    <w:rsid w:val="001111C3"/>
    <w:rsid w:val="001124DD"/>
    <w:rsid w:val="00124EBD"/>
    <w:rsid w:val="00133C06"/>
    <w:rsid w:val="00141849"/>
    <w:rsid w:val="00141E20"/>
    <w:rsid w:val="00142C39"/>
    <w:rsid w:val="00144A81"/>
    <w:rsid w:val="00157C8C"/>
    <w:rsid w:val="0016063D"/>
    <w:rsid w:val="0016221A"/>
    <w:rsid w:val="00163034"/>
    <w:rsid w:val="00165DF1"/>
    <w:rsid w:val="00165F2F"/>
    <w:rsid w:val="00171B30"/>
    <w:rsid w:val="001869D4"/>
    <w:rsid w:val="001924B2"/>
    <w:rsid w:val="00194D4F"/>
    <w:rsid w:val="001A10F3"/>
    <w:rsid w:val="001B021A"/>
    <w:rsid w:val="001C241A"/>
    <w:rsid w:val="001C5B46"/>
    <w:rsid w:val="001D2340"/>
    <w:rsid w:val="001D69DE"/>
    <w:rsid w:val="001D732D"/>
    <w:rsid w:val="001D7A3F"/>
    <w:rsid w:val="001E12CA"/>
    <w:rsid w:val="001E1450"/>
    <w:rsid w:val="001E37E0"/>
    <w:rsid w:val="001E468D"/>
    <w:rsid w:val="001E47E8"/>
    <w:rsid w:val="001E519B"/>
    <w:rsid w:val="001F0962"/>
    <w:rsid w:val="001F1D17"/>
    <w:rsid w:val="001F2FBF"/>
    <w:rsid w:val="001F5379"/>
    <w:rsid w:val="001F5FC7"/>
    <w:rsid w:val="0020295D"/>
    <w:rsid w:val="00204EB7"/>
    <w:rsid w:val="00206BDE"/>
    <w:rsid w:val="002126DD"/>
    <w:rsid w:val="00225BFC"/>
    <w:rsid w:val="00226215"/>
    <w:rsid w:val="00243634"/>
    <w:rsid w:val="0024752F"/>
    <w:rsid w:val="0024760D"/>
    <w:rsid w:val="0026282B"/>
    <w:rsid w:val="00270690"/>
    <w:rsid w:val="00283E83"/>
    <w:rsid w:val="002871C1"/>
    <w:rsid w:val="002932D8"/>
    <w:rsid w:val="00293A4D"/>
    <w:rsid w:val="00297ABE"/>
    <w:rsid w:val="002A2247"/>
    <w:rsid w:val="002A337F"/>
    <w:rsid w:val="002A3CA4"/>
    <w:rsid w:val="002A755D"/>
    <w:rsid w:val="002B35CC"/>
    <w:rsid w:val="002B3974"/>
    <w:rsid w:val="002B4C8F"/>
    <w:rsid w:val="002B7722"/>
    <w:rsid w:val="002D75A9"/>
    <w:rsid w:val="002D7CC8"/>
    <w:rsid w:val="002E14C4"/>
    <w:rsid w:val="002E44F2"/>
    <w:rsid w:val="002F0885"/>
    <w:rsid w:val="002F4964"/>
    <w:rsid w:val="002F65FB"/>
    <w:rsid w:val="002F7B48"/>
    <w:rsid w:val="003211FB"/>
    <w:rsid w:val="003337CA"/>
    <w:rsid w:val="0033763F"/>
    <w:rsid w:val="003400EA"/>
    <w:rsid w:val="003415CC"/>
    <w:rsid w:val="00347F10"/>
    <w:rsid w:val="00357398"/>
    <w:rsid w:val="003607BE"/>
    <w:rsid w:val="00371A47"/>
    <w:rsid w:val="0037271A"/>
    <w:rsid w:val="003756FD"/>
    <w:rsid w:val="00377E08"/>
    <w:rsid w:val="00382F95"/>
    <w:rsid w:val="0038663D"/>
    <w:rsid w:val="00391468"/>
    <w:rsid w:val="00394415"/>
    <w:rsid w:val="00394832"/>
    <w:rsid w:val="00396CF8"/>
    <w:rsid w:val="003A29D5"/>
    <w:rsid w:val="003A753E"/>
    <w:rsid w:val="003B1A4D"/>
    <w:rsid w:val="003B6C94"/>
    <w:rsid w:val="003C0754"/>
    <w:rsid w:val="003C1CE1"/>
    <w:rsid w:val="003E72E7"/>
    <w:rsid w:val="003E788B"/>
    <w:rsid w:val="003F1273"/>
    <w:rsid w:val="003F4E6F"/>
    <w:rsid w:val="00401705"/>
    <w:rsid w:val="0041018F"/>
    <w:rsid w:val="00410378"/>
    <w:rsid w:val="00411FA3"/>
    <w:rsid w:val="00412C4B"/>
    <w:rsid w:val="00416781"/>
    <w:rsid w:val="004214B5"/>
    <w:rsid w:val="00423844"/>
    <w:rsid w:val="00430D84"/>
    <w:rsid w:val="00433AB7"/>
    <w:rsid w:val="00433DBC"/>
    <w:rsid w:val="004470A0"/>
    <w:rsid w:val="00455AA1"/>
    <w:rsid w:val="004602D1"/>
    <w:rsid w:val="00464C2F"/>
    <w:rsid w:val="0047465E"/>
    <w:rsid w:val="00475ED8"/>
    <w:rsid w:val="004767EF"/>
    <w:rsid w:val="004875D1"/>
    <w:rsid w:val="004916B6"/>
    <w:rsid w:val="004A406D"/>
    <w:rsid w:val="004B1A3F"/>
    <w:rsid w:val="004B259F"/>
    <w:rsid w:val="004B2B89"/>
    <w:rsid w:val="004B2E98"/>
    <w:rsid w:val="004C3211"/>
    <w:rsid w:val="004C5AE0"/>
    <w:rsid w:val="004C683E"/>
    <w:rsid w:val="004D4F09"/>
    <w:rsid w:val="004E5903"/>
    <w:rsid w:val="004F2343"/>
    <w:rsid w:val="004F4A84"/>
    <w:rsid w:val="004F6143"/>
    <w:rsid w:val="004F79D0"/>
    <w:rsid w:val="004F7D30"/>
    <w:rsid w:val="00501877"/>
    <w:rsid w:val="00506654"/>
    <w:rsid w:val="00511DAE"/>
    <w:rsid w:val="0051277F"/>
    <w:rsid w:val="00520723"/>
    <w:rsid w:val="005253B1"/>
    <w:rsid w:val="00531A42"/>
    <w:rsid w:val="005324A0"/>
    <w:rsid w:val="00537F84"/>
    <w:rsid w:val="005445B6"/>
    <w:rsid w:val="0054576B"/>
    <w:rsid w:val="005470D4"/>
    <w:rsid w:val="005537B8"/>
    <w:rsid w:val="00555FF4"/>
    <w:rsid w:val="005641C8"/>
    <w:rsid w:val="00564F71"/>
    <w:rsid w:val="005725D5"/>
    <w:rsid w:val="00572AD2"/>
    <w:rsid w:val="00584117"/>
    <w:rsid w:val="00591C38"/>
    <w:rsid w:val="00595064"/>
    <w:rsid w:val="00596632"/>
    <w:rsid w:val="005A4D5B"/>
    <w:rsid w:val="005A5914"/>
    <w:rsid w:val="005B2C54"/>
    <w:rsid w:val="005B305E"/>
    <w:rsid w:val="005B4D7B"/>
    <w:rsid w:val="005C71DE"/>
    <w:rsid w:val="005D3DD9"/>
    <w:rsid w:val="005D6451"/>
    <w:rsid w:val="005D6EE1"/>
    <w:rsid w:val="005D7427"/>
    <w:rsid w:val="005E244F"/>
    <w:rsid w:val="005E4E36"/>
    <w:rsid w:val="005E51D0"/>
    <w:rsid w:val="005F0ED4"/>
    <w:rsid w:val="005F24B1"/>
    <w:rsid w:val="005F2E88"/>
    <w:rsid w:val="005F4555"/>
    <w:rsid w:val="005F5D72"/>
    <w:rsid w:val="006042A1"/>
    <w:rsid w:val="0061238B"/>
    <w:rsid w:val="00615719"/>
    <w:rsid w:val="006242BE"/>
    <w:rsid w:val="00630428"/>
    <w:rsid w:val="00644277"/>
    <w:rsid w:val="00644FBC"/>
    <w:rsid w:val="00645802"/>
    <w:rsid w:val="00645D22"/>
    <w:rsid w:val="00650141"/>
    <w:rsid w:val="00660FE2"/>
    <w:rsid w:val="00661BF0"/>
    <w:rsid w:val="00673163"/>
    <w:rsid w:val="006736CE"/>
    <w:rsid w:val="006827F2"/>
    <w:rsid w:val="00690563"/>
    <w:rsid w:val="0069268B"/>
    <w:rsid w:val="006A1031"/>
    <w:rsid w:val="006A346A"/>
    <w:rsid w:val="006D1392"/>
    <w:rsid w:val="006D56C4"/>
    <w:rsid w:val="006D5A96"/>
    <w:rsid w:val="006E2471"/>
    <w:rsid w:val="006F2788"/>
    <w:rsid w:val="006F43D0"/>
    <w:rsid w:val="006F55C9"/>
    <w:rsid w:val="00701B58"/>
    <w:rsid w:val="00701F5B"/>
    <w:rsid w:val="0070334B"/>
    <w:rsid w:val="00706A80"/>
    <w:rsid w:val="00710F6E"/>
    <w:rsid w:val="00712100"/>
    <w:rsid w:val="0071485B"/>
    <w:rsid w:val="0072655E"/>
    <w:rsid w:val="007351A1"/>
    <w:rsid w:val="00735AB6"/>
    <w:rsid w:val="00735BBC"/>
    <w:rsid w:val="00750E53"/>
    <w:rsid w:val="007570DA"/>
    <w:rsid w:val="0076171B"/>
    <w:rsid w:val="00767074"/>
    <w:rsid w:val="00775F95"/>
    <w:rsid w:val="007765FC"/>
    <w:rsid w:val="00781F01"/>
    <w:rsid w:val="00783B7D"/>
    <w:rsid w:val="00791569"/>
    <w:rsid w:val="00793EEA"/>
    <w:rsid w:val="007974A1"/>
    <w:rsid w:val="007A412B"/>
    <w:rsid w:val="007B0393"/>
    <w:rsid w:val="007B6288"/>
    <w:rsid w:val="007B7AFC"/>
    <w:rsid w:val="007C75F4"/>
    <w:rsid w:val="007D451A"/>
    <w:rsid w:val="007E3E69"/>
    <w:rsid w:val="007E56B8"/>
    <w:rsid w:val="007F25BD"/>
    <w:rsid w:val="007F4FAC"/>
    <w:rsid w:val="007F5450"/>
    <w:rsid w:val="0080129F"/>
    <w:rsid w:val="0080764C"/>
    <w:rsid w:val="008106D0"/>
    <w:rsid w:val="00810E6D"/>
    <w:rsid w:val="0081558E"/>
    <w:rsid w:val="0081676B"/>
    <w:rsid w:val="008207BD"/>
    <w:rsid w:val="00820D1A"/>
    <w:rsid w:val="00825B93"/>
    <w:rsid w:val="008270DF"/>
    <w:rsid w:val="008355A2"/>
    <w:rsid w:val="00836478"/>
    <w:rsid w:val="008367F8"/>
    <w:rsid w:val="008457CA"/>
    <w:rsid w:val="00847B5C"/>
    <w:rsid w:val="00850790"/>
    <w:rsid w:val="008632C1"/>
    <w:rsid w:val="008665AC"/>
    <w:rsid w:val="00881FDE"/>
    <w:rsid w:val="00882F59"/>
    <w:rsid w:val="00884D27"/>
    <w:rsid w:val="0089783D"/>
    <w:rsid w:val="008A2EEE"/>
    <w:rsid w:val="008B6E13"/>
    <w:rsid w:val="008C2DBE"/>
    <w:rsid w:val="008E5750"/>
    <w:rsid w:val="008E7D66"/>
    <w:rsid w:val="008F25DD"/>
    <w:rsid w:val="009054EA"/>
    <w:rsid w:val="009176FD"/>
    <w:rsid w:val="00922813"/>
    <w:rsid w:val="00924651"/>
    <w:rsid w:val="00927E73"/>
    <w:rsid w:val="009346B6"/>
    <w:rsid w:val="009408BD"/>
    <w:rsid w:val="00941CCA"/>
    <w:rsid w:val="00945692"/>
    <w:rsid w:val="009464E2"/>
    <w:rsid w:val="00950762"/>
    <w:rsid w:val="009615C1"/>
    <w:rsid w:val="00963D73"/>
    <w:rsid w:val="009646F1"/>
    <w:rsid w:val="00966D3B"/>
    <w:rsid w:val="00975719"/>
    <w:rsid w:val="0098123F"/>
    <w:rsid w:val="009814BE"/>
    <w:rsid w:val="00983F8D"/>
    <w:rsid w:val="00984E08"/>
    <w:rsid w:val="00995E98"/>
    <w:rsid w:val="009A50BC"/>
    <w:rsid w:val="009B47F3"/>
    <w:rsid w:val="009C1AAA"/>
    <w:rsid w:val="009C444C"/>
    <w:rsid w:val="009D2C21"/>
    <w:rsid w:val="009D64F2"/>
    <w:rsid w:val="009D7BFD"/>
    <w:rsid w:val="009E3B25"/>
    <w:rsid w:val="009E4477"/>
    <w:rsid w:val="009F5266"/>
    <w:rsid w:val="009F650B"/>
    <w:rsid w:val="00A00205"/>
    <w:rsid w:val="00A11505"/>
    <w:rsid w:val="00A14D34"/>
    <w:rsid w:val="00A15F1F"/>
    <w:rsid w:val="00A16F7D"/>
    <w:rsid w:val="00A266DC"/>
    <w:rsid w:val="00A31597"/>
    <w:rsid w:val="00A40DE2"/>
    <w:rsid w:val="00A44734"/>
    <w:rsid w:val="00A44B8C"/>
    <w:rsid w:val="00A47A28"/>
    <w:rsid w:val="00A50213"/>
    <w:rsid w:val="00A50D28"/>
    <w:rsid w:val="00A526F8"/>
    <w:rsid w:val="00A546B1"/>
    <w:rsid w:val="00A61E40"/>
    <w:rsid w:val="00A64893"/>
    <w:rsid w:val="00A64CA5"/>
    <w:rsid w:val="00A67B94"/>
    <w:rsid w:val="00A708D9"/>
    <w:rsid w:val="00A8218C"/>
    <w:rsid w:val="00A87D95"/>
    <w:rsid w:val="00A91631"/>
    <w:rsid w:val="00A955CA"/>
    <w:rsid w:val="00A97B28"/>
    <w:rsid w:val="00AA6B0E"/>
    <w:rsid w:val="00AB2B1A"/>
    <w:rsid w:val="00AB47A6"/>
    <w:rsid w:val="00AD58D6"/>
    <w:rsid w:val="00AE5836"/>
    <w:rsid w:val="00AF4CD5"/>
    <w:rsid w:val="00B05655"/>
    <w:rsid w:val="00B36866"/>
    <w:rsid w:val="00B36B8B"/>
    <w:rsid w:val="00B37BF6"/>
    <w:rsid w:val="00B37C25"/>
    <w:rsid w:val="00B54709"/>
    <w:rsid w:val="00B54CD3"/>
    <w:rsid w:val="00B712C7"/>
    <w:rsid w:val="00B7366A"/>
    <w:rsid w:val="00B77906"/>
    <w:rsid w:val="00B83166"/>
    <w:rsid w:val="00B93E63"/>
    <w:rsid w:val="00B95652"/>
    <w:rsid w:val="00BA01F8"/>
    <w:rsid w:val="00BA2930"/>
    <w:rsid w:val="00BA5E5D"/>
    <w:rsid w:val="00BB45B2"/>
    <w:rsid w:val="00BB51D6"/>
    <w:rsid w:val="00BB5E56"/>
    <w:rsid w:val="00BC0A5C"/>
    <w:rsid w:val="00BC4185"/>
    <w:rsid w:val="00BE34EE"/>
    <w:rsid w:val="00BE6095"/>
    <w:rsid w:val="00BE70D3"/>
    <w:rsid w:val="00BF3917"/>
    <w:rsid w:val="00BF4CA7"/>
    <w:rsid w:val="00BF7BBF"/>
    <w:rsid w:val="00BF7F1A"/>
    <w:rsid w:val="00C0127E"/>
    <w:rsid w:val="00C01539"/>
    <w:rsid w:val="00C176DD"/>
    <w:rsid w:val="00C235DA"/>
    <w:rsid w:val="00C25478"/>
    <w:rsid w:val="00C26ABD"/>
    <w:rsid w:val="00C33E1C"/>
    <w:rsid w:val="00C4509A"/>
    <w:rsid w:val="00C51A00"/>
    <w:rsid w:val="00C52B52"/>
    <w:rsid w:val="00C53141"/>
    <w:rsid w:val="00C54057"/>
    <w:rsid w:val="00C54592"/>
    <w:rsid w:val="00C56DA1"/>
    <w:rsid w:val="00C70FE8"/>
    <w:rsid w:val="00C72B07"/>
    <w:rsid w:val="00C76E0E"/>
    <w:rsid w:val="00C86BA4"/>
    <w:rsid w:val="00C9080D"/>
    <w:rsid w:val="00C92B1A"/>
    <w:rsid w:val="00CA15D7"/>
    <w:rsid w:val="00CA318D"/>
    <w:rsid w:val="00CA7256"/>
    <w:rsid w:val="00CB02B9"/>
    <w:rsid w:val="00CB10F8"/>
    <w:rsid w:val="00CB18FA"/>
    <w:rsid w:val="00CB342A"/>
    <w:rsid w:val="00CC1C15"/>
    <w:rsid w:val="00CC39B0"/>
    <w:rsid w:val="00CC5717"/>
    <w:rsid w:val="00CD0082"/>
    <w:rsid w:val="00CE12B9"/>
    <w:rsid w:val="00CE2FAE"/>
    <w:rsid w:val="00CE7292"/>
    <w:rsid w:val="00CF4C35"/>
    <w:rsid w:val="00CF50D8"/>
    <w:rsid w:val="00D133BD"/>
    <w:rsid w:val="00D13FF4"/>
    <w:rsid w:val="00D1694A"/>
    <w:rsid w:val="00D328A4"/>
    <w:rsid w:val="00D35912"/>
    <w:rsid w:val="00D622E1"/>
    <w:rsid w:val="00D65A85"/>
    <w:rsid w:val="00D756BD"/>
    <w:rsid w:val="00D803BF"/>
    <w:rsid w:val="00D816F8"/>
    <w:rsid w:val="00D8352F"/>
    <w:rsid w:val="00D83BA5"/>
    <w:rsid w:val="00D91DC0"/>
    <w:rsid w:val="00DB1BB9"/>
    <w:rsid w:val="00DC04AE"/>
    <w:rsid w:val="00DD142B"/>
    <w:rsid w:val="00DD3488"/>
    <w:rsid w:val="00DD53B0"/>
    <w:rsid w:val="00DF3133"/>
    <w:rsid w:val="00E00479"/>
    <w:rsid w:val="00E00564"/>
    <w:rsid w:val="00E119BA"/>
    <w:rsid w:val="00E242E9"/>
    <w:rsid w:val="00E277BC"/>
    <w:rsid w:val="00E27D5A"/>
    <w:rsid w:val="00E334D5"/>
    <w:rsid w:val="00E4022A"/>
    <w:rsid w:val="00E4570F"/>
    <w:rsid w:val="00E4594C"/>
    <w:rsid w:val="00E54AF1"/>
    <w:rsid w:val="00E70476"/>
    <w:rsid w:val="00E731F3"/>
    <w:rsid w:val="00E73E6B"/>
    <w:rsid w:val="00E76ECA"/>
    <w:rsid w:val="00E772E0"/>
    <w:rsid w:val="00E847BE"/>
    <w:rsid w:val="00E87B44"/>
    <w:rsid w:val="00E87C81"/>
    <w:rsid w:val="00EA07E2"/>
    <w:rsid w:val="00EA2F12"/>
    <w:rsid w:val="00EA3DBB"/>
    <w:rsid w:val="00EB1CF2"/>
    <w:rsid w:val="00EB7294"/>
    <w:rsid w:val="00EC11AE"/>
    <w:rsid w:val="00EC46EE"/>
    <w:rsid w:val="00EC5A1F"/>
    <w:rsid w:val="00ED7F15"/>
    <w:rsid w:val="00EE12F0"/>
    <w:rsid w:val="00EE2379"/>
    <w:rsid w:val="00EE2526"/>
    <w:rsid w:val="00EE64B9"/>
    <w:rsid w:val="00EF1459"/>
    <w:rsid w:val="00EF174B"/>
    <w:rsid w:val="00EF4118"/>
    <w:rsid w:val="00F07173"/>
    <w:rsid w:val="00F13532"/>
    <w:rsid w:val="00F215BE"/>
    <w:rsid w:val="00F2716B"/>
    <w:rsid w:val="00F32A83"/>
    <w:rsid w:val="00F508E0"/>
    <w:rsid w:val="00F510D0"/>
    <w:rsid w:val="00F5416D"/>
    <w:rsid w:val="00F6160F"/>
    <w:rsid w:val="00F61E1F"/>
    <w:rsid w:val="00F623F2"/>
    <w:rsid w:val="00F66CED"/>
    <w:rsid w:val="00F672C6"/>
    <w:rsid w:val="00F67B15"/>
    <w:rsid w:val="00F67B1B"/>
    <w:rsid w:val="00F740C7"/>
    <w:rsid w:val="00F76E72"/>
    <w:rsid w:val="00F82329"/>
    <w:rsid w:val="00F83931"/>
    <w:rsid w:val="00F84CA7"/>
    <w:rsid w:val="00F9529B"/>
    <w:rsid w:val="00F97D79"/>
    <w:rsid w:val="00FA7F28"/>
    <w:rsid w:val="00FB292B"/>
    <w:rsid w:val="00FB4558"/>
    <w:rsid w:val="00FC3E02"/>
    <w:rsid w:val="00FD0EFE"/>
    <w:rsid w:val="00FD506F"/>
    <w:rsid w:val="00FD6113"/>
    <w:rsid w:val="00FE499D"/>
    <w:rsid w:val="00FF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2B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7A412B"/>
    <w:pPr>
      <w:keepNext/>
      <w:spacing w:before="240" w:after="60"/>
      <w:outlineLvl w:val="0"/>
    </w:pPr>
    <w:rPr>
      <w:rFonts w:ascii="Arial" w:hAnsi="Arial"/>
      <w:b/>
      <w:kern w:val="28"/>
      <w:sz w:val="28"/>
      <w:u w:val="double"/>
    </w:rPr>
  </w:style>
  <w:style w:type="paragraph" w:styleId="Heading2">
    <w:name w:val="heading 2"/>
    <w:basedOn w:val="Normal"/>
    <w:next w:val="Normal"/>
    <w:qFormat/>
    <w:rsid w:val="007A412B"/>
    <w:pPr>
      <w:keepNext/>
      <w:spacing w:before="240" w:after="60"/>
      <w:outlineLvl w:val="1"/>
    </w:pPr>
    <w:rPr>
      <w:rFonts w:ascii="Arial" w:hAnsi="Arial"/>
      <w:b/>
      <w:i/>
      <w:sz w:val="28"/>
      <w:u w:val="wave"/>
    </w:rPr>
  </w:style>
  <w:style w:type="paragraph" w:styleId="Heading3">
    <w:name w:val="heading 3"/>
    <w:basedOn w:val="Normal"/>
    <w:next w:val="Normal"/>
    <w:qFormat/>
    <w:rsid w:val="007A412B"/>
    <w:pPr>
      <w:keepNext/>
      <w:tabs>
        <w:tab w:val="left" w:pos="792"/>
      </w:tabs>
      <w:spacing w:before="240" w:after="60"/>
      <w:outlineLvl w:val="2"/>
    </w:pPr>
    <w:rPr>
      <w:rFonts w:ascii="Arial" w:hAnsi="Arial"/>
      <w:sz w:val="26"/>
    </w:rPr>
  </w:style>
  <w:style w:type="paragraph" w:styleId="Heading4">
    <w:name w:val="heading 4"/>
    <w:basedOn w:val="Normal"/>
    <w:next w:val="Normal"/>
    <w:qFormat/>
    <w:rsid w:val="007A412B"/>
    <w:pPr>
      <w:ind w:left="360"/>
      <w:outlineLvl w:val="3"/>
    </w:pPr>
    <w:rPr>
      <w:rFonts w:ascii="Times" w:hAnsi="Times"/>
      <w:u w:val="single"/>
    </w:rPr>
  </w:style>
  <w:style w:type="paragraph" w:styleId="Heading5">
    <w:name w:val="heading 5"/>
    <w:basedOn w:val="Normal"/>
    <w:next w:val="Normal"/>
    <w:qFormat/>
    <w:rsid w:val="007A412B"/>
    <w:pPr>
      <w:spacing w:before="240" w:after="60"/>
      <w:outlineLvl w:val="4"/>
    </w:pPr>
    <w:rPr>
      <w:sz w:val="22"/>
      <w:u w:val="single"/>
    </w:rPr>
  </w:style>
  <w:style w:type="paragraph" w:styleId="Heading6">
    <w:name w:val="heading 6"/>
    <w:basedOn w:val="Normal"/>
    <w:next w:val="Normal"/>
    <w:qFormat/>
    <w:rsid w:val="007A412B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A412B"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7A412B"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7A412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7A412B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7A412B"/>
    <w:pPr>
      <w:tabs>
        <w:tab w:val="center" w:pos="4320"/>
        <w:tab w:val="right" w:pos="8640"/>
      </w:tabs>
    </w:pPr>
  </w:style>
  <w:style w:type="paragraph" w:customStyle="1" w:styleId="BitHeading">
    <w:name w:val="Bit Heading"/>
    <w:basedOn w:val="Normal"/>
    <w:rsid w:val="007A412B"/>
    <w:pPr>
      <w:spacing w:before="120"/>
      <w:jc w:val="both"/>
    </w:pPr>
    <w:rPr>
      <w:rFonts w:ascii="Palatino" w:hAnsi="Palatino"/>
      <w:i/>
    </w:rPr>
  </w:style>
  <w:style w:type="paragraph" w:customStyle="1" w:styleId="BlockParagraph">
    <w:name w:val="BlockParagraph"/>
    <w:basedOn w:val="Normal"/>
    <w:rsid w:val="007A412B"/>
    <w:pPr>
      <w:spacing w:before="120"/>
    </w:pPr>
    <w:rPr>
      <w:rFonts w:ascii="Palatino" w:hAnsi="Palatino"/>
    </w:rPr>
  </w:style>
  <w:style w:type="paragraph" w:customStyle="1" w:styleId="Definition">
    <w:name w:val="Definition"/>
    <w:basedOn w:val="Normal"/>
    <w:rsid w:val="007A412B"/>
    <w:pPr>
      <w:spacing w:after="200"/>
      <w:ind w:right="-720"/>
      <w:jc w:val="both"/>
    </w:pPr>
    <w:rPr>
      <w:rFonts w:ascii="New Century Schlbk" w:hAnsi="New Century Schlbk"/>
      <w:sz w:val="20"/>
    </w:rPr>
  </w:style>
  <w:style w:type="paragraph" w:styleId="BodyText">
    <w:name w:val="Body Text"/>
    <w:basedOn w:val="Normal"/>
    <w:semiHidden/>
    <w:rsid w:val="007A412B"/>
    <w:rPr>
      <w:color w:val="000000"/>
    </w:rPr>
  </w:style>
  <w:style w:type="paragraph" w:styleId="DocumentMap">
    <w:name w:val="Document Map"/>
    <w:basedOn w:val="Normal"/>
    <w:semiHidden/>
    <w:rsid w:val="007A412B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semiHidden/>
    <w:rsid w:val="007A412B"/>
  </w:style>
  <w:style w:type="paragraph" w:customStyle="1" w:styleId="covertext">
    <w:name w:val="cover text"/>
    <w:basedOn w:val="Normal"/>
    <w:rsid w:val="007A412B"/>
    <w:pPr>
      <w:spacing w:before="120" w:after="120"/>
    </w:pPr>
  </w:style>
  <w:style w:type="paragraph" w:styleId="PlainText">
    <w:name w:val="Plain Text"/>
    <w:basedOn w:val="Normal"/>
    <w:link w:val="PlainTextChar"/>
    <w:uiPriority w:val="99"/>
    <w:rsid w:val="00927E73"/>
    <w:rPr>
      <w:rFonts w:ascii="Courier New" w:eastAsia="MS Mincho" w:hAnsi="Courier New"/>
      <w:sz w:val="20"/>
    </w:rPr>
  </w:style>
  <w:style w:type="character" w:customStyle="1" w:styleId="PlainTextChar">
    <w:name w:val="Plain Text Char"/>
    <w:link w:val="PlainText"/>
    <w:uiPriority w:val="99"/>
    <w:rsid w:val="00927E73"/>
    <w:rPr>
      <w:rFonts w:ascii="Courier New" w:eastAsia="MS Mincho" w:hAnsi="Courier New"/>
    </w:rPr>
  </w:style>
  <w:style w:type="character" w:styleId="Hyperlink">
    <w:name w:val="Hyperlink"/>
    <w:uiPriority w:val="99"/>
    <w:unhideWhenUsed/>
    <w:rsid w:val="002B4C8F"/>
    <w:rPr>
      <w:color w:val="0000FF"/>
      <w:u w:val="single"/>
    </w:rPr>
  </w:style>
  <w:style w:type="character" w:customStyle="1" w:styleId="highlight">
    <w:name w:val="highlight"/>
    <w:basedOn w:val="DefaultParagraphFont"/>
    <w:rsid w:val="00661BF0"/>
  </w:style>
  <w:style w:type="paragraph" w:styleId="BalloonText">
    <w:name w:val="Balloon Text"/>
    <w:basedOn w:val="Normal"/>
    <w:link w:val="BalloonTextChar"/>
    <w:uiPriority w:val="99"/>
    <w:semiHidden/>
    <w:unhideWhenUsed/>
    <w:rsid w:val="00107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0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1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5D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5D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5D7"/>
    <w:rPr>
      <w:rFonts w:ascii="Times New Roman" w:hAnsi="Times New Roman"/>
      <w:b/>
      <w:bCs/>
    </w:rPr>
  </w:style>
  <w:style w:type="paragraph" w:customStyle="1" w:styleId="LetteredList1">
    <w:name w:val="Lettered List 1"/>
    <w:basedOn w:val="Normal"/>
    <w:rsid w:val="005D6451"/>
    <w:pPr>
      <w:tabs>
        <w:tab w:val="left" w:pos="0"/>
        <w:tab w:val="num" w:pos="720"/>
      </w:tabs>
      <w:suppressAutoHyphens/>
      <w:ind w:left="720" w:hanging="720"/>
    </w:pPr>
    <w:rPr>
      <w:lang w:eastAsia="zh-CN"/>
    </w:rPr>
  </w:style>
  <w:style w:type="paragraph" w:customStyle="1" w:styleId="Heading">
    <w:name w:val="Heading"/>
    <w:basedOn w:val="Normal"/>
    <w:next w:val="BodyText"/>
    <w:rsid w:val="005D6451"/>
    <w:pPr>
      <w:suppressAutoHyphens/>
      <w:spacing w:before="240" w:after="60"/>
      <w:jc w:val="center"/>
    </w:pPr>
    <w:rPr>
      <w:b/>
      <w:kern w:val="1"/>
      <w:sz w:val="36"/>
      <w:lang w:eastAsia="zh-CN"/>
    </w:rPr>
  </w:style>
  <w:style w:type="paragraph" w:styleId="Revision">
    <w:name w:val="Revision"/>
    <w:hidden/>
    <w:uiPriority w:val="99"/>
    <w:semiHidden/>
    <w:rsid w:val="00A11505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163034"/>
    <w:pPr>
      <w:spacing w:before="100" w:beforeAutospacing="1" w:after="100" w:afterAutospacing="1"/>
    </w:pPr>
    <w:rPr>
      <w:rFonts w:ascii="MS PGothic" w:eastAsia="MS PGothic" w:hAnsi="MS PGothic" w:cs="MS PGothic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Theme="minorEastAsia" w:hAnsi="New York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2B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qFormat/>
    <w:rsid w:val="007A412B"/>
    <w:pPr>
      <w:keepNext/>
      <w:spacing w:before="240" w:after="60"/>
      <w:outlineLvl w:val="0"/>
    </w:pPr>
    <w:rPr>
      <w:rFonts w:ascii="Arial" w:hAnsi="Arial"/>
      <w:b/>
      <w:kern w:val="28"/>
      <w:sz w:val="28"/>
      <w:u w:val="double"/>
    </w:rPr>
  </w:style>
  <w:style w:type="paragraph" w:styleId="Heading2">
    <w:name w:val="heading 2"/>
    <w:basedOn w:val="Normal"/>
    <w:next w:val="Normal"/>
    <w:qFormat/>
    <w:rsid w:val="007A412B"/>
    <w:pPr>
      <w:keepNext/>
      <w:spacing w:before="240" w:after="60"/>
      <w:outlineLvl w:val="1"/>
    </w:pPr>
    <w:rPr>
      <w:rFonts w:ascii="Arial" w:hAnsi="Arial"/>
      <w:b/>
      <w:i/>
      <w:sz w:val="28"/>
      <w:u w:val="wave"/>
    </w:rPr>
  </w:style>
  <w:style w:type="paragraph" w:styleId="Heading3">
    <w:name w:val="heading 3"/>
    <w:basedOn w:val="Normal"/>
    <w:next w:val="Normal"/>
    <w:qFormat/>
    <w:rsid w:val="007A412B"/>
    <w:pPr>
      <w:keepNext/>
      <w:tabs>
        <w:tab w:val="left" w:pos="792"/>
      </w:tabs>
      <w:spacing w:before="240" w:after="60"/>
      <w:outlineLvl w:val="2"/>
    </w:pPr>
    <w:rPr>
      <w:rFonts w:ascii="Arial" w:hAnsi="Arial"/>
      <w:sz w:val="26"/>
    </w:rPr>
  </w:style>
  <w:style w:type="paragraph" w:styleId="Heading4">
    <w:name w:val="heading 4"/>
    <w:basedOn w:val="Normal"/>
    <w:next w:val="Normal"/>
    <w:qFormat/>
    <w:rsid w:val="007A412B"/>
    <w:pPr>
      <w:ind w:left="360"/>
      <w:outlineLvl w:val="3"/>
    </w:pPr>
    <w:rPr>
      <w:rFonts w:ascii="Times" w:hAnsi="Times"/>
      <w:u w:val="single"/>
    </w:rPr>
  </w:style>
  <w:style w:type="paragraph" w:styleId="Heading5">
    <w:name w:val="heading 5"/>
    <w:basedOn w:val="Normal"/>
    <w:next w:val="Normal"/>
    <w:qFormat/>
    <w:rsid w:val="007A412B"/>
    <w:pPr>
      <w:spacing w:before="240" w:after="60"/>
      <w:outlineLvl w:val="4"/>
    </w:pPr>
    <w:rPr>
      <w:sz w:val="22"/>
      <w:u w:val="single"/>
    </w:rPr>
  </w:style>
  <w:style w:type="paragraph" w:styleId="Heading6">
    <w:name w:val="heading 6"/>
    <w:basedOn w:val="Normal"/>
    <w:next w:val="Normal"/>
    <w:qFormat/>
    <w:rsid w:val="007A412B"/>
    <w:p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A412B"/>
    <w:p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7A412B"/>
    <w:p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7A412B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sid w:val="007A412B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semiHidden/>
    <w:rsid w:val="007A412B"/>
    <w:pPr>
      <w:tabs>
        <w:tab w:val="center" w:pos="4320"/>
        <w:tab w:val="right" w:pos="8640"/>
      </w:tabs>
    </w:pPr>
  </w:style>
  <w:style w:type="paragraph" w:customStyle="1" w:styleId="BitHeading">
    <w:name w:val="Bit Heading"/>
    <w:basedOn w:val="Normal"/>
    <w:rsid w:val="007A412B"/>
    <w:pPr>
      <w:spacing w:before="120"/>
      <w:jc w:val="both"/>
    </w:pPr>
    <w:rPr>
      <w:rFonts w:ascii="Palatino" w:hAnsi="Palatino"/>
      <w:i/>
    </w:rPr>
  </w:style>
  <w:style w:type="paragraph" w:customStyle="1" w:styleId="BlockParagraph">
    <w:name w:val="BlockParagraph"/>
    <w:basedOn w:val="Normal"/>
    <w:rsid w:val="007A412B"/>
    <w:pPr>
      <w:spacing w:before="120"/>
    </w:pPr>
    <w:rPr>
      <w:rFonts w:ascii="Palatino" w:hAnsi="Palatino"/>
    </w:rPr>
  </w:style>
  <w:style w:type="paragraph" w:customStyle="1" w:styleId="Definition">
    <w:name w:val="Definition"/>
    <w:basedOn w:val="Normal"/>
    <w:rsid w:val="007A412B"/>
    <w:pPr>
      <w:spacing w:after="200"/>
      <w:ind w:right="-720"/>
      <w:jc w:val="both"/>
    </w:pPr>
    <w:rPr>
      <w:rFonts w:ascii="New Century Schlbk" w:hAnsi="New Century Schlbk"/>
      <w:sz w:val="20"/>
    </w:rPr>
  </w:style>
  <w:style w:type="paragraph" w:styleId="BodyText">
    <w:name w:val="Body Text"/>
    <w:basedOn w:val="Normal"/>
    <w:semiHidden/>
    <w:rsid w:val="007A412B"/>
    <w:rPr>
      <w:color w:val="000000"/>
    </w:rPr>
  </w:style>
  <w:style w:type="paragraph" w:styleId="DocumentMap">
    <w:name w:val="Document Map"/>
    <w:basedOn w:val="Normal"/>
    <w:semiHidden/>
    <w:rsid w:val="007A412B"/>
    <w:pPr>
      <w:shd w:val="clear" w:color="auto" w:fill="000080"/>
    </w:pPr>
    <w:rPr>
      <w:rFonts w:ascii="Tahoma" w:hAnsi="Tahoma"/>
    </w:rPr>
  </w:style>
  <w:style w:type="character" w:styleId="PageNumber">
    <w:name w:val="page number"/>
    <w:basedOn w:val="DefaultParagraphFont"/>
    <w:semiHidden/>
    <w:rsid w:val="007A412B"/>
  </w:style>
  <w:style w:type="paragraph" w:customStyle="1" w:styleId="covertext">
    <w:name w:val="cover text"/>
    <w:basedOn w:val="Normal"/>
    <w:rsid w:val="007A412B"/>
    <w:pPr>
      <w:spacing w:before="120" w:after="120"/>
    </w:pPr>
  </w:style>
  <w:style w:type="paragraph" w:styleId="PlainText">
    <w:name w:val="Plain Text"/>
    <w:basedOn w:val="Normal"/>
    <w:link w:val="PlainTextChar"/>
    <w:uiPriority w:val="99"/>
    <w:rsid w:val="00927E73"/>
    <w:rPr>
      <w:rFonts w:ascii="Courier New" w:eastAsia="MS Mincho" w:hAnsi="Courier New"/>
      <w:sz w:val="20"/>
    </w:rPr>
  </w:style>
  <w:style w:type="character" w:customStyle="1" w:styleId="PlainTextChar">
    <w:name w:val="Plain Text Char"/>
    <w:link w:val="PlainText"/>
    <w:uiPriority w:val="99"/>
    <w:rsid w:val="00927E73"/>
    <w:rPr>
      <w:rFonts w:ascii="Courier New" w:eastAsia="MS Mincho" w:hAnsi="Courier New"/>
    </w:rPr>
  </w:style>
  <w:style w:type="character" w:styleId="Hyperlink">
    <w:name w:val="Hyperlink"/>
    <w:uiPriority w:val="99"/>
    <w:unhideWhenUsed/>
    <w:rsid w:val="002B4C8F"/>
    <w:rPr>
      <w:color w:val="0000FF"/>
      <w:u w:val="single"/>
    </w:rPr>
  </w:style>
  <w:style w:type="character" w:customStyle="1" w:styleId="highlight">
    <w:name w:val="highlight"/>
    <w:basedOn w:val="DefaultParagraphFont"/>
    <w:rsid w:val="00661BF0"/>
  </w:style>
  <w:style w:type="paragraph" w:styleId="BalloonText">
    <w:name w:val="Balloon Text"/>
    <w:basedOn w:val="Normal"/>
    <w:link w:val="BalloonTextChar"/>
    <w:uiPriority w:val="99"/>
    <w:semiHidden/>
    <w:unhideWhenUsed/>
    <w:rsid w:val="00107F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07F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70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A15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5D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5D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5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5D7"/>
    <w:rPr>
      <w:rFonts w:ascii="Times New Roman" w:hAnsi="Times New Roman"/>
      <w:b/>
      <w:bCs/>
    </w:rPr>
  </w:style>
  <w:style w:type="paragraph" w:customStyle="1" w:styleId="LetteredList1">
    <w:name w:val="Lettered List 1"/>
    <w:basedOn w:val="Normal"/>
    <w:rsid w:val="005D6451"/>
    <w:pPr>
      <w:tabs>
        <w:tab w:val="left" w:pos="0"/>
        <w:tab w:val="num" w:pos="720"/>
      </w:tabs>
      <w:suppressAutoHyphens/>
      <w:ind w:left="720" w:hanging="720"/>
    </w:pPr>
    <w:rPr>
      <w:lang w:eastAsia="zh-CN"/>
    </w:rPr>
  </w:style>
  <w:style w:type="paragraph" w:customStyle="1" w:styleId="Heading">
    <w:name w:val="Heading"/>
    <w:basedOn w:val="Normal"/>
    <w:next w:val="BodyText"/>
    <w:rsid w:val="005D6451"/>
    <w:pPr>
      <w:suppressAutoHyphens/>
      <w:spacing w:before="240" w:after="60"/>
      <w:jc w:val="center"/>
    </w:pPr>
    <w:rPr>
      <w:b/>
      <w:kern w:val="1"/>
      <w:sz w:val="36"/>
      <w:lang w:eastAsia="zh-CN"/>
    </w:rPr>
  </w:style>
  <w:style w:type="paragraph" w:styleId="Revision">
    <w:name w:val="Revision"/>
    <w:hidden/>
    <w:uiPriority w:val="99"/>
    <w:semiHidden/>
    <w:rsid w:val="00A11505"/>
    <w:rPr>
      <w:rFonts w:ascii="Times New Roman" w:hAnsi="Times New Roman"/>
      <w:sz w:val="24"/>
    </w:rPr>
  </w:style>
  <w:style w:type="paragraph" w:styleId="NormalWeb">
    <w:name w:val="Normal (Web)"/>
    <w:basedOn w:val="Normal"/>
    <w:uiPriority w:val="99"/>
    <w:semiHidden/>
    <w:unhideWhenUsed/>
    <w:rsid w:val="00163034"/>
    <w:pPr>
      <w:spacing w:before="100" w:beforeAutospacing="1" w:after="100" w:afterAutospacing="1"/>
    </w:pPr>
    <w:rPr>
      <w:rFonts w:ascii="MS PGothic" w:eastAsia="MS PGothic" w:hAnsi="MS PGothic" w:cs="MS PGothic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erner\Documents\Ablage\IEEE802_Meetings\General%20Docs\IEEE-P802_1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7CF4B5-4694-49A5-8538-DA9CA9FF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IEEE-P802_15.dot</Template>
  <TotalTime>10</TotalTime>
  <Pages>4</Pages>
  <Words>1186</Words>
  <Characters>6763</Characters>
  <Application>Microsoft Office Word</Application>
  <DocSecurity>0</DocSecurity>
  <Lines>56</Lines>
  <Paragraphs>15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IEEE 802.15 Medical Body Area Networks Study Group 5 Criteria</vt:lpstr>
      <vt:lpstr>IEEE 802.15 Medical Body Area Networks Study Group 5 Criteria</vt:lpstr>
      <vt:lpstr>IEEE 802.15 Medical Body Area Networks Study Group 5 Criteria</vt:lpstr>
    </vt:vector>
  </TitlesOfParts>
  <Company>Philips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802.15 Medical Body Area Networks Study Group 5 Criteria</dc:title>
  <dc:creator>Dave Evans</dc:creator>
  <dc:description>64-68 London Road, Redhill, UK_x000d_
TELEPHONE: +44 1737 788216_x000d_
FAX: &lt;fax#&gt;_x000d_
EMAIL: &lt;email&gt;</dc:description>
  <cp:lastModifiedBy>Estrada, Andrew</cp:lastModifiedBy>
  <cp:revision>3</cp:revision>
  <cp:lastPrinted>2010-05-04T14:56:00Z</cp:lastPrinted>
  <dcterms:created xsi:type="dcterms:W3CDTF">2015-03-11T16:16:00Z</dcterms:created>
  <dcterms:modified xsi:type="dcterms:W3CDTF">2015-03-11T16:28:00Z</dcterms:modified>
  <cp:category>15-10-0261-00-mban</cp:category>
</cp:coreProperties>
</file>