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DB60EE" w14:textId="77777777" w:rsidR="001124DD" w:rsidRDefault="001124DD">
      <w:pPr>
        <w:jc w:val="center"/>
        <w:rPr>
          <w:b/>
          <w:sz w:val="28"/>
        </w:rPr>
      </w:pPr>
      <w:r>
        <w:rPr>
          <w:b/>
          <w:sz w:val="28"/>
        </w:rPr>
        <w:t>IEEE P802.15</w:t>
      </w:r>
    </w:p>
    <w:p w14:paraId="70227ADA" w14:textId="77777777" w:rsidR="001124DD" w:rsidRDefault="001124DD">
      <w:pPr>
        <w:jc w:val="center"/>
        <w:rPr>
          <w:b/>
          <w:sz w:val="28"/>
        </w:rPr>
      </w:pPr>
      <w:r>
        <w:rPr>
          <w:b/>
          <w:sz w:val="28"/>
        </w:rPr>
        <w:t>Wireless Personal Area Networks</w:t>
      </w:r>
    </w:p>
    <w:p w14:paraId="75CFE8B7" w14:textId="77777777" w:rsidR="001124DD" w:rsidRDefault="001124DD">
      <w:pPr>
        <w:jc w:val="center"/>
        <w:rPr>
          <w:b/>
          <w:sz w:val="28"/>
        </w:rPr>
      </w:pPr>
    </w:p>
    <w:p w14:paraId="441FA77F" w14:textId="77777777" w:rsidR="00EA07E2" w:rsidRDefault="00EA07E2" w:rsidP="00595064">
      <w:pPr>
        <w:rPr>
          <w:b/>
          <w:sz w:val="28"/>
        </w:rPr>
      </w:pPr>
    </w:p>
    <w:tbl>
      <w:tblPr>
        <w:tblW w:w="0" w:type="auto"/>
        <w:tblInd w:w="108" w:type="dxa"/>
        <w:tblLayout w:type="fixed"/>
        <w:tblLook w:val="0000" w:firstRow="0" w:lastRow="0" w:firstColumn="0" w:lastColumn="0" w:noHBand="0" w:noVBand="0"/>
      </w:tblPr>
      <w:tblGrid>
        <w:gridCol w:w="1260"/>
        <w:gridCol w:w="4050"/>
        <w:gridCol w:w="4140"/>
      </w:tblGrid>
      <w:tr w:rsidR="001124DD" w14:paraId="3A00C139" w14:textId="77777777">
        <w:tc>
          <w:tcPr>
            <w:tcW w:w="1260" w:type="dxa"/>
            <w:tcBorders>
              <w:top w:val="single" w:sz="6" w:space="0" w:color="auto"/>
            </w:tcBorders>
          </w:tcPr>
          <w:p w14:paraId="0D698616" w14:textId="77777777" w:rsidR="001124DD" w:rsidRDefault="001124DD">
            <w:pPr>
              <w:pStyle w:val="covertext"/>
            </w:pPr>
            <w:r>
              <w:t>Project</w:t>
            </w:r>
          </w:p>
        </w:tc>
        <w:tc>
          <w:tcPr>
            <w:tcW w:w="8190" w:type="dxa"/>
            <w:gridSpan w:val="2"/>
            <w:tcBorders>
              <w:top w:val="single" w:sz="6" w:space="0" w:color="auto"/>
            </w:tcBorders>
          </w:tcPr>
          <w:p w14:paraId="2449B064" w14:textId="1276AC3B" w:rsidR="001124DD" w:rsidRDefault="001124DD">
            <w:pPr>
              <w:pStyle w:val="covertext"/>
            </w:pPr>
            <w:r>
              <w:t>IEEE P802.15 Working Group for Wireless Personal Area Networks (WPANs)</w:t>
            </w:r>
          </w:p>
        </w:tc>
      </w:tr>
      <w:tr w:rsidR="001124DD" w14:paraId="12C7050F" w14:textId="77777777">
        <w:tc>
          <w:tcPr>
            <w:tcW w:w="1260" w:type="dxa"/>
            <w:tcBorders>
              <w:top w:val="single" w:sz="6" w:space="0" w:color="auto"/>
            </w:tcBorders>
          </w:tcPr>
          <w:p w14:paraId="4A0179D4" w14:textId="77777777" w:rsidR="001124DD" w:rsidRDefault="001124DD">
            <w:pPr>
              <w:pStyle w:val="covertext"/>
            </w:pPr>
            <w:r>
              <w:t>Title</w:t>
            </w:r>
          </w:p>
        </w:tc>
        <w:tc>
          <w:tcPr>
            <w:tcW w:w="8190" w:type="dxa"/>
            <w:gridSpan w:val="2"/>
            <w:tcBorders>
              <w:top w:val="single" w:sz="6" w:space="0" w:color="auto"/>
            </w:tcBorders>
          </w:tcPr>
          <w:p w14:paraId="35AB96DA" w14:textId="77777777" w:rsidR="001124DD" w:rsidRDefault="002A3CA4" w:rsidP="003A753E">
            <w:pPr>
              <w:pStyle w:val="covertext"/>
            </w:pPr>
            <w:r>
              <w:fldChar w:fldCharType="begin"/>
            </w:r>
            <w:r>
              <w:instrText xml:space="preserve"> TITLE  \* MERGEFORMAT </w:instrText>
            </w:r>
            <w:r>
              <w:fldChar w:fldCharType="separate"/>
            </w:r>
            <w:r w:rsidR="00661BF0" w:rsidRPr="00661BF0">
              <w:rPr>
                <w:b/>
                <w:sz w:val="28"/>
              </w:rPr>
              <w:t>I</w:t>
            </w:r>
            <w:r w:rsidR="002A337F">
              <w:rPr>
                <w:b/>
                <w:sz w:val="28"/>
              </w:rPr>
              <w:t xml:space="preserve">EEE 802.15 </w:t>
            </w:r>
            <w:r w:rsidR="003A753E">
              <w:rPr>
                <w:b/>
                <w:sz w:val="28"/>
              </w:rPr>
              <w:t>SG L2R Working Draft 5c</w:t>
            </w:r>
            <w:r>
              <w:rPr>
                <w:b/>
                <w:sz w:val="28"/>
              </w:rPr>
              <w:fldChar w:fldCharType="end"/>
            </w:r>
          </w:p>
        </w:tc>
      </w:tr>
      <w:tr w:rsidR="001124DD" w14:paraId="73E6C83F" w14:textId="77777777">
        <w:tc>
          <w:tcPr>
            <w:tcW w:w="1260" w:type="dxa"/>
            <w:tcBorders>
              <w:top w:val="single" w:sz="6" w:space="0" w:color="auto"/>
            </w:tcBorders>
          </w:tcPr>
          <w:p w14:paraId="7819DE72" w14:textId="77777777" w:rsidR="001124DD" w:rsidRDefault="001124DD">
            <w:pPr>
              <w:pStyle w:val="covertext"/>
            </w:pPr>
            <w:r>
              <w:t>Date Submitted</w:t>
            </w:r>
          </w:p>
        </w:tc>
        <w:tc>
          <w:tcPr>
            <w:tcW w:w="8190" w:type="dxa"/>
            <w:gridSpan w:val="2"/>
            <w:tcBorders>
              <w:top w:val="single" w:sz="6" w:space="0" w:color="auto"/>
            </w:tcBorders>
          </w:tcPr>
          <w:p w14:paraId="1377BEFE" w14:textId="5A251CF3" w:rsidR="001124DD" w:rsidRDefault="001124DD" w:rsidP="00F5416D">
            <w:pPr>
              <w:pStyle w:val="covertext"/>
            </w:pPr>
            <w:r>
              <w:t>[</w:t>
            </w:r>
            <w:r w:rsidR="007B6288">
              <w:t>1</w:t>
            </w:r>
            <w:ins w:id="0" w:author="Clinton Powell" w:date="2013-07-18T00:35:00Z">
              <w:r w:rsidR="00A955CA">
                <w:t>8</w:t>
              </w:r>
            </w:ins>
            <w:del w:id="1" w:author="Clinton Powell" w:date="2013-07-18T00:35:00Z">
              <w:r w:rsidR="007B6288" w:rsidDel="00A955CA">
                <w:delText>6</w:delText>
              </w:r>
            </w:del>
            <w:r w:rsidR="003A753E">
              <w:t xml:space="preserve"> </w:t>
            </w:r>
            <w:ins w:id="2" w:author="Clinton Powell" w:date="2013-07-18T00:35:00Z">
              <w:r w:rsidR="00A955CA">
                <w:t>Jul</w:t>
              </w:r>
            </w:ins>
            <w:del w:id="3" w:author="Clinton Powell" w:date="2013-07-18T00:35:00Z">
              <w:r w:rsidR="003A753E" w:rsidDel="00A955CA">
                <w:delText>Ma</w:delText>
              </w:r>
            </w:del>
            <w:r w:rsidR="00F5416D">
              <w:t>y</w:t>
            </w:r>
            <w:r w:rsidR="003A753E">
              <w:t>, 2013</w:t>
            </w:r>
            <w:r>
              <w:t>]</w:t>
            </w:r>
          </w:p>
        </w:tc>
      </w:tr>
      <w:tr w:rsidR="001124DD" w14:paraId="0AEA24B9" w14:textId="77777777">
        <w:tc>
          <w:tcPr>
            <w:tcW w:w="1260" w:type="dxa"/>
            <w:tcBorders>
              <w:top w:val="single" w:sz="4" w:space="0" w:color="auto"/>
              <w:bottom w:val="single" w:sz="4" w:space="0" w:color="auto"/>
            </w:tcBorders>
          </w:tcPr>
          <w:p w14:paraId="779D1F01" w14:textId="77777777" w:rsidR="001124DD" w:rsidRDefault="001124DD">
            <w:pPr>
              <w:pStyle w:val="covertext"/>
            </w:pPr>
            <w:r>
              <w:t>Source</w:t>
            </w:r>
          </w:p>
        </w:tc>
        <w:tc>
          <w:tcPr>
            <w:tcW w:w="4050" w:type="dxa"/>
            <w:tcBorders>
              <w:top w:val="single" w:sz="4" w:space="0" w:color="auto"/>
              <w:bottom w:val="single" w:sz="4" w:space="0" w:color="auto"/>
            </w:tcBorders>
          </w:tcPr>
          <w:p w14:paraId="61BB6EF5" w14:textId="77777777" w:rsidR="001124DD" w:rsidRDefault="008A2EEE" w:rsidP="001869D4">
            <w:pPr>
              <w:pStyle w:val="covertext"/>
              <w:spacing w:before="0" w:after="0"/>
            </w:pPr>
            <w:r>
              <w:t>[</w:t>
            </w:r>
            <w:r w:rsidR="001869D4">
              <w:t>Clint Powell</w:t>
            </w:r>
            <w:r w:rsidR="00820D1A">
              <w:t xml:space="preserve">, </w:t>
            </w:r>
            <w:r w:rsidR="009C1AAA">
              <w:t>(</w:t>
            </w:r>
            <w:r w:rsidR="001869D4">
              <w:t>PWC, LLC</w:t>
            </w:r>
            <w:r w:rsidR="009C1AAA">
              <w:t>)</w:t>
            </w:r>
            <w:r w:rsidR="001124DD">
              <w:t>]</w:t>
            </w:r>
            <w:r w:rsidR="001124DD">
              <w:br/>
              <w:t>[</w:t>
            </w:r>
            <w:r w:rsidR="001869D4">
              <w:t>1563 W Kaibab Dr</w:t>
            </w:r>
            <w:r w:rsidR="002B4C8F">
              <w:t>]</w:t>
            </w:r>
            <w:r>
              <w:br/>
              <w:t>[</w:t>
            </w:r>
            <w:r w:rsidR="001869D4">
              <w:t>Chandler, AZ</w:t>
            </w:r>
            <w:r w:rsidR="00820D1A">
              <w:t xml:space="preserve"> </w:t>
            </w:r>
            <w:r w:rsidR="001869D4">
              <w:t>85248</w:t>
            </w:r>
            <w:r w:rsidR="001124DD">
              <w:t>]</w:t>
            </w:r>
          </w:p>
        </w:tc>
        <w:tc>
          <w:tcPr>
            <w:tcW w:w="4140" w:type="dxa"/>
            <w:tcBorders>
              <w:top w:val="single" w:sz="4" w:space="0" w:color="auto"/>
              <w:bottom w:val="single" w:sz="4" w:space="0" w:color="auto"/>
            </w:tcBorders>
          </w:tcPr>
          <w:p w14:paraId="6E9CA81C" w14:textId="77777777" w:rsidR="001124DD" w:rsidRDefault="001124DD" w:rsidP="001869D4">
            <w:pPr>
              <w:pStyle w:val="covertext"/>
              <w:tabs>
                <w:tab w:val="left" w:pos="1152"/>
              </w:tabs>
              <w:spacing w:before="0" w:after="0"/>
              <w:rPr>
                <w:sz w:val="18"/>
              </w:rPr>
            </w:pPr>
            <w:r>
              <w:t>Voice:</w:t>
            </w:r>
            <w:r>
              <w:tab/>
              <w:t xml:space="preserve">[ </w:t>
            </w:r>
            <w:r w:rsidR="001869D4">
              <w:t>480 586-8457</w:t>
            </w:r>
            <w:r>
              <w:t>]</w:t>
            </w:r>
            <w:r>
              <w:br/>
              <w:t>Fax:</w:t>
            </w:r>
            <w:r>
              <w:tab/>
              <w:t>[   ]</w:t>
            </w:r>
            <w:r>
              <w:br/>
              <w:t>E-mail:</w:t>
            </w:r>
            <w:r>
              <w:tab/>
              <w:t>[</w:t>
            </w:r>
            <w:r w:rsidR="00820D1A">
              <w:t xml:space="preserve"> </w:t>
            </w:r>
            <w:r w:rsidR="001869D4">
              <w:t>cpowell</w:t>
            </w:r>
            <w:r w:rsidR="00825B93">
              <w:t>@</w:t>
            </w:r>
            <w:r w:rsidR="001869D4">
              <w:t>ieee.org</w:t>
            </w:r>
            <w:r>
              <w:t>]</w:t>
            </w:r>
          </w:p>
        </w:tc>
      </w:tr>
      <w:tr w:rsidR="001124DD" w14:paraId="4AE1A8A8" w14:textId="77777777">
        <w:tc>
          <w:tcPr>
            <w:tcW w:w="1260" w:type="dxa"/>
            <w:tcBorders>
              <w:top w:val="single" w:sz="6" w:space="0" w:color="auto"/>
            </w:tcBorders>
          </w:tcPr>
          <w:p w14:paraId="538F8C12" w14:textId="77777777" w:rsidR="001124DD" w:rsidRDefault="001124DD">
            <w:pPr>
              <w:pStyle w:val="covertext"/>
            </w:pPr>
            <w:r>
              <w:t>Re:</w:t>
            </w:r>
          </w:p>
        </w:tc>
        <w:tc>
          <w:tcPr>
            <w:tcW w:w="8190" w:type="dxa"/>
            <w:gridSpan w:val="2"/>
            <w:tcBorders>
              <w:top w:val="single" w:sz="6" w:space="0" w:color="auto"/>
            </w:tcBorders>
          </w:tcPr>
          <w:p w14:paraId="44FD7797" w14:textId="4B392E2A" w:rsidR="001124DD" w:rsidRDefault="001124DD" w:rsidP="007B6288">
            <w:pPr>
              <w:pStyle w:val="covertext"/>
            </w:pPr>
            <w:r>
              <w:t>[</w:t>
            </w:r>
            <w:r w:rsidR="003A753E">
              <w:rPr>
                <w:lang w:val="en-GB"/>
              </w:rPr>
              <w:t xml:space="preserve">Draft 5c for </w:t>
            </w:r>
            <w:r w:rsidR="006E2471">
              <w:rPr>
                <w:lang w:val="en-GB"/>
              </w:rPr>
              <w:t xml:space="preserve">new </w:t>
            </w:r>
            <w:r w:rsidR="007B6288">
              <w:rPr>
                <w:lang w:val="en-GB"/>
              </w:rPr>
              <w:t>recommended practice</w:t>
            </w:r>
            <w:r w:rsidR="003E788B">
              <w:rPr>
                <w:lang w:val="en-GB"/>
              </w:rPr>
              <w:t xml:space="preserve"> in</w:t>
            </w:r>
            <w:r w:rsidR="00820D1A">
              <w:rPr>
                <w:lang w:val="en-GB"/>
              </w:rPr>
              <w:t xml:space="preserve"> IEEE </w:t>
            </w:r>
            <w:r w:rsidR="005537B8">
              <w:rPr>
                <w:lang w:val="en-GB"/>
              </w:rPr>
              <w:t>802.15</w:t>
            </w:r>
            <w:r w:rsidR="003A753E">
              <w:rPr>
                <w:lang w:val="en-GB"/>
              </w:rPr>
              <w:t>]</w:t>
            </w:r>
          </w:p>
        </w:tc>
      </w:tr>
      <w:tr w:rsidR="001124DD" w14:paraId="7E6054CB" w14:textId="77777777">
        <w:tc>
          <w:tcPr>
            <w:tcW w:w="1260" w:type="dxa"/>
            <w:tcBorders>
              <w:top w:val="single" w:sz="6" w:space="0" w:color="auto"/>
            </w:tcBorders>
          </w:tcPr>
          <w:p w14:paraId="4E1015D7" w14:textId="77777777" w:rsidR="001124DD" w:rsidRDefault="001124DD">
            <w:pPr>
              <w:pStyle w:val="covertext"/>
            </w:pPr>
            <w:r>
              <w:t>Abstract</w:t>
            </w:r>
          </w:p>
        </w:tc>
        <w:tc>
          <w:tcPr>
            <w:tcW w:w="8190" w:type="dxa"/>
            <w:gridSpan w:val="2"/>
            <w:tcBorders>
              <w:top w:val="single" w:sz="6" w:space="0" w:color="auto"/>
            </w:tcBorders>
          </w:tcPr>
          <w:p w14:paraId="5A22A6A8" w14:textId="6BACD46D" w:rsidR="001124DD" w:rsidRDefault="001124DD" w:rsidP="003A753E">
            <w:pPr>
              <w:pStyle w:val="covertext"/>
            </w:pPr>
            <w:r>
              <w:t>[</w:t>
            </w:r>
            <w:r w:rsidR="003A753E">
              <w:rPr>
                <w:lang w:val="en-GB"/>
              </w:rPr>
              <w:t xml:space="preserve">Draft 5c </w:t>
            </w:r>
            <w:r w:rsidR="003E788B">
              <w:rPr>
                <w:lang w:val="en-GB"/>
              </w:rPr>
              <w:t xml:space="preserve">for </w:t>
            </w:r>
            <w:r w:rsidR="006E2471">
              <w:rPr>
                <w:lang w:val="en-GB"/>
              </w:rPr>
              <w:t xml:space="preserve">new </w:t>
            </w:r>
            <w:r w:rsidR="007B6288" w:rsidRPr="007B6288">
              <w:rPr>
                <w:lang w:val="en-GB"/>
              </w:rPr>
              <w:t>recommended practic</w:t>
            </w:r>
            <w:r w:rsidR="007B6288">
              <w:rPr>
                <w:lang w:val="en-GB"/>
              </w:rPr>
              <w:t>e</w:t>
            </w:r>
            <w:r w:rsidR="003E788B">
              <w:rPr>
                <w:lang w:val="en-GB"/>
              </w:rPr>
              <w:t xml:space="preserve"> in IEEE 802.15 </w:t>
            </w:r>
            <w:r w:rsidR="003A753E">
              <w:rPr>
                <w:lang w:val="en-GB"/>
              </w:rPr>
              <w:t>for preliminary review</w:t>
            </w:r>
            <w:r>
              <w:t>]</w:t>
            </w:r>
          </w:p>
        </w:tc>
      </w:tr>
      <w:tr w:rsidR="001124DD" w14:paraId="74E0AB9F" w14:textId="77777777">
        <w:tc>
          <w:tcPr>
            <w:tcW w:w="1260" w:type="dxa"/>
            <w:tcBorders>
              <w:top w:val="single" w:sz="6" w:space="0" w:color="auto"/>
            </w:tcBorders>
          </w:tcPr>
          <w:p w14:paraId="50A1E0D0" w14:textId="77777777" w:rsidR="001124DD" w:rsidRDefault="001124DD">
            <w:pPr>
              <w:pStyle w:val="covertext"/>
            </w:pPr>
            <w:r>
              <w:t>Purpose</w:t>
            </w:r>
          </w:p>
        </w:tc>
        <w:tc>
          <w:tcPr>
            <w:tcW w:w="8190" w:type="dxa"/>
            <w:gridSpan w:val="2"/>
            <w:tcBorders>
              <w:top w:val="single" w:sz="6" w:space="0" w:color="auto"/>
            </w:tcBorders>
          </w:tcPr>
          <w:p w14:paraId="6D3A6925" w14:textId="77777777" w:rsidR="001124DD" w:rsidRDefault="001124DD" w:rsidP="003A753E">
            <w:pPr>
              <w:pStyle w:val="covertext"/>
            </w:pPr>
            <w:r>
              <w:t>[</w:t>
            </w:r>
            <w:r w:rsidR="003A753E">
              <w:t>Working draft for preliminary review</w:t>
            </w:r>
            <w:r>
              <w:t>]</w:t>
            </w:r>
          </w:p>
        </w:tc>
      </w:tr>
      <w:tr w:rsidR="001124DD" w14:paraId="1F9A791C" w14:textId="77777777">
        <w:tc>
          <w:tcPr>
            <w:tcW w:w="1260" w:type="dxa"/>
            <w:tcBorders>
              <w:top w:val="single" w:sz="6" w:space="0" w:color="auto"/>
              <w:bottom w:val="single" w:sz="6" w:space="0" w:color="auto"/>
            </w:tcBorders>
          </w:tcPr>
          <w:p w14:paraId="6A24E447" w14:textId="77777777" w:rsidR="001124DD" w:rsidRDefault="001124DD">
            <w:pPr>
              <w:pStyle w:val="covertext"/>
            </w:pPr>
            <w:r>
              <w:t>Notice</w:t>
            </w:r>
          </w:p>
        </w:tc>
        <w:tc>
          <w:tcPr>
            <w:tcW w:w="8190" w:type="dxa"/>
            <w:gridSpan w:val="2"/>
            <w:tcBorders>
              <w:top w:val="single" w:sz="6" w:space="0" w:color="auto"/>
              <w:bottom w:val="single" w:sz="6" w:space="0" w:color="auto"/>
            </w:tcBorders>
          </w:tcPr>
          <w:p w14:paraId="245658D4" w14:textId="77777777" w:rsidR="001124DD" w:rsidRDefault="001124DD">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1124DD" w14:paraId="3735E561" w14:textId="77777777">
        <w:tc>
          <w:tcPr>
            <w:tcW w:w="1260" w:type="dxa"/>
            <w:tcBorders>
              <w:top w:val="single" w:sz="6" w:space="0" w:color="auto"/>
              <w:bottom w:val="single" w:sz="6" w:space="0" w:color="auto"/>
            </w:tcBorders>
          </w:tcPr>
          <w:p w14:paraId="0424F494" w14:textId="77777777" w:rsidR="001124DD" w:rsidRDefault="001124DD">
            <w:pPr>
              <w:pStyle w:val="covertext"/>
            </w:pPr>
            <w:r>
              <w:t>Release</w:t>
            </w:r>
          </w:p>
        </w:tc>
        <w:tc>
          <w:tcPr>
            <w:tcW w:w="8190" w:type="dxa"/>
            <w:gridSpan w:val="2"/>
            <w:tcBorders>
              <w:top w:val="single" w:sz="6" w:space="0" w:color="auto"/>
              <w:bottom w:val="single" w:sz="6" w:space="0" w:color="auto"/>
            </w:tcBorders>
          </w:tcPr>
          <w:p w14:paraId="18C7773C" w14:textId="77777777" w:rsidR="001124DD" w:rsidRDefault="001124DD">
            <w:pPr>
              <w:pStyle w:val="covertext"/>
            </w:pPr>
            <w:r>
              <w:t>The contributor acknowledges and accepts that this contribution becomes the property of IEEE and may be made publicly available by P802.15.</w:t>
            </w:r>
          </w:p>
        </w:tc>
      </w:tr>
    </w:tbl>
    <w:p w14:paraId="29AD9700" w14:textId="77777777" w:rsidR="00EA07E2" w:rsidRDefault="00EA07E2" w:rsidP="00927E73">
      <w:pPr>
        <w:spacing w:before="100" w:beforeAutospacing="1" w:after="100" w:afterAutospacing="1"/>
        <w:jc w:val="center"/>
      </w:pPr>
    </w:p>
    <w:p w14:paraId="0386AFE6" w14:textId="77777777" w:rsidR="004B1A3F" w:rsidRDefault="004B1A3F" w:rsidP="00927E73">
      <w:pPr>
        <w:spacing w:before="100" w:beforeAutospacing="1" w:after="100" w:afterAutospacing="1"/>
        <w:jc w:val="center"/>
      </w:pPr>
    </w:p>
    <w:p w14:paraId="6116B650" w14:textId="77777777" w:rsidR="004B1A3F" w:rsidRDefault="004B1A3F" w:rsidP="00927E73">
      <w:pPr>
        <w:spacing w:before="100" w:beforeAutospacing="1" w:after="100" w:afterAutospacing="1"/>
        <w:jc w:val="center"/>
      </w:pPr>
    </w:p>
    <w:p w14:paraId="3F5CF7E6" w14:textId="77777777" w:rsidR="00EA07E2" w:rsidRDefault="00EA07E2" w:rsidP="00927E73">
      <w:pPr>
        <w:spacing w:before="100" w:beforeAutospacing="1" w:after="100" w:afterAutospacing="1"/>
        <w:jc w:val="center"/>
      </w:pPr>
    </w:p>
    <w:p w14:paraId="6C9F0E6A" w14:textId="77777777" w:rsidR="001F1D17" w:rsidRDefault="001F1D17" w:rsidP="00927E73">
      <w:pPr>
        <w:spacing w:before="100" w:beforeAutospacing="1" w:after="100" w:afterAutospacing="1"/>
        <w:jc w:val="center"/>
      </w:pPr>
    </w:p>
    <w:p w14:paraId="2CF8ECDF" w14:textId="77777777" w:rsidR="001F1D17" w:rsidRDefault="001F1D17" w:rsidP="00927E73">
      <w:pPr>
        <w:spacing w:before="100" w:beforeAutospacing="1" w:after="100" w:afterAutospacing="1"/>
        <w:jc w:val="center"/>
      </w:pPr>
    </w:p>
    <w:p w14:paraId="64A4044C" w14:textId="77777777" w:rsidR="001F1D17" w:rsidRDefault="001F1D17" w:rsidP="00927E73">
      <w:pPr>
        <w:spacing w:before="100" w:beforeAutospacing="1" w:after="100" w:afterAutospacing="1"/>
        <w:jc w:val="center"/>
      </w:pPr>
    </w:p>
    <w:p w14:paraId="0345B6EC" w14:textId="77777777" w:rsidR="00927E73" w:rsidRDefault="00927E73" w:rsidP="00927E73"/>
    <w:p w14:paraId="24873103" w14:textId="77777777" w:rsidR="00927E73" w:rsidRDefault="00927E73" w:rsidP="00927E73">
      <w:pPr>
        <w:pStyle w:val="PlainText"/>
        <w:jc w:val="center"/>
        <w:rPr>
          <w:rFonts w:ascii="Times New Roman" w:hAnsi="Times New Roman"/>
          <w:b/>
          <w:sz w:val="32"/>
        </w:rPr>
      </w:pPr>
      <w:r>
        <w:rPr>
          <w:rFonts w:ascii="Times New Roman" w:hAnsi="Times New Roman"/>
          <w:b/>
          <w:sz w:val="32"/>
        </w:rPr>
        <w:t>IEEE P802.15 Low Rate Wireless Personal Area Networks Study Group Functional Requirements Standards Development Criteria</w:t>
      </w:r>
    </w:p>
    <w:p w14:paraId="716FF92F" w14:textId="77777777" w:rsidR="00927E73" w:rsidRDefault="00927E73" w:rsidP="00927E73">
      <w:pPr>
        <w:pStyle w:val="PlainText"/>
        <w:jc w:val="center"/>
        <w:rPr>
          <w:rFonts w:ascii="Times New Roman" w:hAnsi="Times New Roman"/>
        </w:rPr>
      </w:pPr>
    </w:p>
    <w:p w14:paraId="6FB780A6" w14:textId="77777777" w:rsidR="00927E73" w:rsidRPr="001E7E09" w:rsidRDefault="00927E73" w:rsidP="00927E73">
      <w:pPr>
        <w:pStyle w:val="PlainText"/>
        <w:tabs>
          <w:tab w:val="left" w:pos="360"/>
        </w:tabs>
        <w:rPr>
          <w:rFonts w:ascii="Times New Roman" w:hAnsi="Times New Roman"/>
          <w:sz w:val="22"/>
        </w:rPr>
      </w:pPr>
      <w:r w:rsidRPr="001E7E09">
        <w:rPr>
          <w:rFonts w:ascii="Times New Roman" w:hAnsi="Times New Roman"/>
          <w:sz w:val="22"/>
        </w:rPr>
        <w:t xml:space="preserve">The IEEE P802.15.4 Study Group for Wireless Personal Area Networks (WPANs) reviewed and completed the required IEEE Project 802 Functional Requirements, Standards Development Criteria (a.k.a. the Five Criteria). The IEEE 802.15 WPAN Five Criteria response is in Italics below. </w:t>
      </w:r>
    </w:p>
    <w:p w14:paraId="6DCF54D1" w14:textId="77777777" w:rsidR="00927E73" w:rsidRDefault="00927E73" w:rsidP="00927E73">
      <w:pPr>
        <w:pStyle w:val="PlainText"/>
        <w:tabs>
          <w:tab w:val="left" w:pos="360"/>
        </w:tabs>
        <w:rPr>
          <w:rFonts w:ascii="Times New Roman" w:hAnsi="Times New Roman"/>
        </w:rPr>
      </w:pPr>
    </w:p>
    <w:p w14:paraId="45F5C126" w14:textId="77777777" w:rsidR="00927E73" w:rsidRDefault="00927E73" w:rsidP="00927E73">
      <w:pPr>
        <w:pStyle w:val="PlainText"/>
        <w:tabs>
          <w:tab w:val="left" w:pos="360"/>
        </w:tabs>
        <w:rPr>
          <w:rFonts w:ascii="Times New Roman" w:hAnsi="Times New Roman"/>
          <w:b/>
          <w:sz w:val="24"/>
        </w:rPr>
      </w:pPr>
      <w:r>
        <w:rPr>
          <w:rFonts w:ascii="Times New Roman" w:hAnsi="Times New Roman"/>
          <w:b/>
          <w:sz w:val="24"/>
        </w:rPr>
        <w:t>1. BROAD MARKET POTENTIAL</w:t>
      </w:r>
    </w:p>
    <w:p w14:paraId="7FFFA5F1" w14:textId="77777777" w:rsidR="00927E73" w:rsidRDefault="00927E73" w:rsidP="00927E73">
      <w:pPr>
        <w:pStyle w:val="PlainText"/>
        <w:tabs>
          <w:tab w:val="left" w:pos="360"/>
        </w:tabs>
        <w:rPr>
          <w:rFonts w:ascii="Times New Roman" w:hAnsi="Times New Roman"/>
        </w:rPr>
      </w:pPr>
    </w:p>
    <w:p w14:paraId="0D8E1846" w14:textId="77777777" w:rsidR="00927E73" w:rsidRDefault="00927E73" w:rsidP="00927E73">
      <w:pPr>
        <w:pStyle w:val="PlainText"/>
        <w:tabs>
          <w:tab w:val="left" w:pos="360"/>
        </w:tabs>
        <w:rPr>
          <w:rFonts w:ascii="Times New Roman" w:hAnsi="Times New Roman"/>
          <w:b/>
        </w:rPr>
      </w:pPr>
      <w:r>
        <w:rPr>
          <w:rFonts w:ascii="Times New Roman" w:hAnsi="Times New Roman"/>
          <w:b/>
        </w:rPr>
        <w:t xml:space="preserve">a) Broad sets of applicability </w:t>
      </w:r>
    </w:p>
    <w:p w14:paraId="1F45E383" w14:textId="77777777" w:rsidR="00927E73" w:rsidRDefault="00927E73" w:rsidP="00927E73">
      <w:pPr>
        <w:pStyle w:val="PlainText"/>
        <w:tabs>
          <w:tab w:val="left" w:pos="360"/>
        </w:tabs>
        <w:rPr>
          <w:rFonts w:ascii="Times New Roman" w:hAnsi="Times New Roman"/>
          <w:i/>
          <w:color w:val="000000"/>
        </w:rPr>
      </w:pPr>
    </w:p>
    <w:p w14:paraId="5735E743" w14:textId="0C4AD7C6" w:rsidR="00F6160F" w:rsidRDefault="00F6160F" w:rsidP="00927E73">
      <w:pPr>
        <w:pStyle w:val="PlainText"/>
        <w:tabs>
          <w:tab w:val="left" w:pos="360"/>
        </w:tabs>
        <w:rPr>
          <w:rFonts w:ascii="Times New Roman" w:hAnsi="Times New Roman"/>
          <w:i/>
          <w:color w:val="000000"/>
          <w:sz w:val="22"/>
        </w:rPr>
      </w:pPr>
      <w:r>
        <w:rPr>
          <w:rFonts w:ascii="Times New Roman" w:hAnsi="Times New Roman"/>
          <w:i/>
          <w:color w:val="000000"/>
          <w:sz w:val="22"/>
        </w:rPr>
        <w:t xml:space="preserve">The increasing use of </w:t>
      </w:r>
      <w:r w:rsidR="00D1694A" w:rsidRPr="00D1694A">
        <w:rPr>
          <w:rFonts w:ascii="Times New Roman" w:hAnsi="Times New Roman"/>
          <w:i/>
          <w:color w:val="000000"/>
          <w:sz w:val="22"/>
        </w:rPr>
        <w:t xml:space="preserve">WPAN </w:t>
      </w:r>
      <w:r>
        <w:rPr>
          <w:rFonts w:ascii="Times New Roman" w:hAnsi="Times New Roman"/>
          <w:i/>
          <w:color w:val="000000"/>
          <w:sz w:val="22"/>
        </w:rPr>
        <w:t>network</w:t>
      </w:r>
      <w:r w:rsidR="00D1694A">
        <w:rPr>
          <w:rFonts w:ascii="Times New Roman" w:hAnsi="Times New Roman"/>
          <w:i/>
          <w:color w:val="000000"/>
          <w:sz w:val="22"/>
        </w:rPr>
        <w:t>s</w:t>
      </w:r>
      <w:r>
        <w:rPr>
          <w:rFonts w:ascii="Times New Roman" w:hAnsi="Times New Roman"/>
          <w:i/>
          <w:color w:val="000000"/>
          <w:sz w:val="22"/>
        </w:rPr>
        <w:t xml:space="preserve">, where the network is dynamically changing, such as in Field Area Networks and Neighborhood Area Networks and even Home Area Networks requires route handling for </w:t>
      </w:r>
      <w:r w:rsidRPr="00F6160F">
        <w:rPr>
          <w:rFonts w:ascii="Times New Roman" w:hAnsi="Times New Roman"/>
          <w:i/>
          <w:color w:val="000000"/>
          <w:sz w:val="22"/>
        </w:rPr>
        <w:t>changes on the order of a minute time frame</w:t>
      </w:r>
      <w:r>
        <w:rPr>
          <w:rFonts w:ascii="Times New Roman" w:hAnsi="Times New Roman"/>
          <w:i/>
          <w:color w:val="000000"/>
          <w:sz w:val="22"/>
        </w:rPr>
        <w:t>.</w:t>
      </w:r>
    </w:p>
    <w:p w14:paraId="49F5EAE7" w14:textId="77777777" w:rsidR="00F6160F" w:rsidRDefault="00F6160F" w:rsidP="00927E73">
      <w:pPr>
        <w:pStyle w:val="PlainText"/>
        <w:tabs>
          <w:tab w:val="left" w:pos="360"/>
        </w:tabs>
        <w:rPr>
          <w:rFonts w:ascii="Times New Roman" w:hAnsi="Times New Roman"/>
          <w:i/>
          <w:color w:val="000000"/>
          <w:sz w:val="22"/>
        </w:rPr>
      </w:pPr>
    </w:p>
    <w:p w14:paraId="7A417987" w14:textId="77777777" w:rsidR="00927E73" w:rsidRDefault="00927E73" w:rsidP="00927E73">
      <w:pPr>
        <w:pStyle w:val="PlainText"/>
        <w:tabs>
          <w:tab w:val="left" w:pos="360"/>
        </w:tabs>
        <w:rPr>
          <w:rFonts w:ascii="Times New Roman" w:hAnsi="Times New Roman"/>
          <w:b/>
        </w:rPr>
      </w:pPr>
      <w:r>
        <w:rPr>
          <w:rFonts w:ascii="Times New Roman" w:hAnsi="Times New Roman"/>
          <w:b/>
        </w:rPr>
        <w:t xml:space="preserve">b) Multiple vendors and numerous users </w:t>
      </w:r>
    </w:p>
    <w:p w14:paraId="3CE03989" w14:textId="77777777" w:rsidR="007765FC" w:rsidRDefault="007765FC" w:rsidP="00927E73">
      <w:pPr>
        <w:pStyle w:val="PlainText"/>
        <w:rPr>
          <w:rFonts w:ascii="Times New Roman" w:hAnsi="Times New Roman"/>
        </w:rPr>
      </w:pPr>
    </w:p>
    <w:p w14:paraId="010C229A" w14:textId="77777777" w:rsidR="00927E73" w:rsidRPr="00C52B52" w:rsidRDefault="00927E73" w:rsidP="00927E73">
      <w:pPr>
        <w:pStyle w:val="PlainText"/>
        <w:tabs>
          <w:tab w:val="left" w:pos="360"/>
        </w:tabs>
        <w:rPr>
          <w:rFonts w:ascii="Times New Roman" w:hAnsi="Times New Roman"/>
          <w:i/>
          <w:sz w:val="22"/>
        </w:rPr>
      </w:pPr>
      <w:r w:rsidRPr="00C52B52">
        <w:rPr>
          <w:rFonts w:ascii="Times New Roman" w:hAnsi="Times New Roman"/>
          <w:i/>
          <w:sz w:val="22"/>
        </w:rPr>
        <w:t xml:space="preserve">The membership of </w:t>
      </w:r>
      <w:r w:rsidR="00C54057">
        <w:rPr>
          <w:rFonts w:ascii="Times New Roman" w:hAnsi="Times New Roman"/>
          <w:i/>
          <w:sz w:val="22"/>
        </w:rPr>
        <w:t xml:space="preserve">IEEE </w:t>
      </w:r>
      <w:r w:rsidRPr="00C52B52">
        <w:rPr>
          <w:rFonts w:ascii="Times New Roman" w:hAnsi="Times New Roman"/>
          <w:i/>
          <w:sz w:val="22"/>
        </w:rPr>
        <w:t>802.15 demonstrates the interest in WPANs. Members include international wireless industry leaders, academic researchers, semiconductor manufacturers</w:t>
      </w:r>
      <w:r w:rsidR="004602D1" w:rsidRPr="00C52B52">
        <w:rPr>
          <w:rFonts w:ascii="Times New Roman" w:hAnsi="Times New Roman"/>
          <w:i/>
          <w:sz w:val="22"/>
        </w:rPr>
        <w:t xml:space="preserve">, </w:t>
      </w:r>
      <w:r w:rsidR="007765FC">
        <w:rPr>
          <w:rFonts w:ascii="Times New Roman" w:hAnsi="Times New Roman"/>
          <w:i/>
          <w:sz w:val="22"/>
        </w:rPr>
        <w:t xml:space="preserve">communication </w:t>
      </w:r>
      <w:r w:rsidR="004602D1" w:rsidRPr="00C52B52">
        <w:rPr>
          <w:rFonts w:ascii="Times New Roman" w:hAnsi="Times New Roman"/>
          <w:i/>
          <w:sz w:val="22"/>
        </w:rPr>
        <w:t>equipment manufacturers</w:t>
      </w:r>
      <w:r w:rsidRPr="00C52B52">
        <w:rPr>
          <w:rFonts w:ascii="Times New Roman" w:hAnsi="Times New Roman"/>
          <w:i/>
          <w:sz w:val="22"/>
        </w:rPr>
        <w:t xml:space="preserve">, system integrators and end users. </w:t>
      </w:r>
    </w:p>
    <w:p w14:paraId="49981BA7" w14:textId="77777777" w:rsidR="00927E73" w:rsidRPr="00C52B52" w:rsidRDefault="00927E73" w:rsidP="00927E73">
      <w:pPr>
        <w:pStyle w:val="PlainText"/>
        <w:tabs>
          <w:tab w:val="left" w:pos="360"/>
        </w:tabs>
        <w:rPr>
          <w:rFonts w:ascii="Times New Roman" w:hAnsi="Times New Roman"/>
          <w:i/>
          <w:color w:val="000000"/>
          <w:sz w:val="22"/>
        </w:rPr>
      </w:pPr>
    </w:p>
    <w:p w14:paraId="6B69A7DD" w14:textId="77777777" w:rsidR="00EA07E2" w:rsidRDefault="00927E73" w:rsidP="00927E73">
      <w:pPr>
        <w:pStyle w:val="PlainText"/>
        <w:tabs>
          <w:tab w:val="left" w:pos="360"/>
        </w:tabs>
        <w:rPr>
          <w:rFonts w:ascii="Times New Roman" w:hAnsi="Times New Roman"/>
          <w:i/>
          <w:color w:val="000000"/>
          <w:sz w:val="22"/>
        </w:rPr>
      </w:pPr>
      <w:r w:rsidRPr="00C52B52">
        <w:rPr>
          <w:rFonts w:ascii="Times New Roman" w:hAnsi="Times New Roman"/>
          <w:i/>
          <w:color w:val="000000"/>
          <w:sz w:val="22"/>
        </w:rPr>
        <w:t xml:space="preserve">There are at least </w:t>
      </w:r>
      <w:r w:rsidR="007765FC">
        <w:rPr>
          <w:rFonts w:ascii="Times New Roman" w:hAnsi="Times New Roman"/>
          <w:i/>
          <w:color w:val="000000"/>
          <w:sz w:val="22"/>
        </w:rPr>
        <w:t>1</w:t>
      </w:r>
      <w:r w:rsidRPr="00C52B52">
        <w:rPr>
          <w:rFonts w:ascii="Times New Roman" w:hAnsi="Times New Roman"/>
          <w:i/>
          <w:color w:val="000000"/>
          <w:sz w:val="22"/>
        </w:rPr>
        <w:t xml:space="preserve">4 semiconductor manufacturers that are already providing </w:t>
      </w:r>
      <w:r w:rsidR="007765FC">
        <w:rPr>
          <w:rFonts w:ascii="Times New Roman" w:hAnsi="Times New Roman"/>
          <w:i/>
          <w:color w:val="000000"/>
          <w:sz w:val="22"/>
        </w:rPr>
        <w:t xml:space="preserve">chipsets </w:t>
      </w:r>
      <w:r w:rsidRPr="00C52B52">
        <w:rPr>
          <w:rFonts w:ascii="Times New Roman" w:hAnsi="Times New Roman"/>
          <w:i/>
          <w:color w:val="000000"/>
          <w:sz w:val="22"/>
        </w:rPr>
        <w:t xml:space="preserve">for </w:t>
      </w:r>
      <w:r w:rsidR="00C54057">
        <w:rPr>
          <w:rFonts w:ascii="Times New Roman" w:hAnsi="Times New Roman"/>
          <w:i/>
          <w:color w:val="000000"/>
          <w:sz w:val="22"/>
        </w:rPr>
        <w:t xml:space="preserve">IEEE </w:t>
      </w:r>
      <w:r w:rsidRPr="00C52B52">
        <w:rPr>
          <w:rFonts w:ascii="Times New Roman" w:hAnsi="Times New Roman"/>
          <w:i/>
          <w:color w:val="000000"/>
          <w:sz w:val="22"/>
        </w:rPr>
        <w:t>802.15.4.</w:t>
      </w:r>
      <w:r w:rsidR="00EA07E2" w:rsidRPr="00C52B52">
        <w:rPr>
          <w:rFonts w:ascii="Times New Roman" w:hAnsi="Times New Roman"/>
          <w:i/>
          <w:color w:val="000000"/>
          <w:sz w:val="22"/>
        </w:rPr>
        <w:t xml:space="preserve"> </w:t>
      </w:r>
      <w:r w:rsidR="007765FC">
        <w:rPr>
          <w:rFonts w:ascii="Times New Roman" w:hAnsi="Times New Roman"/>
          <w:i/>
          <w:color w:val="000000"/>
          <w:sz w:val="22"/>
        </w:rPr>
        <w:t>The 802.15.4 based solutions have been used and are being used in a wide range of applications.</w:t>
      </w:r>
    </w:p>
    <w:p w14:paraId="4F59B88E" w14:textId="77777777" w:rsidR="007765FC" w:rsidRPr="00C52B52" w:rsidRDefault="007765FC" w:rsidP="00927E73">
      <w:pPr>
        <w:pStyle w:val="PlainText"/>
        <w:tabs>
          <w:tab w:val="left" w:pos="360"/>
        </w:tabs>
        <w:rPr>
          <w:rFonts w:ascii="Times New Roman" w:hAnsi="Times New Roman"/>
          <w:i/>
          <w:color w:val="000000"/>
          <w:sz w:val="22"/>
        </w:rPr>
      </w:pPr>
    </w:p>
    <w:p w14:paraId="0FC31065" w14:textId="77777777" w:rsidR="00927E73" w:rsidRDefault="00927E73" w:rsidP="00927E73">
      <w:pPr>
        <w:pStyle w:val="PlainText"/>
        <w:tabs>
          <w:tab w:val="left" w:pos="360"/>
        </w:tabs>
        <w:rPr>
          <w:rFonts w:ascii="Times New Roman" w:hAnsi="Times New Roman"/>
          <w:b/>
          <w:sz w:val="24"/>
        </w:rPr>
      </w:pPr>
      <w:r>
        <w:rPr>
          <w:rFonts w:ascii="Times New Roman" w:hAnsi="Times New Roman"/>
          <w:b/>
          <w:sz w:val="24"/>
        </w:rPr>
        <w:t>2. COMPATIBILITY</w:t>
      </w:r>
    </w:p>
    <w:p w14:paraId="4958A531" w14:textId="77777777" w:rsidR="00927E73" w:rsidRDefault="00927E73" w:rsidP="00927E73">
      <w:pPr>
        <w:pStyle w:val="PlainText"/>
        <w:tabs>
          <w:tab w:val="left" w:pos="360"/>
        </w:tabs>
        <w:ind w:firstLine="360"/>
        <w:rPr>
          <w:rFonts w:ascii="Times New Roman" w:hAnsi="Times New Roman"/>
        </w:rPr>
      </w:pPr>
    </w:p>
    <w:p w14:paraId="3AF416C2" w14:textId="77777777" w:rsidR="00A526F8" w:rsidRPr="00A526F8" w:rsidRDefault="00A526F8" w:rsidP="00A526F8">
      <w:pPr>
        <w:pStyle w:val="PlainText"/>
        <w:tabs>
          <w:tab w:val="left" w:pos="360"/>
        </w:tabs>
        <w:rPr>
          <w:rFonts w:ascii="Times New Roman" w:hAnsi="Times New Roman"/>
          <w:b/>
        </w:rPr>
      </w:pPr>
      <w:r w:rsidRPr="00A526F8">
        <w:rPr>
          <w:rFonts w:ascii="Times New Roman" w:hAnsi="Times New Roman"/>
          <w:b/>
        </w:rPr>
        <w:t xml:space="preserve">IEEE 802 LMSC defines a family of standards. All standards should be in </w:t>
      </w:r>
      <w:proofErr w:type="gramStart"/>
      <w:r w:rsidRPr="00A526F8">
        <w:rPr>
          <w:rFonts w:ascii="Times New Roman" w:hAnsi="Times New Roman"/>
          <w:b/>
        </w:rPr>
        <w:t>conformance :</w:t>
      </w:r>
      <w:proofErr w:type="gramEnd"/>
      <w:r w:rsidRPr="00A526F8">
        <w:rPr>
          <w:rFonts w:ascii="Times New Roman" w:hAnsi="Times New Roman"/>
          <w:b/>
        </w:rPr>
        <w:t xml:space="preserve"> IEEE </w:t>
      </w:r>
      <w:proofErr w:type="spellStart"/>
      <w:r w:rsidRPr="00A526F8">
        <w:rPr>
          <w:rFonts w:ascii="Times New Roman" w:hAnsi="Times New Roman"/>
          <w:b/>
        </w:rPr>
        <w:t>Std</w:t>
      </w:r>
      <w:proofErr w:type="spellEnd"/>
      <w:r w:rsidRPr="00A526F8">
        <w:rPr>
          <w:rFonts w:ascii="Times New Roman" w:hAnsi="Times New Roman"/>
          <w:b/>
        </w:rPr>
        <w:t xml:space="preserve"> 802, IEEE 802.1D, and IEEE 802.1Q. If any variances in conformance emerge, they shall be thoroughly disclosed and reviewed with IEEE 802.1 WG. In order to demonstrate compatibility with this criterion, the Five Criteria statement must answer the following questions.</w:t>
      </w:r>
    </w:p>
    <w:p w14:paraId="1B1D58FF" w14:textId="77777777" w:rsidR="00A526F8" w:rsidRDefault="00A526F8" w:rsidP="00A526F8">
      <w:pPr>
        <w:pStyle w:val="PlainText"/>
        <w:tabs>
          <w:tab w:val="left" w:pos="360"/>
        </w:tabs>
        <w:rPr>
          <w:rFonts w:ascii="Times New Roman" w:hAnsi="Times New Roman"/>
          <w:b/>
        </w:rPr>
      </w:pPr>
    </w:p>
    <w:p w14:paraId="3EE85C54" w14:textId="3EDD9B9C" w:rsidR="00BE70D3" w:rsidRPr="00BE70D3" w:rsidRDefault="00A526F8" w:rsidP="00BE70D3">
      <w:pPr>
        <w:pStyle w:val="PlainText"/>
        <w:numPr>
          <w:ilvl w:val="0"/>
          <w:numId w:val="3"/>
        </w:numPr>
        <w:tabs>
          <w:tab w:val="left" w:pos="360"/>
        </w:tabs>
        <w:rPr>
          <w:rFonts w:ascii="Times New Roman" w:hAnsi="Times New Roman"/>
          <w:b/>
        </w:rPr>
      </w:pPr>
      <w:r w:rsidRPr="00A526F8">
        <w:rPr>
          <w:rFonts w:ascii="Times New Roman" w:hAnsi="Times New Roman"/>
          <w:b/>
        </w:rPr>
        <w:t xml:space="preserve">Does the PAR mandate that the standard shall comply with IEEE </w:t>
      </w:r>
      <w:proofErr w:type="spellStart"/>
      <w:proofErr w:type="gramStart"/>
      <w:r w:rsidRPr="00A526F8">
        <w:rPr>
          <w:rFonts w:ascii="Times New Roman" w:hAnsi="Times New Roman"/>
          <w:b/>
        </w:rPr>
        <w:t>Std</w:t>
      </w:r>
      <w:proofErr w:type="spellEnd"/>
      <w:proofErr w:type="gramEnd"/>
      <w:r w:rsidRPr="00A526F8">
        <w:rPr>
          <w:rFonts w:ascii="Times New Roman" w:hAnsi="Times New Roman"/>
          <w:b/>
        </w:rPr>
        <w:t xml:space="preserve"> 802, IEEE </w:t>
      </w:r>
      <w:proofErr w:type="spellStart"/>
      <w:r w:rsidRPr="00A526F8">
        <w:rPr>
          <w:rFonts w:ascii="Times New Roman" w:hAnsi="Times New Roman"/>
          <w:b/>
        </w:rPr>
        <w:t>Std</w:t>
      </w:r>
      <w:proofErr w:type="spellEnd"/>
      <w:r w:rsidRPr="00A526F8">
        <w:rPr>
          <w:rFonts w:ascii="Times New Roman" w:hAnsi="Times New Roman"/>
          <w:b/>
        </w:rPr>
        <w:t xml:space="preserve"> 802.1D and IEEE </w:t>
      </w:r>
      <w:proofErr w:type="spellStart"/>
      <w:r w:rsidRPr="00A526F8">
        <w:rPr>
          <w:rFonts w:ascii="Times New Roman" w:hAnsi="Times New Roman"/>
          <w:b/>
        </w:rPr>
        <w:t>Std</w:t>
      </w:r>
      <w:proofErr w:type="spellEnd"/>
      <w:r w:rsidRPr="00A526F8">
        <w:rPr>
          <w:rFonts w:ascii="Times New Roman" w:hAnsi="Times New Roman"/>
          <w:b/>
        </w:rPr>
        <w:t xml:space="preserve"> 802.1Q?</w:t>
      </w:r>
    </w:p>
    <w:p w14:paraId="4FEBF37F" w14:textId="77777777" w:rsidR="00A526F8" w:rsidRDefault="00A526F8" w:rsidP="00A526F8">
      <w:pPr>
        <w:pStyle w:val="PlainText"/>
        <w:tabs>
          <w:tab w:val="left" w:pos="360"/>
        </w:tabs>
        <w:rPr>
          <w:rFonts w:ascii="Times New Roman" w:hAnsi="Times New Roman"/>
          <w:b/>
        </w:rPr>
      </w:pPr>
    </w:p>
    <w:p w14:paraId="51F66758" w14:textId="77777777" w:rsidR="00BE70D3" w:rsidRDefault="00A526F8" w:rsidP="00BE70D3">
      <w:pPr>
        <w:pStyle w:val="PlainText"/>
        <w:numPr>
          <w:ilvl w:val="0"/>
          <w:numId w:val="3"/>
        </w:numPr>
        <w:tabs>
          <w:tab w:val="left" w:pos="360"/>
        </w:tabs>
        <w:rPr>
          <w:rFonts w:ascii="Times New Roman" w:hAnsi="Times New Roman"/>
          <w:b/>
        </w:rPr>
      </w:pPr>
      <w:r w:rsidRPr="00A526F8">
        <w:rPr>
          <w:rFonts w:ascii="Times New Roman" w:hAnsi="Times New Roman"/>
          <w:b/>
        </w:rPr>
        <w:t>If not, how will the WG ensure that the resulting draft standard is compliant, or if not, receives appropriate review from the IEEE 802.1 WG?</w:t>
      </w:r>
    </w:p>
    <w:p w14:paraId="703686D3" w14:textId="77777777" w:rsidR="00BE70D3" w:rsidRDefault="00BE70D3" w:rsidP="00BE70D3">
      <w:pPr>
        <w:pStyle w:val="ListParagraph"/>
        <w:rPr>
          <w:b/>
        </w:rPr>
      </w:pPr>
    </w:p>
    <w:p w14:paraId="32E29ACB" w14:textId="277387A5" w:rsidR="00BE70D3" w:rsidRPr="00E4570F" w:rsidDel="00FD6113" w:rsidRDefault="00FD6113" w:rsidP="00FD6113">
      <w:pPr>
        <w:rPr>
          <w:del w:id="4" w:author="bheile" w:date="2013-07-18T06:50:00Z"/>
          <w:i/>
          <w:sz w:val="22"/>
          <w:szCs w:val="22"/>
        </w:rPr>
      </w:pPr>
      <w:ins w:id="5" w:author="bheile" w:date="2013-07-18T06:50:00Z">
        <w:r w:rsidRPr="00A955CA">
          <w:rPr>
            <w:i/>
            <w:iCs/>
            <w:sz w:val="22"/>
            <w:szCs w:val="22"/>
          </w:rPr>
          <w:t>The PAR does not mandate compliance with IEEE Std. 802, IEEE Std. 802.1D or IEEE Std. 802.1Q.</w:t>
        </w:r>
        <w:r>
          <w:rPr>
            <w:i/>
            <w:iCs/>
            <w:sz w:val="22"/>
            <w:szCs w:val="22"/>
          </w:rPr>
          <w:t xml:space="preserve"> </w:t>
        </w:r>
        <w:r w:rsidRPr="00A955CA">
          <w:rPr>
            <w:i/>
            <w:iCs/>
            <w:sz w:val="22"/>
            <w:szCs w:val="22"/>
          </w:rPr>
          <w:t xml:space="preserve">802.15.10 will schedule </w:t>
        </w:r>
        <w:r>
          <w:rPr>
            <w:i/>
            <w:iCs/>
            <w:sz w:val="22"/>
            <w:szCs w:val="22"/>
          </w:rPr>
          <w:t xml:space="preserve">regular </w:t>
        </w:r>
        <w:r w:rsidRPr="00A955CA">
          <w:rPr>
            <w:i/>
            <w:iCs/>
            <w:sz w:val="22"/>
            <w:szCs w:val="22"/>
          </w:rPr>
          <w:t xml:space="preserve">joint meetings with 802.1 to facilitate review of the </w:t>
        </w:r>
        <w:r>
          <w:rPr>
            <w:i/>
            <w:iCs/>
            <w:sz w:val="22"/>
            <w:szCs w:val="22"/>
          </w:rPr>
          <w:t xml:space="preserve">Recommended Practice </w:t>
        </w:r>
        <w:r w:rsidRPr="00A955CA">
          <w:rPr>
            <w:i/>
            <w:iCs/>
            <w:sz w:val="22"/>
            <w:szCs w:val="22"/>
          </w:rPr>
          <w:t>draft</w:t>
        </w:r>
        <w:r>
          <w:rPr>
            <w:i/>
            <w:iCs/>
            <w:sz w:val="22"/>
            <w:szCs w:val="22"/>
          </w:rPr>
          <w:t xml:space="preserve"> as it is developed</w:t>
        </w:r>
        <w:r w:rsidRPr="00A955CA">
          <w:rPr>
            <w:i/>
            <w:iCs/>
            <w:sz w:val="22"/>
            <w:szCs w:val="22"/>
          </w:rPr>
          <w:t>.</w:t>
        </w:r>
      </w:ins>
      <w:bookmarkStart w:id="6" w:name="_GoBack"/>
      <w:bookmarkEnd w:id="6"/>
      <w:del w:id="7" w:author="bheile" w:date="2013-07-18T06:50:00Z">
        <w:r w:rsidR="00BE70D3" w:rsidRPr="00E4570F" w:rsidDel="00FD6113">
          <w:rPr>
            <w:i/>
            <w:sz w:val="22"/>
            <w:szCs w:val="22"/>
          </w:rPr>
          <w:delText>The PAR does not mandate compliance with IEEE Std 802, IEEE Std 802.1D or IEEE Std 802.1Q.  However, the base standard and this amendment are compliant with the draft D1.5 IEEE 802, which says  "... traffic between EUI-64 and EUI-48 addressed networks needs to be routed at a layer above the DLL."  Hence, the current IEEE Std 802.1D and IEEE Std 802.1Q are not applicable as they only support EUI-48.</w:delText>
        </w:r>
      </w:del>
    </w:p>
    <w:p w14:paraId="3A592A8C" w14:textId="7DB6C375" w:rsidR="00BE70D3" w:rsidRPr="00E4570F" w:rsidDel="00FD6113" w:rsidRDefault="00BE70D3" w:rsidP="00FD6113">
      <w:pPr>
        <w:rPr>
          <w:del w:id="8" w:author="bheile" w:date="2013-07-18T06:50:00Z"/>
          <w:i/>
          <w:sz w:val="22"/>
          <w:szCs w:val="22"/>
        </w:rPr>
      </w:pPr>
    </w:p>
    <w:p w14:paraId="14A4274F" w14:textId="0B8FD1E2" w:rsidR="00A526F8" w:rsidRDefault="00BE70D3" w:rsidP="00FD6113">
      <w:pPr>
        <w:rPr>
          <w:b/>
        </w:rPr>
      </w:pPr>
      <w:del w:id="9" w:author="bheile" w:date="2013-07-18T06:50:00Z">
        <w:r w:rsidRPr="00E4570F" w:rsidDel="00FD6113">
          <w:rPr>
            <w:i/>
            <w:sz w:val="22"/>
            <w:szCs w:val="22"/>
          </w:rPr>
          <w:lastRenderedPageBreak/>
          <w:delText xml:space="preserve">In the case "in which EUI-64s can be bridged to a network with EUI-48s is the case in which the EUI-64s are assigned only from a 48 bit space, e.g., by assigning the last (or middle) 16 bits of the EUI-64 to always be the same number.", then IEEE Std 802.1D and IEEE Std </w:delText>
        </w:r>
        <w:r w:rsidR="00E4570F" w:rsidDel="00FD6113">
          <w:rPr>
            <w:i/>
            <w:sz w:val="22"/>
            <w:szCs w:val="22"/>
          </w:rPr>
          <w:delText>802.1Q would be supported fully</w:delText>
        </w:r>
        <w:r w:rsidRPr="00E4570F" w:rsidDel="00FD6113">
          <w:rPr>
            <w:i/>
            <w:sz w:val="22"/>
            <w:szCs w:val="22"/>
          </w:rPr>
          <w:delText>.</w:delText>
        </w:r>
      </w:del>
      <w:r w:rsidRPr="00BE70D3">
        <w:br/>
      </w:r>
    </w:p>
    <w:p w14:paraId="793B8037" w14:textId="77777777" w:rsidR="00927E73" w:rsidRDefault="00927E73" w:rsidP="00927E73">
      <w:pPr>
        <w:pStyle w:val="PlainText"/>
        <w:tabs>
          <w:tab w:val="left" w:pos="360"/>
        </w:tabs>
        <w:rPr>
          <w:rFonts w:ascii="Times New Roman" w:hAnsi="Times New Roman"/>
          <w:b/>
          <w:sz w:val="24"/>
        </w:rPr>
      </w:pPr>
      <w:r>
        <w:rPr>
          <w:rFonts w:ascii="Times New Roman" w:hAnsi="Times New Roman"/>
          <w:b/>
          <w:sz w:val="24"/>
        </w:rPr>
        <w:t>3. DISTINCT IDENTITY</w:t>
      </w:r>
    </w:p>
    <w:p w14:paraId="7AB2C556" w14:textId="77777777" w:rsidR="00927E73" w:rsidRDefault="00927E73" w:rsidP="00927E73">
      <w:pPr>
        <w:pStyle w:val="PlainText"/>
        <w:tabs>
          <w:tab w:val="left" w:pos="360"/>
        </w:tabs>
        <w:ind w:firstLine="360"/>
        <w:rPr>
          <w:rFonts w:ascii="Times New Roman" w:hAnsi="Times New Roman"/>
        </w:rPr>
      </w:pPr>
    </w:p>
    <w:p w14:paraId="37496682" w14:textId="77777777" w:rsidR="00927E73" w:rsidRPr="001037FE" w:rsidRDefault="00927E73" w:rsidP="001037FE">
      <w:pPr>
        <w:pStyle w:val="PlainText"/>
        <w:tabs>
          <w:tab w:val="left" w:pos="360"/>
        </w:tabs>
        <w:rPr>
          <w:rFonts w:ascii="Times New Roman" w:hAnsi="Times New Roman"/>
          <w:b/>
        </w:rPr>
      </w:pPr>
      <w:r>
        <w:rPr>
          <w:rFonts w:ascii="Times New Roman" w:hAnsi="Times New Roman"/>
          <w:b/>
        </w:rPr>
        <w:t xml:space="preserve">a) Substantially different from other IEEE 802 standards. </w:t>
      </w:r>
    </w:p>
    <w:p w14:paraId="15EE6338" w14:textId="77777777" w:rsidR="005E51D0" w:rsidRDefault="005E51D0" w:rsidP="00927E73">
      <w:pPr>
        <w:pStyle w:val="PlainText"/>
        <w:tabs>
          <w:tab w:val="left" w:pos="360"/>
        </w:tabs>
        <w:rPr>
          <w:rFonts w:ascii="Times New Roman" w:hAnsi="Times New Roman"/>
          <w:i/>
          <w:iCs/>
          <w:color w:val="000000"/>
          <w:sz w:val="22"/>
          <w:lang w:val="en-GB"/>
        </w:rPr>
      </w:pPr>
    </w:p>
    <w:p w14:paraId="75611496" w14:textId="3910467A" w:rsidR="00615719" w:rsidRDefault="001D732D" w:rsidP="00927E73">
      <w:pPr>
        <w:pStyle w:val="PlainText"/>
        <w:tabs>
          <w:tab w:val="left" w:pos="360"/>
        </w:tabs>
        <w:rPr>
          <w:rFonts w:ascii="Times New Roman" w:hAnsi="Times New Roman"/>
          <w:i/>
          <w:iCs/>
          <w:color w:val="000000"/>
          <w:sz w:val="22"/>
          <w:lang w:val="en-GB"/>
        </w:rPr>
      </w:pPr>
      <w:r>
        <w:rPr>
          <w:rFonts w:ascii="Times New Roman" w:hAnsi="Times New Roman"/>
          <w:i/>
          <w:iCs/>
          <w:color w:val="000000"/>
          <w:sz w:val="22"/>
          <w:lang w:val="en-GB"/>
        </w:rPr>
        <w:t xml:space="preserve">This new </w:t>
      </w:r>
      <w:r w:rsidR="00C54057">
        <w:rPr>
          <w:rFonts w:ascii="Times New Roman" w:hAnsi="Times New Roman"/>
          <w:i/>
          <w:iCs/>
          <w:color w:val="000000"/>
          <w:sz w:val="22"/>
          <w:lang w:val="en-GB"/>
        </w:rPr>
        <w:t xml:space="preserve">IEEE </w:t>
      </w:r>
      <w:r>
        <w:rPr>
          <w:rFonts w:ascii="Times New Roman" w:hAnsi="Times New Roman"/>
          <w:i/>
          <w:iCs/>
          <w:color w:val="000000"/>
          <w:sz w:val="22"/>
          <w:lang w:val="en-GB"/>
        </w:rPr>
        <w:t xml:space="preserve">802.15 </w:t>
      </w:r>
      <w:r w:rsidR="007B6288" w:rsidRPr="007B6288">
        <w:rPr>
          <w:rFonts w:ascii="Times New Roman" w:hAnsi="Times New Roman"/>
          <w:i/>
          <w:color w:val="000000"/>
          <w:sz w:val="22"/>
        </w:rPr>
        <w:t>recommended practic</w:t>
      </w:r>
      <w:r w:rsidR="007B6288">
        <w:rPr>
          <w:rFonts w:ascii="Times New Roman" w:hAnsi="Times New Roman"/>
          <w:i/>
          <w:color w:val="000000"/>
          <w:sz w:val="22"/>
        </w:rPr>
        <w:t xml:space="preserve">e </w:t>
      </w:r>
      <w:r>
        <w:rPr>
          <w:rFonts w:ascii="Times New Roman" w:hAnsi="Times New Roman"/>
          <w:i/>
          <w:iCs/>
          <w:color w:val="000000"/>
          <w:sz w:val="22"/>
          <w:lang w:val="en-GB"/>
        </w:rPr>
        <w:t xml:space="preserve">will </w:t>
      </w:r>
      <w:r w:rsidR="00615719">
        <w:rPr>
          <w:rFonts w:ascii="Times New Roman" w:hAnsi="Times New Roman"/>
          <w:i/>
          <w:iCs/>
          <w:color w:val="000000"/>
          <w:sz w:val="22"/>
          <w:lang w:val="en-GB"/>
        </w:rPr>
        <w:t>enable networking for WPANs and</w:t>
      </w:r>
      <w:r w:rsidR="00615719" w:rsidRPr="00A526F8">
        <w:rPr>
          <w:rFonts w:ascii="Times New Roman" w:hAnsi="Times New Roman"/>
          <w:i/>
          <w:color w:val="000000"/>
          <w:sz w:val="22"/>
          <w:lang w:val="en-GB"/>
        </w:rPr>
        <w:t xml:space="preserve"> </w:t>
      </w:r>
      <w:r w:rsidR="002D7CC8">
        <w:rPr>
          <w:rFonts w:ascii="Times New Roman" w:hAnsi="Times New Roman"/>
          <w:i/>
          <w:iCs/>
          <w:color w:val="000000"/>
          <w:sz w:val="22"/>
        </w:rPr>
        <w:t>minimizes</w:t>
      </w:r>
      <w:r w:rsidR="00615719">
        <w:rPr>
          <w:rFonts w:ascii="Times New Roman" w:hAnsi="Times New Roman"/>
          <w:i/>
          <w:iCs/>
          <w:color w:val="000000"/>
          <w:sz w:val="22"/>
        </w:rPr>
        <w:t xml:space="preserve"> </w:t>
      </w:r>
      <w:r w:rsidR="002D7CC8">
        <w:rPr>
          <w:rFonts w:ascii="Times New Roman" w:hAnsi="Times New Roman"/>
          <w:i/>
          <w:iCs/>
          <w:color w:val="000000"/>
          <w:sz w:val="22"/>
        </w:rPr>
        <w:t xml:space="preserve">the </w:t>
      </w:r>
      <w:r w:rsidR="00615719">
        <w:rPr>
          <w:rFonts w:ascii="Times New Roman" w:hAnsi="Times New Roman"/>
          <w:i/>
          <w:iCs/>
          <w:color w:val="000000"/>
          <w:sz w:val="22"/>
          <w:lang w:val="en-GB"/>
        </w:rPr>
        <w:t>route handling</w:t>
      </w:r>
      <w:r w:rsidR="002D7CC8">
        <w:rPr>
          <w:rFonts w:ascii="Times New Roman" w:hAnsi="Times New Roman"/>
          <w:i/>
          <w:iCs/>
          <w:color w:val="000000"/>
          <w:sz w:val="22"/>
          <w:lang w:val="en-GB"/>
        </w:rPr>
        <w:t xml:space="preserve"> overhead</w:t>
      </w:r>
      <w:r w:rsidR="00615719">
        <w:rPr>
          <w:rFonts w:ascii="Times New Roman" w:hAnsi="Times New Roman"/>
          <w:i/>
          <w:iCs/>
          <w:color w:val="000000"/>
          <w:sz w:val="22"/>
          <w:lang w:val="en-GB"/>
        </w:rPr>
        <w:t xml:space="preserve"> for dynamically changing</w:t>
      </w:r>
      <w:r w:rsidR="00615719">
        <w:rPr>
          <w:rFonts w:ascii="Times New Roman" w:hAnsi="Times New Roman"/>
          <w:i/>
          <w:iCs/>
          <w:color w:val="000000"/>
          <w:sz w:val="22"/>
        </w:rPr>
        <w:t xml:space="preserve"> </w:t>
      </w:r>
      <w:r w:rsidR="00615719">
        <w:rPr>
          <w:rFonts w:ascii="Times New Roman" w:hAnsi="Times New Roman"/>
          <w:i/>
          <w:iCs/>
          <w:color w:val="000000"/>
          <w:sz w:val="22"/>
          <w:lang w:val="en-GB"/>
        </w:rPr>
        <w:t>mesh networks.</w:t>
      </w:r>
    </w:p>
    <w:p w14:paraId="285FB601" w14:textId="77777777" w:rsidR="00927E73" w:rsidRDefault="00927E73" w:rsidP="00927E73">
      <w:pPr>
        <w:pStyle w:val="PlainText"/>
        <w:tabs>
          <w:tab w:val="left" w:pos="360"/>
        </w:tabs>
        <w:rPr>
          <w:rFonts w:ascii="Times New Roman" w:hAnsi="Times New Roman"/>
          <w:i/>
          <w:lang w:eastAsia="ja-JP"/>
        </w:rPr>
      </w:pPr>
    </w:p>
    <w:p w14:paraId="7AD61369" w14:textId="77777777" w:rsidR="00927E73" w:rsidRDefault="00927E73" w:rsidP="00927E73">
      <w:pPr>
        <w:pStyle w:val="PlainText"/>
        <w:tabs>
          <w:tab w:val="left" w:pos="360"/>
        </w:tabs>
        <w:rPr>
          <w:rFonts w:ascii="Times New Roman" w:hAnsi="Times New Roman"/>
          <w:b/>
        </w:rPr>
      </w:pPr>
      <w:r>
        <w:rPr>
          <w:rFonts w:ascii="Times New Roman" w:hAnsi="Times New Roman"/>
          <w:b/>
        </w:rPr>
        <w:t xml:space="preserve">b) One unique solution per problem (not two solutions to a problem). </w:t>
      </w:r>
    </w:p>
    <w:p w14:paraId="01B39531" w14:textId="77777777" w:rsidR="00927E73" w:rsidRDefault="00927E73" w:rsidP="00927E73">
      <w:pPr>
        <w:pStyle w:val="PlainText"/>
        <w:tabs>
          <w:tab w:val="left" w:pos="360"/>
        </w:tabs>
        <w:ind w:firstLine="360"/>
        <w:rPr>
          <w:rFonts w:ascii="Times New Roman" w:hAnsi="Times New Roman"/>
        </w:rPr>
      </w:pPr>
    </w:p>
    <w:p w14:paraId="616F1798" w14:textId="43F0E6FB" w:rsidR="00BF7F1A" w:rsidRDefault="00927E73" w:rsidP="00927E73">
      <w:pPr>
        <w:pStyle w:val="PlainText"/>
        <w:tabs>
          <w:tab w:val="left" w:pos="360"/>
        </w:tabs>
        <w:rPr>
          <w:rFonts w:ascii="Times New Roman" w:hAnsi="Times New Roman"/>
          <w:i/>
          <w:color w:val="000000"/>
          <w:sz w:val="22"/>
          <w:lang w:eastAsia="ja-JP"/>
        </w:rPr>
      </w:pPr>
      <w:r w:rsidRPr="00C52B52">
        <w:rPr>
          <w:rFonts w:ascii="Times New Roman" w:hAnsi="Times New Roman"/>
          <w:i/>
          <w:color w:val="000000"/>
          <w:sz w:val="22"/>
        </w:rPr>
        <w:t xml:space="preserve">The proposed </w:t>
      </w:r>
      <w:r w:rsidR="001D732D">
        <w:rPr>
          <w:rFonts w:ascii="Times New Roman" w:hAnsi="Times New Roman"/>
          <w:i/>
          <w:color w:val="000000"/>
          <w:sz w:val="22"/>
          <w:lang w:eastAsia="ja-JP"/>
        </w:rPr>
        <w:t xml:space="preserve">new </w:t>
      </w:r>
      <w:r w:rsidR="007B6288" w:rsidRPr="007B6288">
        <w:rPr>
          <w:rFonts w:ascii="Times New Roman" w:hAnsi="Times New Roman"/>
          <w:i/>
          <w:color w:val="000000"/>
          <w:sz w:val="22"/>
        </w:rPr>
        <w:t>recommended practic</w:t>
      </w:r>
      <w:r w:rsidR="007B6288">
        <w:rPr>
          <w:rFonts w:ascii="Times New Roman" w:hAnsi="Times New Roman"/>
          <w:i/>
          <w:color w:val="000000"/>
          <w:sz w:val="22"/>
        </w:rPr>
        <w:t xml:space="preserve">e </w:t>
      </w:r>
      <w:r w:rsidR="001D732D">
        <w:rPr>
          <w:rFonts w:ascii="Times New Roman" w:hAnsi="Times New Roman"/>
          <w:i/>
          <w:color w:val="000000"/>
          <w:sz w:val="22"/>
          <w:lang w:eastAsia="ja-JP"/>
        </w:rPr>
        <w:t>in</w:t>
      </w:r>
      <w:r w:rsidRPr="00C52B52">
        <w:rPr>
          <w:rFonts w:ascii="Times New Roman" w:hAnsi="Times New Roman"/>
          <w:i/>
          <w:color w:val="000000"/>
          <w:sz w:val="22"/>
          <w:lang w:eastAsia="ja-JP"/>
        </w:rPr>
        <w:t xml:space="preserve"> </w:t>
      </w:r>
      <w:r w:rsidR="00EE64B9">
        <w:rPr>
          <w:rFonts w:ascii="Times New Roman" w:hAnsi="Times New Roman"/>
          <w:i/>
          <w:color w:val="000000"/>
          <w:sz w:val="22"/>
          <w:lang w:eastAsia="ja-JP"/>
        </w:rPr>
        <w:t xml:space="preserve">IEEE </w:t>
      </w:r>
      <w:r w:rsidR="001D732D">
        <w:rPr>
          <w:rFonts w:ascii="Times New Roman" w:hAnsi="Times New Roman"/>
          <w:i/>
          <w:color w:val="000000"/>
          <w:sz w:val="22"/>
          <w:lang w:eastAsia="ja-JP"/>
        </w:rPr>
        <w:t>802.15</w:t>
      </w:r>
      <w:r w:rsidRPr="00C52B52">
        <w:rPr>
          <w:rFonts w:ascii="Times New Roman" w:hAnsi="Times New Roman"/>
          <w:i/>
          <w:color w:val="000000"/>
          <w:sz w:val="22"/>
          <w:lang w:eastAsia="ja-JP"/>
        </w:rPr>
        <w:t xml:space="preserve"> </w:t>
      </w:r>
      <w:r w:rsidRPr="00C52B52">
        <w:rPr>
          <w:rFonts w:ascii="Times New Roman" w:hAnsi="Times New Roman" w:hint="eastAsia"/>
          <w:i/>
          <w:color w:val="000000"/>
          <w:sz w:val="22"/>
          <w:lang w:eastAsia="ja-JP"/>
        </w:rPr>
        <w:t>will</w:t>
      </w:r>
      <w:r w:rsidRPr="00C52B52">
        <w:rPr>
          <w:rFonts w:ascii="Times New Roman" w:hAnsi="Times New Roman"/>
          <w:i/>
          <w:color w:val="000000"/>
          <w:sz w:val="22"/>
          <w:lang w:eastAsia="ja-JP"/>
        </w:rPr>
        <w:t xml:space="preserve"> provide a </w:t>
      </w:r>
      <w:r w:rsidR="00BF7F1A">
        <w:rPr>
          <w:rFonts w:ascii="Times New Roman" w:hAnsi="Times New Roman"/>
          <w:i/>
          <w:color w:val="000000"/>
          <w:sz w:val="22"/>
          <w:lang w:eastAsia="ja-JP"/>
        </w:rPr>
        <w:t xml:space="preserve">unique </w:t>
      </w:r>
      <w:r w:rsidRPr="00C52B52">
        <w:rPr>
          <w:rFonts w:ascii="Times New Roman" w:hAnsi="Times New Roman"/>
          <w:i/>
          <w:color w:val="000000"/>
          <w:sz w:val="22"/>
          <w:lang w:eastAsia="ja-JP"/>
        </w:rPr>
        <w:t xml:space="preserve">solution for </w:t>
      </w:r>
      <w:r w:rsidR="002D7CC8">
        <w:rPr>
          <w:rFonts w:ascii="Times New Roman" w:hAnsi="Times New Roman"/>
          <w:i/>
          <w:iCs/>
          <w:color w:val="000000"/>
          <w:sz w:val="22"/>
          <w:lang w:val="en-GB"/>
        </w:rPr>
        <w:t>dynamically changing</w:t>
      </w:r>
      <w:r w:rsidR="002D7CC8">
        <w:rPr>
          <w:rFonts w:ascii="Times New Roman" w:hAnsi="Times New Roman"/>
          <w:i/>
          <w:iCs/>
          <w:color w:val="000000"/>
          <w:sz w:val="22"/>
        </w:rPr>
        <w:t xml:space="preserve"> </w:t>
      </w:r>
      <w:r w:rsidR="002D7CC8">
        <w:rPr>
          <w:rFonts w:ascii="Times New Roman" w:hAnsi="Times New Roman"/>
          <w:i/>
          <w:iCs/>
          <w:color w:val="000000"/>
          <w:sz w:val="22"/>
          <w:lang w:val="en-GB"/>
        </w:rPr>
        <w:t>mesh networks</w:t>
      </w:r>
      <w:r w:rsidR="00BF7F1A">
        <w:rPr>
          <w:rFonts w:ascii="Times New Roman" w:hAnsi="Times New Roman"/>
          <w:i/>
          <w:color w:val="000000"/>
          <w:sz w:val="22"/>
          <w:lang w:eastAsia="ja-JP"/>
        </w:rPr>
        <w:t>.</w:t>
      </w:r>
    </w:p>
    <w:p w14:paraId="7DE91528" w14:textId="77777777" w:rsidR="00BF7F1A" w:rsidRDefault="00BF7F1A" w:rsidP="00927E73">
      <w:pPr>
        <w:pStyle w:val="PlainText"/>
        <w:tabs>
          <w:tab w:val="left" w:pos="360"/>
        </w:tabs>
        <w:rPr>
          <w:rFonts w:ascii="Times New Roman" w:hAnsi="Times New Roman"/>
          <w:i/>
          <w:color w:val="000000"/>
          <w:sz w:val="22"/>
          <w:lang w:eastAsia="ja-JP"/>
        </w:rPr>
      </w:pPr>
    </w:p>
    <w:p w14:paraId="71DDA8CC" w14:textId="77777777" w:rsidR="00927E73" w:rsidRDefault="00927E73" w:rsidP="00927E73">
      <w:pPr>
        <w:pStyle w:val="PlainText"/>
        <w:rPr>
          <w:rFonts w:ascii="Times New Roman" w:hAnsi="Times New Roman"/>
          <w:b/>
        </w:rPr>
      </w:pPr>
      <w:r>
        <w:rPr>
          <w:rFonts w:ascii="Times New Roman" w:hAnsi="Times New Roman"/>
          <w:b/>
        </w:rPr>
        <w:t xml:space="preserve">c) Easy for the document reader to select the relevant specification. </w:t>
      </w:r>
    </w:p>
    <w:p w14:paraId="5FA19152" w14:textId="77777777" w:rsidR="00927E73" w:rsidRDefault="00927E73" w:rsidP="00927E73">
      <w:pPr>
        <w:pStyle w:val="PlainText"/>
        <w:tabs>
          <w:tab w:val="left" w:pos="360"/>
        </w:tabs>
        <w:ind w:left="360"/>
        <w:rPr>
          <w:rFonts w:ascii="Times New Roman" w:hAnsi="Times New Roman"/>
        </w:rPr>
      </w:pPr>
    </w:p>
    <w:p w14:paraId="5450D054" w14:textId="0AB349A8" w:rsidR="00927E73" w:rsidRPr="00C52B52" w:rsidRDefault="00927E73" w:rsidP="00927E73">
      <w:pPr>
        <w:pStyle w:val="PlainText"/>
        <w:tabs>
          <w:tab w:val="left" w:pos="360"/>
        </w:tabs>
        <w:rPr>
          <w:rFonts w:ascii="Times New Roman" w:hAnsi="Times New Roman"/>
          <w:i/>
          <w:color w:val="000000"/>
          <w:sz w:val="22"/>
        </w:rPr>
      </w:pPr>
      <w:r w:rsidRPr="00C52B52">
        <w:rPr>
          <w:rFonts w:ascii="Times New Roman" w:hAnsi="Times New Roman"/>
          <w:i/>
          <w:color w:val="000000"/>
          <w:sz w:val="22"/>
        </w:rPr>
        <w:t xml:space="preserve">The proposed </w:t>
      </w:r>
      <w:r w:rsidR="001D732D">
        <w:rPr>
          <w:rFonts w:ascii="Times New Roman" w:hAnsi="Times New Roman"/>
          <w:i/>
          <w:color w:val="000000"/>
          <w:sz w:val="22"/>
          <w:lang w:eastAsia="ja-JP"/>
        </w:rPr>
        <w:t xml:space="preserve">new </w:t>
      </w:r>
      <w:r w:rsidR="007B6288" w:rsidRPr="007B6288">
        <w:rPr>
          <w:rFonts w:ascii="Times New Roman" w:hAnsi="Times New Roman"/>
          <w:i/>
          <w:color w:val="000000"/>
          <w:sz w:val="22"/>
        </w:rPr>
        <w:t>recommended practic</w:t>
      </w:r>
      <w:r w:rsidR="007B6288">
        <w:rPr>
          <w:rFonts w:ascii="Times New Roman" w:hAnsi="Times New Roman"/>
          <w:i/>
          <w:color w:val="000000"/>
          <w:sz w:val="22"/>
        </w:rPr>
        <w:t xml:space="preserve">e </w:t>
      </w:r>
      <w:r w:rsidR="001D732D">
        <w:rPr>
          <w:rFonts w:ascii="Times New Roman" w:hAnsi="Times New Roman"/>
          <w:i/>
          <w:color w:val="000000"/>
          <w:sz w:val="22"/>
          <w:lang w:eastAsia="ja-JP"/>
        </w:rPr>
        <w:t>in</w:t>
      </w:r>
      <w:r w:rsidR="001D732D" w:rsidRPr="00C52B52">
        <w:rPr>
          <w:rFonts w:ascii="Times New Roman" w:hAnsi="Times New Roman"/>
          <w:i/>
          <w:color w:val="000000"/>
          <w:sz w:val="22"/>
          <w:lang w:eastAsia="ja-JP"/>
        </w:rPr>
        <w:t xml:space="preserve"> </w:t>
      </w:r>
      <w:r w:rsidR="001D732D">
        <w:rPr>
          <w:rFonts w:ascii="Times New Roman" w:hAnsi="Times New Roman"/>
          <w:i/>
          <w:color w:val="000000"/>
          <w:sz w:val="22"/>
          <w:lang w:eastAsia="ja-JP"/>
        </w:rPr>
        <w:t>IEEE 802.15</w:t>
      </w:r>
      <w:r w:rsidR="001D732D" w:rsidRPr="00C52B52">
        <w:rPr>
          <w:rFonts w:ascii="Times New Roman" w:hAnsi="Times New Roman"/>
          <w:i/>
          <w:color w:val="000000"/>
          <w:sz w:val="22"/>
          <w:lang w:eastAsia="ja-JP"/>
        </w:rPr>
        <w:t xml:space="preserve"> </w:t>
      </w:r>
      <w:r w:rsidR="003B1A4D">
        <w:rPr>
          <w:rFonts w:ascii="Times New Roman" w:hAnsi="Times New Roman"/>
          <w:i/>
          <w:color w:val="000000"/>
          <w:sz w:val="22"/>
        </w:rPr>
        <w:t>will include a</w:t>
      </w:r>
      <w:r w:rsidRPr="00C52B52">
        <w:rPr>
          <w:rFonts w:ascii="Times New Roman" w:hAnsi="Times New Roman"/>
          <w:i/>
          <w:color w:val="000000"/>
          <w:sz w:val="22"/>
        </w:rPr>
        <w:t xml:space="preserve"> </w:t>
      </w:r>
      <w:r w:rsidR="003B1A4D">
        <w:rPr>
          <w:rFonts w:ascii="Times New Roman" w:hAnsi="Times New Roman"/>
          <w:i/>
          <w:color w:val="000000"/>
          <w:sz w:val="22"/>
        </w:rPr>
        <w:t xml:space="preserve">recommended </w:t>
      </w:r>
      <w:r w:rsidRPr="00C52B52">
        <w:rPr>
          <w:rFonts w:ascii="Times New Roman" w:hAnsi="Times New Roman"/>
          <w:i/>
          <w:color w:val="000000"/>
          <w:sz w:val="22"/>
        </w:rPr>
        <w:t xml:space="preserve">specification </w:t>
      </w:r>
      <w:r w:rsidR="009B47F3">
        <w:rPr>
          <w:rFonts w:ascii="Times New Roman" w:hAnsi="Times New Roman"/>
          <w:i/>
          <w:color w:val="000000"/>
          <w:sz w:val="22"/>
        </w:rPr>
        <w:t>for the</w:t>
      </w:r>
      <w:r w:rsidRPr="00C52B52">
        <w:rPr>
          <w:rFonts w:ascii="Times New Roman" w:hAnsi="Times New Roman"/>
          <w:i/>
          <w:color w:val="000000"/>
          <w:sz w:val="22"/>
        </w:rPr>
        <w:t xml:space="preserve"> </w:t>
      </w:r>
      <w:r w:rsidR="009B47F3">
        <w:rPr>
          <w:rFonts w:ascii="Times New Roman" w:hAnsi="Times New Roman"/>
          <w:i/>
          <w:iCs/>
          <w:color w:val="000000"/>
          <w:sz w:val="22"/>
          <w:lang w:val="en-GB"/>
        </w:rPr>
        <w:t>route handling of dynamically changing</w:t>
      </w:r>
      <w:r w:rsidR="009B47F3">
        <w:rPr>
          <w:rFonts w:ascii="Times New Roman" w:hAnsi="Times New Roman"/>
          <w:i/>
          <w:iCs/>
          <w:color w:val="000000"/>
          <w:sz w:val="22"/>
        </w:rPr>
        <w:t xml:space="preserve"> </w:t>
      </w:r>
      <w:r w:rsidR="009B47F3">
        <w:rPr>
          <w:rFonts w:ascii="Times New Roman" w:hAnsi="Times New Roman"/>
          <w:i/>
          <w:iCs/>
          <w:color w:val="000000"/>
          <w:sz w:val="22"/>
          <w:lang w:val="en-GB"/>
        </w:rPr>
        <w:t>mesh networks</w:t>
      </w:r>
      <w:r w:rsidR="00BB5E56">
        <w:rPr>
          <w:rFonts w:ascii="Times New Roman" w:hAnsi="Times New Roman"/>
          <w:i/>
          <w:color w:val="000000"/>
          <w:sz w:val="22"/>
        </w:rPr>
        <w:t>.</w:t>
      </w:r>
    </w:p>
    <w:p w14:paraId="3B5502AE" w14:textId="77777777" w:rsidR="00927E73" w:rsidRDefault="00927E73" w:rsidP="00927E73">
      <w:pPr>
        <w:pStyle w:val="PlainText"/>
        <w:tabs>
          <w:tab w:val="left" w:pos="360"/>
        </w:tabs>
        <w:rPr>
          <w:rFonts w:ascii="Times New Roman" w:hAnsi="Times New Roman"/>
        </w:rPr>
      </w:pPr>
    </w:p>
    <w:p w14:paraId="475490B9" w14:textId="77777777" w:rsidR="00927E73" w:rsidRDefault="00927E73" w:rsidP="00927E73">
      <w:pPr>
        <w:pStyle w:val="PlainText"/>
        <w:tabs>
          <w:tab w:val="left" w:pos="360"/>
        </w:tabs>
        <w:rPr>
          <w:rFonts w:ascii="Times New Roman" w:hAnsi="Times New Roman"/>
          <w:b/>
          <w:sz w:val="24"/>
        </w:rPr>
      </w:pPr>
      <w:r>
        <w:rPr>
          <w:rFonts w:ascii="Times New Roman" w:hAnsi="Times New Roman"/>
          <w:b/>
          <w:sz w:val="24"/>
        </w:rPr>
        <w:t>4. TECHNICAL FEASIBILITY</w:t>
      </w:r>
    </w:p>
    <w:p w14:paraId="1240D5F0" w14:textId="77777777" w:rsidR="00927E73" w:rsidRDefault="00927E73" w:rsidP="00927E73">
      <w:pPr>
        <w:pStyle w:val="PlainText"/>
        <w:tabs>
          <w:tab w:val="left" w:pos="360"/>
        </w:tabs>
        <w:ind w:firstLine="360"/>
        <w:rPr>
          <w:rFonts w:ascii="Times New Roman" w:hAnsi="Times New Roman"/>
        </w:rPr>
      </w:pPr>
    </w:p>
    <w:p w14:paraId="5C5C0BA9" w14:textId="77777777" w:rsidR="007C75F4" w:rsidRPr="007C75F4" w:rsidRDefault="00927E73" w:rsidP="007C75F4">
      <w:pPr>
        <w:pStyle w:val="PlainText"/>
        <w:numPr>
          <w:ilvl w:val="0"/>
          <w:numId w:val="2"/>
        </w:numPr>
        <w:tabs>
          <w:tab w:val="left" w:pos="360"/>
        </w:tabs>
        <w:rPr>
          <w:rFonts w:ascii="Times New Roman" w:hAnsi="Times New Roman"/>
          <w:b/>
        </w:rPr>
      </w:pPr>
      <w:r>
        <w:rPr>
          <w:rFonts w:ascii="Times New Roman" w:hAnsi="Times New Roman"/>
          <w:b/>
        </w:rPr>
        <w:t xml:space="preserve">Demonstrated system feasibility </w:t>
      </w:r>
    </w:p>
    <w:p w14:paraId="52384A6E" w14:textId="77777777" w:rsidR="00927E73" w:rsidRDefault="00927E73" w:rsidP="00927E73">
      <w:pPr>
        <w:pStyle w:val="PlainText"/>
        <w:tabs>
          <w:tab w:val="left" w:pos="360"/>
        </w:tabs>
        <w:ind w:firstLine="360"/>
        <w:rPr>
          <w:rFonts w:ascii="Times New Roman" w:hAnsi="Times New Roman"/>
          <w:i/>
        </w:rPr>
      </w:pPr>
    </w:p>
    <w:p w14:paraId="548C3759" w14:textId="77777777" w:rsidR="00836478" w:rsidRDefault="00C70FE8" w:rsidP="00927E73">
      <w:pPr>
        <w:pStyle w:val="PlainText"/>
        <w:tabs>
          <w:tab w:val="left" w:pos="360"/>
        </w:tabs>
        <w:rPr>
          <w:rFonts w:ascii="Times New Roman" w:hAnsi="Times New Roman"/>
          <w:i/>
          <w:sz w:val="22"/>
        </w:rPr>
      </w:pPr>
      <w:r>
        <w:rPr>
          <w:rFonts w:ascii="Times New Roman" w:hAnsi="Times New Roman"/>
          <w:i/>
          <w:sz w:val="22"/>
        </w:rPr>
        <w:t>A</w:t>
      </w:r>
      <w:r w:rsidR="00836478">
        <w:rPr>
          <w:rFonts w:ascii="Times New Roman" w:hAnsi="Times New Roman"/>
          <w:i/>
          <w:sz w:val="22"/>
        </w:rPr>
        <w:t xml:space="preserve">pproaches </w:t>
      </w:r>
      <w:r w:rsidR="00735BBC">
        <w:rPr>
          <w:rFonts w:ascii="Times New Roman" w:hAnsi="Times New Roman"/>
          <w:i/>
          <w:sz w:val="22"/>
        </w:rPr>
        <w:t xml:space="preserve">to route handling of </w:t>
      </w:r>
      <w:r>
        <w:rPr>
          <w:rFonts w:ascii="Times New Roman" w:hAnsi="Times New Roman"/>
          <w:i/>
          <w:sz w:val="22"/>
        </w:rPr>
        <w:t>dynamically changing networks are in use today in pilot programs and in operational networks</w:t>
      </w:r>
      <w:r w:rsidR="00AE5836">
        <w:rPr>
          <w:rFonts w:ascii="Times New Roman" w:hAnsi="Times New Roman"/>
          <w:i/>
          <w:sz w:val="22"/>
        </w:rPr>
        <w:t>.</w:t>
      </w:r>
    </w:p>
    <w:p w14:paraId="223445EC" w14:textId="77777777" w:rsidR="00927E73" w:rsidRPr="008657E5" w:rsidRDefault="00927E73" w:rsidP="00927E73">
      <w:pPr>
        <w:pStyle w:val="PlainText"/>
        <w:tabs>
          <w:tab w:val="left" w:pos="360"/>
        </w:tabs>
        <w:rPr>
          <w:rFonts w:ascii="Times New Roman" w:hAnsi="Times New Roman"/>
          <w:i/>
        </w:rPr>
      </w:pPr>
    </w:p>
    <w:p w14:paraId="4A6B3A7D" w14:textId="77777777" w:rsidR="00927E73" w:rsidRDefault="00927E73" w:rsidP="00927E73">
      <w:pPr>
        <w:pStyle w:val="PlainText"/>
        <w:tabs>
          <w:tab w:val="left" w:pos="360"/>
        </w:tabs>
        <w:rPr>
          <w:rFonts w:ascii="Times New Roman" w:hAnsi="Times New Roman"/>
          <w:b/>
        </w:rPr>
      </w:pPr>
      <w:r>
        <w:rPr>
          <w:rFonts w:ascii="Times New Roman" w:hAnsi="Times New Roman"/>
          <w:b/>
        </w:rPr>
        <w:t xml:space="preserve">b) Proven technology, reasonable testing </w:t>
      </w:r>
    </w:p>
    <w:p w14:paraId="0EAF9964" w14:textId="77777777" w:rsidR="00927E73" w:rsidRDefault="00927E73" w:rsidP="00927E73">
      <w:pPr>
        <w:pStyle w:val="PlainText"/>
        <w:tabs>
          <w:tab w:val="left" w:pos="360"/>
        </w:tabs>
        <w:rPr>
          <w:rFonts w:ascii="Times New Roman" w:hAnsi="Times New Roman"/>
        </w:rPr>
      </w:pPr>
    </w:p>
    <w:p w14:paraId="019C4BDA" w14:textId="77777777" w:rsidR="002126DD" w:rsidRDefault="002126DD" w:rsidP="001111C3">
      <w:pPr>
        <w:pStyle w:val="PlainText"/>
        <w:tabs>
          <w:tab w:val="left" w:pos="360"/>
        </w:tabs>
        <w:rPr>
          <w:rFonts w:ascii="Times New Roman" w:hAnsi="Times New Roman"/>
          <w:i/>
          <w:sz w:val="22"/>
        </w:rPr>
      </w:pPr>
      <w:r>
        <w:rPr>
          <w:rFonts w:ascii="Times New Roman" w:hAnsi="Times New Roman"/>
          <w:i/>
          <w:sz w:val="22"/>
        </w:rPr>
        <w:t>M</w:t>
      </w:r>
      <w:r w:rsidR="001111C3" w:rsidRPr="00C52B52">
        <w:rPr>
          <w:rFonts w:ascii="Times New Roman" w:hAnsi="Times New Roman"/>
          <w:i/>
          <w:sz w:val="22"/>
        </w:rPr>
        <w:t xml:space="preserve">any examples of </w:t>
      </w:r>
      <w:r w:rsidR="00C70FE8">
        <w:rPr>
          <w:rFonts w:ascii="Times New Roman" w:hAnsi="Times New Roman"/>
          <w:i/>
          <w:sz w:val="22"/>
        </w:rPr>
        <w:t xml:space="preserve">route handling of dynamically changing networks </w:t>
      </w:r>
      <w:r w:rsidR="001111C3">
        <w:rPr>
          <w:rFonts w:ascii="Times New Roman" w:hAnsi="Times New Roman"/>
          <w:i/>
          <w:sz w:val="22"/>
        </w:rPr>
        <w:t xml:space="preserve">have </w:t>
      </w:r>
      <w:r w:rsidR="00C70FE8">
        <w:rPr>
          <w:rFonts w:ascii="Times New Roman" w:hAnsi="Times New Roman"/>
          <w:i/>
          <w:sz w:val="22"/>
        </w:rPr>
        <w:t xml:space="preserve">not only </w:t>
      </w:r>
      <w:r w:rsidR="001111C3">
        <w:rPr>
          <w:rFonts w:ascii="Times New Roman" w:hAnsi="Times New Roman"/>
          <w:i/>
          <w:sz w:val="22"/>
        </w:rPr>
        <w:t xml:space="preserve">been </w:t>
      </w:r>
      <w:r>
        <w:rPr>
          <w:rFonts w:ascii="Times New Roman" w:hAnsi="Times New Roman"/>
          <w:i/>
          <w:sz w:val="22"/>
        </w:rPr>
        <w:t xml:space="preserve">published </w:t>
      </w:r>
      <w:r w:rsidR="00D756BD">
        <w:rPr>
          <w:rFonts w:ascii="Times New Roman" w:hAnsi="Times New Roman"/>
          <w:i/>
          <w:sz w:val="22"/>
        </w:rPr>
        <w:t xml:space="preserve">in the literature </w:t>
      </w:r>
      <w:r>
        <w:rPr>
          <w:rFonts w:ascii="Times New Roman" w:hAnsi="Times New Roman"/>
          <w:i/>
          <w:sz w:val="22"/>
        </w:rPr>
        <w:t>and demonstrated</w:t>
      </w:r>
      <w:r w:rsidR="00D756BD">
        <w:rPr>
          <w:rFonts w:ascii="Times New Roman" w:hAnsi="Times New Roman"/>
          <w:i/>
          <w:sz w:val="22"/>
        </w:rPr>
        <w:t xml:space="preserve"> in laboratories worldwide</w:t>
      </w:r>
      <w:r w:rsidR="00C70FE8">
        <w:rPr>
          <w:rFonts w:ascii="Times New Roman" w:hAnsi="Times New Roman"/>
          <w:i/>
          <w:sz w:val="22"/>
        </w:rPr>
        <w:t xml:space="preserve">, but have </w:t>
      </w:r>
      <w:r w:rsidR="00142C39">
        <w:rPr>
          <w:rFonts w:ascii="Times New Roman" w:hAnsi="Times New Roman"/>
          <w:i/>
          <w:sz w:val="22"/>
        </w:rPr>
        <w:t>deployed in operational networks.</w:t>
      </w:r>
    </w:p>
    <w:p w14:paraId="64169859" w14:textId="77777777" w:rsidR="000A60C4" w:rsidRDefault="000A60C4" w:rsidP="00927E73">
      <w:pPr>
        <w:pStyle w:val="PlainText"/>
        <w:tabs>
          <w:tab w:val="left" w:pos="360"/>
        </w:tabs>
        <w:rPr>
          <w:rFonts w:ascii="Times New Roman" w:hAnsi="Times New Roman"/>
          <w:i/>
        </w:rPr>
      </w:pPr>
    </w:p>
    <w:p w14:paraId="51DF8A57" w14:textId="77777777" w:rsidR="00927E73" w:rsidRDefault="00927E73" w:rsidP="00927E73">
      <w:pPr>
        <w:pStyle w:val="PlainText"/>
        <w:tabs>
          <w:tab w:val="left" w:pos="360"/>
        </w:tabs>
        <w:rPr>
          <w:rFonts w:ascii="Times New Roman" w:hAnsi="Times New Roman"/>
          <w:b/>
        </w:rPr>
      </w:pPr>
      <w:r>
        <w:rPr>
          <w:rFonts w:ascii="Times New Roman" w:hAnsi="Times New Roman"/>
          <w:b/>
        </w:rPr>
        <w:t xml:space="preserve">c) Confidence in reliability </w:t>
      </w:r>
    </w:p>
    <w:p w14:paraId="07CB0227" w14:textId="77777777" w:rsidR="00712100" w:rsidRDefault="00712100" w:rsidP="00927E73">
      <w:pPr>
        <w:pStyle w:val="PlainText"/>
        <w:tabs>
          <w:tab w:val="left" w:pos="360"/>
        </w:tabs>
        <w:rPr>
          <w:rFonts w:ascii="Times New Roman" w:hAnsi="Times New Roman"/>
          <w:i/>
          <w:sz w:val="22"/>
        </w:rPr>
      </w:pPr>
    </w:p>
    <w:p w14:paraId="121E3DC8" w14:textId="77777777" w:rsidR="00F82329" w:rsidRDefault="005F0ED4" w:rsidP="00927E73">
      <w:pPr>
        <w:pStyle w:val="PlainText"/>
        <w:tabs>
          <w:tab w:val="left" w:pos="360"/>
        </w:tabs>
        <w:rPr>
          <w:rFonts w:ascii="Times New Roman" w:hAnsi="Times New Roman"/>
          <w:i/>
          <w:sz w:val="22"/>
        </w:rPr>
      </w:pPr>
      <w:r>
        <w:rPr>
          <w:rFonts w:ascii="Times New Roman" w:hAnsi="Times New Roman"/>
          <w:i/>
          <w:sz w:val="22"/>
        </w:rPr>
        <w:t>Confidence in reliability has been consistently demonstrated in currently deployed</w:t>
      </w:r>
      <w:r w:rsidR="00F82329">
        <w:rPr>
          <w:rFonts w:ascii="Times New Roman" w:hAnsi="Times New Roman"/>
          <w:i/>
          <w:sz w:val="22"/>
        </w:rPr>
        <w:t xml:space="preserve"> </w:t>
      </w:r>
      <w:r w:rsidR="00AB2B1A">
        <w:rPr>
          <w:rFonts w:ascii="Times New Roman" w:hAnsi="Times New Roman"/>
          <w:i/>
          <w:sz w:val="22"/>
        </w:rPr>
        <w:t>non IEEE</w:t>
      </w:r>
      <w:r w:rsidR="00F82329">
        <w:rPr>
          <w:rFonts w:ascii="Times New Roman" w:hAnsi="Times New Roman"/>
          <w:i/>
          <w:sz w:val="22"/>
        </w:rPr>
        <w:t xml:space="preserve"> based</w:t>
      </w:r>
      <w:r w:rsidR="00283E83">
        <w:rPr>
          <w:rFonts w:ascii="Times New Roman" w:hAnsi="Times New Roman"/>
          <w:i/>
          <w:sz w:val="22"/>
        </w:rPr>
        <w:t xml:space="preserve"> </w:t>
      </w:r>
      <w:r>
        <w:rPr>
          <w:rFonts w:ascii="Times New Roman" w:hAnsi="Times New Roman"/>
          <w:i/>
          <w:sz w:val="22"/>
        </w:rPr>
        <w:t>solutions</w:t>
      </w:r>
      <w:r w:rsidR="00F82329">
        <w:rPr>
          <w:rFonts w:ascii="Times New Roman" w:hAnsi="Times New Roman"/>
          <w:i/>
          <w:sz w:val="22"/>
        </w:rPr>
        <w:t>.</w:t>
      </w:r>
    </w:p>
    <w:p w14:paraId="2D34CA32" w14:textId="77777777" w:rsidR="00EF174B" w:rsidRDefault="00EF174B" w:rsidP="00927E73">
      <w:pPr>
        <w:pStyle w:val="PlainText"/>
        <w:tabs>
          <w:tab w:val="left" w:pos="360"/>
        </w:tabs>
        <w:rPr>
          <w:rFonts w:ascii="Times New Roman" w:hAnsi="Times New Roman"/>
          <w:i/>
          <w:sz w:val="22"/>
        </w:rPr>
      </w:pPr>
    </w:p>
    <w:p w14:paraId="5D3D9DE7" w14:textId="77777777" w:rsidR="00EF174B" w:rsidRPr="00EF174B" w:rsidRDefault="00EF174B" w:rsidP="00927E73">
      <w:pPr>
        <w:pStyle w:val="PlainText"/>
        <w:tabs>
          <w:tab w:val="left" w:pos="360"/>
        </w:tabs>
        <w:rPr>
          <w:rFonts w:ascii="Times New Roman" w:hAnsi="Times New Roman"/>
          <w:b/>
        </w:rPr>
      </w:pPr>
      <w:r w:rsidRPr="00EF174B">
        <w:rPr>
          <w:rFonts w:ascii="Times New Roman" w:hAnsi="Times New Roman"/>
          <w:b/>
        </w:rPr>
        <w:t>Coexistence of 802 wireless standards specifying devices for unlicensed operation</w:t>
      </w:r>
    </w:p>
    <w:p w14:paraId="1FDF9A89" w14:textId="77777777" w:rsidR="00EF174B" w:rsidRDefault="00EF174B" w:rsidP="00927E73">
      <w:pPr>
        <w:pStyle w:val="PlainText"/>
        <w:tabs>
          <w:tab w:val="left" w:pos="360"/>
        </w:tabs>
        <w:rPr>
          <w:rFonts w:ascii="Times New Roman" w:hAnsi="Times New Roman"/>
          <w:i/>
          <w:sz w:val="22"/>
        </w:rPr>
      </w:pPr>
    </w:p>
    <w:p w14:paraId="603837A9" w14:textId="77777777" w:rsidR="00927E73" w:rsidRDefault="00927E73" w:rsidP="00927E73">
      <w:pPr>
        <w:pStyle w:val="PlainText"/>
        <w:tabs>
          <w:tab w:val="left" w:pos="360"/>
        </w:tabs>
        <w:rPr>
          <w:rFonts w:ascii="Times New Roman" w:hAnsi="Times New Roman"/>
          <w:i/>
          <w:iCs/>
          <w:sz w:val="22"/>
        </w:rPr>
      </w:pPr>
      <w:r w:rsidRPr="00C52B52">
        <w:rPr>
          <w:rFonts w:ascii="Times New Roman" w:hAnsi="Times New Roman"/>
          <w:i/>
          <w:iCs/>
          <w:sz w:val="22"/>
        </w:rPr>
        <w:t>An appropriate coexistence assurance document will be created</w:t>
      </w:r>
      <w:r w:rsidR="006D5A96">
        <w:rPr>
          <w:rFonts w:ascii="Times New Roman" w:hAnsi="Times New Roman"/>
          <w:i/>
          <w:iCs/>
          <w:sz w:val="22"/>
        </w:rPr>
        <w:t xml:space="preserve">. </w:t>
      </w:r>
      <w:r w:rsidRPr="00C52B52">
        <w:rPr>
          <w:rFonts w:ascii="Times New Roman" w:hAnsi="Times New Roman"/>
          <w:i/>
          <w:iCs/>
          <w:sz w:val="22"/>
        </w:rPr>
        <w:t xml:space="preserve"> </w:t>
      </w:r>
    </w:p>
    <w:p w14:paraId="67BC2995" w14:textId="77777777" w:rsidR="00D91DC0" w:rsidRDefault="00D91DC0" w:rsidP="00927E73">
      <w:pPr>
        <w:pStyle w:val="PlainText"/>
        <w:tabs>
          <w:tab w:val="left" w:pos="360"/>
        </w:tabs>
        <w:rPr>
          <w:rFonts w:ascii="Times New Roman" w:hAnsi="Times New Roman"/>
          <w:i/>
          <w:iCs/>
          <w:sz w:val="22"/>
        </w:rPr>
      </w:pPr>
    </w:p>
    <w:p w14:paraId="38941524" w14:textId="77777777" w:rsidR="00927E73" w:rsidRDefault="00927E73" w:rsidP="00927E73">
      <w:pPr>
        <w:pStyle w:val="PlainText"/>
        <w:tabs>
          <w:tab w:val="left" w:pos="360"/>
        </w:tabs>
        <w:rPr>
          <w:rFonts w:ascii="Times New Roman" w:hAnsi="Times New Roman"/>
          <w:b/>
          <w:sz w:val="24"/>
        </w:rPr>
      </w:pPr>
      <w:r>
        <w:rPr>
          <w:rFonts w:ascii="Times New Roman" w:hAnsi="Times New Roman"/>
          <w:b/>
          <w:sz w:val="24"/>
        </w:rPr>
        <w:t>5. ECONOMIC FEASIBILITY</w:t>
      </w:r>
    </w:p>
    <w:p w14:paraId="23FBE204" w14:textId="77777777" w:rsidR="00927E73" w:rsidRDefault="00927E73" w:rsidP="00927E73">
      <w:pPr>
        <w:pStyle w:val="PlainText"/>
        <w:tabs>
          <w:tab w:val="left" w:pos="360"/>
        </w:tabs>
        <w:ind w:firstLine="360"/>
        <w:rPr>
          <w:rFonts w:ascii="Times New Roman" w:hAnsi="Times New Roman"/>
        </w:rPr>
      </w:pPr>
    </w:p>
    <w:p w14:paraId="111A886D" w14:textId="77777777" w:rsidR="00927E73" w:rsidRDefault="00927E73" w:rsidP="00927E73">
      <w:pPr>
        <w:pStyle w:val="PlainText"/>
        <w:tabs>
          <w:tab w:val="left" w:pos="360"/>
        </w:tabs>
        <w:rPr>
          <w:rFonts w:ascii="Times New Roman" w:hAnsi="Times New Roman"/>
          <w:b/>
        </w:rPr>
      </w:pPr>
      <w:r>
        <w:rPr>
          <w:rFonts w:ascii="Times New Roman" w:hAnsi="Times New Roman"/>
          <w:b/>
        </w:rPr>
        <w:t xml:space="preserve">a) Known cost factors, reliable data </w:t>
      </w:r>
    </w:p>
    <w:p w14:paraId="41F07053" w14:textId="77777777" w:rsidR="00927E73" w:rsidRDefault="00927E73" w:rsidP="00927E73">
      <w:pPr>
        <w:pStyle w:val="PlainText"/>
        <w:tabs>
          <w:tab w:val="left" w:pos="360"/>
        </w:tabs>
        <w:ind w:firstLine="360"/>
        <w:rPr>
          <w:rFonts w:ascii="Times New Roman" w:hAnsi="Times New Roman"/>
        </w:rPr>
      </w:pPr>
    </w:p>
    <w:p w14:paraId="4011F8DE" w14:textId="77777777" w:rsidR="00927E73" w:rsidRPr="00C52B52" w:rsidRDefault="00BC4185" w:rsidP="00927E73">
      <w:pPr>
        <w:pStyle w:val="PlainText"/>
        <w:tabs>
          <w:tab w:val="left" w:pos="360"/>
        </w:tabs>
        <w:rPr>
          <w:rFonts w:ascii="Times New Roman" w:hAnsi="Times New Roman"/>
          <w:i/>
          <w:sz w:val="22"/>
          <w:szCs w:val="22"/>
        </w:rPr>
      </w:pPr>
      <w:r>
        <w:rPr>
          <w:rFonts w:ascii="Times New Roman" w:hAnsi="Times New Roman"/>
          <w:i/>
          <w:sz w:val="22"/>
          <w:szCs w:val="22"/>
        </w:rPr>
        <w:lastRenderedPageBreak/>
        <w:t>IEEE 802.15.4</w:t>
      </w:r>
      <w:r w:rsidR="001C5B46">
        <w:rPr>
          <w:rFonts w:ascii="Times New Roman" w:hAnsi="Times New Roman"/>
          <w:i/>
          <w:sz w:val="22"/>
          <w:szCs w:val="22"/>
        </w:rPr>
        <w:t xml:space="preserve"> devices, implementing mesh</w:t>
      </w:r>
      <w:r w:rsidR="00C0127E">
        <w:rPr>
          <w:rFonts w:ascii="Times New Roman" w:hAnsi="Times New Roman"/>
          <w:i/>
          <w:sz w:val="22"/>
          <w:szCs w:val="22"/>
        </w:rPr>
        <w:t>ed</w:t>
      </w:r>
      <w:r w:rsidR="001C5B46">
        <w:rPr>
          <w:rFonts w:ascii="Times New Roman" w:hAnsi="Times New Roman"/>
          <w:i/>
          <w:sz w:val="22"/>
          <w:szCs w:val="22"/>
        </w:rPr>
        <w:t xml:space="preserve"> network</w:t>
      </w:r>
      <w:r w:rsidR="00C0127E">
        <w:rPr>
          <w:rFonts w:ascii="Times New Roman" w:hAnsi="Times New Roman"/>
          <w:i/>
          <w:sz w:val="22"/>
          <w:szCs w:val="22"/>
        </w:rPr>
        <w:t xml:space="preserve"> protocols</w:t>
      </w:r>
      <w:r w:rsidR="001C5B46">
        <w:rPr>
          <w:rFonts w:ascii="Times New Roman" w:hAnsi="Times New Roman"/>
          <w:i/>
          <w:sz w:val="22"/>
          <w:szCs w:val="22"/>
        </w:rPr>
        <w:t>,</w:t>
      </w:r>
      <w:r>
        <w:rPr>
          <w:rFonts w:ascii="Times New Roman" w:hAnsi="Times New Roman"/>
          <w:i/>
          <w:sz w:val="22"/>
          <w:szCs w:val="22"/>
        </w:rPr>
        <w:t xml:space="preserve"> </w:t>
      </w:r>
      <w:r w:rsidR="00927E73" w:rsidRPr="00C52B52">
        <w:rPr>
          <w:rFonts w:ascii="Times New Roman" w:hAnsi="Times New Roman"/>
          <w:i/>
          <w:sz w:val="22"/>
          <w:szCs w:val="22"/>
        </w:rPr>
        <w:t xml:space="preserve">will make use of the existing high volume applications in the </w:t>
      </w:r>
      <w:r w:rsidR="00CC1C15">
        <w:rPr>
          <w:rFonts w:ascii="Times New Roman" w:hAnsi="Times New Roman"/>
          <w:i/>
          <w:sz w:val="22"/>
          <w:szCs w:val="22"/>
        </w:rPr>
        <w:t>targeted frequency bands</w:t>
      </w:r>
      <w:r w:rsidR="00C0127E">
        <w:rPr>
          <w:rFonts w:ascii="Times New Roman" w:hAnsi="Times New Roman"/>
          <w:i/>
          <w:sz w:val="22"/>
          <w:szCs w:val="22"/>
        </w:rPr>
        <w:t>.</w:t>
      </w:r>
      <w:r w:rsidR="00C0127E" w:rsidRPr="00C0127E">
        <w:rPr>
          <w:rFonts w:ascii="Times New Roman" w:hAnsi="Times New Roman"/>
          <w:i/>
          <w:sz w:val="22"/>
          <w:szCs w:val="22"/>
        </w:rPr>
        <w:t xml:space="preserve"> </w:t>
      </w:r>
      <w:r w:rsidR="00C0127E">
        <w:rPr>
          <w:rFonts w:ascii="Times New Roman" w:hAnsi="Times New Roman"/>
          <w:i/>
          <w:sz w:val="22"/>
          <w:szCs w:val="22"/>
        </w:rPr>
        <w:t>The incremental cost for implementation is expected to be minimal.</w:t>
      </w:r>
    </w:p>
    <w:p w14:paraId="0C8538E3" w14:textId="77777777" w:rsidR="00927E73" w:rsidRDefault="00927E73" w:rsidP="00927E73">
      <w:pPr>
        <w:pStyle w:val="PlainText"/>
        <w:tabs>
          <w:tab w:val="left" w:pos="360"/>
        </w:tabs>
        <w:rPr>
          <w:rFonts w:ascii="Times New Roman" w:hAnsi="Times New Roman"/>
          <w:i/>
        </w:rPr>
      </w:pPr>
    </w:p>
    <w:p w14:paraId="6DE426F1" w14:textId="77777777" w:rsidR="00927E73" w:rsidRPr="005F050F" w:rsidRDefault="00927E73" w:rsidP="00927E73">
      <w:pPr>
        <w:pStyle w:val="PlainText"/>
        <w:tabs>
          <w:tab w:val="left" w:pos="360"/>
        </w:tabs>
        <w:rPr>
          <w:rFonts w:ascii="Times New Roman" w:hAnsi="Times New Roman"/>
          <w:b/>
        </w:rPr>
      </w:pPr>
      <w:r>
        <w:rPr>
          <w:rFonts w:ascii="Times New Roman" w:hAnsi="Times New Roman"/>
          <w:b/>
        </w:rPr>
        <w:t xml:space="preserve">b) Reasonable cost for performance </w:t>
      </w:r>
    </w:p>
    <w:p w14:paraId="64B6DA85" w14:textId="77777777" w:rsidR="00927E73" w:rsidRPr="00531A42" w:rsidRDefault="00927E73" w:rsidP="00927E73">
      <w:pPr>
        <w:pStyle w:val="PlainText"/>
        <w:tabs>
          <w:tab w:val="left" w:pos="360"/>
        </w:tabs>
        <w:rPr>
          <w:rFonts w:ascii="Times New Roman" w:hAnsi="Times New Roman"/>
          <w:i/>
        </w:rPr>
      </w:pPr>
    </w:p>
    <w:p w14:paraId="55E9FA9B" w14:textId="77777777" w:rsidR="00927E73" w:rsidRPr="00C52B52" w:rsidRDefault="00927E73" w:rsidP="00927E73">
      <w:pPr>
        <w:pStyle w:val="PlainText"/>
        <w:tabs>
          <w:tab w:val="left" w:pos="360"/>
        </w:tabs>
        <w:rPr>
          <w:rFonts w:ascii="Times New Roman" w:hAnsi="Times New Roman"/>
          <w:i/>
          <w:sz w:val="22"/>
          <w:szCs w:val="22"/>
        </w:rPr>
      </w:pPr>
      <w:r w:rsidRPr="00C52B52">
        <w:rPr>
          <w:rFonts w:ascii="Times New Roman" w:hAnsi="Times New Roman"/>
          <w:i/>
          <w:sz w:val="22"/>
          <w:szCs w:val="22"/>
        </w:rPr>
        <w:t xml:space="preserve">Performance and costs </w:t>
      </w:r>
      <w:r w:rsidR="00A00205">
        <w:rPr>
          <w:rFonts w:ascii="Times New Roman" w:hAnsi="Times New Roman"/>
          <w:i/>
          <w:sz w:val="22"/>
          <w:szCs w:val="22"/>
        </w:rPr>
        <w:t xml:space="preserve">associated with </w:t>
      </w:r>
      <w:r w:rsidR="005470D4">
        <w:rPr>
          <w:rFonts w:ascii="Times New Roman" w:hAnsi="Times New Roman"/>
          <w:i/>
          <w:sz w:val="22"/>
          <w:szCs w:val="22"/>
        </w:rPr>
        <w:t>route</w:t>
      </w:r>
      <w:r w:rsidR="00C0127E">
        <w:rPr>
          <w:rFonts w:ascii="Times New Roman" w:hAnsi="Times New Roman"/>
          <w:i/>
          <w:sz w:val="22"/>
          <w:szCs w:val="22"/>
        </w:rPr>
        <w:t xml:space="preserve"> handling </w:t>
      </w:r>
      <w:r w:rsidR="00A00205">
        <w:rPr>
          <w:rFonts w:ascii="Times New Roman" w:hAnsi="Times New Roman"/>
          <w:i/>
          <w:sz w:val="22"/>
          <w:szCs w:val="22"/>
        </w:rPr>
        <w:t xml:space="preserve">solutions for </w:t>
      </w:r>
      <w:r w:rsidR="005470D4">
        <w:rPr>
          <w:rFonts w:ascii="Times New Roman" w:hAnsi="Times New Roman"/>
          <w:i/>
          <w:sz w:val="22"/>
          <w:szCs w:val="22"/>
        </w:rPr>
        <w:t xml:space="preserve">meshed network protocols </w:t>
      </w:r>
      <w:r w:rsidR="00A00205">
        <w:rPr>
          <w:rFonts w:ascii="Times New Roman" w:hAnsi="Times New Roman"/>
          <w:i/>
          <w:sz w:val="22"/>
          <w:szCs w:val="22"/>
        </w:rPr>
        <w:t xml:space="preserve">have been shown to be </w:t>
      </w:r>
      <w:r w:rsidR="00C0127E">
        <w:rPr>
          <w:rFonts w:ascii="Times New Roman" w:hAnsi="Times New Roman"/>
          <w:i/>
          <w:sz w:val="22"/>
          <w:szCs w:val="22"/>
        </w:rPr>
        <w:t>minimal</w:t>
      </w:r>
      <w:r w:rsidR="00A00205">
        <w:rPr>
          <w:rFonts w:ascii="Times New Roman" w:hAnsi="Times New Roman"/>
          <w:i/>
          <w:sz w:val="22"/>
          <w:szCs w:val="22"/>
        </w:rPr>
        <w:t xml:space="preserve">. </w:t>
      </w:r>
    </w:p>
    <w:p w14:paraId="0C3FE16E" w14:textId="77777777" w:rsidR="00927E73" w:rsidRDefault="00927E73" w:rsidP="00927E73">
      <w:pPr>
        <w:pStyle w:val="PlainText"/>
        <w:tabs>
          <w:tab w:val="left" w:pos="360"/>
        </w:tabs>
        <w:rPr>
          <w:rFonts w:ascii="Times New Roman" w:hAnsi="Times New Roman"/>
          <w:i/>
        </w:rPr>
      </w:pPr>
      <w:r w:rsidRPr="0050504D">
        <w:rPr>
          <w:rFonts w:ascii="Times New Roman" w:hAnsi="Times New Roman"/>
          <w:i/>
        </w:rPr>
        <w:t xml:space="preserve"> </w:t>
      </w:r>
    </w:p>
    <w:p w14:paraId="09B7F9A1" w14:textId="77777777" w:rsidR="00927E73" w:rsidRDefault="00927E73" w:rsidP="00EA07E2">
      <w:pPr>
        <w:pStyle w:val="PlainText"/>
        <w:keepNext/>
        <w:tabs>
          <w:tab w:val="left" w:pos="360"/>
        </w:tabs>
        <w:rPr>
          <w:rFonts w:ascii="Times New Roman" w:hAnsi="Times New Roman"/>
          <w:b/>
        </w:rPr>
      </w:pPr>
      <w:r>
        <w:rPr>
          <w:rFonts w:ascii="Times New Roman" w:hAnsi="Times New Roman"/>
          <w:b/>
        </w:rPr>
        <w:t xml:space="preserve">c) Consideration of installation costs </w:t>
      </w:r>
    </w:p>
    <w:p w14:paraId="71F03F98" w14:textId="77777777" w:rsidR="00927E73" w:rsidRPr="00531A42" w:rsidRDefault="00927E73" w:rsidP="00927E73">
      <w:pPr>
        <w:pStyle w:val="PlainText"/>
        <w:tabs>
          <w:tab w:val="left" w:pos="360"/>
        </w:tabs>
        <w:rPr>
          <w:rFonts w:ascii="Times New Roman" w:hAnsi="Times New Roman"/>
          <w:i/>
        </w:rPr>
      </w:pPr>
    </w:p>
    <w:p w14:paraId="28C4AD92" w14:textId="77777777" w:rsidR="00927E73" w:rsidRPr="00C52B52" w:rsidRDefault="00927E73" w:rsidP="00927E73">
      <w:pPr>
        <w:pStyle w:val="PlainText"/>
        <w:tabs>
          <w:tab w:val="left" w:pos="360"/>
        </w:tabs>
        <w:rPr>
          <w:rFonts w:ascii="Times New Roman" w:hAnsi="Times New Roman"/>
          <w:i/>
          <w:sz w:val="22"/>
          <w:szCs w:val="22"/>
        </w:rPr>
      </w:pPr>
      <w:r w:rsidRPr="00C52B52">
        <w:rPr>
          <w:rFonts w:ascii="Times New Roman" w:hAnsi="Times New Roman"/>
          <w:i/>
          <w:sz w:val="22"/>
          <w:szCs w:val="22"/>
        </w:rPr>
        <w:t xml:space="preserve">One of the </w:t>
      </w:r>
      <w:r w:rsidR="00C54057">
        <w:rPr>
          <w:rFonts w:ascii="Times New Roman" w:hAnsi="Times New Roman"/>
          <w:i/>
          <w:sz w:val="22"/>
          <w:szCs w:val="22"/>
        </w:rPr>
        <w:t xml:space="preserve">IEEE </w:t>
      </w:r>
      <w:r w:rsidR="0008163B">
        <w:rPr>
          <w:rFonts w:ascii="Times New Roman" w:hAnsi="Times New Roman"/>
          <w:i/>
          <w:sz w:val="22"/>
          <w:szCs w:val="22"/>
        </w:rPr>
        <w:t>802.15</w:t>
      </w:r>
      <w:r w:rsidRPr="00C52B52">
        <w:rPr>
          <w:rFonts w:ascii="Times New Roman" w:hAnsi="Times New Roman"/>
          <w:i/>
          <w:sz w:val="22"/>
          <w:szCs w:val="22"/>
        </w:rPr>
        <w:t xml:space="preserve"> standard objectives includes low cost installation with minimal </w:t>
      </w:r>
      <w:r w:rsidR="000122ED">
        <w:rPr>
          <w:rFonts w:ascii="Times New Roman" w:hAnsi="Times New Roman"/>
          <w:i/>
          <w:sz w:val="22"/>
          <w:szCs w:val="22"/>
        </w:rPr>
        <w:t>or</w:t>
      </w:r>
      <w:r w:rsidRPr="00C52B52">
        <w:rPr>
          <w:rFonts w:ascii="Times New Roman" w:hAnsi="Times New Roman"/>
          <w:i/>
          <w:sz w:val="22"/>
          <w:szCs w:val="22"/>
        </w:rPr>
        <w:t xml:space="preserve"> no operator intervention.</w:t>
      </w:r>
    </w:p>
    <w:p w14:paraId="1C437D8D" w14:textId="77777777" w:rsidR="00B77906" w:rsidRDefault="00B77906">
      <w:pPr>
        <w:widowControl w:val="0"/>
        <w:spacing w:before="120"/>
      </w:pPr>
    </w:p>
    <w:sectPr w:rsidR="00B77906" w:rsidSect="007A412B">
      <w:headerReference w:type="default" r:id="rId9"/>
      <w:footerReference w:type="default" r:id="rId10"/>
      <w:headerReference w:type="first" r:id="rId11"/>
      <w:footerReference w:type="first" r:id="rId12"/>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349CEC" w14:textId="77777777" w:rsidR="002A3CA4" w:rsidRDefault="002A3CA4">
      <w:r>
        <w:separator/>
      </w:r>
    </w:p>
  </w:endnote>
  <w:endnote w:type="continuationSeparator" w:id="0">
    <w:p w14:paraId="0FF40EF9" w14:textId="77777777" w:rsidR="002A3CA4" w:rsidRDefault="002A3CA4">
      <w:r>
        <w:continuationSeparator/>
      </w:r>
    </w:p>
  </w:endnote>
  <w:endnote w:type="continuationNotice" w:id="1">
    <w:p w14:paraId="0FEDD58F" w14:textId="77777777" w:rsidR="002A3CA4" w:rsidRDefault="002A3C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charset w:val="00"/>
    <w:family w:val="auto"/>
    <w:pitch w:val="variable"/>
    <w:sig w:usb0="00000003" w:usb1="00000000" w:usb2="00000000" w:usb3="00000000" w:csb0="00000001" w:csb1="00000000"/>
  </w:font>
  <w:font w:name="New Century Schlbk">
    <w:altName w:val="Century Schoolbook"/>
    <w:panose1 w:val="00000000000000000000"/>
    <w:charset w:val="4D"/>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A48A92" w14:textId="77777777" w:rsidR="002A337F" w:rsidRDefault="002A337F">
    <w:pPr>
      <w:pStyle w:val="Footer"/>
      <w:widowControl w:val="0"/>
      <w:pBdr>
        <w:top w:val="single" w:sz="6" w:space="0" w:color="auto"/>
      </w:pBdr>
      <w:tabs>
        <w:tab w:val="clear" w:pos="4320"/>
        <w:tab w:val="clear" w:pos="8640"/>
        <w:tab w:val="center" w:pos="4680"/>
        <w:tab w:val="right" w:pos="9360"/>
      </w:tabs>
      <w:spacing w:before="240"/>
    </w:pPr>
    <w:r>
      <w:t>Submission</w:t>
    </w:r>
    <w:r>
      <w:tab/>
      <w:t xml:space="preserve">Page </w:t>
    </w:r>
    <w:r>
      <w:pgNum/>
    </w:r>
    <w:r>
      <w:tab/>
    </w:r>
    <w:r w:rsidR="000D241F">
      <w:t>Clint Powell (PWC, LLC)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E72C8" w14:textId="77777777" w:rsidR="002A337F" w:rsidRDefault="002A337F">
    <w:pPr>
      <w:pStyle w:val="Footer"/>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E4D71D" w14:textId="77777777" w:rsidR="002A3CA4" w:rsidRDefault="002A3CA4">
      <w:r>
        <w:separator/>
      </w:r>
    </w:p>
  </w:footnote>
  <w:footnote w:type="continuationSeparator" w:id="0">
    <w:p w14:paraId="4E36F8AB" w14:textId="77777777" w:rsidR="002A3CA4" w:rsidRDefault="002A3CA4">
      <w:r>
        <w:continuationSeparator/>
      </w:r>
    </w:p>
  </w:footnote>
  <w:footnote w:type="continuationNotice" w:id="1">
    <w:p w14:paraId="35AFCD0A" w14:textId="77777777" w:rsidR="002A3CA4" w:rsidRDefault="002A3CA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456F3" w14:textId="676FBD66" w:rsidR="002A337F" w:rsidRDefault="00FF619F">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rPr>
    </w:pPr>
    <w:r>
      <w:rPr>
        <w:b/>
        <w:sz w:val="28"/>
      </w:rPr>
      <w:fldChar w:fldCharType="begin"/>
    </w:r>
    <w:r w:rsidR="002A337F">
      <w:rPr>
        <w:b/>
        <w:sz w:val="28"/>
      </w:rPr>
      <w:instrText xml:space="preserve"> SAVEDATE \@ "MMMM, yyyy" \* MERGEFORMAT </w:instrText>
    </w:r>
    <w:r>
      <w:rPr>
        <w:b/>
        <w:sz w:val="28"/>
      </w:rPr>
      <w:fldChar w:fldCharType="separate"/>
    </w:r>
    <w:ins w:id="10" w:author="bheile" w:date="2013-07-18T05:33:00Z">
      <w:r w:rsidR="00C56DA1">
        <w:rPr>
          <w:b/>
          <w:noProof/>
          <w:sz w:val="28"/>
        </w:rPr>
        <w:t>July, 2013</w:t>
      </w:r>
    </w:ins>
    <w:ins w:id="11" w:author="Clinton Powell" w:date="2013-07-18T00:50:00Z">
      <w:del w:id="12" w:author="bheile" w:date="2013-07-18T05:33:00Z">
        <w:r w:rsidR="009346B6" w:rsidDel="00C56DA1">
          <w:rPr>
            <w:b/>
            <w:noProof/>
            <w:sz w:val="28"/>
          </w:rPr>
          <w:delText>July, 2013</w:delText>
        </w:r>
      </w:del>
    </w:ins>
    <w:del w:id="13" w:author="bheile" w:date="2013-07-18T05:33:00Z">
      <w:r w:rsidR="00A955CA" w:rsidDel="00C56DA1">
        <w:rPr>
          <w:b/>
          <w:noProof/>
          <w:sz w:val="28"/>
        </w:rPr>
        <w:delText>May, 2013</w:delText>
      </w:r>
    </w:del>
    <w:r>
      <w:rPr>
        <w:b/>
        <w:sz w:val="28"/>
      </w:rPr>
      <w:fldChar w:fldCharType="end"/>
    </w:r>
    <w:r w:rsidR="002A337F">
      <w:rPr>
        <w:b/>
        <w:sz w:val="28"/>
      </w:rPr>
      <w:tab/>
      <w:t xml:space="preserve"> IEEE P802.15-</w:t>
    </w:r>
    <w:r w:rsidR="00595064" w:rsidRPr="0076171B">
      <w:rPr>
        <w:b/>
        <w:sz w:val="28"/>
      </w:rPr>
      <w:t>13</w:t>
    </w:r>
    <w:r w:rsidR="000403EF" w:rsidRPr="0076171B">
      <w:rPr>
        <w:b/>
        <w:sz w:val="28"/>
      </w:rPr>
      <w:t>-0</w:t>
    </w:r>
    <w:r w:rsidR="005D3DD9">
      <w:rPr>
        <w:b/>
        <w:sz w:val="28"/>
      </w:rPr>
      <w:t>232</w:t>
    </w:r>
    <w:r w:rsidR="000403EF" w:rsidRPr="0076171B">
      <w:rPr>
        <w:b/>
        <w:sz w:val="28"/>
      </w:rPr>
      <w:t>-0</w:t>
    </w:r>
    <w:ins w:id="14" w:author="Clinton Powell" w:date="2013-07-18T00:35:00Z">
      <w:r w:rsidR="00A955CA">
        <w:rPr>
          <w:b/>
          <w:sz w:val="28"/>
        </w:rPr>
        <w:t>4</w:t>
      </w:r>
    </w:ins>
    <w:del w:id="15" w:author="Clinton Powell" w:date="2013-07-18T00:35:00Z">
      <w:r w:rsidR="007B6288" w:rsidDel="00A955CA">
        <w:rPr>
          <w:b/>
          <w:sz w:val="28"/>
        </w:rPr>
        <w:delText>3</w:delText>
      </w:r>
    </w:del>
    <w:r w:rsidR="000403EF" w:rsidRPr="0076171B">
      <w:rPr>
        <w:b/>
        <w:sz w:val="28"/>
      </w:rPr>
      <w:t>-00</w:t>
    </w:r>
    <w:r w:rsidR="00595064" w:rsidRPr="0076171B">
      <w:rPr>
        <w:b/>
        <w:sz w:val="28"/>
      </w:rPr>
      <w:t>l2r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693631" w14:textId="77777777" w:rsidR="002A337F" w:rsidRDefault="002A337F">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C43E2B"/>
    <w:multiLevelType w:val="hybridMultilevel"/>
    <w:tmpl w:val="D6E007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643BA9"/>
    <w:multiLevelType w:val="hybridMultilevel"/>
    <w:tmpl w:val="B114E35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3"/>
  <w:activeWritingStyle w:appName="MSWord" w:lang="en-US" w:vendorID="8" w:dllVersion="513" w:checkStyle="1"/>
  <w:proofState w:spelling="clean" w:grammar="clean"/>
  <w:attachedTemplate r:id="rId1"/>
  <w:trackRevisions/>
  <w:doNotTrackMove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pos w:val="beneathText"/>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27E73"/>
    <w:rsid w:val="00000AE1"/>
    <w:rsid w:val="000122ED"/>
    <w:rsid w:val="00034CCF"/>
    <w:rsid w:val="00036D62"/>
    <w:rsid w:val="00037AAD"/>
    <w:rsid w:val="000403EF"/>
    <w:rsid w:val="00043AF1"/>
    <w:rsid w:val="00051BEF"/>
    <w:rsid w:val="00056DDA"/>
    <w:rsid w:val="00061E1F"/>
    <w:rsid w:val="0007613D"/>
    <w:rsid w:val="0008163B"/>
    <w:rsid w:val="00086484"/>
    <w:rsid w:val="000923B1"/>
    <w:rsid w:val="00096953"/>
    <w:rsid w:val="000A60C4"/>
    <w:rsid w:val="000C1AEA"/>
    <w:rsid w:val="000C2935"/>
    <w:rsid w:val="000D241F"/>
    <w:rsid w:val="000D2F00"/>
    <w:rsid w:val="000F0E91"/>
    <w:rsid w:val="000F7A7E"/>
    <w:rsid w:val="001037FE"/>
    <w:rsid w:val="00107F7E"/>
    <w:rsid w:val="001111C3"/>
    <w:rsid w:val="001124DD"/>
    <w:rsid w:val="00124EBD"/>
    <w:rsid w:val="00142C39"/>
    <w:rsid w:val="0016063D"/>
    <w:rsid w:val="00165DF1"/>
    <w:rsid w:val="001869D4"/>
    <w:rsid w:val="00194D4F"/>
    <w:rsid w:val="001A10F3"/>
    <w:rsid w:val="001B021A"/>
    <w:rsid w:val="001C241A"/>
    <w:rsid w:val="001C5B46"/>
    <w:rsid w:val="001D69DE"/>
    <w:rsid w:val="001D732D"/>
    <w:rsid w:val="001D7A3F"/>
    <w:rsid w:val="001E12CA"/>
    <w:rsid w:val="001E37E0"/>
    <w:rsid w:val="001E468D"/>
    <w:rsid w:val="001F0962"/>
    <w:rsid w:val="001F1D17"/>
    <w:rsid w:val="001F2FBF"/>
    <w:rsid w:val="002126DD"/>
    <w:rsid w:val="00226215"/>
    <w:rsid w:val="0024752F"/>
    <w:rsid w:val="00283E83"/>
    <w:rsid w:val="002932D8"/>
    <w:rsid w:val="00293A4D"/>
    <w:rsid w:val="00297ABE"/>
    <w:rsid w:val="002A337F"/>
    <w:rsid w:val="002A3CA4"/>
    <w:rsid w:val="002A755D"/>
    <w:rsid w:val="002B4C8F"/>
    <w:rsid w:val="002B7722"/>
    <w:rsid w:val="002D7CC8"/>
    <w:rsid w:val="002E14C4"/>
    <w:rsid w:val="002E44F2"/>
    <w:rsid w:val="002F65FB"/>
    <w:rsid w:val="003211FB"/>
    <w:rsid w:val="0033763F"/>
    <w:rsid w:val="003400EA"/>
    <w:rsid w:val="003415CC"/>
    <w:rsid w:val="003607BE"/>
    <w:rsid w:val="0037271A"/>
    <w:rsid w:val="00377E08"/>
    <w:rsid w:val="0038663D"/>
    <w:rsid w:val="00396CF8"/>
    <w:rsid w:val="003A29D5"/>
    <w:rsid w:val="003A753E"/>
    <w:rsid w:val="003B1A4D"/>
    <w:rsid w:val="003C0754"/>
    <w:rsid w:val="003C1CE1"/>
    <w:rsid w:val="003E788B"/>
    <w:rsid w:val="0041018F"/>
    <w:rsid w:val="00410378"/>
    <w:rsid w:val="00433DBC"/>
    <w:rsid w:val="004470A0"/>
    <w:rsid w:val="004602D1"/>
    <w:rsid w:val="0047465E"/>
    <w:rsid w:val="00475ED8"/>
    <w:rsid w:val="004767EF"/>
    <w:rsid w:val="004B1A3F"/>
    <w:rsid w:val="004B2B89"/>
    <w:rsid w:val="004B2E98"/>
    <w:rsid w:val="004C3211"/>
    <w:rsid w:val="004C5AE0"/>
    <w:rsid w:val="004C683E"/>
    <w:rsid w:val="004F2343"/>
    <w:rsid w:val="004F6143"/>
    <w:rsid w:val="004F79D0"/>
    <w:rsid w:val="004F7D30"/>
    <w:rsid w:val="00506654"/>
    <w:rsid w:val="0051277F"/>
    <w:rsid w:val="00520723"/>
    <w:rsid w:val="005253B1"/>
    <w:rsid w:val="00531A42"/>
    <w:rsid w:val="005445B6"/>
    <w:rsid w:val="0054576B"/>
    <w:rsid w:val="005470D4"/>
    <w:rsid w:val="005537B8"/>
    <w:rsid w:val="00555FF4"/>
    <w:rsid w:val="005641C8"/>
    <w:rsid w:val="005725D5"/>
    <w:rsid w:val="00572AD2"/>
    <w:rsid w:val="00584117"/>
    <w:rsid w:val="00595064"/>
    <w:rsid w:val="005A4D5B"/>
    <w:rsid w:val="005A5914"/>
    <w:rsid w:val="005B2C54"/>
    <w:rsid w:val="005B4D7B"/>
    <w:rsid w:val="005C71DE"/>
    <w:rsid w:val="005D3DD9"/>
    <w:rsid w:val="005D6EE1"/>
    <w:rsid w:val="005D7427"/>
    <w:rsid w:val="005E4E36"/>
    <w:rsid w:val="005E51D0"/>
    <w:rsid w:val="005F0ED4"/>
    <w:rsid w:val="005F4555"/>
    <w:rsid w:val="005F5D72"/>
    <w:rsid w:val="0061238B"/>
    <w:rsid w:val="00615719"/>
    <w:rsid w:val="00630428"/>
    <w:rsid w:val="00644277"/>
    <w:rsid w:val="00645802"/>
    <w:rsid w:val="00645D22"/>
    <w:rsid w:val="00661BF0"/>
    <w:rsid w:val="006736CE"/>
    <w:rsid w:val="00690563"/>
    <w:rsid w:val="0069268B"/>
    <w:rsid w:val="006A1031"/>
    <w:rsid w:val="006A346A"/>
    <w:rsid w:val="006D5A96"/>
    <w:rsid w:val="006E2471"/>
    <w:rsid w:val="006F2788"/>
    <w:rsid w:val="006F43D0"/>
    <w:rsid w:val="0070334B"/>
    <w:rsid w:val="00712100"/>
    <w:rsid w:val="0071485B"/>
    <w:rsid w:val="0072655E"/>
    <w:rsid w:val="00735AB6"/>
    <w:rsid w:val="00735BBC"/>
    <w:rsid w:val="007570DA"/>
    <w:rsid w:val="0076171B"/>
    <w:rsid w:val="00767074"/>
    <w:rsid w:val="007765FC"/>
    <w:rsid w:val="007974A1"/>
    <w:rsid w:val="007A412B"/>
    <w:rsid w:val="007B6288"/>
    <w:rsid w:val="007C75F4"/>
    <w:rsid w:val="007F25BD"/>
    <w:rsid w:val="007F4FAC"/>
    <w:rsid w:val="008106D0"/>
    <w:rsid w:val="00810E6D"/>
    <w:rsid w:val="00820D1A"/>
    <w:rsid w:val="00825B93"/>
    <w:rsid w:val="00836478"/>
    <w:rsid w:val="008457CA"/>
    <w:rsid w:val="00847B5C"/>
    <w:rsid w:val="00881FDE"/>
    <w:rsid w:val="0089783D"/>
    <w:rsid w:val="008A2EEE"/>
    <w:rsid w:val="008C2DBE"/>
    <w:rsid w:val="008E7D66"/>
    <w:rsid w:val="009176FD"/>
    <w:rsid w:val="00922813"/>
    <w:rsid w:val="00927E73"/>
    <w:rsid w:val="009346B6"/>
    <w:rsid w:val="009408BD"/>
    <w:rsid w:val="00941CCA"/>
    <w:rsid w:val="00945692"/>
    <w:rsid w:val="009615C1"/>
    <w:rsid w:val="00975719"/>
    <w:rsid w:val="009814BE"/>
    <w:rsid w:val="00983F8D"/>
    <w:rsid w:val="00984E08"/>
    <w:rsid w:val="009B47F3"/>
    <w:rsid w:val="009C1AAA"/>
    <w:rsid w:val="009C444C"/>
    <w:rsid w:val="009D2C21"/>
    <w:rsid w:val="009E3B25"/>
    <w:rsid w:val="009F5266"/>
    <w:rsid w:val="009F650B"/>
    <w:rsid w:val="00A00205"/>
    <w:rsid w:val="00A15F1F"/>
    <w:rsid w:val="00A16F7D"/>
    <w:rsid w:val="00A44734"/>
    <w:rsid w:val="00A44B8C"/>
    <w:rsid w:val="00A47A28"/>
    <w:rsid w:val="00A50D28"/>
    <w:rsid w:val="00A526F8"/>
    <w:rsid w:val="00A64CA5"/>
    <w:rsid w:val="00A708D9"/>
    <w:rsid w:val="00A87D95"/>
    <w:rsid w:val="00A91631"/>
    <w:rsid w:val="00A955CA"/>
    <w:rsid w:val="00AB2B1A"/>
    <w:rsid w:val="00AB47A6"/>
    <w:rsid w:val="00AE5836"/>
    <w:rsid w:val="00AF4CD5"/>
    <w:rsid w:val="00B05655"/>
    <w:rsid w:val="00B36866"/>
    <w:rsid w:val="00B37C25"/>
    <w:rsid w:val="00B54709"/>
    <w:rsid w:val="00B712C7"/>
    <w:rsid w:val="00B77906"/>
    <w:rsid w:val="00B93E63"/>
    <w:rsid w:val="00BA01F8"/>
    <w:rsid w:val="00BB45B2"/>
    <w:rsid w:val="00BB5E56"/>
    <w:rsid w:val="00BC4185"/>
    <w:rsid w:val="00BE34EE"/>
    <w:rsid w:val="00BE6095"/>
    <w:rsid w:val="00BE70D3"/>
    <w:rsid w:val="00BF7BBF"/>
    <w:rsid w:val="00BF7F1A"/>
    <w:rsid w:val="00C0127E"/>
    <w:rsid w:val="00C235DA"/>
    <w:rsid w:val="00C33E1C"/>
    <w:rsid w:val="00C4509A"/>
    <w:rsid w:val="00C52B52"/>
    <w:rsid w:val="00C54057"/>
    <w:rsid w:val="00C54592"/>
    <w:rsid w:val="00C56DA1"/>
    <w:rsid w:val="00C70FE8"/>
    <w:rsid w:val="00C72B07"/>
    <w:rsid w:val="00C76E0E"/>
    <w:rsid w:val="00C86BA4"/>
    <w:rsid w:val="00CB18FA"/>
    <w:rsid w:val="00CC1C15"/>
    <w:rsid w:val="00CE7292"/>
    <w:rsid w:val="00CF50D8"/>
    <w:rsid w:val="00D1694A"/>
    <w:rsid w:val="00D622E1"/>
    <w:rsid w:val="00D756BD"/>
    <w:rsid w:val="00D91DC0"/>
    <w:rsid w:val="00DC04AE"/>
    <w:rsid w:val="00DD142B"/>
    <w:rsid w:val="00DD3488"/>
    <w:rsid w:val="00E00479"/>
    <w:rsid w:val="00E119BA"/>
    <w:rsid w:val="00E242E9"/>
    <w:rsid w:val="00E4022A"/>
    <w:rsid w:val="00E4570F"/>
    <w:rsid w:val="00E4594C"/>
    <w:rsid w:val="00E70476"/>
    <w:rsid w:val="00E73E6B"/>
    <w:rsid w:val="00E76ECA"/>
    <w:rsid w:val="00E772E0"/>
    <w:rsid w:val="00E847BE"/>
    <w:rsid w:val="00EA07E2"/>
    <w:rsid w:val="00EC11AE"/>
    <w:rsid w:val="00EC46EE"/>
    <w:rsid w:val="00EE12F0"/>
    <w:rsid w:val="00EE2379"/>
    <w:rsid w:val="00EE2526"/>
    <w:rsid w:val="00EE64B9"/>
    <w:rsid w:val="00EF174B"/>
    <w:rsid w:val="00F215BE"/>
    <w:rsid w:val="00F32A83"/>
    <w:rsid w:val="00F508E0"/>
    <w:rsid w:val="00F510D0"/>
    <w:rsid w:val="00F5416D"/>
    <w:rsid w:val="00F6160F"/>
    <w:rsid w:val="00F623F2"/>
    <w:rsid w:val="00F67B15"/>
    <w:rsid w:val="00F82329"/>
    <w:rsid w:val="00F84CA7"/>
    <w:rsid w:val="00F9529B"/>
    <w:rsid w:val="00FB292B"/>
    <w:rsid w:val="00FD6113"/>
    <w:rsid w:val="00FE499D"/>
    <w:rsid w:val="00FF6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rsid w:val="00927E73"/>
    <w:rPr>
      <w:rFonts w:ascii="Courier New" w:eastAsia="MS Mincho" w:hAnsi="Courier New"/>
      <w:sz w:val="20"/>
    </w:rPr>
  </w:style>
  <w:style w:type="character" w:customStyle="1" w:styleId="PlainTextChar">
    <w:name w:val="Plain Text Char"/>
    <w:link w:val="PlainText"/>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rsid w:val="00927E73"/>
    <w:rPr>
      <w:rFonts w:ascii="Courier New" w:eastAsia="MS Mincho" w:hAnsi="Courier New"/>
      <w:sz w:val="20"/>
    </w:rPr>
  </w:style>
  <w:style w:type="character" w:customStyle="1" w:styleId="PlainTextChar">
    <w:name w:val="Plain Text Char"/>
    <w:link w:val="PlainText"/>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16765">
      <w:bodyDiv w:val="1"/>
      <w:marLeft w:val="0"/>
      <w:marRight w:val="0"/>
      <w:marTop w:val="0"/>
      <w:marBottom w:val="0"/>
      <w:divBdr>
        <w:top w:val="none" w:sz="0" w:space="0" w:color="auto"/>
        <w:left w:val="none" w:sz="0" w:space="0" w:color="auto"/>
        <w:bottom w:val="none" w:sz="0" w:space="0" w:color="auto"/>
        <w:right w:val="none" w:sz="0" w:space="0" w:color="auto"/>
      </w:divBdr>
    </w:div>
    <w:div w:id="98909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br06358\LOCALS~1\Temp\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B40BF0-375F-46E5-8285-EFEE03638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IEEE-P802_15</Template>
  <TotalTime>3</TotalTime>
  <Pages>4</Pages>
  <Words>871</Words>
  <Characters>4969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IEEE 802.15 Medical Body Area Networks Study Group 5 Criteria</vt:lpstr>
    </vt:vector>
  </TitlesOfParts>
  <Company>Philips</Company>
  <LinksUpToDate>false</LinksUpToDate>
  <CharactersWithSpaces>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802.15 Medical Body Area Networks Study Group 5 Criteria</dc:title>
  <dc:creator>Dave Evans</dc:creator>
  <dc:description>64-68 London Road, Redhill, UK_x000d_
TELEPHONE: +44 1737 788216_x000d_
FAX: &lt;fax#&gt;_x000d_
EMAIL: &lt;email&gt;</dc:description>
  <cp:lastModifiedBy>bheile</cp:lastModifiedBy>
  <cp:revision>2</cp:revision>
  <cp:lastPrinted>2010-05-04T14:56:00Z</cp:lastPrinted>
  <dcterms:created xsi:type="dcterms:W3CDTF">2013-07-18T11:51:00Z</dcterms:created>
  <dcterms:modified xsi:type="dcterms:W3CDTF">2013-07-18T11:51:00Z</dcterms:modified>
  <cp:category>15-10-0261-00-mban</cp:category>
</cp:coreProperties>
</file>