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1"/>
        <w:numPr>
          <w:ilvl w:val="0"/>
          <w:numId w:val="1"/>
        </w:numPr>
        <w:spacing w:before="320" w:after="0"/>
        <w:rPr/>
      </w:pPr>
      <w:r>
        <w:rPr/>
        <w:t>The 11ax dominance complaint</w:t>
      </w:r>
    </w:p>
    <w:p>
      <w:pPr>
        <w:pStyle w:val="Normal"/>
        <w:rPr>
          <w:b/>
        </w:rPr>
      </w:pPr>
      <w:r>
        <w:rPr>
          <w:b/>
        </w:rPr>
      </w:r>
    </w:p>
    <w:p>
      <w:pPr>
        <w:pStyle w:val="Normal"/>
        <w:rPr/>
      </w:pPr>
      <w:r>
        <w:rPr/>
        <w:t xml:space="preserve">The following complaint related to a claim of dominance in IEEE 802.11ax was received in June 2016 from Graham Smith, see </w:t>
      </w:r>
      <w:hyperlink r:id="rId2">
        <w:r>
          <w:rPr>
            <w:rStyle w:val="InternetLink"/>
          </w:rPr>
          <w:t>https://mentor.ieee.org/802.11/dcn/16/11-16-0784-00-0000-dominance-allegation-in-tgax.doc</w:t>
        </w:r>
      </w:hyperlink>
      <w:r>
        <w:rPr/>
        <w:t>.</w:t>
      </w:r>
    </w:p>
    <w:p>
      <w:pPr>
        <w:pStyle w:val="Normal"/>
        <w:rPr/>
      </w:pPr>
      <w:r>
        <w:rPr/>
      </w:r>
    </w:p>
    <w:p>
      <w:pPr>
        <w:pStyle w:val="Normal"/>
        <w:rPr/>
      </w:pPr>
      <w:r>
        <w:rPr/>
        <w:t>The recommended actions were supported by the members of the IEEE 802 Executive Committee that is unconflicted on this issue during an meeting held in executive session on 8 November, 2016.</w:t>
      </w:r>
    </w:p>
    <w:p>
      <w:pPr>
        <w:pStyle w:val="Normal"/>
        <w:rPr/>
      </w:pPr>
      <w:r>
        <w:rPr/>
      </w:r>
    </w:p>
    <w:p>
      <w:pPr>
        <w:pStyle w:val="Heading1"/>
        <w:numPr>
          <w:ilvl w:val="0"/>
          <w:numId w:val="1"/>
        </w:numPr>
        <w:rPr/>
      </w:pPr>
      <w:r>
        <w:rPr/>
        <w:t xml:space="preserve">Recommended mitigation actions for consideration by the EC </w:t>
      </w:r>
    </w:p>
    <w:p>
      <w:pPr>
        <w:pStyle w:val="Normal"/>
        <w:rPr/>
      </w:pPr>
      <w:r>
        <w:rPr/>
      </w:r>
    </w:p>
    <w:p>
      <w:pPr>
        <w:pStyle w:val="Normal"/>
        <w:rPr/>
      </w:pPr>
      <w:r>
        <w:rPr/>
        <w:t>The investigating team recommend that</w:t>
        <w:br/>
      </w:r>
    </w:p>
    <w:p>
      <w:pPr>
        <w:pStyle w:val="ListParagraph"/>
        <w:numPr>
          <w:ilvl w:val="0"/>
          <w:numId w:val="3"/>
        </w:numPr>
        <w:rPr/>
      </w:pPr>
      <w:r>
        <w:rPr/>
        <w:t>The IEEE 802.11WG chair treat the vote of all individuals affiliated with DensiFi SIG members as a single vote in WG and TG motions</w:t>
      </w:r>
      <w:ins w:id="0" w:author="Unknown Author" w:date="2016-11-11T11:59:00Z">
        <w:r>
          <w:rPr/>
          <w:t xml:space="preserve"> </w:t>
        </w:r>
      </w:ins>
      <w:ins w:id="1" w:author="Unknown Author" w:date="2016-11-11T11:59:00Z">
        <w:r>
          <w:rPr/>
          <w:t>and letter ballots</w:t>
        </w:r>
      </w:ins>
      <w:ins w:id="2" w:author="Unknown Author" w:date="2016-11-10T09:44:00Z">
        <w:r>
          <w:rPr/>
          <w:t xml:space="preserve"> related to 802.11ax</w:t>
        </w:r>
      </w:ins>
      <w:r>
        <w:rPr/>
        <w:t xml:space="preserve"> until such time as the SIG follows the “Best practice” level operation in </w:t>
      </w:r>
      <w:del w:id="3" w:author="Unknown Author" w:date="2016-11-11T09:54:00Z">
        <w:r>
          <w:rPr/>
          <w:delText>section 2.1</w:delText>
        </w:r>
      </w:del>
      <w:ins w:id="4" w:author="Unknown Author" w:date="2016-11-11T09:54:00Z">
        <w:r>
          <w:rPr/>
          <w:t>ec document ec-16-0190-00</w:t>
        </w:r>
      </w:ins>
      <w:del w:id="5" w:author="Unknown Author" w:date="2016-11-11T09:54:00Z">
        <w:r>
          <w:rPr/>
          <w:delText xml:space="preserve"> below</w:delText>
        </w:r>
      </w:del>
      <w:r>
        <w:rPr/>
        <w:t xml:space="preserve"> or </w:t>
      </w:r>
      <w:ins w:id="6" w:author="Unknown Author" w:date="2016-11-11T13:16:00Z">
        <w:r>
          <w:rPr/>
          <w:t xml:space="preserve">the SIG </w:t>
        </w:r>
      </w:ins>
      <w:r>
        <w:rPr/>
        <w:t>is no longer active. This mitigation action is as specified in the IEEE 802 WG Policy and Procedure document section 3.4.1 item x).</w:t>
        <w:br/>
      </w:r>
    </w:p>
    <w:p>
      <w:pPr>
        <w:pStyle w:val="ListParagraph"/>
        <w:numPr>
          <w:ilvl w:val="0"/>
          <w:numId w:val="3"/>
        </w:numPr>
        <w:rPr/>
      </w:pPr>
      <w:r>
        <w:rPr/>
        <w:t xml:space="preserve">Additional guidance information regarding the expectation and requirements of individual participation in standards development be developed and provided to 802.11 participants. The following proposal may serve as an example: </w:t>
      </w:r>
      <w:hyperlink r:id="rId3">
        <w:r>
          <w:rPr>
            <w:rStyle w:val="InternetLink"/>
          </w:rPr>
          <w:t>https://mentor.ieee.org/802-ec/dcn/16/ec-16-0149-00-00EC-2016-nov-proposed-addition-to-chair-s-guidelines-re-participation.pptx</w:t>
        </w:r>
      </w:hyperlink>
      <w:r>
        <w:rPr/>
        <w:t xml:space="preserve"> .</w:t>
        <w:br/>
      </w:r>
    </w:p>
    <w:p>
      <w:pPr>
        <w:pStyle w:val="Heading2"/>
        <w:numPr>
          <w:ilvl w:val="1"/>
          <w:numId w:val="1"/>
        </w:numPr>
        <w:rPr/>
      </w:pPr>
      <w:del w:id="7" w:author="Unknown Author" w:date="2016-11-11T08:41:00Z">
        <w:r>
          <w:rPr/>
          <w:delText>Special Interest</w:delText>
        </w:r>
      </w:del>
      <w:ins w:id="8" w:author="Unknown Author" w:date="2016-11-11T08:41:00Z">
        <w:r>
          <w:rPr/>
          <w:t>Industry</w:t>
        </w:r>
      </w:ins>
      <w:r>
        <w:rPr/>
        <w:t xml:space="preserve"> Group guidance</w:t>
      </w:r>
    </w:p>
    <w:p>
      <w:pPr>
        <w:pStyle w:val="PlainText"/>
        <w:rPr>
          <w:b/>
        </w:rPr>
      </w:pPr>
      <w:r>
        <w:rPr>
          <w:b/>
        </w:rPr>
      </w:r>
    </w:p>
    <w:p>
      <w:pPr>
        <w:pStyle w:val="TextBody"/>
        <w:rPr/>
      </w:pPr>
      <w:ins w:id="9" w:author="Unknown Author" w:date="2016-11-11T09:55:00Z">
        <w:r>
          <w:rPr/>
          <w:t xml:space="preserve">EC document ec-16-0190-00 </w:t>
        </w:r>
      </w:ins>
      <w:ins w:id="10" w:author="Unknown Author" w:date="2016-11-11T09:55:00Z">
        <w:r>
          <w:rPr/>
          <w:t>contains the guidance for Industry Groups</w:t>
        </w:r>
      </w:ins>
    </w:p>
    <w:p>
      <w:pPr>
        <w:pStyle w:val="PlainText"/>
        <w:rPr>
          <w:rFonts w:cs="Times New Roman" w:ascii="Times New Roman" w:hAnsi="Times New Roman"/>
          <w:b/>
        </w:rPr>
      </w:pPr>
      <w:del w:id="11" w:author="Unknown Author" w:date="2016-11-11T09:56:00Z">
        <w:r>
          <w:rPr>
            <w:rFonts w:cs="Times New Roman" w:ascii="Times New Roman" w:hAnsi="Times New Roman"/>
            <w:b/>
          </w:rPr>
          <w:delText>Best practice</w:delText>
          <w:br/>
        </w:r>
      </w:del>
    </w:p>
    <w:p>
      <w:pPr>
        <w:pStyle w:val="PlainText"/>
        <w:numPr>
          <w:ilvl w:val="0"/>
          <w:numId w:val="2"/>
        </w:numPr>
        <w:rPr>
          <w:rFonts w:cs="Times New Roman" w:ascii="Times New Roman" w:hAnsi="Times New Roman"/>
        </w:rPr>
      </w:pPr>
      <w:del w:id="12" w:author="Unknown Author" w:date="2016-11-11T09:56:00Z">
        <w:r>
          <w:rPr>
            <w:rFonts w:cs="Times New Roman" w:ascii="Times New Roman" w:hAnsi="Times New Roman"/>
          </w:rPr>
          <w:delText>Participation in SIG meetings and decisions is open to all who meet nominal membership requirements.  The method and requirements for joining the SIG are easily available to all interested parties.</w:delText>
        </w:r>
      </w:del>
    </w:p>
    <w:p>
      <w:pPr>
        <w:pStyle w:val="PlainText"/>
        <w:numPr>
          <w:ilvl w:val="0"/>
          <w:numId w:val="2"/>
        </w:numPr>
        <w:rPr>
          <w:rFonts w:cs="Times New Roman" w:ascii="Times New Roman" w:hAnsi="Times New Roman"/>
        </w:rPr>
      </w:pPr>
      <w:del w:id="13" w:author="Unknown Author" w:date="2016-11-11T09:56:00Z">
        <w:r>
          <w:rPr>
            <w:rFonts w:cs="Times New Roman" w:ascii="Times New Roman" w:hAnsi="Times New Roman"/>
          </w:rPr>
          <w:delText>SIG publicly states that individuals affiliated with SIG members are not required to vote or act on behalf of the SIG as a condition of the members participation in the SIG.  The SIG reminds its members on a regular basis that IEEE 802 participation is on an individual expert basis.</w:delText>
        </w:r>
      </w:del>
    </w:p>
    <w:p>
      <w:pPr>
        <w:pStyle w:val="PlainText"/>
        <w:numPr>
          <w:ilvl w:val="0"/>
          <w:numId w:val="2"/>
        </w:numPr>
        <w:rPr>
          <w:rFonts w:cs="Times New Roman" w:ascii="Times New Roman" w:hAnsi="Times New Roman"/>
        </w:rPr>
      </w:pPr>
      <w:del w:id="14" w:author="Unknown Author" w:date="2016-11-11T09:56:00Z">
        <w:r>
          <w:rPr>
            <w:rFonts w:cs="Times New Roman" w:ascii="Times New Roman" w:hAnsi="Times New Roman"/>
          </w:rPr>
          <w:delText>The SIG has a publicly stated policy that no action will be taken by the SIG against a member in response to the voting or participation of individuals in IEEE 802 who are affiliated with a SIG member</w:delText>
        </w:r>
      </w:del>
    </w:p>
    <w:p>
      <w:pPr>
        <w:pStyle w:val="PlainText"/>
        <w:numPr>
          <w:ilvl w:val="0"/>
          <w:numId w:val="2"/>
        </w:numPr>
        <w:rPr>
          <w:rFonts w:cs="Times New Roman" w:ascii="Times New Roman" w:hAnsi="Times New Roman"/>
        </w:rPr>
      </w:pPr>
      <w:del w:id="15" w:author="Unknown Author" w:date="2016-11-11T09:56:00Z">
        <w:r>
          <w:rPr>
            <w:rFonts w:cs="Times New Roman" w:ascii="Times New Roman" w:hAnsi="Times New Roman"/>
          </w:rPr>
          <w:delText>While individuals affiliated with SIG member companies may vote the same on a particular motion, they are not instructed or pressured to vote in a particular manner.</w:delText>
        </w:r>
      </w:del>
    </w:p>
    <w:p>
      <w:pPr>
        <w:pStyle w:val="PlainText"/>
        <w:rPr/>
      </w:pPr>
      <w:del w:id="16" w:author="Unknown Author" w:date="2016-11-11T09:56:00Z">
        <w:r>
          <w:rPr/>
        </w:r>
      </w:del>
    </w:p>
    <w:p>
      <w:pPr>
        <w:pStyle w:val="PlainText"/>
        <w:rPr>
          <w:rFonts w:cs="Times New Roman" w:ascii="Times New Roman" w:hAnsi="Times New Roman"/>
          <w:b/>
        </w:rPr>
      </w:pPr>
      <w:del w:id="17" w:author="Unknown Author" w:date="2016-11-11T09:56:00Z">
        <w:r>
          <w:rPr>
            <w:rFonts w:cs="Times New Roman" w:ascii="Times New Roman" w:hAnsi="Times New Roman"/>
            <w:b/>
          </w:rPr>
          <w:delText>Questionable practice</w:delText>
          <w:br/>
        </w:r>
      </w:del>
    </w:p>
    <w:p>
      <w:pPr>
        <w:pStyle w:val="PlainText"/>
        <w:numPr>
          <w:ilvl w:val="0"/>
          <w:numId w:val="2"/>
        </w:numPr>
        <w:rPr>
          <w:rFonts w:cs="Times New Roman" w:ascii="Times New Roman" w:hAnsi="Times New Roman"/>
        </w:rPr>
      </w:pPr>
      <w:del w:id="18" w:author="Unknown Author" w:date="2016-11-11T09:56:00Z">
        <w:r>
          <w:rPr>
            <w:rFonts w:cs="Times New Roman" w:ascii="Times New Roman" w:hAnsi="Times New Roman"/>
          </w:rPr>
          <w:delText xml:space="preserve"> </w:delText>
        </w:r>
      </w:del>
      <w:del w:id="19" w:author="Unknown Author" w:date="2016-11-11T09:56:00Z">
        <w:r>
          <w:rPr>
            <w:rFonts w:cs="Times New Roman" w:ascii="Times New Roman" w:hAnsi="Times New Roman"/>
          </w:rPr>
          <w:delText>It is not clear how to join a SIG.</w:delText>
        </w:r>
      </w:del>
    </w:p>
    <w:p>
      <w:pPr>
        <w:pStyle w:val="PlainText"/>
        <w:numPr>
          <w:ilvl w:val="0"/>
          <w:numId w:val="2"/>
        </w:numPr>
        <w:rPr>
          <w:rFonts w:cs="Times New Roman" w:ascii="Times New Roman" w:hAnsi="Times New Roman"/>
        </w:rPr>
      </w:pPr>
      <w:del w:id="20" w:author="Unknown Author" w:date="2016-11-11T09:56:00Z">
        <w:r>
          <w:rPr>
            <w:rFonts w:cs="Times New Roman" w:ascii="Times New Roman" w:hAnsi="Times New Roman"/>
          </w:rPr>
          <w:delText xml:space="preserve"> </w:delText>
        </w:r>
      </w:del>
      <w:del w:id="21" w:author="Unknown Author" w:date="2016-11-11T09:56:00Z">
        <w:r>
          <w:rPr>
            <w:rFonts w:cs="Times New Roman" w:ascii="Times New Roman" w:hAnsi="Times New Roman"/>
          </w:rPr>
          <w:delText>The SIG is silent on its policies for IEEE 802 participation by individuals affiliated with its members</w:delText>
        </w:r>
      </w:del>
    </w:p>
    <w:p>
      <w:pPr>
        <w:pStyle w:val="PlainText"/>
        <w:numPr>
          <w:ilvl w:val="0"/>
          <w:numId w:val="2"/>
        </w:numPr>
        <w:rPr>
          <w:rFonts w:cs="Times New Roman" w:ascii="Times New Roman" w:hAnsi="Times New Roman"/>
        </w:rPr>
      </w:pPr>
      <w:del w:id="22" w:author="Unknown Author" w:date="2016-11-11T09:56:00Z">
        <w:r>
          <w:rPr>
            <w:rFonts w:cs="Times New Roman" w:ascii="Times New Roman" w:hAnsi="Times New Roman"/>
          </w:rPr>
          <w:delText xml:space="preserve"> </w:delText>
        </w:r>
      </w:del>
      <w:del w:id="23" w:author="Unknown Author" w:date="2016-11-11T09:56:00Z">
        <w:r>
          <w:rPr>
            <w:rFonts w:cs="Times New Roman" w:ascii="Times New Roman" w:hAnsi="Times New Roman"/>
          </w:rPr>
          <w:delText>Membership in the SIG is secret and individuals are not allowed to state that their affiliation as a member of the SIG.</w:delText>
        </w:r>
      </w:del>
    </w:p>
    <w:p>
      <w:pPr>
        <w:pStyle w:val="PlainText"/>
        <w:numPr>
          <w:ilvl w:val="0"/>
          <w:numId w:val="2"/>
        </w:numPr>
        <w:rPr>
          <w:rFonts w:cs="Times New Roman" w:ascii="Times New Roman" w:hAnsi="Times New Roman"/>
        </w:rPr>
      </w:pPr>
      <w:del w:id="24" w:author="Unknown Author" w:date="2016-11-11T09:56:00Z">
        <w:r>
          <w:rPr>
            <w:rFonts w:cs="Times New Roman" w:ascii="Times New Roman" w:hAnsi="Times New Roman"/>
          </w:rPr>
          <w:delText xml:space="preserve"> </w:delText>
        </w:r>
      </w:del>
      <w:del w:id="25" w:author="Unknown Author" w:date="2016-11-11T09:56:00Z">
        <w:r>
          <w:rPr>
            <w:rFonts w:cs="Times New Roman" w:ascii="Times New Roman" w:hAnsi="Times New Roman"/>
          </w:rPr>
          <w:delText>Individuals associated with the SIG (if that can be determined) always vote the same way on contentious issues.</w:delText>
        </w:r>
      </w:del>
    </w:p>
    <w:p>
      <w:pPr>
        <w:pStyle w:val="PlainText"/>
        <w:rPr>
          <w:rFonts w:cs="Times New Roman" w:ascii="Times New Roman" w:hAnsi="Times New Roman"/>
        </w:rPr>
      </w:pPr>
      <w:del w:id="26" w:author="Unknown Author" w:date="2016-11-11T09:56:00Z">
        <w:r>
          <w:rPr>
            <w:rFonts w:cs="Times New Roman" w:ascii="Times New Roman" w:hAnsi="Times New Roman"/>
          </w:rPr>
        </w:r>
      </w:del>
    </w:p>
    <w:p>
      <w:pPr>
        <w:pStyle w:val="PlainText"/>
        <w:rPr>
          <w:b/>
        </w:rPr>
      </w:pPr>
      <w:del w:id="27" w:author="Unknown Author" w:date="2016-11-11T09:56:00Z">
        <w:r>
          <w:rPr>
            <w:rFonts w:cs="Times New Roman" w:ascii="Times New Roman" w:hAnsi="Times New Roman"/>
            <w:b/>
          </w:rPr>
          <w:delText>Bad practice - should result in IEEE 802 consequences</w:delText>
        </w:r>
      </w:del>
      <w:del w:id="28" w:author="Unknown Author" w:date="2016-11-11T09:56:00Z">
        <w:r>
          <w:rPr>
            <w:b/>
          </w:rPr>
          <w:br/>
        </w:r>
      </w:del>
    </w:p>
    <w:p>
      <w:pPr>
        <w:pStyle w:val="PlainText"/>
        <w:numPr>
          <w:ilvl w:val="0"/>
          <w:numId w:val="2"/>
        </w:numPr>
        <w:rPr>
          <w:rFonts w:cs="Times New Roman" w:ascii="Times New Roman" w:hAnsi="Times New Roman"/>
        </w:rPr>
      </w:pPr>
      <w:del w:id="29" w:author="Unknown Author" w:date="2016-11-11T09:56:00Z">
        <w:r>
          <w:rPr>
            <w:rFonts w:cs="Times New Roman" w:ascii="Times New Roman" w:hAnsi="Times New Roman"/>
          </w:rPr>
          <w:delText>SIG membership is closed and/or new members cannot obtain voting and/or leadership rights</w:delText>
        </w:r>
      </w:del>
    </w:p>
    <w:p>
      <w:pPr>
        <w:pStyle w:val="PlainText"/>
        <w:numPr>
          <w:ilvl w:val="0"/>
          <w:numId w:val="2"/>
        </w:numPr>
        <w:rPr>
          <w:rFonts w:cs="Times New Roman" w:ascii="Times New Roman" w:hAnsi="Times New Roman"/>
        </w:rPr>
      </w:pPr>
      <w:del w:id="30" w:author="Unknown Author" w:date="2016-11-11T09:56:00Z">
        <w:r>
          <w:rPr>
            <w:rFonts w:cs="Times New Roman" w:ascii="Times New Roman" w:hAnsi="Times New Roman"/>
          </w:rPr>
          <w:delText xml:space="preserve"> </w:delText>
        </w:r>
      </w:del>
      <w:del w:id="31" w:author="Unknown Author" w:date="2016-11-11T09:56:00Z">
        <w:r>
          <w:rPr>
            <w:rFonts w:cs="Times New Roman" w:ascii="Times New Roman" w:hAnsi="Times New Roman"/>
          </w:rPr>
          <w:delText>The SIG encourages individuals associated with SIG members to vote/support SIG positions within IEEE 802 regardless of the individual's expert opinion.</w:delText>
        </w:r>
      </w:del>
    </w:p>
    <w:p>
      <w:pPr>
        <w:pStyle w:val="PlainText"/>
        <w:numPr>
          <w:ilvl w:val="0"/>
          <w:numId w:val="2"/>
        </w:numPr>
        <w:rPr>
          <w:rFonts w:cs="Times New Roman" w:ascii="Times New Roman" w:hAnsi="Times New Roman"/>
        </w:rPr>
      </w:pPr>
      <w:del w:id="32" w:author="Unknown Author" w:date="2016-11-11T09:56:00Z">
        <w:r>
          <w:rPr>
            <w:rFonts w:cs="Times New Roman" w:ascii="Times New Roman" w:hAnsi="Times New Roman"/>
          </w:rPr>
          <w:delText xml:space="preserve"> </w:delText>
        </w:r>
      </w:del>
      <w:del w:id="33" w:author="Unknown Author" w:date="2016-11-11T09:56:00Z">
        <w:r>
          <w:rPr>
            <w:rFonts w:cs="Times New Roman" w:ascii="Times New Roman" w:hAnsi="Times New Roman"/>
          </w:rPr>
          <w:delText>The SIG has taken punitive action against a member for whom an individual associated with the SIG has voted or acted against a SIG position/decision in IEEE 802.</w:delText>
        </w:r>
      </w:del>
    </w:p>
    <w:p>
      <w:pPr>
        <w:pStyle w:val="PlainText"/>
        <w:numPr>
          <w:ilvl w:val="0"/>
          <w:numId w:val="2"/>
        </w:numPr>
        <w:rPr>
          <w:rFonts w:cs="Times New Roman" w:ascii="Times New Roman" w:hAnsi="Times New Roman"/>
        </w:rPr>
      </w:pPr>
      <w:del w:id="34" w:author="Unknown Author" w:date="2016-11-11T09:56:00Z">
        <w:r>
          <w:rPr>
            <w:rFonts w:cs="Times New Roman" w:ascii="Times New Roman" w:hAnsi="Times New Roman"/>
          </w:rPr>
          <w:delText xml:space="preserve"> </w:delText>
        </w:r>
      </w:del>
      <w:del w:id="35" w:author="Unknown Author" w:date="2016-11-11T09:56:00Z">
        <w:r>
          <w:rPr>
            <w:rFonts w:cs="Times New Roman" w:ascii="Times New Roman" w:hAnsi="Times New Roman"/>
          </w:rPr>
          <w:delText>Individuals have received voting instructions for IEEE 802 matters from the SIG or a member of the SIG.</w:delText>
        </w:r>
      </w:del>
    </w:p>
    <w:p>
      <w:pPr>
        <w:pStyle w:val="PlainText"/>
        <w:rPr>
          <w:rFonts w:cs="Times New Roman" w:ascii="Times New Roman" w:hAnsi="Times New Roman"/>
        </w:rPr>
      </w:pPr>
      <w:r>
        <w:rPr>
          <w:rFonts w:cs="Times New Roman" w:ascii="Times New Roman" w:hAnsi="Times New Roman"/>
        </w:rPr>
      </w:r>
    </w:p>
    <w:p>
      <w:pPr>
        <w:pStyle w:val="Heading1"/>
        <w:numPr>
          <w:ilvl w:val="0"/>
          <w:numId w:val="1"/>
        </w:numPr>
        <w:rPr/>
      </w:pPr>
      <w:ins w:id="36" w:author="Unknown Author" w:date="2016-11-11T08:40:00Z">
        <w:r>
          <w:rPr/>
          <w:t>Questions and Clarifications</w:t>
        </w:r>
      </w:ins>
    </w:p>
    <w:p>
      <w:pPr>
        <w:pStyle w:val="PreformattedText"/>
        <w:rPr/>
      </w:pPr>
      <w:ins w:id="37" w:author="Unknown Author" w:date="2016-11-11T11:48:00Z">
        <w:r>
          <w:rPr/>
          <w:t>1.       Definition:  Special measures:  the act of counting the votes of multiple voting members as a single vote.</w:t>
        </w:r>
      </w:ins>
    </w:p>
    <w:p>
      <w:pPr>
        <w:pStyle w:val="PreformattedText"/>
        <w:rPr/>
      </w:pPr>
      <w:ins w:id="38" w:author="Unknown Author" w:date="2016-11-11T11:48:00Z">
        <w:r>
          <w:rPr/>
        </w:r>
      </w:ins>
    </w:p>
    <w:p>
      <w:pPr>
        <w:pStyle w:val="PreformattedText"/>
        <w:rPr/>
      </w:pPr>
      <w:ins w:id="39" w:author="Unknown Author" w:date="2016-11-11T11:48:00Z">
        <w:r>
          <w:rPr/>
          <w:t>2.       Confirm that the WG &amp; TG special vote is only related to TGax items.</w:t>
        </w:r>
      </w:ins>
    </w:p>
    <w:p>
      <w:pPr>
        <w:pStyle w:val="PreformattedText"/>
        <w:rPr/>
      </w:pPr>
      <w:ins w:id="40" w:author="Unknown Author" w:date="2016-11-11T11:48:00Z">
        <w:r>
          <w:rPr/>
        </w:r>
      </w:ins>
    </w:p>
    <w:p>
      <w:pPr>
        <w:pStyle w:val="PreformattedText"/>
        <w:rPr/>
      </w:pPr>
      <w:ins w:id="41" w:author="Unknown Author" w:date="2016-11-11T11:48:00Z">
        <w:r>
          <w:rPr/>
          <w:t>A: Confirmed</w:t>
        </w:r>
      </w:ins>
    </w:p>
    <w:p>
      <w:pPr>
        <w:pStyle w:val="PreformattedText"/>
        <w:rPr/>
      </w:pPr>
      <w:ins w:id="42" w:author="Unknown Author" w:date="2016-11-11T11:48:00Z">
        <w:r>
          <w:rPr/>
        </w:r>
      </w:ins>
    </w:p>
    <w:p>
      <w:pPr>
        <w:pStyle w:val="PreformattedText"/>
        <w:rPr/>
      </w:pPr>
      <w:ins w:id="43" w:author="Unknown Author" w:date="2016-11-11T11:48:00Z">
        <w:r>
          <w:rPr/>
          <w:t>3.       Does this affect the validity of individuals joining a sponsor ballot pool</w:t>
        </w:r>
      </w:ins>
    </w:p>
    <w:p>
      <w:pPr>
        <w:pStyle w:val="PreformattedText"/>
        <w:rPr/>
      </w:pPr>
      <w:ins w:id="44" w:author="Unknown Author" w:date="2016-11-11T11:48:00Z">
        <w:r>
          <w:rPr/>
        </w:r>
      </w:ins>
    </w:p>
    <w:p>
      <w:pPr>
        <w:pStyle w:val="PreformattedText"/>
        <w:rPr/>
      </w:pPr>
      <w:ins w:id="45" w:author="Unknown Author" w:date="2016-11-11T11:48:00Z">
        <w:r>
          <w:rPr/>
          <w:t>A: No – sponsor ballot process is independent</w:t>
        </w:r>
      </w:ins>
    </w:p>
    <w:p>
      <w:pPr>
        <w:pStyle w:val="PreformattedText"/>
        <w:rPr/>
      </w:pPr>
      <w:ins w:id="46" w:author="Unknown Author" w:date="2016-11-11T11:48:00Z">
        <w:r>
          <w:rPr/>
        </w:r>
      </w:ins>
    </w:p>
    <w:p>
      <w:pPr>
        <w:pStyle w:val="PreformattedText"/>
        <w:rPr/>
      </w:pPr>
      <w:ins w:id="47" w:author="Unknown Author" w:date="2016-11-11T11:48:00Z">
        <w:r>
          <w:rPr/>
          <w:t>4.       Does this apply to WG letter ballots? If a member is subject to special measures during the first WG ballot, and the entity the member is affiliated with subsequently satisfies the exit criteria,  is the member subject to special measures in subsequent recirculation ballots?</w:t>
        </w:r>
      </w:ins>
    </w:p>
    <w:p>
      <w:pPr>
        <w:pStyle w:val="PreformattedText"/>
        <w:rPr/>
      </w:pPr>
      <w:ins w:id="48" w:author="Unknown Author" w:date="2016-11-11T11:48:00Z">
        <w:r>
          <w:rPr/>
        </w:r>
      </w:ins>
    </w:p>
    <w:p>
      <w:pPr>
        <w:pStyle w:val="PreformattedText"/>
        <w:rPr/>
      </w:pPr>
      <w:ins w:id="49" w:author="Unknown Author" w:date="2016-11-11T11:48:00Z">
        <w:r>
          <w:rPr/>
          <w:t>A (part 1): Yes, but only to TGax letter ballots.</w:t>
        </w:r>
      </w:ins>
    </w:p>
    <w:p>
      <w:pPr>
        <w:pStyle w:val="PreformattedText"/>
        <w:rPr/>
      </w:pPr>
      <w:ins w:id="50" w:author="Unknown Author" w:date="2016-11-11T11:48:00Z">
        <w:r>
          <w:rPr/>
        </w:r>
      </w:ins>
    </w:p>
    <w:p>
      <w:pPr>
        <w:pStyle w:val="PreformattedText"/>
        <w:rPr/>
      </w:pPr>
      <w:ins w:id="51" w:author="Unknown Author" w:date="2016-11-11T11:48:00Z">
        <w:r>
          <w:rPr/>
          <w:t>A (part 2): No</w:t>
        </w:r>
      </w:ins>
    </w:p>
    <w:p>
      <w:pPr>
        <w:pStyle w:val="PreformattedText"/>
        <w:rPr/>
      </w:pPr>
      <w:ins w:id="52" w:author="Unknown Author" w:date="2016-11-11T11:48:00Z">
        <w:r>
          <w:rPr/>
        </w:r>
      </w:ins>
    </w:p>
    <w:p>
      <w:pPr>
        <w:pStyle w:val="PreformattedText"/>
        <w:rPr/>
      </w:pPr>
      <w:ins w:id="53" w:author="Unknown Author" w:date="2016-11-11T11:48:00Z">
        <w:r>
          <w:rPr/>
          <w:t>5.       Who determines when the exit criteria are met:  EC decision or WG officer decision.</w:t>
        </w:r>
      </w:ins>
    </w:p>
    <w:p>
      <w:pPr>
        <w:pStyle w:val="PreformattedText"/>
        <w:rPr/>
      </w:pPr>
      <w:ins w:id="54" w:author="Unknown Author" w:date="2016-11-11T11:48:00Z">
        <w:r>
          <w:rPr/>
        </w:r>
      </w:ins>
    </w:p>
    <w:p>
      <w:pPr>
        <w:pStyle w:val="PreformattedText"/>
        <w:rPr/>
      </w:pPr>
      <w:ins w:id="55" w:author="Unknown Author" w:date="2016-11-11T11:48:00Z">
        <w:r>
          <w:rPr/>
          <w:t>A:  WG officer decision with notification to the EC</w:t>
        </w:r>
      </w:ins>
    </w:p>
    <w:p>
      <w:pPr>
        <w:pStyle w:val="PreformattedText"/>
        <w:rPr/>
      </w:pPr>
      <w:ins w:id="56" w:author="Unknown Author" w:date="2016-11-11T11:48:00Z">
        <w:r>
          <w:rPr/>
        </w:r>
      </w:ins>
    </w:p>
    <w:p>
      <w:pPr>
        <w:pStyle w:val="PreformattedText"/>
        <w:rPr/>
      </w:pPr>
      <w:ins w:id="57" w:author="Unknown Author" w:date="2016-11-11T11:48:00Z">
        <w:r>
          <w:rPr/>
          <w:t>6.       What evidence is necessary to determine that termination of a SIG has taken place?</w:t>
        </w:r>
      </w:ins>
    </w:p>
    <w:p>
      <w:pPr>
        <w:pStyle w:val="PreformattedText"/>
        <w:rPr/>
      </w:pPr>
      <w:ins w:id="58" w:author="Unknown Author" w:date="2016-11-11T11:48:00Z">
        <w:r>
          <w:rPr/>
        </w:r>
      </w:ins>
    </w:p>
    <w:p>
      <w:pPr>
        <w:pStyle w:val="PreformattedText"/>
        <w:rPr/>
      </w:pPr>
      <w:ins w:id="59" w:author="Unknown Author" w:date="2016-11-11T11:48:00Z">
        <w:r>
          <w:rPr/>
          <w:t>A: A public declaration from a duly authorized individual of each entity identified below as a member of the SIG</w:t>
        </w:r>
      </w:ins>
    </w:p>
    <w:p>
      <w:pPr>
        <w:pStyle w:val="PreformattedText"/>
        <w:rPr/>
      </w:pPr>
      <w:ins w:id="60" w:author="Unknown Author" w:date="2016-11-11T11:48:00Z">
        <w:r>
          <w:rPr/>
        </w:r>
      </w:ins>
    </w:p>
    <w:p>
      <w:pPr>
        <w:pStyle w:val="PreformattedText"/>
        <w:rPr/>
      </w:pPr>
      <w:ins w:id="61" w:author="Unknown Author" w:date="2016-11-11T11:48:00Z">
        <w:r>
          <w:rPr/>
          <w:t>7.       Or, what evidence is necessary to determine that an entity is no longer subject to special measures?</w:t>
        </w:r>
      </w:ins>
    </w:p>
    <w:p>
      <w:pPr>
        <w:pStyle w:val="PreformattedText"/>
        <w:rPr/>
      </w:pPr>
      <w:ins w:id="62" w:author="Unknown Author" w:date="2016-11-11T11:48:00Z">
        <w:r>
          <w:rPr/>
        </w:r>
      </w:ins>
    </w:p>
    <w:p>
      <w:pPr>
        <w:pStyle w:val="PreformattedText"/>
        <w:rPr/>
      </w:pPr>
      <w:ins w:id="63" w:author="Unknown Author" w:date="2016-11-11T11:48:00Z">
        <w:r>
          <w:rPr/>
          <w:t>As above.</w:t>
        </w:r>
      </w:ins>
    </w:p>
    <w:p>
      <w:pPr>
        <w:pStyle w:val="PreformattedText"/>
        <w:rPr/>
      </w:pPr>
      <w:ins w:id="64" w:author="Unknown Author" w:date="2016-11-11T11:48:00Z">
        <w:r>
          <w:rPr/>
        </w:r>
      </w:ins>
    </w:p>
    <w:p>
      <w:pPr>
        <w:pStyle w:val="PreformattedText"/>
        <w:rPr/>
      </w:pPr>
      <w:ins w:id="65" w:author="Unknown Author" w:date="2016-11-11T11:48:00Z">
        <w:r>
          <w:rPr/>
          <w:t>8.       Does when a company joined the SIG affect the measures applied to a company?</w:t>
        </w:r>
      </w:ins>
    </w:p>
    <w:p>
      <w:pPr>
        <w:pStyle w:val="PreformattedText"/>
        <w:rPr/>
      </w:pPr>
      <w:ins w:id="66" w:author="Unknown Author" w:date="2016-11-11T11:48:00Z">
        <w:r>
          <w:rPr/>
        </w:r>
      </w:ins>
    </w:p>
    <w:p>
      <w:pPr>
        <w:pStyle w:val="PreformattedText"/>
        <w:rPr/>
      </w:pPr>
      <w:ins w:id="67" w:author="Unknown Author" w:date="2016-11-11T11:48:00Z">
        <w:r>
          <w:rPr/>
          <w:t>A: no</w:t>
        </w:r>
      </w:ins>
    </w:p>
    <w:p>
      <w:pPr>
        <w:pStyle w:val="PreformattedText"/>
        <w:rPr/>
      </w:pPr>
      <w:ins w:id="68" w:author="Unknown Author" w:date="2016-11-11T11:48:00Z">
        <w:r>
          <w:rPr/>
        </w:r>
      </w:ins>
    </w:p>
    <w:p>
      <w:pPr>
        <w:pStyle w:val="PreformattedText"/>
        <w:rPr/>
      </w:pPr>
      <w:ins w:id="69" w:author="Unknown Author" w:date="2016-11-11T11:48:00Z">
        <w:r>
          <w:rPr/>
          <w:t>9.       Is the list of entities subject to special measures that defined in doc 11-16/1519r0 at section 4.1 para 5 list items a) and b))?  (18 in total)</w:t>
        </w:r>
      </w:ins>
    </w:p>
    <w:p>
      <w:pPr>
        <w:pStyle w:val="PreformattedText"/>
        <w:rPr/>
      </w:pPr>
      <w:ins w:id="70" w:author="Unknown Author" w:date="2016-11-11T11:48:00Z">
        <w:r>
          <w:rPr/>
        </w:r>
      </w:ins>
    </w:p>
    <w:p>
      <w:pPr>
        <w:pStyle w:val="PreformattedText"/>
        <w:spacing w:before="0" w:after="283"/>
        <w:rPr/>
      </w:pPr>
      <w:ins w:id="71" w:author="Unknown Author" w:date="2016-11-11T11:48:00Z">
        <w:r>
          <w:rPr/>
          <w:t>A: Yes</w:t>
        </w:r>
      </w:ins>
    </w:p>
    <w:p>
      <w:pPr>
        <w:pStyle w:val="PreformattedText"/>
        <w:spacing w:before="0" w:after="283"/>
        <w:rPr/>
      </w:pPr>
      <w:ins w:id="72" w:author="Unknown Author" w:date="2016-11-11T11:50:00Z">
        <w:r>
          <w:rPr/>
          <w:t>10. Do special measures apply to all affiliates of an entity eve</w:t>
        </w:r>
      </w:ins>
      <w:ins w:id="73" w:author="Unknown Author" w:date="2016-11-11T11:51:00Z">
        <w:r>
          <w:rPr/>
          <w:t>n if they have never been involved in any SIG meetings and do not have contact with the SIG.</w:t>
        </w:r>
      </w:ins>
    </w:p>
    <w:p>
      <w:pPr>
        <w:pStyle w:val="PreformattedText"/>
        <w:spacing w:before="0" w:after="283"/>
        <w:rPr/>
      </w:pPr>
      <w:ins w:id="74" w:author="Unknown Author" w:date="2016-11-11T11:51:00Z">
        <w:r>
          <w:rPr/>
          <w:t>A: Yes</w:t>
        </w:r>
      </w:ins>
    </w:p>
    <w:p>
      <w:pPr>
        <w:pStyle w:val="Heading1"/>
        <w:numPr>
          <w:ilvl w:val="0"/>
          <w:numId w:val="1"/>
        </w:numPr>
        <w:rPr/>
      </w:pPr>
      <w:r>
        <w:rPr/>
        <w:t>Personnel involved in report and recommendation</w:t>
      </w:r>
    </w:p>
    <w:p>
      <w:pPr>
        <w:pStyle w:val="Normal"/>
        <w:rPr/>
      </w:pPr>
      <w:r>
        <w:rPr/>
      </w:r>
    </w:p>
    <w:p>
      <w:pPr>
        <w:pStyle w:val="Normal"/>
        <w:rPr/>
      </w:pPr>
      <w:r>
        <w:rPr/>
        <w:t>The investigating committee membership is:</w:t>
      </w:r>
    </w:p>
    <w:p>
      <w:pPr>
        <w:pStyle w:val="Normal"/>
        <w:rPr/>
      </w:pPr>
      <w:r>
        <w:rPr/>
        <w:tab/>
        <w:t>Dorothy Stanley</w:t>
      </w:r>
    </w:p>
    <w:p>
      <w:pPr>
        <w:pStyle w:val="Normal"/>
        <w:rPr/>
      </w:pPr>
      <w:r>
        <w:rPr/>
        <w:tab/>
        <w:t>Michael Montemurro</w:t>
      </w:r>
    </w:p>
    <w:p>
      <w:pPr>
        <w:pStyle w:val="Normal"/>
        <w:rPr/>
      </w:pPr>
      <w:r>
        <w:rPr/>
        <w:tab/>
        <w:t>James Gilb (unconflicted IEEE 802 EC member)</w:t>
      </w:r>
    </w:p>
    <w:p>
      <w:pPr>
        <w:pStyle w:val="Normal"/>
        <w:rPr/>
      </w:pPr>
      <w:r>
        <w:rPr/>
      </w:r>
    </w:p>
    <w:p>
      <w:pPr>
        <w:pStyle w:val="Normal"/>
        <w:rPr/>
      </w:pPr>
      <w:del w:id="75" w:author="Unknown Author" w:date="2016-11-11T08:16:00Z">
        <w:r>
          <w:rPr/>
          <w:delText>IEEE legal staff who participated in the review of</w:delText>
        </w:r>
      </w:del>
      <w:ins w:id="76" w:author="Unknown Author" w:date="2016-11-11T08:16:00Z">
        <w:r>
          <w:rPr/>
          <w:t>IEEE internal and external counsel who provided legal advice on</w:t>
        </w:r>
      </w:ins>
      <w:r>
        <w:rPr/>
        <w:t xml:space="preserve"> the report and recommendations (not present during executive session):</w:t>
      </w:r>
    </w:p>
    <w:p>
      <w:pPr>
        <w:pStyle w:val="Normal"/>
        <w:rPr/>
      </w:pPr>
      <w:r>
        <w:rPr/>
        <w:tab/>
        <w:t>Michael Lindsay</w:t>
      </w:r>
    </w:p>
    <w:p>
      <w:pPr>
        <w:pStyle w:val="Normal"/>
        <w:rPr/>
      </w:pPr>
      <w:r>
        <w:rPr/>
        <w:tab/>
        <w:t>Jonathan Wiggins</w:t>
      </w:r>
    </w:p>
    <w:p>
      <w:pPr>
        <w:pStyle w:val="Normal"/>
        <w:rPr/>
      </w:pPr>
      <w:r>
        <w:rPr/>
      </w:r>
    </w:p>
    <w:p>
      <w:pPr>
        <w:pStyle w:val="Normal"/>
        <w:rPr/>
      </w:pPr>
      <w:r>
        <w:rPr/>
        <w:t>In addition to the investigating committee, the following unconflicted IEEE 802 EC members were present at the executive session:</w:t>
      </w:r>
    </w:p>
    <w:p>
      <w:pPr>
        <w:pStyle w:val="Normal"/>
        <w:rPr/>
      </w:pPr>
      <w:r>
        <w:rPr/>
        <w:tab/>
        <w:t>Paul Nikolich</w:t>
      </w:r>
    </w:p>
    <w:p>
      <w:pPr>
        <w:pStyle w:val="Normal"/>
        <w:rPr/>
      </w:pPr>
      <w:r>
        <w:rPr/>
        <w:tab/>
        <w:t>Clint Chaplin</w:t>
      </w:r>
    </w:p>
    <w:p>
      <w:pPr>
        <w:pStyle w:val="Normal"/>
        <w:rPr/>
      </w:pPr>
      <w:r>
        <w:rPr/>
        <w:tab/>
        <w:t>Glens Parsons</w:t>
      </w:r>
    </w:p>
    <w:p>
      <w:pPr>
        <w:pStyle w:val="Normal"/>
        <w:rPr/>
      </w:pPr>
      <w:r>
        <w:rPr/>
        <w:tab/>
        <w:t>David Law</w:t>
      </w:r>
    </w:p>
    <w:p>
      <w:pPr>
        <w:pStyle w:val="Normal"/>
        <w:rPr/>
      </w:pPr>
      <w:r>
        <w:rPr/>
        <w:tab/>
        <w:t>Bob Heile</w:t>
      </w:r>
    </w:p>
    <w:p>
      <w:pPr>
        <w:pStyle w:val="Normal"/>
        <w:rPr/>
      </w:pPr>
      <w:r>
        <w:rPr/>
        <w:tab/>
        <w:t>Richard Kennedy</w:t>
      </w:r>
    </w:p>
    <w:p>
      <w:pPr>
        <w:pStyle w:val="Normal"/>
        <w:rPr/>
      </w:pPr>
      <w:r>
        <w:rPr/>
        <w:tab/>
        <w:t>Subir Das</w:t>
      </w:r>
    </w:p>
    <w:p>
      <w:pPr>
        <w:pStyle w:val="Normal"/>
        <w:rPr/>
      </w:pPr>
      <w:r>
        <w:rPr/>
        <w:tab/>
        <w:t>Tim Godfrey</w:t>
      </w:r>
    </w:p>
    <w:p>
      <w:pPr>
        <w:pStyle w:val="Normal"/>
        <w:rPr/>
      </w:pPr>
      <w:r>
        <w:rPr/>
      </w:r>
    </w:p>
    <w:p>
      <w:pPr>
        <w:pStyle w:val="Normal"/>
        <w:rPr/>
      </w:pPr>
      <w:r>
        <w:rPr/>
        <w:t>Kathyrn Bennett from IEEE SA Staff also attended the executive session.</w:t>
      </w:r>
    </w:p>
    <w:p>
      <w:pPr>
        <w:pStyle w:val="Normal"/>
        <w:rPr/>
      </w:pPr>
      <w:r>
        <w:rPr/>
      </w:r>
    </w:p>
    <w:sectPr>
      <w:headerReference w:type="default" r:id="rId4"/>
      <w:footerReference w:type="default" r:id="rId5"/>
      <w:type w:val="nextPage"/>
      <w:pgSz w:w="12240" w:h="15840"/>
      <w:pgMar w:left="1080" w:right="1080" w:header="432" w:top="1080" w:footer="432" w:bottom="1080" w:gutter="0"/>
      <w:pgNumType w:fmt="decimal"/>
      <w:formProt w:val="false"/>
      <w:textDirection w:val="lrTb"/>
      <w:docGrid w:type="default" w:linePitch="24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mbria">
    <w:charset w:val="01"/>
    <w:family w:val="roman"/>
    <w:pitch w:val="variable"/>
  </w:font>
  <w:font w:name="Tahoma">
    <w:charset w:val="01"/>
    <w:family w:val="roman"/>
    <w:pitch w:val="variable"/>
  </w:font>
  <w:font w:name="Calibri">
    <w:charset w:val="01"/>
    <w:family w:val="roman"/>
    <w:pitch w:val="variable"/>
  </w:font>
  <w:font w:name="Liberation Sans">
    <w:altName w:val="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tabs>
        <w:tab w:val="center" w:pos="4680" w:leader="none"/>
        <w:tab w:val="center" w:pos="6480" w:leader="none"/>
        <w:tab w:val="right" w:pos="9360" w:leader="none"/>
        <w:tab w:val="right" w:pos="12960" w:leader="none"/>
      </w:tabs>
      <w:rPr/>
    </w:pPr>
    <w:r>
      <w:rPr/>
      <w:fldChar w:fldCharType="begin"/>
    </w:r>
    <w:r>
      <w:instrText> SUBJECT </w:instrText>
    </w:r>
    <w:r>
      <w:fldChar w:fldCharType="separate"/>
    </w:r>
    <w:r>
      <w:t>Recommendation</w:t>
    </w:r>
    <w:r>
      <w:fldChar w:fldCharType="end"/>
    </w:r>
    <w:r>
      <w:rPr/>
      <w:tab/>
      <w:t xml:space="preserve">Page </w:t>
    </w:r>
    <w:r>
      <w:rPr/>
      <w:fldChar w:fldCharType="begin"/>
    </w:r>
    <w:r>
      <w:instrText> PAGE </w:instrText>
    </w:r>
    <w:r>
      <w:fldChar w:fldCharType="separate"/>
    </w:r>
    <w:r>
      <w:t>2</w:t>
    </w:r>
    <w:r>
      <w:fldChar w:fldCharType="end"/>
    </w:r>
    <w:r>
      <w:rPr/>
      <w:tab/>
    </w:r>
    <w:r>
      <w:rPr/>
      <w:fldChar w:fldCharType="begin"/>
    </w:r>
    <w:r>
      <w:instrText> COMMENTS </w:instrText>
    </w:r>
    <w:r>
      <w:fldChar w:fldCharType="separate"/>
    </w:r>
    <w:r>
      <w:t>IEEE 802 Exectuive Committee</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Header"/>
      <w:tabs>
        <w:tab w:val="center" w:pos="4680" w:leader="none"/>
        <w:tab w:val="center" w:pos="6480" w:leader="none"/>
        <w:tab w:val="right" w:pos="9360" w:leader="none"/>
        <w:tab w:val="right" w:pos="12960" w:leader="none"/>
      </w:tabs>
      <w:rPr/>
    </w:pPr>
    <w:r>
      <w:rPr/>
      <w:fldChar w:fldCharType="begin"/>
    </w:r>
    <w:r>
      <w:instrText> KEYWORDS </w:instrText>
    </w:r>
    <w:r>
      <w:fldChar w:fldCharType="separate"/>
    </w:r>
    <w:r>
      <w:t>November, 2016</w:t>
    </w:r>
    <w:r>
      <w:fldChar w:fldCharType="end"/>
    </w:r>
    <w:del w:id="77" w:author="Unknown Author" w:date="2016-11-11T08:16:00Z">
      <w:r>
        <w:rPr/>
        <w:delText xml:space="preserve"> </w:delText>
      </w:r>
    </w:del>
    <w:del w:id="78" w:author="Unknown Author" w:date="2016-11-11T08:16:00Z">
      <w:r>
        <w:rPr/>
        <w:delText>2016</w:delText>
      </w:r>
    </w:del>
    <w:r>
      <w:rPr/>
      <w:tab/>
      <w:tab/>
      <w:t>ec-16-0186-0</w:t>
    </w:r>
    <w:ins w:id="79" w:author="Unknown Author" w:date="2016-11-11T08:16:00Z">
      <w:r>
        <w:rPr/>
        <w:t>1</w:t>
      </w:r>
    </w:ins>
    <w:del w:id="80" w:author="Unknown Author" w:date="2016-11-11T08:16:00Z">
      <w:r>
        <w:rPr/>
        <w:delText>0</w:delText>
      </w:r>
    </w:del>
    <w:r>
      <w:rPr/>
      <w:t>-00EC</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60"/>
  <w:trackRevision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US" w:eastAsia="en-US" w:bidi="ar-SA"/>
      </w:rPr>
    </w:rPrDefault>
    <w:pPrDefault>
      <w:pPr/>
    </w:pPrDefault>
  </w:docDefaults>
  <w:latentStyles w:count="267" w:defQFormat="0" w:defUnhideWhenUsed="0" w:defSemiHidden="0" w:defUIPriority="0" w:defLockedState="0">
    <w:lsdException w:qFormat="1" w:name="Normal"/>
    <w:lsdException w:qFormat="1" w:name="heading 1"/>
    <w:lsdException w:qFormat="1" w:name="heading 2"/>
    <w:lsdException w:qFormat="1" w:name="heading 3"/>
    <w:lsdException w:qFormat="1" w:semiHidden="1" w:unhideWhenUsed="1" w:name="heading 4"/>
    <w:lsdException w:qFormat="1" w:semiHidden="1" w:unhideWhenUsed="1" w:name="heading 5"/>
    <w:lsdException w:qFormat="1" w:semiHidden="1" w:unhideWhenUsed="1" w:name="heading 6"/>
    <w:lsdException w:qFormat="1" w:semiHidden="1" w:unhideWhenUsed="1" w:name="heading 7"/>
    <w:lsdException w:qFormat="1" w:semiHidden="1" w:unhideWhenUsed="1" w:name="heading 8"/>
    <w:lsdException w:qFormat="1" w:semiHidden="1" w:unhideWhenUsed="1" w:name="heading 9"/>
    <w:lsdException w:uiPriority="99" w:name="footnote text"/>
    <w:lsdException w:qFormat="1" w:semiHidden="1" w:unhideWhenUsed="1" w:name="caption"/>
    <w:lsdException w:uiPriority="99" w:name="footnote reference"/>
    <w:lsdException w:qFormat="1" w:name="Title"/>
    <w:lsdException w:qFormat="1" w:name="Subtitle"/>
    <w:lsdException w:qFormat="1" w:name="Strong"/>
    <w:lsdException w:qFormat="1" w:name="Emphasis"/>
    <w:lsdException w:uiPriority="99" w:name="Document Map"/>
    <w:lsdException w:uiPriority="99" w:name="Plain Text"/>
    <w:lsdException w:uiPriority="99" w:name="Normal (Web)"/>
    <w:lsdException w:uiPriority="39" w:name="Table Grid"/>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iPriority="37" w:unhideWhenUsed="1" w:name="Bibliography"/>
    <w:lsdException w:qFormat="1" w:semiHidden="1" w:uiPriority="39" w:unhideWhenUsed="1" w:name="TOC Heading"/>
  </w:latentStyles>
  <w:style w:type="paragraph" w:styleId="Normal" w:default="1">
    <w:name w:val="Normal"/>
    <w:qFormat/>
    <w:rsid w:val="00050e94"/>
    <w:pPr>
      <w:widowControl/>
      <w:suppressAutoHyphens w:val="true"/>
      <w:bidi w:val="0"/>
      <w:jc w:val="left"/>
    </w:pPr>
    <w:rPr>
      <w:rFonts w:ascii="Times New Roman" w:hAnsi="Times New Roman" w:eastAsia="Times New Roman" w:cs="Times New Roman"/>
      <w:color w:val="00000A"/>
      <w:sz w:val="22"/>
      <w:szCs w:val="20"/>
      <w:lang w:val="en-GB" w:eastAsia="en-US" w:bidi="ar-SA"/>
    </w:rPr>
  </w:style>
  <w:style w:type="paragraph" w:styleId="Heading1">
    <w:name w:val="Heading 1"/>
    <w:qFormat/>
    <w:rsid w:val="00050e94"/>
    <w:basedOn w:val="Normal"/>
    <w:next w:val="Normal"/>
    <w:pPr>
      <w:keepNext/>
      <w:keepLines/>
      <w:spacing w:before="320" w:after="0"/>
      <w:outlineLvl w:val="0"/>
    </w:pPr>
    <w:rPr>
      <w:rFonts w:ascii="Arial" w:hAnsi="Arial"/>
      <w:b/>
      <w:sz w:val="32"/>
      <w:u w:val="single"/>
    </w:rPr>
  </w:style>
  <w:style w:type="paragraph" w:styleId="Heading2">
    <w:name w:val="Heading 2"/>
    <w:qFormat/>
    <w:link w:val="Heading2Char"/>
    <w:rsid w:val="00050e94"/>
    <w:basedOn w:val="Normal"/>
    <w:next w:val="Normal"/>
    <w:pPr>
      <w:keepNext/>
      <w:keepLines/>
      <w:spacing w:before="280" w:after="0"/>
      <w:outlineLvl w:val="1"/>
    </w:pPr>
    <w:rPr>
      <w:rFonts w:ascii="Arial" w:hAnsi="Arial"/>
      <w:b/>
      <w:sz w:val="28"/>
      <w:u w:val="single"/>
    </w:rPr>
  </w:style>
  <w:style w:type="paragraph" w:styleId="Heading3">
    <w:name w:val="Heading 3"/>
    <w:qFormat/>
    <w:rsid w:val="00050e94"/>
    <w:basedOn w:val="Normal"/>
    <w:next w:val="Normal"/>
    <w:pPr>
      <w:keepNext/>
      <w:keepLines/>
      <w:spacing w:before="240" w:after="60"/>
      <w:outlineLvl w:val="2"/>
    </w:pPr>
    <w:rPr>
      <w:rFonts w:ascii="Arial" w:hAnsi="Arial"/>
      <w:b/>
      <w:sz w:val="24"/>
    </w:rPr>
  </w:style>
  <w:style w:type="paragraph" w:styleId="Heading4">
    <w:name w:val="Heading 4"/>
    <w:qFormat/>
    <w:semiHidden/>
    <w:unhideWhenUsed/>
    <w:link w:val="Heading4Char"/>
    <w:rsid w:val="001b0ff4"/>
    <w:basedOn w:val="Normal"/>
    <w:next w:val="Normal"/>
    <w:pPr>
      <w:keepNext/>
      <w:keepLines/>
      <w:spacing w:before="200" w:after="0"/>
      <w:outlineLvl w:val="3"/>
    </w:pPr>
    <w:rPr>
      <w:rFonts w:ascii="Cambria" w:hAnsi="Cambria" w:cs=""/>
      <w:b/>
      <w:bCs/>
      <w:i/>
      <w:iCs/>
      <w:color w:val="4F81BD"/>
    </w:rPr>
  </w:style>
  <w:style w:type="paragraph" w:styleId="Heading5">
    <w:name w:val="Heading 5"/>
    <w:qFormat/>
    <w:semiHidden/>
    <w:unhideWhenUsed/>
    <w:link w:val="Heading5Char"/>
    <w:rsid w:val="001b0ff4"/>
    <w:basedOn w:val="Normal"/>
    <w:next w:val="Normal"/>
    <w:pPr>
      <w:keepNext/>
      <w:keepLines/>
      <w:spacing w:before="200" w:after="0"/>
      <w:outlineLvl w:val="4"/>
    </w:pPr>
    <w:rPr>
      <w:rFonts w:ascii="Cambria" w:hAnsi="Cambria" w:cs=""/>
      <w:color w:val="243F60"/>
    </w:rPr>
  </w:style>
  <w:style w:type="paragraph" w:styleId="Heading6">
    <w:name w:val="Heading 6"/>
    <w:qFormat/>
    <w:semiHidden/>
    <w:unhideWhenUsed/>
    <w:link w:val="Heading6Char"/>
    <w:rsid w:val="001b0ff4"/>
    <w:basedOn w:val="Normal"/>
    <w:next w:val="Normal"/>
    <w:pPr>
      <w:keepNext/>
      <w:keepLines/>
      <w:spacing w:before="200" w:after="0"/>
      <w:outlineLvl w:val="5"/>
    </w:pPr>
    <w:rPr>
      <w:rFonts w:ascii="Cambria" w:hAnsi="Cambria" w:cs=""/>
      <w:i/>
      <w:iCs/>
      <w:color w:val="243F60"/>
    </w:rPr>
  </w:style>
  <w:style w:type="paragraph" w:styleId="Heading7">
    <w:name w:val="Heading 7"/>
    <w:qFormat/>
    <w:semiHidden/>
    <w:unhideWhenUsed/>
    <w:link w:val="Heading7Char"/>
    <w:rsid w:val="001b0ff4"/>
    <w:basedOn w:val="Normal"/>
    <w:next w:val="Normal"/>
    <w:pPr>
      <w:keepNext/>
      <w:keepLines/>
      <w:spacing w:before="200" w:after="0"/>
      <w:outlineLvl w:val="6"/>
    </w:pPr>
    <w:rPr>
      <w:rFonts w:ascii="Cambria" w:hAnsi="Cambria" w:cs=""/>
      <w:i/>
      <w:iCs/>
      <w:color w:val="404040"/>
    </w:rPr>
  </w:style>
  <w:style w:type="paragraph" w:styleId="Heading8">
    <w:name w:val="Heading 8"/>
    <w:qFormat/>
    <w:semiHidden/>
    <w:unhideWhenUsed/>
    <w:link w:val="Heading8Char"/>
    <w:rsid w:val="001b0ff4"/>
    <w:basedOn w:val="Normal"/>
    <w:next w:val="Normal"/>
    <w:pPr>
      <w:keepNext/>
      <w:keepLines/>
      <w:spacing w:before="200" w:after="0"/>
      <w:outlineLvl w:val="7"/>
    </w:pPr>
    <w:rPr>
      <w:rFonts w:ascii="Cambria" w:hAnsi="Cambria" w:cs=""/>
      <w:color w:val="404040"/>
      <w:sz w:val="20"/>
    </w:rPr>
  </w:style>
  <w:style w:type="paragraph" w:styleId="Heading9">
    <w:name w:val="Heading 9"/>
    <w:qFormat/>
    <w:semiHidden/>
    <w:unhideWhenUsed/>
    <w:link w:val="Heading9Char"/>
    <w:rsid w:val="001b0ff4"/>
    <w:basedOn w:val="Normal"/>
    <w:next w:val="Normal"/>
    <w:pPr>
      <w:keepNext/>
      <w:keepLines/>
      <w:spacing w:before="200" w:after="0"/>
      <w:outlineLvl w:val="8"/>
    </w:pPr>
    <w:rPr>
      <w:rFonts w:ascii="Cambria" w:hAnsi="Cambria" w:cs=""/>
      <w:i/>
      <w:iCs/>
      <w:color w:val="404040"/>
      <w:sz w:val="20"/>
    </w:rPr>
  </w:style>
  <w:style w:type="character" w:styleId="DefaultParagraphFont" w:default="1">
    <w:name w:val="Default Paragraph Font"/>
    <w:uiPriority w:val="1"/>
    <w:semiHidden/>
    <w:unhideWhenUsed/>
    <w:rPr/>
  </w:style>
  <w:style w:type="character" w:styleId="InternetLink">
    <w:name w:val="Internet Link"/>
    <w:rsid w:val="00050e94"/>
    <w:rPr>
      <w:color w:val="0000FF"/>
      <w:u w:val="single"/>
      <w:lang w:val="zxx" w:eastAsia="zxx" w:bidi="zxx"/>
    </w:rPr>
  </w:style>
  <w:style w:type="character" w:styleId="BalloonTextChar" w:customStyle="1">
    <w:name w:val="Balloon Text Char"/>
    <w:link w:val="BalloonText"/>
    <w:rsid w:val="00736f7e"/>
    <w:basedOn w:val="DefaultParagraphFont"/>
    <w:rPr>
      <w:rFonts w:ascii="Tahoma" w:hAnsi="Tahoma" w:cs="Tahoma"/>
      <w:sz w:val="16"/>
      <w:szCs w:val="16"/>
      <w:lang w:val="en-GB"/>
    </w:rPr>
  </w:style>
  <w:style w:type="character" w:styleId="Highlight" w:customStyle="1">
    <w:name w:val="highlight"/>
    <w:rsid w:val="00635c20"/>
    <w:basedOn w:val="DefaultParagraphFont"/>
    <w:rPr/>
  </w:style>
  <w:style w:type="character" w:styleId="Heading4Char" w:customStyle="1">
    <w:name w:val="Heading 4 Char"/>
    <w:semiHidden/>
    <w:link w:val="Heading4"/>
    <w:rsid w:val="001b0ff4"/>
    <w:basedOn w:val="DefaultParagraphFont"/>
    <w:rPr>
      <w:rFonts w:ascii="Cambria" w:hAnsi="Cambria" w:cs=""/>
      <w:b/>
      <w:bCs/>
      <w:i/>
      <w:iCs/>
      <w:color w:val="4F81BD"/>
      <w:sz w:val="22"/>
      <w:lang w:val="en-GB"/>
    </w:rPr>
  </w:style>
  <w:style w:type="character" w:styleId="Heading5Char" w:customStyle="1">
    <w:name w:val="Heading 5 Char"/>
    <w:semiHidden/>
    <w:link w:val="Heading5"/>
    <w:rsid w:val="001b0ff4"/>
    <w:basedOn w:val="DefaultParagraphFont"/>
    <w:rPr>
      <w:rFonts w:ascii="Cambria" w:hAnsi="Cambria" w:cs=""/>
      <w:color w:val="243F60"/>
      <w:sz w:val="22"/>
      <w:lang w:val="en-GB"/>
    </w:rPr>
  </w:style>
  <w:style w:type="character" w:styleId="Heading6Char" w:customStyle="1">
    <w:name w:val="Heading 6 Char"/>
    <w:semiHidden/>
    <w:link w:val="Heading6"/>
    <w:rsid w:val="001b0ff4"/>
    <w:basedOn w:val="DefaultParagraphFont"/>
    <w:rPr>
      <w:rFonts w:ascii="Cambria" w:hAnsi="Cambria" w:cs=""/>
      <w:i/>
      <w:iCs/>
      <w:color w:val="243F60"/>
      <w:sz w:val="22"/>
      <w:lang w:val="en-GB"/>
    </w:rPr>
  </w:style>
  <w:style w:type="character" w:styleId="Heading7Char" w:customStyle="1">
    <w:name w:val="Heading 7 Char"/>
    <w:semiHidden/>
    <w:link w:val="Heading7"/>
    <w:rsid w:val="001b0ff4"/>
    <w:basedOn w:val="DefaultParagraphFont"/>
    <w:rPr>
      <w:rFonts w:ascii="Cambria" w:hAnsi="Cambria" w:cs=""/>
      <w:i/>
      <w:iCs/>
      <w:color w:val="404040"/>
      <w:sz w:val="22"/>
      <w:lang w:val="en-GB"/>
    </w:rPr>
  </w:style>
  <w:style w:type="character" w:styleId="Heading8Char" w:customStyle="1">
    <w:name w:val="Heading 8 Char"/>
    <w:semiHidden/>
    <w:link w:val="Heading8"/>
    <w:rsid w:val="001b0ff4"/>
    <w:basedOn w:val="DefaultParagraphFont"/>
    <w:rPr>
      <w:rFonts w:ascii="Cambria" w:hAnsi="Cambria" w:cs=""/>
      <w:color w:val="404040"/>
      <w:lang w:val="en-GB"/>
    </w:rPr>
  </w:style>
  <w:style w:type="character" w:styleId="Heading9Char" w:customStyle="1">
    <w:name w:val="Heading 9 Char"/>
    <w:semiHidden/>
    <w:link w:val="Heading9"/>
    <w:rsid w:val="001b0ff4"/>
    <w:basedOn w:val="DefaultParagraphFont"/>
    <w:rPr>
      <w:rFonts w:ascii="Cambria" w:hAnsi="Cambria" w:cs=""/>
      <w:i/>
      <w:iCs/>
      <w:color w:val="404040"/>
      <w:lang w:val="en-GB"/>
    </w:rPr>
  </w:style>
  <w:style w:type="character" w:styleId="PlainTextChar" w:customStyle="1">
    <w:name w:val="Plain Text Char"/>
    <w:uiPriority w:val="99"/>
    <w:link w:val="PlainText"/>
    <w:rsid w:val="003f2d37"/>
    <w:basedOn w:val="DefaultParagraphFont"/>
    <w:rPr>
      <w:rFonts w:ascii="Calibri" w:hAnsi="Calibri" w:cs=""/>
      <w:sz w:val="22"/>
      <w:szCs w:val="21"/>
    </w:rPr>
  </w:style>
  <w:style w:type="character" w:styleId="FootnoteTextChar" w:customStyle="1">
    <w:name w:val="Footnote Text Char"/>
    <w:uiPriority w:val="99"/>
    <w:link w:val="FootnoteText"/>
    <w:rsid w:val="00aa615a"/>
    <w:basedOn w:val="DefaultParagraphFont"/>
    <w:rPr>
      <w:rFonts w:ascii="Calibri" w:hAnsi="Calibri" w:cs=""/>
    </w:rPr>
  </w:style>
  <w:style w:type="character" w:styleId="Footnotereference">
    <w:name w:val="footnote reference"/>
    <w:uiPriority w:val="99"/>
    <w:unhideWhenUsed/>
    <w:rsid w:val="00aa615a"/>
    <w:basedOn w:val="DefaultParagraphFont"/>
    <w:rPr>
      <w:vertAlign w:val="superscript"/>
    </w:rPr>
  </w:style>
  <w:style w:type="character" w:styleId="Annotationreference">
    <w:name w:val="annotation reference"/>
    <w:rsid w:val="00b50d9f"/>
    <w:basedOn w:val="DefaultParagraphFont"/>
    <w:rPr>
      <w:sz w:val="16"/>
      <w:szCs w:val="16"/>
    </w:rPr>
  </w:style>
  <w:style w:type="character" w:styleId="CommentTextChar" w:customStyle="1">
    <w:name w:val="Comment Text Char"/>
    <w:link w:val="CommentText"/>
    <w:rsid w:val="00b50d9f"/>
    <w:basedOn w:val="DefaultParagraphFont"/>
    <w:rPr>
      <w:lang w:val="en-GB"/>
    </w:rPr>
  </w:style>
  <w:style w:type="character" w:styleId="CommentSubjectChar" w:customStyle="1">
    <w:name w:val="Comment Subject Char"/>
    <w:link w:val="CommentSubject"/>
    <w:rsid w:val="00b50d9f"/>
    <w:basedOn w:val="CommentTextChar"/>
    <w:rPr>
      <w:b/>
      <w:bCs/>
      <w:lang w:val="en-GB"/>
    </w:rPr>
  </w:style>
  <w:style w:type="character" w:styleId="EndnoteTextChar" w:customStyle="1">
    <w:name w:val="Endnote Text Char"/>
    <w:link w:val="EndnoteText"/>
    <w:rsid w:val="00304ccf"/>
    <w:basedOn w:val="DefaultParagraphFont"/>
    <w:rPr>
      <w:lang w:val="en-GB"/>
    </w:rPr>
  </w:style>
  <w:style w:type="character" w:styleId="Endnotereference">
    <w:name w:val="endnote reference"/>
    <w:rsid w:val="00304ccf"/>
    <w:basedOn w:val="DefaultParagraphFont"/>
    <w:rPr>
      <w:vertAlign w:val="superscript"/>
    </w:rPr>
  </w:style>
  <w:style w:type="character" w:styleId="DocumentMapChar" w:customStyle="1">
    <w:name w:val="Document Map Char"/>
    <w:uiPriority w:val="99"/>
    <w:link w:val="DocumentMap"/>
    <w:rsid w:val="00cb2bb5"/>
    <w:basedOn w:val="DefaultParagraphFont"/>
    <w:rPr>
      <w:rFonts w:cs=""/>
      <w:sz w:val="24"/>
      <w:szCs w:val="24"/>
      <w:lang w:eastAsia="zh-CN"/>
    </w:rPr>
  </w:style>
  <w:style w:type="character" w:styleId="FollowedHyperlink">
    <w:name w:val="FollowedHyperlink"/>
    <w:rsid w:val="003266a4"/>
    <w:basedOn w:val="DefaultParagraphFont"/>
    <w:rPr>
      <w:color w:val="800080"/>
      <w:u w:val="single"/>
    </w:rPr>
  </w:style>
  <w:style w:type="character" w:styleId="IntenseReference">
    <w:name w:val="Intense Reference"/>
    <w:uiPriority w:val="32"/>
    <w:qFormat/>
    <w:rsid w:val="0022760d"/>
    <w:basedOn w:val="DefaultParagraphFont"/>
    <w:rPr>
      <w:b/>
      <w:bCs/>
      <w:smallCaps/>
      <w:color w:val="4F81BD"/>
      <w:spacing w:val="5"/>
    </w:rPr>
  </w:style>
  <w:style w:type="character" w:styleId="Heading2Char" w:customStyle="1">
    <w:name w:val="Heading 2 Char"/>
    <w:link w:val="Heading2"/>
    <w:rsid w:val="00aa0811"/>
    <w:basedOn w:val="DefaultParagraphFont"/>
    <w:rPr>
      <w:rFonts w:ascii="Arial" w:hAnsi="Arial"/>
      <w:b/>
      <w:sz w:val="28"/>
      <w:u w:val="single"/>
      <w:lang w:val="en-GB"/>
    </w:rPr>
  </w:style>
  <w:style w:type="character" w:styleId="ListLabel1">
    <w:name w:val="ListLabel 1"/>
    <w:rPr>
      <w:rFonts w:cs="Times New Roman"/>
    </w:rPr>
  </w:style>
  <w:style w:type="character" w:styleId="ListLabel2">
    <w:name w:val="ListLabel 2"/>
    <w:rPr>
      <w:rFonts w:eastAsia="Times New Roman" w:cs="Times New Roman"/>
    </w:rPr>
  </w:style>
  <w:style w:type="character" w:styleId="ListLabel3">
    <w:name w:val="ListLabel 3"/>
    <w:rPr>
      <w:rFonts w:cs="Courier New"/>
    </w:rPr>
  </w:style>
  <w:style w:type="character" w:styleId="ListLabel4">
    <w:name w:val="ListLabel 4"/>
    <w:rPr>
      <w:rFonts w:cs="Symbol"/>
    </w:rPr>
  </w:style>
  <w:style w:type="character" w:styleId="ListLabel5">
    <w:name w:val="ListLabel 5"/>
    <w:rPr>
      <w:b w:val="false"/>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Footer">
    <w:name w:val="Footer"/>
    <w:rsid w:val="00050e94"/>
    <w:basedOn w:val="Normal"/>
    <w:pPr>
      <w:pBdr>
        <w:top w:val="single" w:sz="6" w:space="1" w:color="00000A"/>
        <w:left w:val="nil"/>
        <w:bottom w:val="nil"/>
        <w:right w:val="nil"/>
      </w:pBdr>
      <w:tabs>
        <w:tab w:val="center" w:pos="6480" w:leader="none"/>
        <w:tab w:val="right" w:pos="12960" w:leader="none"/>
      </w:tabs>
    </w:pPr>
    <w:rPr>
      <w:sz w:val="24"/>
    </w:rPr>
  </w:style>
  <w:style w:type="paragraph" w:styleId="Header">
    <w:name w:val="Header"/>
    <w:rsid w:val="00050e94"/>
    <w:basedOn w:val="Normal"/>
    <w:pPr>
      <w:pBdr>
        <w:top w:val="nil"/>
        <w:left w:val="nil"/>
        <w:bottom w:val="single" w:sz="6" w:space="2" w:color="00000A"/>
        <w:right w:val="nil"/>
      </w:pBdr>
      <w:tabs>
        <w:tab w:val="center" w:pos="6480" w:leader="none"/>
        <w:tab w:val="right" w:pos="12960" w:leader="none"/>
      </w:tabs>
    </w:pPr>
    <w:rPr>
      <w:b/>
      <w:sz w:val="28"/>
    </w:rPr>
  </w:style>
  <w:style w:type="paragraph" w:styleId="T1" w:customStyle="1">
    <w:name w:val="T1"/>
    <w:rsid w:val="00050e94"/>
    <w:basedOn w:val="Normal"/>
    <w:pPr>
      <w:jc w:val="center"/>
    </w:pPr>
    <w:rPr>
      <w:b/>
      <w:sz w:val="28"/>
    </w:rPr>
  </w:style>
  <w:style w:type="paragraph" w:styleId="T2" w:customStyle="1">
    <w:name w:val="T2"/>
    <w:rsid w:val="00050e94"/>
    <w:basedOn w:val="T1"/>
    <w:pPr>
      <w:spacing w:before="0" w:after="240"/>
      <w:ind w:left="720" w:right="720" w:hanging="0"/>
    </w:pPr>
    <w:rPr/>
  </w:style>
  <w:style w:type="paragraph" w:styleId="T3" w:customStyle="1">
    <w:name w:val="T3"/>
    <w:rsid w:val="00050e94"/>
    <w:basedOn w:val="T1"/>
    <w:pPr>
      <w:pBdr>
        <w:top w:val="nil"/>
        <w:left w:val="nil"/>
        <w:bottom w:val="single" w:sz="6" w:space="1" w:color="00000A"/>
        <w:right w:val="nil"/>
      </w:pBdr>
      <w:tabs>
        <w:tab w:val="center" w:pos="4680" w:leader="none"/>
      </w:tabs>
      <w:spacing w:before="0" w:after="240"/>
      <w:jc w:val="left"/>
    </w:pPr>
    <w:rPr>
      <w:b w:val="false"/>
      <w:sz w:val="24"/>
    </w:rPr>
  </w:style>
  <w:style w:type="paragraph" w:styleId="TextBodyIndent">
    <w:name w:val="Text Body Indent"/>
    <w:rsid w:val="00050e94"/>
    <w:basedOn w:val="Normal"/>
    <w:pPr>
      <w:ind w:left="720" w:right="0" w:hanging="720"/>
    </w:pPr>
    <w:rPr/>
  </w:style>
  <w:style w:type="paragraph" w:styleId="ListParagraph">
    <w:name w:val="List Paragraph"/>
    <w:uiPriority w:val="34"/>
    <w:qFormat/>
    <w:rsid w:val="00736f7e"/>
    <w:basedOn w:val="Normal"/>
    <w:pPr>
      <w:spacing w:before="0" w:after="0"/>
      <w:ind w:left="720" w:right="0" w:hanging="0"/>
      <w:contextualSpacing/>
    </w:pPr>
    <w:rPr/>
  </w:style>
  <w:style w:type="paragraph" w:styleId="BalloonText">
    <w:name w:val="Balloon Text"/>
    <w:link w:val="BalloonTextChar"/>
    <w:rsid w:val="00736f7e"/>
    <w:basedOn w:val="Normal"/>
    <w:pPr/>
    <w:rPr>
      <w:rFonts w:ascii="Tahoma" w:hAnsi="Tahoma" w:cs="Tahoma"/>
      <w:sz w:val="16"/>
      <w:szCs w:val="16"/>
    </w:rPr>
  </w:style>
  <w:style w:type="paragraph" w:styleId="NormalWeb">
    <w:name w:val="Normal (Web)"/>
    <w:uiPriority w:val="99"/>
    <w:unhideWhenUsed/>
    <w:rsid w:val="00100e28"/>
    <w:basedOn w:val="Normal"/>
    <w:pPr>
      <w:spacing w:before="0" w:after="280"/>
    </w:pPr>
    <w:rPr>
      <w:sz w:val="24"/>
      <w:szCs w:val="24"/>
      <w:lang w:val="en-US"/>
    </w:rPr>
  </w:style>
  <w:style w:type="paragraph" w:styleId="PlainText">
    <w:name w:val="Plain Text"/>
    <w:uiPriority w:val="99"/>
    <w:unhideWhenUsed/>
    <w:link w:val="PlainTextChar"/>
    <w:rsid w:val="003f2d37"/>
    <w:basedOn w:val="Normal"/>
    <w:pPr/>
    <w:rPr>
      <w:rFonts w:ascii="Calibri" w:hAnsi="Calibri" w:cs=""/>
      <w:szCs w:val="21"/>
      <w:lang w:val="en-US"/>
    </w:rPr>
  </w:style>
  <w:style w:type="paragraph" w:styleId="Footnotetext">
    <w:name w:val="footnote text"/>
    <w:uiPriority w:val="99"/>
    <w:unhideWhenUsed/>
    <w:link w:val="FootnoteTextChar"/>
    <w:rsid w:val="00aa615a"/>
    <w:basedOn w:val="Normal"/>
    <w:pPr/>
    <w:rPr>
      <w:rFonts w:ascii="Calibri" w:hAnsi="Calibri" w:cs=""/>
      <w:sz w:val="20"/>
      <w:lang w:val="en-US"/>
    </w:rPr>
  </w:style>
  <w:style w:type="paragraph" w:styleId="Annotationtext">
    <w:name w:val="annotation text"/>
    <w:link w:val="CommentTextChar"/>
    <w:rsid w:val="00b50d9f"/>
    <w:basedOn w:val="Normal"/>
    <w:pPr/>
    <w:rPr>
      <w:sz w:val="20"/>
    </w:rPr>
  </w:style>
  <w:style w:type="paragraph" w:styleId="Annotationsubject">
    <w:name w:val="annotation subject"/>
    <w:link w:val="CommentSubjectChar"/>
    <w:rsid w:val="00b50d9f"/>
    <w:basedOn w:val="Annotationtext"/>
    <w:pPr/>
    <w:rPr>
      <w:b/>
      <w:bCs/>
    </w:rPr>
  </w:style>
  <w:style w:type="paragraph" w:styleId="Endnotetext">
    <w:name w:val="endnote text"/>
    <w:link w:val="EndnoteTextChar"/>
    <w:rsid w:val="00304ccf"/>
    <w:basedOn w:val="Normal"/>
    <w:pPr/>
    <w:rPr>
      <w:sz w:val="20"/>
    </w:rPr>
  </w:style>
  <w:style w:type="paragraph" w:styleId="DocumentMap">
    <w:name w:val="Document Map"/>
    <w:uiPriority w:val="99"/>
    <w:unhideWhenUsed/>
    <w:link w:val="DocumentMapChar"/>
    <w:rsid w:val="00cb2bb5"/>
    <w:basedOn w:val="Normal"/>
    <w:pPr/>
    <w:rPr>
      <w:rFonts w:cs=""/>
      <w:sz w:val="24"/>
      <w:szCs w:val="24"/>
      <w:lang w:val="en-US" w:eastAsia="zh-CN"/>
    </w:rPr>
  </w:style>
  <w:style w:type="paragraph" w:styleId="Revision">
    <w:name w:val="Revision"/>
    <w:uiPriority w:val="99"/>
    <w:semiHidden/>
    <w:rsid w:val="00cc269e"/>
    <w:pPr>
      <w:widowControl/>
      <w:suppressAutoHyphens w:val="true"/>
      <w:bidi w:val="0"/>
      <w:jc w:val="left"/>
    </w:pPr>
    <w:rPr>
      <w:rFonts w:ascii="Times New Roman" w:hAnsi="Times New Roman" w:eastAsia="Times New Roman" w:cs="Times New Roman"/>
      <w:color w:val="00000A"/>
      <w:sz w:val="22"/>
      <w:szCs w:val="20"/>
      <w:lang w:val="en-GB" w:eastAsia="en-US" w:bidi="ar-SA"/>
    </w:rPr>
  </w:style>
  <w:style w:type="paragraph" w:styleId="PreformattedText">
    <w:name w:val="Preformatted Text"/>
    <w:basedOn w:val="Normal"/>
    <w:pPr/>
    <w:rPr/>
  </w:style>
  <w:style w:type="paragraph" w:styleId="Quotations">
    <w:name w:val="Quotations"/>
    <w:basedOn w:val="Normal"/>
    <w:pPr/>
    <w:rPr/>
  </w:style>
  <w:style w:type="paragraph" w:styleId="Title">
    <w:name w:val="Title"/>
    <w:basedOn w:val="Heading"/>
    <w:pPr/>
    <w:rPr/>
  </w:style>
  <w:style w:type="paragraph" w:styleId="Subtitle">
    <w:name w:val="Subtitle"/>
    <w:basedOn w:val="Heading"/>
    <w:pPr/>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 w:type="table" w:styleId="TableGrid">
    <w:name w:val="Table Grid"/>
    <w:basedOn w:val="TableNormal"/>
    <w:uiPriority w:val="39"/>
    <w:rsid w:val="00620153"/>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 w:type="table" w:customStyle="1" w:styleId="TableGrid1">
    <w:name w:val="Table Grid1"/>
    <w:basedOn w:val="TableNormal"/>
    <w:uiPriority w:val="39"/>
    <w:rsid w:val="002a4a51"/>
    <w:rPr>
      <w:sz w:val="22"/>
      <w:szCs w:val="22"/>
    </w:rPr>
    <w:tblPr>
      <w:tblInd w:type="dxa" w:w="0"/>
      <w:tblBorders>
        <w:top w:space="0" w:sz="4" w:color="auto" w:val="single"/>
        <w:left w:space="0" w:sz="4" w:color="auto" w:val="single"/>
        <w:bottom w:space="0" w:sz="4" w:color="auto" w:val="single"/>
        <w:right w:space="0" w:sz="4" w:color="auto" w:val="single"/>
        <w:insideH w:space="0" w:sz="4" w:color="auto" w:val="single"/>
        <w:insideV w:space="0" w:sz="4" w:color="auto" w:val="single"/>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ntor.ieee.org/802.11/dcn/16/11-16-0784-00-0000-dominance-allegation-in-tgax.doc" TargetMode="External"/><Relationship Id="rId3" Type="http://schemas.openxmlformats.org/officeDocument/2006/relationships/hyperlink" Target="https://mentor.ieee.org/802-ec/dcn/16/ec-16-0149-00-00EC-2016-nov-proposed-addition-to-chair-s-guidelines-re-participation.pptx"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IEEE2006OfficeOnline.xsl" StyleName="IEEE">
  <b:Source>
    <b:Tag>Cha</b:Tag>
    <b:SourceType>ConferenceProceedings</b:SourceType>
    <b:Guid>{26375FF8-E903-4C95-A21D-13458663ECAF}</b:Guid>
    <b:Author>
      <b:Author>
        <b:Corporate>Chao-Chun Wang (MediaTek)</b:Corporate>
      </b:Author>
    </b:Author>
    <b:Title>15/1063r1 11ax Channel access procedure</b:Title>
    <b:RefOrder>132</b:RefOrder>
  </b:Source>
  <b:Source>
    <b:Tag>Ros</b:Tag>
    <b:SourceType>ConferenceProceedings</b:SourceType>
    <b:Guid>{46D9C60D-B01C-468F-A649-1B608B60CF14}</b:Guid>
    <b:Author>
      <b:Author>
        <b:Corporate>Rossi Jun Luo(Huawei)</b:Corporate>
      </b:Author>
    </b:Author>
    <b:Title>15/1109r1 OBSS NAV and PD Threshold Rule for Spatial Reuse</b:Title>
    <b:RefOrder>133</b:RefOrder>
  </b:Source>
  <b:Source>
    <b:Tag>PoK4</b:Tag>
    <b:SourceType>ConferenceProceedings</b:SourceType>
    <b:Guid>{3F6B0107-DE26-4690-A49E-203C0210D585}</b:Guid>
    <b:Author>
      <b:Author>
        <b:Corporate>Po-Kai Huang (Intel)</b:Corporate>
      </b:Author>
    </b:Author>
    <b:Title>16/647r0 Consideration of Spatial Reuse for Trigger Frame</b:Title>
    <b:RefOrder>134</b:RefOrder>
  </b:Source>
  <b:Source>
    <b:Tag>Fil1</b:Tag>
    <b:SourceType>ConferenceProceedings</b:SourceType>
    <b:Guid>{8AEF65F2-F07B-4DC6-A968-3D735646A54D}</b:Guid>
    <b:Author>
      <b:Author>
        <b:Corporate>Filip Mestanov (Ericsson)</b:Corporate>
      </b:Author>
    </b:Author>
    <b:Title>15/1138r1 To DSC or not to DSC</b:Title>
    <b:RefOrder>135</b:RefOrder>
  </b:Source>
  <b:Source>
    <b:Tag>Rez</b:Tag>
    <b:SourceType>ConferenceProceedings</b:SourceType>
    <b:Guid>{E1C26CF5-B84F-49B9-97FE-5702D7E47B45}</b:Guid>
    <b:Author>
      <b:Author>
        <b:Corporate>Reza Hedayat (Newracom)</b:Corporate>
      </b:Author>
    </b:Author>
    <b:Title>15/1104r3 TXOP Considerations for Spatial Reuse</b:Title>
    <b:RefOrder>136</b:RefOrder>
  </b:Source>
  <b:Source>
    <b:Tag>Jam</b:Tag>
    <b:SourceType>ConferenceProceedings</b:SourceType>
    <b:Guid>{ED8FA102-1206-43EC-887E-5B59F2B8D6F1}</b:Guid>
    <b:Author>
      <b:Author>
        <b:Corporate>James Wang (Mediatek)</b:Corporate>
      </b:Author>
    </b:Author>
    <b:Title>15/1069r3 Adaptive CCA and TPC</b:Title>
    <b:RefOrder>137</b:RefOrder>
  </b:Source>
  <b:Source>
    <b:Tag>Sig</b:Tag>
    <b:SourceType>ConferenceProceedings</b:SourceType>
    <b:Guid>{933896EA-9CA0-45B2-A87C-68DE850AC16F}</b:Guid>
    <b:Author>
      <b:Author>
        <b:Corporate>Sigurd Schelstraete (Quantenna)</b:Corporate>
      </b:Author>
    </b:Author>
    <b:Title>15/1348r0 Multiple NAVs for Spatial Reuse</b:Title>
    <b:RefOrder>138</b:RefOrder>
  </b:Source>
  <b:Source>
    <b:Tag>Geo1</b:Tag>
    <b:SourceType>ConferenceProceedings</b:SourceType>
    <b:Guid>{DA4F5CD5-2B2F-4675-8621-4161C398EEA0}</b:Guid>
    <b:Author>
      <b:Author>
        <b:Corporate>Geonjung Ko (WILUS)</b:Corporate>
      </b:Author>
    </b:Author>
    <b:Title>16/0640r3 BSS Color Collision</b:Title>
    <b:RefOrder>139</b:RefOrder>
  </b:Source>
</b:Sources>
</file>

<file path=customXml/itemProps1.xml><?xml version="1.0" encoding="utf-8"?>
<ds:datastoreItem xmlns:ds="http://schemas.openxmlformats.org/officeDocument/2006/customXml" ds:itemID="{9755AAB0-1B03-401F-949B-33D0D435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802-11-Submission-Portrait.dot</Template>
  <TotalTime>23</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2016-11-08T15:23:00Z</dcterms:created>
  <dc:creator>IEEE 802 Executive Committee</dc:creator>
  <dc:description>IEEE 802 Exectuive Committee</dc:description>
  <cp:keywords>November 2016</cp:keywords>
  <dc:language>en-US</dc:language>
  <cp:lastModifiedBy>James P. K. Gilb</cp:lastModifiedBy>
  <cp:lastPrinted>2016-10-04T14:26:00Z</cp:lastPrinted>
  <dcterms:modified xsi:type="dcterms:W3CDTF">2016-11-08T19:40:00Z</dcterms:modified>
  <cp:revision>5</cp:revision>
  <dc:subject>Recommendation</dc:subject>
  <dc:title>ec-16-0178-00-00EC</dc:title>
</cp:coreProperties>
</file>